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15FABCFF" w:rsidR="008E68AA" w:rsidRPr="009A010C" w:rsidRDefault="008E68AA" w:rsidP="008E68AA">
      <w:pPr>
        <w:pStyle w:val="Criteriu"/>
        <w:spacing w:after="0" w:line="240" w:lineRule="auto"/>
        <w:jc w:val="center"/>
        <w:rPr>
          <w:rFonts w:cs="Calibr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9A010C" w14:paraId="2ADB685C" w14:textId="77777777" w:rsidTr="004D67D7">
        <w:trPr>
          <w:trHeight w:val="1465"/>
        </w:trPr>
        <w:tc>
          <w:tcPr>
            <w:tcW w:w="9468" w:type="dxa"/>
          </w:tcPr>
          <w:p w14:paraId="0A1FFB12" w14:textId="77777777" w:rsidR="00106872" w:rsidRPr="009A010C" w:rsidRDefault="00106872" w:rsidP="00106872">
            <w:pPr>
              <w:spacing w:before="0" w:after="0"/>
              <w:jc w:val="center"/>
              <w:rPr>
                <w:rFonts w:ascii="Calibri" w:eastAsia="Times New Roman" w:hAnsi="Calibri"/>
                <w:b/>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9A010C">
              <w:rPr>
                <w:rFonts w:ascii="Calibri" w:eastAsia="Times New Roman" w:hAnsi="Calibri"/>
                <w:b/>
                <w:sz w:val="24"/>
                <w:szCs w:val="24"/>
              </w:rPr>
              <w:t>PROGRAMUL REGIONAL SUD EST 2021-2027</w:t>
            </w:r>
          </w:p>
          <w:p w14:paraId="07EF84D6" w14:textId="77777777" w:rsidR="00106872" w:rsidRPr="009A010C"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9A010C" w:rsidRDefault="00106872" w:rsidP="00106872">
            <w:pPr>
              <w:spacing w:before="0" w:after="0"/>
              <w:jc w:val="both"/>
              <w:rPr>
                <w:rFonts w:ascii="Calibri" w:hAnsi="Calibri"/>
                <w:b/>
                <w:sz w:val="24"/>
                <w:szCs w:val="24"/>
              </w:rPr>
            </w:pPr>
          </w:p>
          <w:p w14:paraId="288728A2" w14:textId="4EE65AA7" w:rsidR="00106872" w:rsidRPr="009A010C" w:rsidRDefault="00F55666" w:rsidP="00106872">
            <w:pPr>
              <w:spacing w:before="0" w:after="0"/>
              <w:ind w:left="360"/>
              <w:jc w:val="both"/>
              <w:rPr>
                <w:rFonts w:ascii="Calibri" w:hAnsi="Calibri"/>
                <w:sz w:val="24"/>
                <w:szCs w:val="24"/>
              </w:rPr>
            </w:pPr>
            <w:r w:rsidRPr="009A010C">
              <w:rPr>
                <w:rFonts w:ascii="Calibri" w:hAnsi="Calibri"/>
                <w:b/>
                <w:sz w:val="24"/>
                <w:szCs w:val="24"/>
              </w:rPr>
              <w:t xml:space="preserve">Obiectiv de politică 4 - </w:t>
            </w:r>
            <w:r w:rsidRPr="009A010C">
              <w:rPr>
                <w:rFonts w:ascii="Calibri" w:hAnsi="Calibri"/>
                <w:sz w:val="24"/>
                <w:szCs w:val="24"/>
              </w:rPr>
              <w:t>O Europă mai socială și mai favorabilă incluziunii, prin implementarea Pilonului european al drepturilor sociale</w:t>
            </w:r>
            <w:bookmarkStart w:id="10" w:name="_Hlk92707683"/>
          </w:p>
          <w:p w14:paraId="642E98E1" w14:textId="77777777" w:rsidR="00106872" w:rsidRPr="009A010C" w:rsidRDefault="00106872" w:rsidP="00106872">
            <w:pPr>
              <w:spacing w:before="0" w:after="0"/>
              <w:ind w:left="360"/>
              <w:jc w:val="both"/>
              <w:rPr>
                <w:rFonts w:ascii="Calibri" w:hAnsi="Calibri"/>
                <w:sz w:val="24"/>
                <w:szCs w:val="24"/>
              </w:rPr>
            </w:pPr>
          </w:p>
          <w:p w14:paraId="6AABDB42" w14:textId="77777777" w:rsidR="00106872" w:rsidRPr="009A010C" w:rsidRDefault="00106872" w:rsidP="00106872">
            <w:pPr>
              <w:spacing w:before="0" w:after="0"/>
              <w:ind w:left="360"/>
              <w:jc w:val="both"/>
              <w:rPr>
                <w:rFonts w:ascii="Calibri" w:hAnsi="Calibri"/>
                <w:b/>
                <w:sz w:val="24"/>
                <w:szCs w:val="24"/>
              </w:rPr>
            </w:pPr>
          </w:p>
          <w:p w14:paraId="5CDDB446" w14:textId="46F8A802" w:rsidR="00106872" w:rsidRPr="009A010C" w:rsidRDefault="00F55666" w:rsidP="00106872">
            <w:pPr>
              <w:spacing w:before="0" w:after="0"/>
              <w:ind w:left="360"/>
              <w:jc w:val="both"/>
              <w:rPr>
                <w:rFonts w:ascii="Calibri" w:hAnsi="Calibri"/>
                <w:sz w:val="24"/>
                <w:szCs w:val="24"/>
              </w:rPr>
            </w:pPr>
            <w:r w:rsidRPr="009A010C">
              <w:rPr>
                <w:rFonts w:ascii="Calibri" w:hAnsi="Calibri"/>
                <w:b/>
                <w:sz w:val="24"/>
                <w:szCs w:val="24"/>
              </w:rPr>
              <w:t xml:space="preserve">Prioritatea 5 - </w:t>
            </w:r>
            <w:r w:rsidRPr="009A010C">
              <w:rPr>
                <w:rFonts w:ascii="Calibri" w:hAnsi="Calibri"/>
                <w:sz w:val="24"/>
                <w:szCs w:val="24"/>
              </w:rPr>
              <w:t>O regiune educată</w:t>
            </w:r>
          </w:p>
          <w:p w14:paraId="50D30D7B" w14:textId="77777777" w:rsidR="00F95D9B" w:rsidRPr="009A010C" w:rsidRDefault="00F95D9B" w:rsidP="00106872">
            <w:pPr>
              <w:spacing w:before="0" w:after="0"/>
              <w:ind w:left="360"/>
              <w:jc w:val="both"/>
              <w:rPr>
                <w:rFonts w:ascii="Calibri" w:hAnsi="Calibri"/>
                <w:b/>
                <w:sz w:val="24"/>
                <w:szCs w:val="24"/>
              </w:rPr>
            </w:pPr>
          </w:p>
          <w:p w14:paraId="4059BB58" w14:textId="11C2F572" w:rsidR="00106872" w:rsidRPr="009A010C" w:rsidRDefault="00F55666" w:rsidP="00106872">
            <w:pPr>
              <w:spacing w:before="0" w:after="0"/>
              <w:ind w:left="360"/>
              <w:jc w:val="both"/>
              <w:rPr>
                <w:rFonts w:ascii="Calibri" w:hAnsi="Calibri"/>
                <w:sz w:val="24"/>
                <w:szCs w:val="24"/>
              </w:rPr>
            </w:pPr>
            <w:r w:rsidRPr="009A010C">
              <w:rPr>
                <w:rFonts w:ascii="Calibri" w:hAnsi="Calibri"/>
                <w:b/>
                <w:sz w:val="24"/>
                <w:szCs w:val="24"/>
              </w:rPr>
              <w:t xml:space="preserve">Obiectiv Specific 4.2. - </w:t>
            </w:r>
            <w:r w:rsidRPr="009A010C">
              <w:rPr>
                <w:rFonts w:ascii="Calibri" w:hAnsi="Calibri"/>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r w:rsidR="00106872" w:rsidRPr="009A010C">
              <w:rPr>
                <w:rFonts w:ascii="Calibri" w:hAnsi="Calibri"/>
                <w:sz w:val="24"/>
                <w:szCs w:val="24"/>
              </w:rPr>
              <w:t xml:space="preserve"> </w:t>
            </w:r>
          </w:p>
          <w:p w14:paraId="4D74F79C" w14:textId="77777777" w:rsidR="00106872" w:rsidRPr="009A010C" w:rsidRDefault="00106872" w:rsidP="00106872">
            <w:pPr>
              <w:spacing w:before="0" w:after="0"/>
              <w:ind w:left="360"/>
              <w:jc w:val="both"/>
              <w:rPr>
                <w:rFonts w:ascii="Calibri" w:hAnsi="Calibri"/>
                <w:sz w:val="24"/>
                <w:szCs w:val="24"/>
              </w:rPr>
            </w:pPr>
          </w:p>
          <w:p w14:paraId="1B4BF0F1" w14:textId="4BA0C19A" w:rsidR="00106872" w:rsidRPr="009A010C" w:rsidRDefault="009939E4" w:rsidP="00106872">
            <w:pPr>
              <w:spacing w:before="0" w:after="0"/>
              <w:ind w:left="360"/>
              <w:jc w:val="both"/>
              <w:rPr>
                <w:rFonts w:ascii="Calibri" w:hAnsi="Calibri"/>
                <w:b/>
                <w:sz w:val="24"/>
                <w:szCs w:val="24"/>
              </w:rPr>
            </w:pPr>
            <w:r w:rsidRPr="009A010C">
              <w:rPr>
                <w:rFonts w:ascii="Calibri" w:hAnsi="Calibri"/>
                <w:b/>
                <w:bCs/>
                <w:sz w:val="24"/>
                <w:szCs w:val="24"/>
              </w:rPr>
              <w:t xml:space="preserve">Acțiunea 5.1 - </w:t>
            </w:r>
            <w:r w:rsidRPr="009A010C">
              <w:rPr>
                <w:rFonts w:ascii="Calibri" w:hAnsi="Calibri"/>
                <w:bCs/>
                <w:sz w:val="24"/>
                <w:szCs w:val="24"/>
              </w:rPr>
              <w:t>Dezvoltarea infrastructurii educaționale la nivelul învățământului preșcolar</w:t>
            </w:r>
          </w:p>
          <w:bookmarkEnd w:id="10"/>
          <w:p w14:paraId="4B671C26" w14:textId="77777777" w:rsidR="00106872" w:rsidRPr="009A010C" w:rsidRDefault="00106872" w:rsidP="00106872">
            <w:pPr>
              <w:spacing w:before="0" w:after="0"/>
              <w:jc w:val="both"/>
              <w:rPr>
                <w:rFonts w:ascii="Calibri" w:eastAsia="Times New Roman" w:hAnsi="Calibri"/>
                <w:sz w:val="24"/>
                <w:szCs w:val="24"/>
              </w:rPr>
            </w:pPr>
            <w:r w:rsidRPr="009A010C">
              <w:rPr>
                <w:rFonts w:ascii="Calibri" w:eastAsia="Times New Roman" w:hAnsi="Calibri"/>
                <w:sz w:val="24"/>
                <w:szCs w:val="24"/>
              </w:rPr>
              <w:t xml:space="preserve">      </w:t>
            </w:r>
          </w:p>
          <w:p w14:paraId="4DAFCC66" w14:textId="77777777" w:rsidR="00106872" w:rsidRPr="009A010C" w:rsidRDefault="00106872" w:rsidP="00106872">
            <w:pPr>
              <w:spacing w:before="0" w:after="0"/>
              <w:jc w:val="center"/>
              <w:rPr>
                <w:rFonts w:ascii="Calibri" w:eastAsia="Times New Roman" w:hAnsi="Calibri"/>
                <w:b/>
                <w:caps/>
                <w:sz w:val="24"/>
                <w:szCs w:val="24"/>
              </w:rPr>
            </w:pPr>
          </w:p>
          <w:p w14:paraId="6C4142CA" w14:textId="77777777" w:rsidR="00106872" w:rsidRPr="009A010C" w:rsidRDefault="00106872" w:rsidP="00106872">
            <w:pPr>
              <w:spacing w:before="0" w:after="0"/>
              <w:jc w:val="center"/>
              <w:rPr>
                <w:rFonts w:ascii="Calibri" w:eastAsia="Times New Roman" w:hAnsi="Calibri"/>
                <w:b/>
                <w:caps/>
                <w:sz w:val="24"/>
                <w:szCs w:val="24"/>
              </w:rPr>
            </w:pPr>
          </w:p>
          <w:p w14:paraId="1EAC2224" w14:textId="77777777" w:rsidR="00106872" w:rsidRPr="009A010C" w:rsidRDefault="00106872" w:rsidP="00106872">
            <w:pPr>
              <w:spacing w:before="0" w:after="0"/>
              <w:jc w:val="center"/>
              <w:rPr>
                <w:rFonts w:ascii="Calibri" w:eastAsia="Times New Roman" w:hAnsi="Calibri"/>
                <w:b/>
                <w:caps/>
                <w:sz w:val="24"/>
                <w:szCs w:val="24"/>
              </w:rPr>
            </w:pPr>
          </w:p>
          <w:p w14:paraId="4CA68223" w14:textId="77777777" w:rsidR="00106872" w:rsidRPr="009A010C" w:rsidRDefault="00106872" w:rsidP="00106872">
            <w:pPr>
              <w:spacing w:before="0" w:after="0"/>
              <w:jc w:val="center"/>
              <w:rPr>
                <w:rFonts w:ascii="Calibri" w:eastAsia="Times New Roman" w:hAnsi="Calibri"/>
                <w:b/>
                <w:caps/>
                <w:sz w:val="24"/>
                <w:szCs w:val="24"/>
              </w:rPr>
            </w:pPr>
          </w:p>
        </w:tc>
      </w:tr>
    </w:tbl>
    <w:p w14:paraId="3E3F5DA0" w14:textId="77777777" w:rsidR="00106872" w:rsidRPr="009A010C" w:rsidRDefault="00106872" w:rsidP="00106872">
      <w:pPr>
        <w:spacing w:before="0" w:after="0"/>
        <w:rPr>
          <w:rFonts w:ascii="Calibri" w:eastAsia="Times New Roman" w:hAnsi="Calibri"/>
          <w:sz w:val="24"/>
          <w:szCs w:val="24"/>
        </w:rPr>
      </w:pPr>
    </w:p>
    <w:p w14:paraId="03F91FF5" w14:textId="649DEC48" w:rsidR="001775C5" w:rsidRPr="009A010C" w:rsidRDefault="001775C5" w:rsidP="001775C5">
      <w:pPr>
        <w:spacing w:before="0" w:after="0"/>
        <w:jc w:val="center"/>
        <w:rPr>
          <w:rFonts w:asciiTheme="minorHAnsi" w:hAnsiTheme="minorHAnsi" w:cstheme="minorHAnsi"/>
          <w:b/>
          <w:bCs/>
          <w:sz w:val="24"/>
          <w:szCs w:val="24"/>
        </w:rPr>
      </w:pPr>
      <w:r w:rsidRPr="009A010C">
        <w:rPr>
          <w:rFonts w:asciiTheme="minorHAnsi" w:hAnsiTheme="minorHAnsi" w:cstheme="minorHAnsi"/>
          <w:b/>
          <w:bCs/>
          <w:sz w:val="24"/>
          <w:szCs w:val="24"/>
        </w:rPr>
        <w:t>GHIDUL SOLICITANTULUI</w:t>
      </w:r>
    </w:p>
    <w:p w14:paraId="074BA05F" w14:textId="77777777" w:rsidR="001775C5" w:rsidRPr="009A010C" w:rsidRDefault="001775C5" w:rsidP="001775C5">
      <w:pPr>
        <w:spacing w:before="0" w:after="0"/>
        <w:jc w:val="center"/>
        <w:rPr>
          <w:rFonts w:asciiTheme="minorHAnsi" w:eastAsia="Times New Roman" w:hAnsiTheme="minorHAnsi" w:cstheme="minorHAnsi"/>
          <w:b/>
          <w:bCs/>
          <w:sz w:val="24"/>
          <w:szCs w:val="24"/>
        </w:rPr>
      </w:pPr>
      <w:r w:rsidRPr="009A010C">
        <w:rPr>
          <w:rFonts w:asciiTheme="minorHAnsi" w:hAnsiTheme="minorHAnsi" w:cstheme="minorHAnsi"/>
          <w:b/>
          <w:bCs/>
          <w:sz w:val="24"/>
          <w:szCs w:val="24"/>
        </w:rPr>
        <w:t>Dezvoltarea infrastructurii educaționale la nivelul învățământului preșcolar</w:t>
      </w:r>
    </w:p>
    <w:p w14:paraId="7B540FFC" w14:textId="77777777" w:rsidR="001775C5" w:rsidRPr="009A010C" w:rsidRDefault="001775C5" w:rsidP="001775C5">
      <w:pPr>
        <w:spacing w:before="0" w:after="0"/>
        <w:rPr>
          <w:rFonts w:asciiTheme="minorHAnsi" w:eastAsia="Times New Roman" w:hAnsiTheme="minorHAnsi" w:cstheme="minorHAnsi"/>
          <w:sz w:val="24"/>
          <w:szCs w:val="24"/>
        </w:rPr>
      </w:pPr>
    </w:p>
    <w:p w14:paraId="62F62E95" w14:textId="77777777" w:rsidR="001775C5" w:rsidRPr="009A010C" w:rsidRDefault="001775C5" w:rsidP="001775C5">
      <w:pPr>
        <w:spacing w:before="0" w:after="0"/>
        <w:rPr>
          <w:rFonts w:asciiTheme="minorHAnsi" w:eastAsia="Times New Roman" w:hAnsiTheme="minorHAnsi" w:cstheme="minorHAnsi"/>
          <w:sz w:val="24"/>
          <w:szCs w:val="24"/>
        </w:rPr>
      </w:pPr>
    </w:p>
    <w:p w14:paraId="1965E3AC" w14:textId="77777777" w:rsidR="001775C5" w:rsidRPr="009A010C" w:rsidRDefault="001775C5" w:rsidP="001775C5">
      <w:pPr>
        <w:spacing w:before="0" w:after="0"/>
        <w:rPr>
          <w:rFonts w:asciiTheme="minorHAnsi" w:eastAsia="Times New Roman" w:hAnsiTheme="minorHAnsi" w:cstheme="minorHAnsi"/>
          <w:sz w:val="24"/>
          <w:szCs w:val="24"/>
        </w:rPr>
      </w:pPr>
    </w:p>
    <w:p w14:paraId="74DBF348" w14:textId="77777777" w:rsidR="001775C5" w:rsidRPr="009A010C" w:rsidRDefault="001775C5" w:rsidP="001775C5">
      <w:pPr>
        <w:spacing w:before="0" w:after="0"/>
        <w:rPr>
          <w:rFonts w:asciiTheme="minorHAnsi" w:eastAsia="Times New Roman" w:hAnsiTheme="minorHAnsi" w:cstheme="minorHAnsi"/>
          <w:sz w:val="24"/>
          <w:szCs w:val="24"/>
        </w:rPr>
      </w:pPr>
    </w:p>
    <w:p w14:paraId="3510FB08" w14:textId="77777777" w:rsidR="001775C5" w:rsidRPr="009A010C" w:rsidRDefault="001775C5" w:rsidP="001775C5">
      <w:pPr>
        <w:spacing w:before="0" w:after="0"/>
        <w:rPr>
          <w:rFonts w:asciiTheme="minorHAnsi" w:eastAsia="Times New Roman" w:hAnsiTheme="minorHAnsi" w:cstheme="minorHAnsi"/>
          <w:sz w:val="24"/>
          <w:szCs w:val="24"/>
        </w:rPr>
      </w:pPr>
    </w:p>
    <w:p w14:paraId="677B2EB5" w14:textId="77777777" w:rsidR="001775C5" w:rsidRPr="009A010C" w:rsidRDefault="001775C5" w:rsidP="001775C5">
      <w:pPr>
        <w:spacing w:before="0" w:after="0"/>
        <w:jc w:val="center"/>
        <w:rPr>
          <w:rFonts w:asciiTheme="minorHAnsi" w:hAnsiTheme="minorHAnsi" w:cstheme="minorHAnsi"/>
          <w:b/>
          <w:bCs/>
          <w:sz w:val="24"/>
          <w:szCs w:val="24"/>
        </w:rPr>
      </w:pPr>
      <w:r w:rsidRPr="009A010C">
        <w:rPr>
          <w:rFonts w:asciiTheme="minorHAnsi" w:hAnsiTheme="minorHAnsi" w:cstheme="minorHAnsi"/>
          <w:b/>
          <w:bCs/>
          <w:sz w:val="24"/>
          <w:szCs w:val="24"/>
        </w:rPr>
        <w:t xml:space="preserve">Apel PRSE/5.1/1/ITI/2023 </w:t>
      </w:r>
    </w:p>
    <w:p w14:paraId="7BBBB68F" w14:textId="77777777" w:rsidR="001775C5" w:rsidRPr="009A010C" w:rsidRDefault="001775C5" w:rsidP="001775C5">
      <w:pPr>
        <w:rPr>
          <w:rFonts w:asciiTheme="minorHAnsi" w:hAnsiTheme="minorHAnsi" w:cstheme="minorHAnsi"/>
          <w:sz w:val="24"/>
          <w:szCs w:val="24"/>
        </w:rPr>
      </w:pPr>
    </w:p>
    <w:p w14:paraId="6B577FDC" w14:textId="77777777" w:rsidR="001775C5" w:rsidRPr="009A010C" w:rsidRDefault="001775C5" w:rsidP="001775C5">
      <w:pPr>
        <w:rPr>
          <w:rFonts w:asciiTheme="minorHAnsi" w:hAnsiTheme="minorHAnsi" w:cstheme="minorHAnsi"/>
          <w:sz w:val="24"/>
          <w:szCs w:val="24"/>
        </w:rPr>
      </w:pPr>
    </w:p>
    <w:p w14:paraId="16D11B21" w14:textId="3877F805" w:rsidR="001775C5" w:rsidRPr="009A010C" w:rsidRDefault="001775C5" w:rsidP="001775C5">
      <w:pPr>
        <w:jc w:val="center"/>
        <w:rPr>
          <w:rFonts w:asciiTheme="minorHAnsi" w:hAnsiTheme="minorHAnsi" w:cstheme="minorHAnsi"/>
          <w:sz w:val="24"/>
          <w:szCs w:val="24"/>
          <w:lang w:val="fr-FR"/>
        </w:rPr>
      </w:pPr>
      <w:r w:rsidRPr="009A010C">
        <w:rPr>
          <w:rFonts w:asciiTheme="minorHAnsi" w:hAnsiTheme="minorHAnsi" w:cstheme="minorHAnsi"/>
          <w:sz w:val="24"/>
          <w:szCs w:val="24"/>
          <w:lang w:val="fr-FR"/>
        </w:rPr>
        <w:t>(</w:t>
      </w:r>
      <w:proofErr w:type="gramStart"/>
      <w:r w:rsidRPr="009A010C">
        <w:rPr>
          <w:rFonts w:asciiTheme="minorHAnsi" w:hAnsiTheme="minorHAnsi" w:cstheme="minorHAnsi"/>
          <w:sz w:val="24"/>
          <w:szCs w:val="24"/>
          <w:lang w:val="fr-FR"/>
        </w:rPr>
        <w:t>zona</w:t>
      </w:r>
      <w:proofErr w:type="gram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vizată</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acest</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apel</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Proiecte</w:t>
      </w:r>
      <w:proofErr w:type="spellEnd"/>
      <w:r w:rsidRPr="009A010C">
        <w:rPr>
          <w:rFonts w:asciiTheme="minorHAnsi" w:hAnsiTheme="minorHAnsi" w:cstheme="minorHAnsi"/>
          <w:sz w:val="24"/>
          <w:szCs w:val="24"/>
          <w:lang w:val="fr-FR"/>
        </w:rPr>
        <w:t xml:space="preserve"> este </w:t>
      </w:r>
      <w:proofErr w:type="spellStart"/>
      <w:r w:rsidRPr="009A010C">
        <w:rPr>
          <w:rFonts w:asciiTheme="minorHAnsi" w:hAnsiTheme="minorHAnsi" w:cstheme="minorHAnsi"/>
          <w:sz w:val="24"/>
          <w:szCs w:val="24"/>
          <w:lang w:val="fr-FR"/>
        </w:rPr>
        <w:t>arealul</w:t>
      </w:r>
      <w:proofErr w:type="spellEnd"/>
      <w:r w:rsidRPr="009A010C">
        <w:rPr>
          <w:rFonts w:asciiTheme="minorHAnsi" w:hAnsiTheme="minorHAnsi" w:cstheme="minorHAnsi"/>
          <w:sz w:val="24"/>
          <w:szCs w:val="24"/>
          <w:lang w:val="fr-FR"/>
        </w:rPr>
        <w:t xml:space="preserve"> ITI Delta </w:t>
      </w:r>
      <w:proofErr w:type="spellStart"/>
      <w:r w:rsidRPr="009A010C">
        <w:rPr>
          <w:rFonts w:asciiTheme="minorHAnsi" w:hAnsiTheme="minorHAnsi" w:cstheme="minorHAnsi"/>
          <w:sz w:val="24"/>
          <w:szCs w:val="24"/>
          <w:lang w:val="fr-FR"/>
        </w:rPr>
        <w:t>Dunării</w:t>
      </w:r>
      <w:proofErr w:type="spellEnd"/>
      <w:r w:rsidRPr="009A010C">
        <w:rPr>
          <w:rFonts w:asciiTheme="minorHAnsi" w:hAnsiTheme="minorHAnsi" w:cstheme="minorHAnsi"/>
          <w:sz w:val="24"/>
          <w:szCs w:val="24"/>
          <w:lang w:val="fr-FR"/>
        </w:rPr>
        <w:t>)</w:t>
      </w:r>
    </w:p>
    <w:p w14:paraId="51ED6A95" w14:textId="1C1EB4D7" w:rsidR="000B4CA3" w:rsidRPr="009A010C" w:rsidRDefault="000B4CA3" w:rsidP="001775C5">
      <w:pPr>
        <w:jc w:val="center"/>
        <w:rPr>
          <w:rFonts w:asciiTheme="minorHAnsi" w:hAnsiTheme="minorHAnsi" w:cstheme="minorHAnsi"/>
          <w:sz w:val="24"/>
          <w:szCs w:val="24"/>
          <w:lang w:val="fr-FR"/>
        </w:rPr>
      </w:pPr>
    </w:p>
    <w:p w14:paraId="610C665C" w14:textId="3A1EB07A" w:rsidR="000B4CA3" w:rsidRPr="009A010C" w:rsidRDefault="000B4CA3" w:rsidP="001775C5">
      <w:pPr>
        <w:jc w:val="center"/>
        <w:rPr>
          <w:rFonts w:asciiTheme="minorHAnsi" w:hAnsiTheme="minorHAnsi" w:cstheme="minorHAnsi"/>
          <w:sz w:val="24"/>
          <w:szCs w:val="24"/>
          <w:lang w:val="fr-FR"/>
        </w:rPr>
      </w:pPr>
      <w:proofErr w:type="spellStart"/>
      <w:proofErr w:type="gramStart"/>
      <w:r w:rsidRPr="009A010C">
        <w:rPr>
          <w:rFonts w:asciiTheme="minorHAnsi" w:hAnsiTheme="minorHAnsi" w:cstheme="minorHAnsi"/>
          <w:sz w:val="24"/>
          <w:szCs w:val="24"/>
          <w:lang w:val="fr-FR"/>
        </w:rPr>
        <w:t>martie</w:t>
      </w:r>
      <w:proofErr w:type="spellEnd"/>
      <w:proofErr w:type="gramEnd"/>
      <w:r w:rsidRPr="009A010C">
        <w:rPr>
          <w:rFonts w:asciiTheme="minorHAnsi" w:hAnsiTheme="minorHAnsi" w:cstheme="minorHAnsi"/>
          <w:sz w:val="24"/>
          <w:szCs w:val="24"/>
          <w:lang w:val="fr-FR"/>
        </w:rPr>
        <w:t xml:space="preserve"> 2024</w:t>
      </w:r>
    </w:p>
    <w:p w14:paraId="4A2792D4" w14:textId="6F0A6C5F" w:rsidR="00106872" w:rsidRPr="009A010C" w:rsidRDefault="00106872" w:rsidP="001775C5">
      <w:pPr>
        <w:spacing w:before="0" w:after="0"/>
        <w:rPr>
          <w:rFonts w:ascii="Calibri" w:eastAsia="Times New Roman" w:hAnsi="Calibri"/>
          <w:sz w:val="24"/>
          <w:szCs w:val="24"/>
        </w:rPr>
      </w:pPr>
    </w:p>
    <w:p w14:paraId="6B38B402" w14:textId="273D9EA6" w:rsidR="00106872" w:rsidRPr="009A010C" w:rsidRDefault="00106872" w:rsidP="00106872">
      <w:pPr>
        <w:spacing w:before="0" w:after="0"/>
        <w:rPr>
          <w:rFonts w:ascii="Calibri" w:eastAsia="Times New Roman" w:hAnsi="Calibri"/>
          <w:sz w:val="24"/>
          <w:szCs w:val="24"/>
        </w:rPr>
      </w:pPr>
    </w:p>
    <w:p w14:paraId="01FC14E9" w14:textId="0EC4ABB6" w:rsidR="00E43241" w:rsidRPr="009A010C" w:rsidRDefault="002D7572" w:rsidP="002D7572">
      <w:pPr>
        <w:tabs>
          <w:tab w:val="left" w:pos="5599"/>
        </w:tabs>
        <w:spacing w:before="0" w:after="0"/>
        <w:rPr>
          <w:rFonts w:ascii="Calibri" w:eastAsia="Times New Roman" w:hAnsi="Calibri"/>
          <w:sz w:val="24"/>
          <w:szCs w:val="24"/>
        </w:rPr>
      </w:pPr>
      <w:r w:rsidRPr="009A010C">
        <w:rPr>
          <w:rFonts w:ascii="Calibri" w:eastAsia="Times New Roman" w:hAnsi="Calibri"/>
          <w:sz w:val="24"/>
          <w:szCs w:val="24"/>
        </w:rPr>
        <w:lastRenderedPageBreak/>
        <w:tab/>
      </w:r>
    </w:p>
    <w:p w14:paraId="30AC2A90" w14:textId="57E9AFB3" w:rsidR="005A3B18" w:rsidRPr="009A010C" w:rsidRDefault="005A3B18" w:rsidP="00106872">
      <w:pPr>
        <w:spacing w:before="0" w:after="0"/>
        <w:rPr>
          <w:rFonts w:ascii="Calibri" w:eastAsia="Times New Roman" w:hAnsi="Calibri"/>
          <w:sz w:val="24"/>
          <w:szCs w:val="24"/>
        </w:rPr>
      </w:pPr>
    </w:p>
    <w:p w14:paraId="10D2C2FF" w14:textId="77777777" w:rsidR="00E43241" w:rsidRPr="009A010C" w:rsidRDefault="00E43241" w:rsidP="00106872">
      <w:pPr>
        <w:spacing w:before="0" w:after="0"/>
        <w:rPr>
          <w:rFonts w:ascii="Calibri" w:eastAsia="Times New Roman" w:hAnsi="Calibri"/>
          <w:sz w:val="24"/>
          <w:szCs w:val="24"/>
        </w:rPr>
      </w:pPr>
    </w:p>
    <w:p w14:paraId="2C273C96" w14:textId="1AD4B650" w:rsidR="007D1765" w:rsidRPr="009A010C" w:rsidRDefault="007D1765" w:rsidP="007D1765">
      <w:pPr>
        <w:tabs>
          <w:tab w:val="left" w:pos="3270"/>
        </w:tabs>
        <w:spacing w:before="0" w:after="0"/>
        <w:rPr>
          <w:rFonts w:ascii="Calibri" w:eastAsia="Times New Roman" w:hAnsi="Calibri"/>
          <w:sz w:val="24"/>
          <w:szCs w:val="24"/>
        </w:rPr>
      </w:pPr>
      <w:r w:rsidRPr="009A010C">
        <w:rPr>
          <w:rFonts w:ascii="Calibri" w:eastAsia="Times New Roman" w:hAnsi="Calibri"/>
          <w:sz w:val="24"/>
          <w:szCs w:val="24"/>
        </w:rPr>
        <w:t>CUPRINS:</w:t>
      </w:r>
      <w:r w:rsidRPr="009A010C">
        <w:rPr>
          <w:rFonts w:ascii="Calibri" w:eastAsia="Times New Roman" w:hAnsi="Calibri"/>
          <w:sz w:val="24"/>
          <w:szCs w:val="24"/>
        </w:rPr>
        <w:tab/>
      </w:r>
    </w:p>
    <w:sdt>
      <w:sdtPr>
        <w:rPr>
          <w:rFonts w:ascii="Calibri" w:eastAsia="Calibri" w:hAnsi="Calibri" w:cs="Calibri"/>
          <w:b w:val="0"/>
          <w:bCs w:val="0"/>
          <w:noProof w:val="0"/>
          <w:sz w:val="24"/>
          <w:szCs w:val="24"/>
        </w:rPr>
        <w:id w:val="-787196718"/>
        <w:docPartObj>
          <w:docPartGallery w:val="Table of Contents"/>
          <w:docPartUnique/>
        </w:docPartObj>
      </w:sdt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269F6B76" w14:textId="2EA5311E" w:rsidR="000F228C" w:rsidRPr="009A010C" w:rsidRDefault="00AF2842">
          <w:pPr>
            <w:pStyle w:val="TOC1"/>
            <w:rPr>
              <w:rFonts w:asciiTheme="minorHAnsi" w:eastAsiaTheme="minorEastAsia" w:hAnsiTheme="minorHAnsi" w:cstheme="minorBidi"/>
              <w:b w:val="0"/>
              <w:bCs w:val="0"/>
              <w:sz w:val="22"/>
              <w:szCs w:val="22"/>
              <w:lang w:val="en-GB" w:eastAsia="en-GB"/>
            </w:rPr>
          </w:pPr>
          <w:r w:rsidRPr="009A010C">
            <w:rPr>
              <w:rFonts w:ascii="Calibri" w:hAnsi="Calibri" w:cs="Calibri"/>
              <w:bCs w:val="0"/>
              <w:sz w:val="24"/>
              <w:szCs w:val="24"/>
            </w:rPr>
            <w:fldChar w:fldCharType="begin"/>
          </w:r>
          <w:r w:rsidRPr="009A010C">
            <w:rPr>
              <w:rFonts w:ascii="Calibri" w:hAnsi="Calibri" w:cs="Calibri"/>
              <w:sz w:val="24"/>
              <w:szCs w:val="24"/>
            </w:rPr>
            <w:instrText xml:space="preserve"> TOC \o "1-3" \h \z \u </w:instrText>
          </w:r>
          <w:r w:rsidRPr="009A010C">
            <w:rPr>
              <w:rFonts w:ascii="Calibri" w:hAnsi="Calibri" w:cs="Calibri"/>
              <w:bCs w:val="0"/>
              <w:sz w:val="24"/>
              <w:szCs w:val="24"/>
            </w:rPr>
            <w:fldChar w:fldCharType="separate"/>
          </w:r>
          <w:hyperlink w:anchor="_Toc161091200" w:history="1">
            <w:r w:rsidR="000F228C" w:rsidRPr="009A010C">
              <w:rPr>
                <w:rStyle w:val="Hyperlink"/>
                <w:rFonts w:ascii="Calibri" w:hAnsi="Calibri" w:cs="Calibri"/>
                <w:color w:val="auto"/>
              </w:rPr>
              <w:t>1.</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PREAMBUL, ABREVIERI ȘI GLOSAR</w:t>
            </w:r>
            <w:r w:rsidR="000F228C" w:rsidRPr="009A010C">
              <w:rPr>
                <w:webHidden/>
              </w:rPr>
              <w:tab/>
            </w:r>
            <w:r w:rsidR="000F228C" w:rsidRPr="009A010C">
              <w:rPr>
                <w:webHidden/>
              </w:rPr>
              <w:fldChar w:fldCharType="begin"/>
            </w:r>
            <w:r w:rsidR="000F228C" w:rsidRPr="009A010C">
              <w:rPr>
                <w:webHidden/>
              </w:rPr>
              <w:instrText xml:space="preserve"> PAGEREF _Toc161091200 \h </w:instrText>
            </w:r>
            <w:r w:rsidR="000F228C" w:rsidRPr="009A010C">
              <w:rPr>
                <w:webHidden/>
              </w:rPr>
            </w:r>
            <w:r w:rsidR="000F228C" w:rsidRPr="009A010C">
              <w:rPr>
                <w:webHidden/>
              </w:rPr>
              <w:fldChar w:fldCharType="separate"/>
            </w:r>
            <w:r w:rsidR="000F228C" w:rsidRPr="009A010C">
              <w:rPr>
                <w:webHidden/>
              </w:rPr>
              <w:t>6</w:t>
            </w:r>
            <w:r w:rsidR="000F228C" w:rsidRPr="009A010C">
              <w:rPr>
                <w:webHidden/>
              </w:rPr>
              <w:fldChar w:fldCharType="end"/>
            </w:r>
          </w:hyperlink>
        </w:p>
        <w:p w14:paraId="4CEA5B58" w14:textId="76623C86"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01" w:history="1">
            <w:r w:rsidR="000F228C" w:rsidRPr="009A010C">
              <w:rPr>
                <w:rStyle w:val="Hyperlink"/>
                <w:rFonts w:ascii="Calibri" w:hAnsi="Calibri"/>
                <w:noProof/>
                <w:color w:val="auto"/>
              </w:rPr>
              <w:t>1.1.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Preambul</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_Toc161091201 \h </w:instrText>
            </w:r>
            <w:r w:rsidR="000F228C" w:rsidRPr="009A010C">
              <w:rPr>
                <w:noProof/>
                <w:webHidden/>
              </w:rPr>
            </w:r>
            <w:r w:rsidR="000F228C" w:rsidRPr="009A010C">
              <w:rPr>
                <w:noProof/>
                <w:webHidden/>
              </w:rPr>
              <w:fldChar w:fldCharType="separate"/>
            </w:r>
            <w:r w:rsidR="000F228C" w:rsidRPr="009A010C">
              <w:rPr>
                <w:noProof/>
                <w:webHidden/>
              </w:rPr>
              <w:t>6</w:t>
            </w:r>
            <w:r w:rsidR="000F228C" w:rsidRPr="009A010C">
              <w:rPr>
                <w:noProof/>
                <w:webHidden/>
              </w:rPr>
              <w:fldChar w:fldCharType="end"/>
            </w:r>
          </w:hyperlink>
        </w:p>
        <w:p w14:paraId="55BF11C3" w14:textId="06A95836"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02" w:history="1">
            <w:r w:rsidR="000F228C" w:rsidRPr="009A010C">
              <w:rPr>
                <w:rStyle w:val="Hyperlink"/>
                <w:rFonts w:ascii="Calibri" w:hAnsi="Calibri"/>
                <w:noProof/>
                <w:color w:val="auto"/>
              </w:rPr>
              <w:t>1.2.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Abrevieri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_Toc161091202 \h </w:instrText>
            </w:r>
            <w:r w:rsidR="000F228C" w:rsidRPr="009A010C">
              <w:rPr>
                <w:noProof/>
                <w:webHidden/>
              </w:rPr>
            </w:r>
            <w:r w:rsidR="000F228C" w:rsidRPr="009A010C">
              <w:rPr>
                <w:noProof/>
                <w:webHidden/>
              </w:rPr>
              <w:fldChar w:fldCharType="separate"/>
            </w:r>
            <w:r w:rsidR="000F228C" w:rsidRPr="009A010C">
              <w:rPr>
                <w:noProof/>
                <w:webHidden/>
              </w:rPr>
              <w:t>7</w:t>
            </w:r>
            <w:r w:rsidR="000F228C" w:rsidRPr="009A010C">
              <w:rPr>
                <w:noProof/>
                <w:webHidden/>
              </w:rPr>
              <w:fldChar w:fldCharType="end"/>
            </w:r>
          </w:hyperlink>
        </w:p>
        <w:p w14:paraId="1E195B08" w14:textId="3F824E05"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03" w:history="1">
            <w:r w:rsidR="000F228C" w:rsidRPr="009A010C">
              <w:rPr>
                <w:rStyle w:val="Hyperlink"/>
                <w:rFonts w:ascii="Calibri" w:hAnsi="Calibri"/>
                <w:noProof/>
                <w:color w:val="auto"/>
              </w:rPr>
              <w:t>1.3.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Glosar</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_Toc161091203 \h </w:instrText>
            </w:r>
            <w:r w:rsidR="000F228C" w:rsidRPr="009A010C">
              <w:rPr>
                <w:noProof/>
                <w:webHidden/>
              </w:rPr>
            </w:r>
            <w:r w:rsidR="000F228C" w:rsidRPr="009A010C">
              <w:rPr>
                <w:noProof/>
                <w:webHidden/>
              </w:rPr>
              <w:fldChar w:fldCharType="separate"/>
            </w:r>
            <w:r w:rsidR="000F228C" w:rsidRPr="009A010C">
              <w:rPr>
                <w:noProof/>
                <w:webHidden/>
              </w:rPr>
              <w:t>8</w:t>
            </w:r>
            <w:r w:rsidR="000F228C" w:rsidRPr="009A010C">
              <w:rPr>
                <w:noProof/>
                <w:webHidden/>
              </w:rPr>
              <w:fldChar w:fldCharType="end"/>
            </w:r>
          </w:hyperlink>
        </w:p>
        <w:p w14:paraId="4DC5F8AE" w14:textId="2A14F136" w:rsidR="000F228C" w:rsidRPr="009A010C" w:rsidRDefault="00000000">
          <w:pPr>
            <w:pStyle w:val="TOC1"/>
            <w:rPr>
              <w:rFonts w:asciiTheme="minorHAnsi" w:eastAsiaTheme="minorEastAsia" w:hAnsiTheme="minorHAnsi" w:cstheme="minorBidi"/>
              <w:b w:val="0"/>
              <w:bCs w:val="0"/>
              <w:sz w:val="22"/>
              <w:szCs w:val="22"/>
              <w:lang w:val="en-GB" w:eastAsia="en-GB"/>
            </w:rPr>
          </w:pPr>
          <w:hyperlink w:anchor="_Toc161091204" w:history="1">
            <w:r w:rsidR="000F228C" w:rsidRPr="009A010C">
              <w:rPr>
                <w:rStyle w:val="Hyperlink"/>
                <w:color w:val="auto"/>
              </w:rPr>
              <w:t>2.</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ELEMENTE DE CONTEXT</w:t>
            </w:r>
            <w:r w:rsidR="000F228C" w:rsidRPr="009A010C">
              <w:rPr>
                <w:webHidden/>
              </w:rPr>
              <w:tab/>
            </w:r>
            <w:r w:rsidR="000F228C" w:rsidRPr="009A010C">
              <w:rPr>
                <w:webHidden/>
              </w:rPr>
              <w:fldChar w:fldCharType="begin"/>
            </w:r>
            <w:r w:rsidR="000F228C" w:rsidRPr="009A010C">
              <w:rPr>
                <w:webHidden/>
              </w:rPr>
              <w:instrText xml:space="preserve"> PAGEREF _Toc161091204 \h </w:instrText>
            </w:r>
            <w:r w:rsidR="000F228C" w:rsidRPr="009A010C">
              <w:rPr>
                <w:webHidden/>
              </w:rPr>
            </w:r>
            <w:r w:rsidR="000F228C" w:rsidRPr="009A010C">
              <w:rPr>
                <w:webHidden/>
              </w:rPr>
              <w:fldChar w:fldCharType="separate"/>
            </w:r>
            <w:r w:rsidR="000F228C" w:rsidRPr="009A010C">
              <w:rPr>
                <w:webHidden/>
              </w:rPr>
              <w:t>13</w:t>
            </w:r>
            <w:r w:rsidR="000F228C" w:rsidRPr="009A010C">
              <w:rPr>
                <w:webHidden/>
              </w:rPr>
              <w:fldChar w:fldCharType="end"/>
            </w:r>
          </w:hyperlink>
        </w:p>
        <w:p w14:paraId="3EE1FC95" w14:textId="36D68261"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05" w:history="1">
            <w:r w:rsidR="000F228C" w:rsidRPr="009A010C">
              <w:rPr>
                <w:rStyle w:val="Hyperlink"/>
                <w:rFonts w:ascii="Calibri" w:hAnsi="Calibri"/>
                <w:noProof/>
                <w:color w:val="auto"/>
              </w:rPr>
              <w:t>2.1.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Informații generale PR Sud Est 2021 – 2027</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_Toc161091205 \h </w:instrText>
            </w:r>
            <w:r w:rsidR="000F228C" w:rsidRPr="009A010C">
              <w:rPr>
                <w:noProof/>
                <w:webHidden/>
              </w:rPr>
            </w:r>
            <w:r w:rsidR="000F228C" w:rsidRPr="009A010C">
              <w:rPr>
                <w:noProof/>
                <w:webHidden/>
              </w:rPr>
              <w:fldChar w:fldCharType="separate"/>
            </w:r>
            <w:r w:rsidR="000F228C" w:rsidRPr="009A010C">
              <w:rPr>
                <w:noProof/>
                <w:webHidden/>
              </w:rPr>
              <w:t>13</w:t>
            </w:r>
            <w:r w:rsidR="000F228C" w:rsidRPr="009A010C">
              <w:rPr>
                <w:noProof/>
                <w:webHidden/>
              </w:rPr>
              <w:fldChar w:fldCharType="end"/>
            </w:r>
          </w:hyperlink>
        </w:p>
        <w:p w14:paraId="7EA3C401" w14:textId="6201ED4E"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06" w:history="1">
            <w:r w:rsidR="000F228C" w:rsidRPr="009A010C">
              <w:rPr>
                <w:rStyle w:val="Hyperlink"/>
                <w:rFonts w:ascii="Calibri" w:hAnsi="Calibri"/>
                <w:noProof/>
                <w:color w:val="auto"/>
              </w:rPr>
              <w:t>2.2.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Prioritatea/Fond/Obiectivul de politică/Obiectivul specific</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_Toc161091206 \h </w:instrText>
            </w:r>
            <w:r w:rsidR="000F228C" w:rsidRPr="009A010C">
              <w:rPr>
                <w:noProof/>
                <w:webHidden/>
              </w:rPr>
            </w:r>
            <w:r w:rsidR="000F228C" w:rsidRPr="009A010C">
              <w:rPr>
                <w:noProof/>
                <w:webHidden/>
              </w:rPr>
              <w:fldChar w:fldCharType="separate"/>
            </w:r>
            <w:r w:rsidR="000F228C" w:rsidRPr="009A010C">
              <w:rPr>
                <w:noProof/>
                <w:webHidden/>
              </w:rPr>
              <w:t>14</w:t>
            </w:r>
            <w:r w:rsidR="000F228C" w:rsidRPr="009A010C">
              <w:rPr>
                <w:noProof/>
                <w:webHidden/>
              </w:rPr>
              <w:fldChar w:fldCharType="end"/>
            </w:r>
          </w:hyperlink>
        </w:p>
        <w:p w14:paraId="6BA35F6F" w14:textId="1031CB4E"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07" w:history="1">
            <w:r w:rsidR="000F228C" w:rsidRPr="009A010C">
              <w:rPr>
                <w:rStyle w:val="Hyperlink"/>
                <w:rFonts w:ascii="Calibri" w:hAnsi="Calibri"/>
                <w:noProof/>
                <w:color w:val="auto"/>
              </w:rPr>
              <w:t>2.3.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Reglementări europene și naționale, cadru strategic, documente programatice aplicabile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_Toc161091207 \h </w:instrText>
            </w:r>
            <w:r w:rsidR="000F228C" w:rsidRPr="009A010C">
              <w:rPr>
                <w:noProof/>
                <w:webHidden/>
              </w:rPr>
            </w:r>
            <w:r w:rsidR="000F228C" w:rsidRPr="009A010C">
              <w:rPr>
                <w:noProof/>
                <w:webHidden/>
              </w:rPr>
              <w:fldChar w:fldCharType="separate"/>
            </w:r>
            <w:r w:rsidR="000F228C" w:rsidRPr="009A010C">
              <w:rPr>
                <w:noProof/>
                <w:webHidden/>
              </w:rPr>
              <w:t>14</w:t>
            </w:r>
            <w:r w:rsidR="000F228C" w:rsidRPr="009A010C">
              <w:rPr>
                <w:noProof/>
                <w:webHidden/>
              </w:rPr>
              <w:fldChar w:fldCharType="end"/>
            </w:r>
          </w:hyperlink>
        </w:p>
        <w:p w14:paraId="759115F0" w14:textId="52CE69CC" w:rsidR="000F228C" w:rsidRPr="009A010C" w:rsidRDefault="00000000">
          <w:pPr>
            <w:pStyle w:val="TOC1"/>
            <w:rPr>
              <w:rFonts w:asciiTheme="minorHAnsi" w:eastAsiaTheme="minorEastAsia" w:hAnsiTheme="minorHAnsi" w:cstheme="minorBidi"/>
              <w:b w:val="0"/>
              <w:bCs w:val="0"/>
              <w:sz w:val="22"/>
              <w:szCs w:val="22"/>
              <w:lang w:val="en-GB" w:eastAsia="en-GB"/>
            </w:rPr>
          </w:pPr>
          <w:hyperlink w:anchor="_Toc161091208" w:history="1">
            <w:r w:rsidR="000F228C" w:rsidRPr="009A010C">
              <w:rPr>
                <w:rStyle w:val="Hyperlink"/>
                <w:color w:val="auto"/>
              </w:rPr>
              <w:t>3.</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ASPECTE SPECIFICE APELULUI DE PROIECTE</w:t>
            </w:r>
            <w:r w:rsidR="000F228C" w:rsidRPr="009A010C">
              <w:rPr>
                <w:webHidden/>
              </w:rPr>
              <w:tab/>
            </w:r>
            <w:r w:rsidR="000F228C" w:rsidRPr="009A010C">
              <w:rPr>
                <w:webHidden/>
              </w:rPr>
              <w:fldChar w:fldCharType="begin"/>
            </w:r>
            <w:r w:rsidR="000F228C" w:rsidRPr="009A010C">
              <w:rPr>
                <w:webHidden/>
              </w:rPr>
              <w:instrText xml:space="preserve"> PAGEREF _Toc161091208 \h </w:instrText>
            </w:r>
            <w:r w:rsidR="000F228C" w:rsidRPr="009A010C">
              <w:rPr>
                <w:webHidden/>
              </w:rPr>
            </w:r>
            <w:r w:rsidR="000F228C" w:rsidRPr="009A010C">
              <w:rPr>
                <w:webHidden/>
              </w:rPr>
              <w:fldChar w:fldCharType="separate"/>
            </w:r>
            <w:r w:rsidR="000F228C" w:rsidRPr="009A010C">
              <w:rPr>
                <w:webHidden/>
              </w:rPr>
              <w:t>19</w:t>
            </w:r>
            <w:r w:rsidR="000F228C" w:rsidRPr="009A010C">
              <w:rPr>
                <w:webHidden/>
              </w:rPr>
              <w:fldChar w:fldCharType="end"/>
            </w:r>
          </w:hyperlink>
        </w:p>
        <w:p w14:paraId="5A0398B0" w14:textId="66736A93" w:rsidR="000F228C" w:rsidRPr="009A010C"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61091209" w:history="1">
            <w:r w:rsidR="000F228C" w:rsidRPr="009A010C">
              <w:rPr>
                <w:rStyle w:val="Hyperlink"/>
                <w:rFonts w:ascii="Calibri" w:hAnsi="Calibri"/>
                <w:noProof/>
                <w:color w:val="auto"/>
              </w:rPr>
              <w:t>3.1 Tipul de apel</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_Toc161091209 \h </w:instrText>
            </w:r>
            <w:r w:rsidR="000F228C" w:rsidRPr="009A010C">
              <w:rPr>
                <w:noProof/>
                <w:webHidden/>
              </w:rPr>
            </w:r>
            <w:r w:rsidR="000F228C" w:rsidRPr="009A010C">
              <w:rPr>
                <w:noProof/>
                <w:webHidden/>
              </w:rPr>
              <w:fldChar w:fldCharType="separate"/>
            </w:r>
            <w:r w:rsidR="000F228C" w:rsidRPr="009A010C">
              <w:rPr>
                <w:noProof/>
                <w:webHidden/>
              </w:rPr>
              <w:t>19</w:t>
            </w:r>
            <w:r w:rsidR="000F228C" w:rsidRPr="009A010C">
              <w:rPr>
                <w:noProof/>
                <w:webHidden/>
              </w:rPr>
              <w:fldChar w:fldCharType="end"/>
            </w:r>
          </w:hyperlink>
        </w:p>
        <w:p w14:paraId="5705858E" w14:textId="3FE4711F" w:rsidR="000F228C" w:rsidRPr="009A010C"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61091210" w:history="1">
            <w:r w:rsidR="000F228C" w:rsidRPr="009A010C">
              <w:rPr>
                <w:rStyle w:val="Hyperlink"/>
                <w:rFonts w:ascii="Calibri" w:hAnsi="Calibri"/>
                <w:noProof/>
                <w:color w:val="auto"/>
              </w:rPr>
              <w:t>3.2 Forma de sprijin</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_Toc161091210 \h </w:instrText>
            </w:r>
            <w:r w:rsidR="000F228C" w:rsidRPr="009A010C">
              <w:rPr>
                <w:noProof/>
                <w:webHidden/>
              </w:rPr>
            </w:r>
            <w:r w:rsidR="000F228C" w:rsidRPr="009A010C">
              <w:rPr>
                <w:noProof/>
                <w:webHidden/>
              </w:rPr>
              <w:fldChar w:fldCharType="separate"/>
            </w:r>
            <w:r w:rsidR="000F228C" w:rsidRPr="009A010C">
              <w:rPr>
                <w:noProof/>
                <w:webHidden/>
              </w:rPr>
              <w:t>19</w:t>
            </w:r>
            <w:r w:rsidR="000F228C" w:rsidRPr="009A010C">
              <w:rPr>
                <w:noProof/>
                <w:webHidden/>
              </w:rPr>
              <w:fldChar w:fldCharType="end"/>
            </w:r>
          </w:hyperlink>
        </w:p>
        <w:p w14:paraId="09E18ED4" w14:textId="6A5A0D3F" w:rsidR="000F228C" w:rsidRPr="009A010C"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61091211" w:history="1">
            <w:r w:rsidR="000F228C" w:rsidRPr="009A010C">
              <w:rPr>
                <w:rStyle w:val="Hyperlink"/>
                <w:rFonts w:ascii="Calibri" w:hAnsi="Calibri"/>
                <w:noProof/>
                <w:color w:val="auto"/>
              </w:rPr>
              <w:t>3.3 Bugetul alocat apelului de proiecte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_Toc161091211 \h </w:instrText>
            </w:r>
            <w:r w:rsidR="000F228C" w:rsidRPr="009A010C">
              <w:rPr>
                <w:noProof/>
                <w:webHidden/>
              </w:rPr>
            </w:r>
            <w:r w:rsidR="000F228C" w:rsidRPr="009A010C">
              <w:rPr>
                <w:noProof/>
                <w:webHidden/>
              </w:rPr>
              <w:fldChar w:fldCharType="separate"/>
            </w:r>
            <w:r w:rsidR="000F228C" w:rsidRPr="009A010C">
              <w:rPr>
                <w:noProof/>
                <w:webHidden/>
              </w:rPr>
              <w:t>19</w:t>
            </w:r>
            <w:r w:rsidR="000F228C" w:rsidRPr="009A010C">
              <w:rPr>
                <w:noProof/>
                <w:webHidden/>
              </w:rPr>
              <w:fldChar w:fldCharType="end"/>
            </w:r>
          </w:hyperlink>
        </w:p>
        <w:p w14:paraId="2D310042" w14:textId="7F522595"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12" w:history="1">
            <w:r w:rsidR="000F228C" w:rsidRPr="009A010C">
              <w:rPr>
                <w:rStyle w:val="Hyperlink"/>
                <w:rFonts w:ascii="Calibri" w:hAnsi="Calibri"/>
                <w:noProof/>
                <w:color w:val="auto"/>
              </w:rPr>
              <w:t>3.4</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Rata de cofinanţare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_Toc161091212 \h </w:instrText>
            </w:r>
            <w:r w:rsidR="000F228C" w:rsidRPr="009A010C">
              <w:rPr>
                <w:noProof/>
                <w:webHidden/>
              </w:rPr>
            </w:r>
            <w:r w:rsidR="000F228C" w:rsidRPr="009A010C">
              <w:rPr>
                <w:noProof/>
                <w:webHidden/>
              </w:rPr>
              <w:fldChar w:fldCharType="separate"/>
            </w:r>
            <w:r w:rsidR="000F228C" w:rsidRPr="009A010C">
              <w:rPr>
                <w:noProof/>
                <w:webHidden/>
              </w:rPr>
              <w:t>20</w:t>
            </w:r>
            <w:r w:rsidR="000F228C" w:rsidRPr="009A010C">
              <w:rPr>
                <w:noProof/>
                <w:webHidden/>
              </w:rPr>
              <w:fldChar w:fldCharType="end"/>
            </w:r>
          </w:hyperlink>
        </w:p>
        <w:p w14:paraId="4BE3A204" w14:textId="3CCB66FD" w:rsidR="000F228C" w:rsidRPr="009A010C"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61091213" w:history="1">
            <w:r w:rsidR="000F228C" w:rsidRPr="009A010C">
              <w:rPr>
                <w:rStyle w:val="Hyperlink"/>
                <w:rFonts w:ascii="Calibri" w:hAnsi="Calibri"/>
                <w:noProof/>
                <w:color w:val="auto"/>
              </w:rPr>
              <w:t xml:space="preserve">3.5 Zona </w:t>
            </w:r>
            <w:r w:rsidR="000F228C" w:rsidRPr="009A010C">
              <w:rPr>
                <w:rStyle w:val="Hyperlink"/>
                <w:rFonts w:ascii="Calibri" w:hAnsi="Calibri"/>
                <w:noProof/>
                <w:color w:val="auto"/>
                <w:lang w:val="fr-FR"/>
              </w:rPr>
              <w:t>/ zonele geografică(e) vizată(e) de apelul de Proiecte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_Toc161091213 \h </w:instrText>
            </w:r>
            <w:r w:rsidR="000F228C" w:rsidRPr="009A010C">
              <w:rPr>
                <w:noProof/>
                <w:webHidden/>
              </w:rPr>
            </w:r>
            <w:r w:rsidR="000F228C" w:rsidRPr="009A010C">
              <w:rPr>
                <w:noProof/>
                <w:webHidden/>
              </w:rPr>
              <w:fldChar w:fldCharType="separate"/>
            </w:r>
            <w:r w:rsidR="000F228C" w:rsidRPr="009A010C">
              <w:rPr>
                <w:noProof/>
                <w:webHidden/>
              </w:rPr>
              <w:t>20</w:t>
            </w:r>
            <w:r w:rsidR="000F228C" w:rsidRPr="009A010C">
              <w:rPr>
                <w:noProof/>
                <w:webHidden/>
              </w:rPr>
              <w:fldChar w:fldCharType="end"/>
            </w:r>
          </w:hyperlink>
        </w:p>
        <w:p w14:paraId="76CB5C93" w14:textId="0C0CF118" w:rsidR="000F228C" w:rsidRPr="009A010C"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61091214" w:history="1">
            <w:r w:rsidR="000F228C" w:rsidRPr="009A010C">
              <w:rPr>
                <w:rStyle w:val="Hyperlink"/>
                <w:rFonts w:ascii="Calibri" w:hAnsi="Calibri"/>
                <w:noProof/>
                <w:color w:val="auto"/>
              </w:rPr>
              <w:t>3.6 Acțiuni sprijinite în cadrul apelului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_Toc161091214 \h </w:instrText>
            </w:r>
            <w:r w:rsidR="000F228C" w:rsidRPr="009A010C">
              <w:rPr>
                <w:noProof/>
                <w:webHidden/>
              </w:rPr>
            </w:r>
            <w:r w:rsidR="000F228C" w:rsidRPr="009A010C">
              <w:rPr>
                <w:noProof/>
                <w:webHidden/>
              </w:rPr>
              <w:fldChar w:fldCharType="separate"/>
            </w:r>
            <w:r w:rsidR="000F228C" w:rsidRPr="009A010C">
              <w:rPr>
                <w:noProof/>
                <w:webHidden/>
              </w:rPr>
              <w:t>21</w:t>
            </w:r>
            <w:r w:rsidR="000F228C" w:rsidRPr="009A010C">
              <w:rPr>
                <w:noProof/>
                <w:webHidden/>
              </w:rPr>
              <w:fldChar w:fldCharType="end"/>
            </w:r>
          </w:hyperlink>
        </w:p>
        <w:p w14:paraId="72AB6D88" w14:textId="2A15200F" w:rsidR="000F228C" w:rsidRPr="009A010C"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61091215" w:history="1">
            <w:r w:rsidR="000F228C" w:rsidRPr="009A010C">
              <w:rPr>
                <w:rStyle w:val="Hyperlink"/>
                <w:rFonts w:ascii="Calibri" w:hAnsi="Calibri"/>
                <w:noProof/>
                <w:color w:val="auto"/>
              </w:rPr>
              <w:t>3.7 Grup ţintă vizat de apelul de proiecte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_Toc161091215 \h </w:instrText>
            </w:r>
            <w:r w:rsidR="000F228C" w:rsidRPr="009A010C">
              <w:rPr>
                <w:noProof/>
                <w:webHidden/>
              </w:rPr>
            </w:r>
            <w:r w:rsidR="000F228C" w:rsidRPr="009A010C">
              <w:rPr>
                <w:noProof/>
                <w:webHidden/>
              </w:rPr>
              <w:fldChar w:fldCharType="separate"/>
            </w:r>
            <w:r w:rsidR="000F228C" w:rsidRPr="009A010C">
              <w:rPr>
                <w:noProof/>
                <w:webHidden/>
              </w:rPr>
              <w:t>23</w:t>
            </w:r>
            <w:r w:rsidR="000F228C" w:rsidRPr="009A010C">
              <w:rPr>
                <w:noProof/>
                <w:webHidden/>
              </w:rPr>
              <w:fldChar w:fldCharType="end"/>
            </w:r>
          </w:hyperlink>
        </w:p>
        <w:p w14:paraId="3595FD9B" w14:textId="208E59DE" w:rsidR="000F228C" w:rsidRPr="009A010C"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61091216" w:history="1">
            <w:r w:rsidR="000F228C" w:rsidRPr="009A010C">
              <w:rPr>
                <w:rStyle w:val="Hyperlink"/>
                <w:rFonts w:ascii="Calibri" w:hAnsi="Calibri"/>
                <w:noProof/>
                <w:color w:val="auto"/>
              </w:rPr>
              <w:t>3.8 Indicatori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_Toc161091216 \h </w:instrText>
            </w:r>
            <w:r w:rsidR="000F228C" w:rsidRPr="009A010C">
              <w:rPr>
                <w:noProof/>
                <w:webHidden/>
              </w:rPr>
            </w:r>
            <w:r w:rsidR="000F228C" w:rsidRPr="009A010C">
              <w:rPr>
                <w:noProof/>
                <w:webHidden/>
              </w:rPr>
              <w:fldChar w:fldCharType="separate"/>
            </w:r>
            <w:r w:rsidR="000F228C" w:rsidRPr="009A010C">
              <w:rPr>
                <w:noProof/>
                <w:webHidden/>
              </w:rPr>
              <w:t>23</w:t>
            </w:r>
            <w:r w:rsidR="000F228C" w:rsidRPr="009A010C">
              <w:rPr>
                <w:noProof/>
                <w:webHidden/>
              </w:rPr>
              <w:fldChar w:fldCharType="end"/>
            </w:r>
          </w:hyperlink>
        </w:p>
        <w:p w14:paraId="562EFF3F" w14:textId="60226BDB" w:rsidR="000F228C" w:rsidRPr="009A010C" w:rsidRDefault="00000000">
          <w:pPr>
            <w:pStyle w:val="TOC3"/>
            <w:rPr>
              <w:rFonts w:eastAsiaTheme="minorEastAsia" w:cstheme="minorBidi"/>
              <w:iCs w:val="0"/>
              <w:lang w:val="en-GB" w:eastAsia="en-GB"/>
            </w:rPr>
          </w:pPr>
          <w:hyperlink w:anchor="_Toc161091217" w:history="1">
            <w:r w:rsidR="000F228C" w:rsidRPr="009A010C">
              <w:rPr>
                <w:rStyle w:val="Hyperlink"/>
                <w:color w:val="auto"/>
              </w:rPr>
              <w:t>3.8.1. Indicatori de realizare</w:t>
            </w:r>
            <w:r w:rsidR="000F228C" w:rsidRPr="009A010C">
              <w:rPr>
                <w:webHidden/>
              </w:rPr>
              <w:tab/>
            </w:r>
            <w:r w:rsidR="000F228C" w:rsidRPr="009A010C">
              <w:rPr>
                <w:webHidden/>
              </w:rPr>
              <w:fldChar w:fldCharType="begin"/>
            </w:r>
            <w:r w:rsidR="000F228C" w:rsidRPr="009A010C">
              <w:rPr>
                <w:webHidden/>
              </w:rPr>
              <w:instrText xml:space="preserve"> PAGEREF _Toc161091217 \h </w:instrText>
            </w:r>
            <w:r w:rsidR="000F228C" w:rsidRPr="009A010C">
              <w:rPr>
                <w:webHidden/>
              </w:rPr>
            </w:r>
            <w:r w:rsidR="000F228C" w:rsidRPr="009A010C">
              <w:rPr>
                <w:webHidden/>
              </w:rPr>
              <w:fldChar w:fldCharType="separate"/>
            </w:r>
            <w:r w:rsidR="000F228C" w:rsidRPr="009A010C">
              <w:rPr>
                <w:webHidden/>
              </w:rPr>
              <w:t>24</w:t>
            </w:r>
            <w:r w:rsidR="000F228C" w:rsidRPr="009A010C">
              <w:rPr>
                <w:webHidden/>
              </w:rPr>
              <w:fldChar w:fldCharType="end"/>
            </w:r>
          </w:hyperlink>
        </w:p>
        <w:p w14:paraId="6402E8DB" w14:textId="1E9FE14E" w:rsidR="000F228C" w:rsidRPr="009A010C" w:rsidRDefault="00000000">
          <w:pPr>
            <w:pStyle w:val="TOC3"/>
            <w:rPr>
              <w:rFonts w:eastAsiaTheme="minorEastAsia" w:cstheme="minorBidi"/>
              <w:iCs w:val="0"/>
              <w:lang w:val="en-GB" w:eastAsia="en-GB"/>
            </w:rPr>
          </w:pPr>
          <w:hyperlink w:anchor="_Toc161091218" w:history="1">
            <w:r w:rsidR="000F228C" w:rsidRPr="009A010C">
              <w:rPr>
                <w:rStyle w:val="Hyperlink"/>
                <w:color w:val="auto"/>
              </w:rPr>
              <w:t>3.8.2.</w:t>
            </w:r>
            <w:r w:rsidR="000F228C" w:rsidRPr="009A010C">
              <w:rPr>
                <w:rFonts w:eastAsiaTheme="minorEastAsia" w:cstheme="minorBidi"/>
                <w:iCs w:val="0"/>
                <w:lang w:val="en-GB" w:eastAsia="en-GB"/>
              </w:rPr>
              <w:tab/>
            </w:r>
            <w:r w:rsidR="000F228C" w:rsidRPr="009A010C">
              <w:rPr>
                <w:rStyle w:val="Hyperlink"/>
                <w:color w:val="auto"/>
              </w:rPr>
              <w:t>Indicatori de rezultat</w:t>
            </w:r>
            <w:r w:rsidR="000F228C" w:rsidRPr="009A010C">
              <w:rPr>
                <w:webHidden/>
              </w:rPr>
              <w:tab/>
            </w:r>
            <w:r w:rsidR="000F228C" w:rsidRPr="009A010C">
              <w:rPr>
                <w:webHidden/>
              </w:rPr>
              <w:fldChar w:fldCharType="begin"/>
            </w:r>
            <w:r w:rsidR="000F228C" w:rsidRPr="009A010C">
              <w:rPr>
                <w:webHidden/>
              </w:rPr>
              <w:instrText xml:space="preserve"> PAGEREF _Toc161091218 \h </w:instrText>
            </w:r>
            <w:r w:rsidR="000F228C" w:rsidRPr="009A010C">
              <w:rPr>
                <w:webHidden/>
              </w:rPr>
            </w:r>
            <w:r w:rsidR="000F228C" w:rsidRPr="009A010C">
              <w:rPr>
                <w:webHidden/>
              </w:rPr>
              <w:fldChar w:fldCharType="separate"/>
            </w:r>
            <w:r w:rsidR="000F228C" w:rsidRPr="009A010C">
              <w:rPr>
                <w:webHidden/>
              </w:rPr>
              <w:t>24</w:t>
            </w:r>
            <w:r w:rsidR="000F228C" w:rsidRPr="009A010C">
              <w:rPr>
                <w:webHidden/>
              </w:rPr>
              <w:fldChar w:fldCharType="end"/>
            </w:r>
          </w:hyperlink>
        </w:p>
        <w:p w14:paraId="5EABF2A6" w14:textId="34784AA1" w:rsidR="000F228C" w:rsidRPr="009A010C" w:rsidRDefault="00000000">
          <w:pPr>
            <w:pStyle w:val="TOC3"/>
            <w:rPr>
              <w:rFonts w:eastAsiaTheme="minorEastAsia" w:cstheme="minorBidi"/>
              <w:iCs w:val="0"/>
              <w:lang w:val="en-GB" w:eastAsia="en-GB"/>
            </w:rPr>
          </w:pPr>
          <w:hyperlink w:anchor="_Toc161091219" w:history="1">
            <w:r w:rsidR="000F228C" w:rsidRPr="009A010C">
              <w:rPr>
                <w:rStyle w:val="Hyperlink"/>
                <w:color w:val="auto"/>
              </w:rPr>
              <w:t>3.8.3.</w:t>
            </w:r>
            <w:r w:rsidR="000F228C" w:rsidRPr="009A010C">
              <w:rPr>
                <w:rFonts w:eastAsiaTheme="minorEastAsia" w:cstheme="minorBidi"/>
                <w:iCs w:val="0"/>
                <w:lang w:val="en-GB" w:eastAsia="en-GB"/>
              </w:rPr>
              <w:tab/>
            </w:r>
            <w:r w:rsidR="000F228C" w:rsidRPr="009A010C">
              <w:rPr>
                <w:rStyle w:val="Hyperlink"/>
                <w:color w:val="auto"/>
              </w:rPr>
              <w:t>Indicatori suplimentari specifici Apelului de Proiecte</w:t>
            </w:r>
            <w:r w:rsidR="000F228C" w:rsidRPr="009A010C">
              <w:rPr>
                <w:webHidden/>
              </w:rPr>
              <w:tab/>
            </w:r>
            <w:r w:rsidR="000F228C" w:rsidRPr="009A010C">
              <w:rPr>
                <w:webHidden/>
              </w:rPr>
              <w:fldChar w:fldCharType="begin"/>
            </w:r>
            <w:r w:rsidR="000F228C" w:rsidRPr="009A010C">
              <w:rPr>
                <w:webHidden/>
              </w:rPr>
              <w:instrText xml:space="preserve"> PAGEREF _Toc161091219 \h </w:instrText>
            </w:r>
            <w:r w:rsidR="000F228C" w:rsidRPr="009A010C">
              <w:rPr>
                <w:webHidden/>
              </w:rPr>
            </w:r>
            <w:r w:rsidR="000F228C" w:rsidRPr="009A010C">
              <w:rPr>
                <w:webHidden/>
              </w:rPr>
              <w:fldChar w:fldCharType="separate"/>
            </w:r>
            <w:r w:rsidR="000F228C" w:rsidRPr="009A010C">
              <w:rPr>
                <w:webHidden/>
              </w:rPr>
              <w:t>25</w:t>
            </w:r>
            <w:r w:rsidR="000F228C" w:rsidRPr="009A010C">
              <w:rPr>
                <w:webHidden/>
              </w:rPr>
              <w:fldChar w:fldCharType="end"/>
            </w:r>
          </w:hyperlink>
        </w:p>
        <w:p w14:paraId="0588A306" w14:textId="59446CB2"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0" w:history="1">
            <w:r w:rsidR="000F228C" w:rsidRPr="009A010C">
              <w:rPr>
                <w:rStyle w:val="Hyperlink"/>
                <w:rFonts w:ascii="Calibri" w:hAnsi="Calibri"/>
                <w:noProof/>
                <w:color w:val="auto"/>
              </w:rPr>
              <w:t>3.9.</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Rezultate așteptate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_Toc161091220 \h </w:instrText>
            </w:r>
            <w:r w:rsidR="000F228C" w:rsidRPr="009A010C">
              <w:rPr>
                <w:noProof/>
                <w:webHidden/>
              </w:rPr>
            </w:r>
            <w:r w:rsidR="000F228C" w:rsidRPr="009A010C">
              <w:rPr>
                <w:noProof/>
                <w:webHidden/>
              </w:rPr>
              <w:fldChar w:fldCharType="separate"/>
            </w:r>
            <w:r w:rsidR="000F228C" w:rsidRPr="009A010C">
              <w:rPr>
                <w:noProof/>
                <w:webHidden/>
              </w:rPr>
              <w:t>26</w:t>
            </w:r>
            <w:r w:rsidR="000F228C" w:rsidRPr="009A010C">
              <w:rPr>
                <w:noProof/>
                <w:webHidden/>
              </w:rPr>
              <w:fldChar w:fldCharType="end"/>
            </w:r>
          </w:hyperlink>
        </w:p>
        <w:p w14:paraId="65E2D30D" w14:textId="7CDD1A6D"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1" w:history="1">
            <w:r w:rsidR="000F228C" w:rsidRPr="009A010C">
              <w:rPr>
                <w:rStyle w:val="Hyperlink"/>
                <w:rFonts w:ascii="Calibri" w:hAnsi="Calibri"/>
                <w:noProof/>
                <w:color w:val="auto"/>
              </w:rPr>
              <w:t>3.10.</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Operaţiune de importanţă strategică</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_Toc161091221 \h </w:instrText>
            </w:r>
            <w:r w:rsidR="000F228C" w:rsidRPr="009A010C">
              <w:rPr>
                <w:noProof/>
                <w:webHidden/>
              </w:rPr>
            </w:r>
            <w:r w:rsidR="000F228C" w:rsidRPr="009A010C">
              <w:rPr>
                <w:noProof/>
                <w:webHidden/>
              </w:rPr>
              <w:fldChar w:fldCharType="separate"/>
            </w:r>
            <w:r w:rsidR="000F228C" w:rsidRPr="009A010C">
              <w:rPr>
                <w:noProof/>
                <w:webHidden/>
              </w:rPr>
              <w:t>26</w:t>
            </w:r>
            <w:r w:rsidR="000F228C" w:rsidRPr="009A010C">
              <w:rPr>
                <w:noProof/>
                <w:webHidden/>
              </w:rPr>
              <w:fldChar w:fldCharType="end"/>
            </w:r>
          </w:hyperlink>
        </w:p>
        <w:p w14:paraId="49C78A90" w14:textId="7DC4AA8F"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2" w:history="1">
            <w:r w:rsidR="000F228C" w:rsidRPr="009A010C">
              <w:rPr>
                <w:rStyle w:val="Hyperlink"/>
                <w:rFonts w:ascii="Calibri" w:hAnsi="Calibri"/>
                <w:noProof/>
                <w:color w:val="auto"/>
              </w:rPr>
              <w:t>3.11.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Investiţii teritoriale integrate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_Toc161091222 \h </w:instrText>
            </w:r>
            <w:r w:rsidR="000F228C" w:rsidRPr="009A010C">
              <w:rPr>
                <w:noProof/>
                <w:webHidden/>
              </w:rPr>
            </w:r>
            <w:r w:rsidR="000F228C" w:rsidRPr="009A010C">
              <w:rPr>
                <w:noProof/>
                <w:webHidden/>
              </w:rPr>
              <w:fldChar w:fldCharType="separate"/>
            </w:r>
            <w:r w:rsidR="000F228C" w:rsidRPr="009A010C">
              <w:rPr>
                <w:noProof/>
                <w:webHidden/>
              </w:rPr>
              <w:t>26</w:t>
            </w:r>
            <w:r w:rsidR="000F228C" w:rsidRPr="009A010C">
              <w:rPr>
                <w:noProof/>
                <w:webHidden/>
              </w:rPr>
              <w:fldChar w:fldCharType="end"/>
            </w:r>
          </w:hyperlink>
        </w:p>
        <w:p w14:paraId="071BA549" w14:textId="226B690D"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3" w:history="1">
            <w:r w:rsidR="000F228C" w:rsidRPr="009A010C">
              <w:rPr>
                <w:rStyle w:val="Hyperlink"/>
                <w:rFonts w:ascii="Calibri" w:hAnsi="Calibri"/>
                <w:noProof/>
                <w:color w:val="auto"/>
              </w:rPr>
              <w:t>3.12.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Dezvoltare locală plasată sub responsabilitatea comunității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_Toc161091223 \h </w:instrText>
            </w:r>
            <w:r w:rsidR="000F228C" w:rsidRPr="009A010C">
              <w:rPr>
                <w:noProof/>
                <w:webHidden/>
              </w:rPr>
            </w:r>
            <w:r w:rsidR="000F228C" w:rsidRPr="009A010C">
              <w:rPr>
                <w:noProof/>
                <w:webHidden/>
              </w:rPr>
              <w:fldChar w:fldCharType="separate"/>
            </w:r>
            <w:r w:rsidR="000F228C" w:rsidRPr="009A010C">
              <w:rPr>
                <w:noProof/>
                <w:webHidden/>
              </w:rPr>
              <w:t>26</w:t>
            </w:r>
            <w:r w:rsidR="000F228C" w:rsidRPr="009A010C">
              <w:rPr>
                <w:noProof/>
                <w:webHidden/>
              </w:rPr>
              <w:fldChar w:fldCharType="end"/>
            </w:r>
          </w:hyperlink>
        </w:p>
        <w:p w14:paraId="4AA0955F" w14:textId="778CCE40"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4" w:history="1">
            <w:r w:rsidR="000F228C" w:rsidRPr="009A010C">
              <w:rPr>
                <w:rStyle w:val="Hyperlink"/>
                <w:rFonts w:ascii="Calibri" w:hAnsi="Calibri"/>
                <w:noProof/>
                <w:color w:val="auto"/>
              </w:rPr>
              <w:t>3.13.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Reguli privind ajutorul de stat</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_Toc161091224 \h </w:instrText>
            </w:r>
            <w:r w:rsidR="000F228C" w:rsidRPr="009A010C">
              <w:rPr>
                <w:noProof/>
                <w:webHidden/>
              </w:rPr>
            </w:r>
            <w:r w:rsidR="000F228C" w:rsidRPr="009A010C">
              <w:rPr>
                <w:noProof/>
                <w:webHidden/>
              </w:rPr>
              <w:fldChar w:fldCharType="separate"/>
            </w:r>
            <w:r w:rsidR="000F228C" w:rsidRPr="009A010C">
              <w:rPr>
                <w:noProof/>
                <w:webHidden/>
              </w:rPr>
              <w:t>27</w:t>
            </w:r>
            <w:r w:rsidR="000F228C" w:rsidRPr="009A010C">
              <w:rPr>
                <w:noProof/>
                <w:webHidden/>
              </w:rPr>
              <w:fldChar w:fldCharType="end"/>
            </w:r>
          </w:hyperlink>
        </w:p>
        <w:p w14:paraId="0D8F2BAA" w14:textId="62DA3D1D"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5" w:history="1">
            <w:r w:rsidR="000F228C" w:rsidRPr="009A010C">
              <w:rPr>
                <w:rStyle w:val="Hyperlink"/>
                <w:rFonts w:ascii="Calibri" w:hAnsi="Calibri"/>
                <w:noProof/>
                <w:color w:val="auto"/>
              </w:rPr>
              <w:t>3.14.</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Reguli privind instrumente financiare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_Toc161091225 \h </w:instrText>
            </w:r>
            <w:r w:rsidR="000F228C" w:rsidRPr="009A010C">
              <w:rPr>
                <w:noProof/>
                <w:webHidden/>
              </w:rPr>
            </w:r>
            <w:r w:rsidR="000F228C" w:rsidRPr="009A010C">
              <w:rPr>
                <w:noProof/>
                <w:webHidden/>
              </w:rPr>
              <w:fldChar w:fldCharType="separate"/>
            </w:r>
            <w:r w:rsidR="000F228C" w:rsidRPr="009A010C">
              <w:rPr>
                <w:noProof/>
                <w:webHidden/>
              </w:rPr>
              <w:t>28</w:t>
            </w:r>
            <w:r w:rsidR="000F228C" w:rsidRPr="009A010C">
              <w:rPr>
                <w:noProof/>
                <w:webHidden/>
              </w:rPr>
              <w:fldChar w:fldCharType="end"/>
            </w:r>
          </w:hyperlink>
        </w:p>
        <w:p w14:paraId="488ADD8B" w14:textId="5C3B16E6"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6" w:history="1">
            <w:r w:rsidR="000F228C" w:rsidRPr="009A010C">
              <w:rPr>
                <w:rStyle w:val="Hyperlink"/>
                <w:rFonts w:ascii="Calibri" w:hAnsi="Calibri"/>
                <w:noProof/>
                <w:color w:val="auto"/>
              </w:rPr>
              <w:t>3.15.</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Acţiuni interregionale, transfrontaliere şi transnaţionale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_Toc161091226 \h </w:instrText>
            </w:r>
            <w:r w:rsidR="000F228C" w:rsidRPr="009A010C">
              <w:rPr>
                <w:noProof/>
                <w:webHidden/>
              </w:rPr>
            </w:r>
            <w:r w:rsidR="000F228C" w:rsidRPr="009A010C">
              <w:rPr>
                <w:noProof/>
                <w:webHidden/>
              </w:rPr>
              <w:fldChar w:fldCharType="separate"/>
            </w:r>
            <w:r w:rsidR="000F228C" w:rsidRPr="009A010C">
              <w:rPr>
                <w:noProof/>
                <w:webHidden/>
              </w:rPr>
              <w:t>28</w:t>
            </w:r>
            <w:r w:rsidR="000F228C" w:rsidRPr="009A010C">
              <w:rPr>
                <w:noProof/>
                <w:webHidden/>
              </w:rPr>
              <w:fldChar w:fldCharType="end"/>
            </w:r>
          </w:hyperlink>
        </w:p>
        <w:p w14:paraId="1261ED99" w14:textId="71D3AB00"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7" w:history="1">
            <w:r w:rsidR="000F228C" w:rsidRPr="009A010C">
              <w:rPr>
                <w:rStyle w:val="Hyperlink"/>
                <w:rFonts w:ascii="Calibri" w:hAnsi="Calibri"/>
                <w:noProof/>
                <w:color w:val="auto"/>
              </w:rPr>
              <w:t>3.16.</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Principii orizontale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_Toc161091227 \h </w:instrText>
            </w:r>
            <w:r w:rsidR="000F228C" w:rsidRPr="009A010C">
              <w:rPr>
                <w:noProof/>
                <w:webHidden/>
              </w:rPr>
            </w:r>
            <w:r w:rsidR="000F228C" w:rsidRPr="009A010C">
              <w:rPr>
                <w:noProof/>
                <w:webHidden/>
              </w:rPr>
              <w:fldChar w:fldCharType="separate"/>
            </w:r>
            <w:r w:rsidR="000F228C" w:rsidRPr="009A010C">
              <w:rPr>
                <w:noProof/>
                <w:webHidden/>
              </w:rPr>
              <w:t>28</w:t>
            </w:r>
            <w:r w:rsidR="000F228C" w:rsidRPr="009A010C">
              <w:rPr>
                <w:noProof/>
                <w:webHidden/>
              </w:rPr>
              <w:fldChar w:fldCharType="end"/>
            </w:r>
          </w:hyperlink>
        </w:p>
        <w:p w14:paraId="51E4C0BA" w14:textId="47C47606"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8" w:history="1">
            <w:r w:rsidR="000F228C" w:rsidRPr="009A010C">
              <w:rPr>
                <w:rStyle w:val="Hyperlink"/>
                <w:rFonts w:ascii="Calibri" w:hAnsi="Calibri"/>
                <w:noProof/>
                <w:color w:val="auto"/>
              </w:rPr>
              <w:t>3.17.</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Aspecte de mediu (inclusiv aplicarea Directivei 2011/92/UE a Parlamentului European și a Consiliului). Aplicarea principiului  DNSH. Imunizarea la schimbările climatice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_Toc161091228 \h </w:instrText>
            </w:r>
            <w:r w:rsidR="000F228C" w:rsidRPr="009A010C">
              <w:rPr>
                <w:noProof/>
                <w:webHidden/>
              </w:rPr>
            </w:r>
            <w:r w:rsidR="000F228C" w:rsidRPr="009A010C">
              <w:rPr>
                <w:noProof/>
                <w:webHidden/>
              </w:rPr>
              <w:fldChar w:fldCharType="separate"/>
            </w:r>
            <w:r w:rsidR="000F228C" w:rsidRPr="009A010C">
              <w:rPr>
                <w:noProof/>
                <w:webHidden/>
              </w:rPr>
              <w:t>28</w:t>
            </w:r>
            <w:r w:rsidR="000F228C" w:rsidRPr="009A010C">
              <w:rPr>
                <w:noProof/>
                <w:webHidden/>
              </w:rPr>
              <w:fldChar w:fldCharType="end"/>
            </w:r>
          </w:hyperlink>
        </w:p>
        <w:p w14:paraId="4FC2779C" w14:textId="2846F98E"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9" w:history="1">
            <w:r w:rsidR="000F228C" w:rsidRPr="009A010C">
              <w:rPr>
                <w:rStyle w:val="Hyperlink"/>
                <w:rFonts w:ascii="Calibri" w:hAnsi="Calibri"/>
                <w:noProof/>
                <w:color w:val="auto"/>
              </w:rPr>
              <w:t>3.18.</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Caracterul durabil al proiectului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_Toc161091229 \h </w:instrText>
            </w:r>
            <w:r w:rsidR="000F228C" w:rsidRPr="009A010C">
              <w:rPr>
                <w:noProof/>
                <w:webHidden/>
              </w:rPr>
            </w:r>
            <w:r w:rsidR="000F228C" w:rsidRPr="009A010C">
              <w:rPr>
                <w:noProof/>
                <w:webHidden/>
              </w:rPr>
              <w:fldChar w:fldCharType="separate"/>
            </w:r>
            <w:r w:rsidR="000F228C" w:rsidRPr="009A010C">
              <w:rPr>
                <w:noProof/>
                <w:webHidden/>
              </w:rPr>
              <w:t>31</w:t>
            </w:r>
            <w:r w:rsidR="000F228C" w:rsidRPr="009A010C">
              <w:rPr>
                <w:noProof/>
                <w:webHidden/>
              </w:rPr>
              <w:fldChar w:fldCharType="end"/>
            </w:r>
          </w:hyperlink>
        </w:p>
        <w:p w14:paraId="727385EB" w14:textId="38602055"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30" w:history="1">
            <w:r w:rsidR="000F228C" w:rsidRPr="009A010C">
              <w:rPr>
                <w:rStyle w:val="Hyperlink"/>
                <w:rFonts w:ascii="Calibri" w:hAnsi="Calibri"/>
                <w:noProof/>
                <w:color w:val="auto"/>
              </w:rPr>
              <w:t>3.19.</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Acțiuni menite să garanteze egalitatea de șanse, de gen, incluziunea și nediscriminarea</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_Toc161091230 \h </w:instrText>
            </w:r>
            <w:r w:rsidR="000F228C" w:rsidRPr="009A010C">
              <w:rPr>
                <w:noProof/>
                <w:webHidden/>
              </w:rPr>
            </w:r>
            <w:r w:rsidR="000F228C" w:rsidRPr="009A010C">
              <w:rPr>
                <w:noProof/>
                <w:webHidden/>
              </w:rPr>
              <w:fldChar w:fldCharType="separate"/>
            </w:r>
            <w:r w:rsidR="000F228C" w:rsidRPr="009A010C">
              <w:rPr>
                <w:noProof/>
                <w:webHidden/>
              </w:rPr>
              <w:t>32</w:t>
            </w:r>
            <w:r w:rsidR="000F228C" w:rsidRPr="009A010C">
              <w:rPr>
                <w:noProof/>
                <w:webHidden/>
              </w:rPr>
              <w:fldChar w:fldCharType="end"/>
            </w:r>
          </w:hyperlink>
        </w:p>
        <w:p w14:paraId="54E577F0" w14:textId="50901A5B"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31" w:history="1">
            <w:r w:rsidR="000F228C" w:rsidRPr="009A010C">
              <w:rPr>
                <w:rStyle w:val="Hyperlink"/>
                <w:rFonts w:ascii="Calibri" w:hAnsi="Calibri"/>
                <w:noProof/>
                <w:color w:val="auto"/>
              </w:rPr>
              <w:t>3.20.</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Teme secundare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_Toc161091231 \h </w:instrText>
            </w:r>
            <w:r w:rsidR="000F228C" w:rsidRPr="009A010C">
              <w:rPr>
                <w:noProof/>
                <w:webHidden/>
              </w:rPr>
            </w:r>
            <w:r w:rsidR="000F228C" w:rsidRPr="009A010C">
              <w:rPr>
                <w:noProof/>
                <w:webHidden/>
              </w:rPr>
              <w:fldChar w:fldCharType="separate"/>
            </w:r>
            <w:r w:rsidR="000F228C" w:rsidRPr="009A010C">
              <w:rPr>
                <w:noProof/>
                <w:webHidden/>
              </w:rPr>
              <w:t>35</w:t>
            </w:r>
            <w:r w:rsidR="000F228C" w:rsidRPr="009A010C">
              <w:rPr>
                <w:noProof/>
                <w:webHidden/>
              </w:rPr>
              <w:fldChar w:fldCharType="end"/>
            </w:r>
          </w:hyperlink>
        </w:p>
        <w:p w14:paraId="02371DDD" w14:textId="56BF9A6C"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32" w:history="1">
            <w:r w:rsidR="000F228C" w:rsidRPr="009A010C">
              <w:rPr>
                <w:rStyle w:val="Hyperlink"/>
                <w:rFonts w:ascii="Calibri" w:hAnsi="Calibri"/>
                <w:noProof/>
                <w:color w:val="auto"/>
              </w:rPr>
              <w:t>3.21.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Informarea şi vizibilitatea sprijinului din fonduri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_Toc161091232 \h </w:instrText>
            </w:r>
            <w:r w:rsidR="000F228C" w:rsidRPr="009A010C">
              <w:rPr>
                <w:noProof/>
                <w:webHidden/>
              </w:rPr>
            </w:r>
            <w:r w:rsidR="000F228C" w:rsidRPr="009A010C">
              <w:rPr>
                <w:noProof/>
                <w:webHidden/>
              </w:rPr>
              <w:fldChar w:fldCharType="separate"/>
            </w:r>
            <w:r w:rsidR="000F228C" w:rsidRPr="009A010C">
              <w:rPr>
                <w:noProof/>
                <w:webHidden/>
              </w:rPr>
              <w:t>35</w:t>
            </w:r>
            <w:r w:rsidR="000F228C" w:rsidRPr="009A010C">
              <w:rPr>
                <w:noProof/>
                <w:webHidden/>
              </w:rPr>
              <w:fldChar w:fldCharType="end"/>
            </w:r>
          </w:hyperlink>
        </w:p>
        <w:p w14:paraId="17815B70" w14:textId="3CEC639F" w:rsidR="000F228C" w:rsidRPr="009A010C" w:rsidRDefault="00000000">
          <w:pPr>
            <w:pStyle w:val="TOC1"/>
            <w:rPr>
              <w:rFonts w:asciiTheme="minorHAnsi" w:eastAsiaTheme="minorEastAsia" w:hAnsiTheme="minorHAnsi" w:cstheme="minorBidi"/>
              <w:b w:val="0"/>
              <w:bCs w:val="0"/>
              <w:sz w:val="22"/>
              <w:szCs w:val="22"/>
              <w:lang w:val="en-GB" w:eastAsia="en-GB"/>
            </w:rPr>
          </w:pPr>
          <w:hyperlink w:anchor="_Toc161091233" w:history="1">
            <w:r w:rsidR="000F228C" w:rsidRPr="009A010C">
              <w:rPr>
                <w:rStyle w:val="Hyperlink"/>
                <w:rFonts w:ascii="Calibri" w:hAnsi="Calibri" w:cs="Calibri"/>
                <w:color w:val="auto"/>
              </w:rPr>
              <w:t>4.</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INFORMAȚII ADMINISTRATIVE DESPRE APELUL DE PROIECTE</w:t>
            </w:r>
            <w:r w:rsidR="000F228C" w:rsidRPr="009A010C">
              <w:rPr>
                <w:webHidden/>
              </w:rPr>
              <w:tab/>
            </w:r>
            <w:r w:rsidR="000F228C" w:rsidRPr="009A010C">
              <w:rPr>
                <w:webHidden/>
              </w:rPr>
              <w:fldChar w:fldCharType="begin"/>
            </w:r>
            <w:r w:rsidR="000F228C" w:rsidRPr="009A010C">
              <w:rPr>
                <w:webHidden/>
              </w:rPr>
              <w:instrText xml:space="preserve"> PAGEREF _Toc161091233 \h </w:instrText>
            </w:r>
            <w:r w:rsidR="000F228C" w:rsidRPr="009A010C">
              <w:rPr>
                <w:webHidden/>
              </w:rPr>
            </w:r>
            <w:r w:rsidR="000F228C" w:rsidRPr="009A010C">
              <w:rPr>
                <w:webHidden/>
              </w:rPr>
              <w:fldChar w:fldCharType="separate"/>
            </w:r>
            <w:r w:rsidR="000F228C" w:rsidRPr="009A010C">
              <w:rPr>
                <w:webHidden/>
              </w:rPr>
              <w:t>35</w:t>
            </w:r>
            <w:r w:rsidR="000F228C" w:rsidRPr="009A010C">
              <w:rPr>
                <w:webHidden/>
              </w:rPr>
              <w:fldChar w:fldCharType="end"/>
            </w:r>
          </w:hyperlink>
        </w:p>
        <w:p w14:paraId="589D9B59" w14:textId="111258A9"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34" w:history="1">
            <w:r w:rsidR="000F228C" w:rsidRPr="009A010C">
              <w:rPr>
                <w:rStyle w:val="Hyperlink"/>
                <w:rFonts w:ascii="Calibri" w:hAnsi="Calibri"/>
                <w:noProof/>
                <w:color w:val="auto"/>
              </w:rPr>
              <w:t>4.1.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Data deschiderii apelului de proiecte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_Toc161091234 \h </w:instrText>
            </w:r>
            <w:r w:rsidR="000F228C" w:rsidRPr="009A010C">
              <w:rPr>
                <w:noProof/>
                <w:webHidden/>
              </w:rPr>
            </w:r>
            <w:r w:rsidR="000F228C" w:rsidRPr="009A010C">
              <w:rPr>
                <w:noProof/>
                <w:webHidden/>
              </w:rPr>
              <w:fldChar w:fldCharType="separate"/>
            </w:r>
            <w:r w:rsidR="000F228C" w:rsidRPr="009A010C">
              <w:rPr>
                <w:noProof/>
                <w:webHidden/>
              </w:rPr>
              <w:t>35</w:t>
            </w:r>
            <w:r w:rsidR="000F228C" w:rsidRPr="009A010C">
              <w:rPr>
                <w:noProof/>
                <w:webHidden/>
              </w:rPr>
              <w:fldChar w:fldCharType="end"/>
            </w:r>
          </w:hyperlink>
        </w:p>
        <w:p w14:paraId="315D9700" w14:textId="485EEBE3"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35" w:history="1">
            <w:r w:rsidR="000F228C" w:rsidRPr="009A010C">
              <w:rPr>
                <w:rStyle w:val="Hyperlink"/>
                <w:rFonts w:ascii="Calibri" w:hAnsi="Calibri"/>
                <w:noProof/>
                <w:color w:val="auto"/>
              </w:rPr>
              <w:t>4.2.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Perioada de pregătire a proiectelor</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_Toc161091235 \h </w:instrText>
            </w:r>
            <w:r w:rsidR="000F228C" w:rsidRPr="009A010C">
              <w:rPr>
                <w:noProof/>
                <w:webHidden/>
              </w:rPr>
            </w:r>
            <w:r w:rsidR="000F228C" w:rsidRPr="009A010C">
              <w:rPr>
                <w:noProof/>
                <w:webHidden/>
              </w:rPr>
              <w:fldChar w:fldCharType="separate"/>
            </w:r>
            <w:r w:rsidR="000F228C" w:rsidRPr="009A010C">
              <w:rPr>
                <w:noProof/>
                <w:webHidden/>
              </w:rPr>
              <w:t>35</w:t>
            </w:r>
            <w:r w:rsidR="000F228C" w:rsidRPr="009A010C">
              <w:rPr>
                <w:noProof/>
                <w:webHidden/>
              </w:rPr>
              <w:fldChar w:fldCharType="end"/>
            </w:r>
          </w:hyperlink>
        </w:p>
        <w:p w14:paraId="6E76A387" w14:textId="1A96F71C"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36" w:history="1">
            <w:r w:rsidR="000F228C" w:rsidRPr="009A010C">
              <w:rPr>
                <w:rStyle w:val="Hyperlink"/>
                <w:rFonts w:ascii="Calibri" w:hAnsi="Calibri"/>
                <w:noProof/>
                <w:color w:val="auto"/>
              </w:rPr>
              <w:t>4.3.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Perioada de depunere a proiectelelor</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_Toc161091236 \h </w:instrText>
            </w:r>
            <w:r w:rsidR="000F228C" w:rsidRPr="009A010C">
              <w:rPr>
                <w:noProof/>
                <w:webHidden/>
              </w:rPr>
            </w:r>
            <w:r w:rsidR="000F228C" w:rsidRPr="009A010C">
              <w:rPr>
                <w:noProof/>
                <w:webHidden/>
              </w:rPr>
              <w:fldChar w:fldCharType="separate"/>
            </w:r>
            <w:r w:rsidR="000F228C" w:rsidRPr="009A010C">
              <w:rPr>
                <w:noProof/>
                <w:webHidden/>
              </w:rPr>
              <w:t>36</w:t>
            </w:r>
            <w:r w:rsidR="000F228C" w:rsidRPr="009A010C">
              <w:rPr>
                <w:noProof/>
                <w:webHidden/>
              </w:rPr>
              <w:fldChar w:fldCharType="end"/>
            </w:r>
          </w:hyperlink>
        </w:p>
        <w:p w14:paraId="586C6BA7" w14:textId="36F56959" w:rsidR="000F228C" w:rsidRPr="009A010C" w:rsidRDefault="00000000">
          <w:pPr>
            <w:pStyle w:val="TOC3"/>
            <w:rPr>
              <w:rFonts w:eastAsiaTheme="minorEastAsia" w:cstheme="minorBidi"/>
              <w:iCs w:val="0"/>
              <w:lang w:val="en-GB" w:eastAsia="en-GB"/>
            </w:rPr>
          </w:pPr>
          <w:hyperlink w:anchor="_Toc161091237" w:history="1">
            <w:r w:rsidR="000F228C" w:rsidRPr="009A010C">
              <w:rPr>
                <w:rStyle w:val="Hyperlink"/>
                <w:rFonts w:cstheme="minorHAnsi"/>
                <w:bCs/>
                <w:color w:val="auto"/>
              </w:rPr>
              <w:t>4.3.1</w:t>
            </w:r>
            <w:r w:rsidR="000F228C" w:rsidRPr="009A010C">
              <w:rPr>
                <w:rFonts w:eastAsiaTheme="minorEastAsia" w:cstheme="minorBidi"/>
                <w:iCs w:val="0"/>
                <w:lang w:val="en-GB" w:eastAsia="en-GB"/>
              </w:rPr>
              <w:tab/>
            </w:r>
            <w:r w:rsidR="000F228C" w:rsidRPr="009A010C">
              <w:rPr>
                <w:rStyle w:val="Hyperlink"/>
                <w:rFonts w:cstheme="minorHAnsi"/>
                <w:bCs/>
                <w:color w:val="auto"/>
              </w:rPr>
              <w:t>Data și ora lansării apelului de proiecte: ............., ora ............</w:t>
            </w:r>
            <w:r w:rsidR="000F228C" w:rsidRPr="009A010C">
              <w:rPr>
                <w:webHidden/>
              </w:rPr>
              <w:tab/>
            </w:r>
            <w:r w:rsidR="000F228C" w:rsidRPr="009A010C">
              <w:rPr>
                <w:webHidden/>
              </w:rPr>
              <w:fldChar w:fldCharType="begin"/>
            </w:r>
            <w:r w:rsidR="000F228C" w:rsidRPr="009A010C">
              <w:rPr>
                <w:webHidden/>
              </w:rPr>
              <w:instrText xml:space="preserve"> PAGEREF _Toc161091237 \h </w:instrText>
            </w:r>
            <w:r w:rsidR="000F228C" w:rsidRPr="009A010C">
              <w:rPr>
                <w:webHidden/>
              </w:rPr>
            </w:r>
            <w:r w:rsidR="000F228C" w:rsidRPr="009A010C">
              <w:rPr>
                <w:webHidden/>
              </w:rPr>
              <w:fldChar w:fldCharType="separate"/>
            </w:r>
            <w:r w:rsidR="000F228C" w:rsidRPr="009A010C">
              <w:rPr>
                <w:webHidden/>
              </w:rPr>
              <w:t>36</w:t>
            </w:r>
            <w:r w:rsidR="000F228C" w:rsidRPr="009A010C">
              <w:rPr>
                <w:webHidden/>
              </w:rPr>
              <w:fldChar w:fldCharType="end"/>
            </w:r>
          </w:hyperlink>
        </w:p>
        <w:p w14:paraId="526AB803" w14:textId="399B0E93" w:rsidR="000F228C" w:rsidRPr="009A010C" w:rsidRDefault="00000000">
          <w:pPr>
            <w:pStyle w:val="TOC3"/>
            <w:rPr>
              <w:rFonts w:eastAsiaTheme="minorEastAsia" w:cstheme="minorBidi"/>
              <w:iCs w:val="0"/>
              <w:lang w:val="en-GB" w:eastAsia="en-GB"/>
            </w:rPr>
          </w:pPr>
          <w:hyperlink w:anchor="_Toc161091238" w:history="1">
            <w:r w:rsidR="000F228C" w:rsidRPr="009A010C">
              <w:rPr>
                <w:rStyle w:val="Hyperlink"/>
                <w:rFonts w:cstheme="minorHAnsi"/>
                <w:bCs/>
                <w:color w:val="auto"/>
              </w:rPr>
              <w:t>4.3.2</w:t>
            </w:r>
            <w:r w:rsidR="000F228C" w:rsidRPr="009A010C">
              <w:rPr>
                <w:rFonts w:eastAsiaTheme="minorEastAsia" w:cstheme="minorBidi"/>
                <w:iCs w:val="0"/>
                <w:lang w:val="en-GB" w:eastAsia="en-GB"/>
              </w:rPr>
              <w:tab/>
            </w:r>
            <w:r w:rsidR="000F228C" w:rsidRPr="009A010C">
              <w:rPr>
                <w:rStyle w:val="Hyperlink"/>
                <w:rFonts w:cstheme="minorHAnsi"/>
                <w:bCs/>
                <w:color w:val="auto"/>
              </w:rPr>
              <w:t>Data și ora închiderii apelului de proiecte: ..........., ora ...........</w:t>
            </w:r>
            <w:r w:rsidR="000F228C" w:rsidRPr="009A010C">
              <w:rPr>
                <w:webHidden/>
              </w:rPr>
              <w:tab/>
            </w:r>
            <w:r w:rsidR="000F228C" w:rsidRPr="009A010C">
              <w:rPr>
                <w:webHidden/>
              </w:rPr>
              <w:fldChar w:fldCharType="begin"/>
            </w:r>
            <w:r w:rsidR="000F228C" w:rsidRPr="009A010C">
              <w:rPr>
                <w:webHidden/>
              </w:rPr>
              <w:instrText xml:space="preserve"> PAGEREF _Toc161091238 \h </w:instrText>
            </w:r>
            <w:r w:rsidR="000F228C" w:rsidRPr="009A010C">
              <w:rPr>
                <w:webHidden/>
              </w:rPr>
            </w:r>
            <w:r w:rsidR="000F228C" w:rsidRPr="009A010C">
              <w:rPr>
                <w:webHidden/>
              </w:rPr>
              <w:fldChar w:fldCharType="separate"/>
            </w:r>
            <w:r w:rsidR="000F228C" w:rsidRPr="009A010C">
              <w:rPr>
                <w:webHidden/>
              </w:rPr>
              <w:t>36</w:t>
            </w:r>
            <w:r w:rsidR="000F228C" w:rsidRPr="009A010C">
              <w:rPr>
                <w:webHidden/>
              </w:rPr>
              <w:fldChar w:fldCharType="end"/>
            </w:r>
          </w:hyperlink>
        </w:p>
        <w:p w14:paraId="63223CD4" w14:textId="7DBF7C45"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39" w:history="1">
            <w:r w:rsidR="000F228C" w:rsidRPr="009A010C">
              <w:rPr>
                <w:rStyle w:val="Hyperlink"/>
                <w:rFonts w:ascii="Calibri" w:hAnsi="Calibri"/>
                <w:noProof/>
                <w:color w:val="auto"/>
              </w:rPr>
              <w:t>4.4.</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Modalitatea de depunere a proiectelor</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_Toc161091239 \h </w:instrText>
            </w:r>
            <w:r w:rsidR="000F228C" w:rsidRPr="009A010C">
              <w:rPr>
                <w:noProof/>
                <w:webHidden/>
              </w:rPr>
            </w:r>
            <w:r w:rsidR="000F228C" w:rsidRPr="009A010C">
              <w:rPr>
                <w:noProof/>
                <w:webHidden/>
              </w:rPr>
              <w:fldChar w:fldCharType="separate"/>
            </w:r>
            <w:r w:rsidR="000F228C" w:rsidRPr="009A010C">
              <w:rPr>
                <w:noProof/>
                <w:webHidden/>
              </w:rPr>
              <w:t>36</w:t>
            </w:r>
            <w:r w:rsidR="000F228C" w:rsidRPr="009A010C">
              <w:rPr>
                <w:noProof/>
                <w:webHidden/>
              </w:rPr>
              <w:fldChar w:fldCharType="end"/>
            </w:r>
          </w:hyperlink>
        </w:p>
        <w:p w14:paraId="338486E1" w14:textId="3C89D6EC" w:rsidR="000F228C" w:rsidRPr="009A010C" w:rsidRDefault="00000000">
          <w:pPr>
            <w:pStyle w:val="TOC1"/>
            <w:rPr>
              <w:rFonts w:asciiTheme="minorHAnsi" w:eastAsiaTheme="minorEastAsia" w:hAnsiTheme="minorHAnsi" w:cstheme="minorBidi"/>
              <w:b w:val="0"/>
              <w:bCs w:val="0"/>
              <w:sz w:val="22"/>
              <w:szCs w:val="22"/>
              <w:lang w:val="en-GB" w:eastAsia="en-GB"/>
            </w:rPr>
          </w:pPr>
          <w:hyperlink w:anchor="_Toc161091240" w:history="1">
            <w:r w:rsidR="000F228C" w:rsidRPr="009A010C">
              <w:rPr>
                <w:rStyle w:val="Hyperlink"/>
                <w:rFonts w:ascii="Calibri" w:hAnsi="Calibri" w:cs="Calibri"/>
                <w:color w:val="auto"/>
              </w:rPr>
              <w:t>5.</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CONDIŢII DE ELIGIBILITATE</w:t>
            </w:r>
            <w:r w:rsidR="000F228C" w:rsidRPr="009A010C">
              <w:rPr>
                <w:webHidden/>
              </w:rPr>
              <w:tab/>
            </w:r>
            <w:r w:rsidR="000F228C" w:rsidRPr="009A010C">
              <w:rPr>
                <w:webHidden/>
              </w:rPr>
              <w:fldChar w:fldCharType="begin"/>
            </w:r>
            <w:r w:rsidR="000F228C" w:rsidRPr="009A010C">
              <w:rPr>
                <w:webHidden/>
              </w:rPr>
              <w:instrText xml:space="preserve"> PAGEREF _Toc161091240 \h </w:instrText>
            </w:r>
            <w:r w:rsidR="000F228C" w:rsidRPr="009A010C">
              <w:rPr>
                <w:webHidden/>
              </w:rPr>
            </w:r>
            <w:r w:rsidR="000F228C" w:rsidRPr="009A010C">
              <w:rPr>
                <w:webHidden/>
              </w:rPr>
              <w:fldChar w:fldCharType="separate"/>
            </w:r>
            <w:r w:rsidR="000F228C" w:rsidRPr="009A010C">
              <w:rPr>
                <w:webHidden/>
              </w:rPr>
              <w:t>37</w:t>
            </w:r>
            <w:r w:rsidR="000F228C" w:rsidRPr="009A010C">
              <w:rPr>
                <w:webHidden/>
              </w:rPr>
              <w:fldChar w:fldCharType="end"/>
            </w:r>
          </w:hyperlink>
        </w:p>
        <w:p w14:paraId="7E3734DC" w14:textId="4A3CA7EB"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41" w:history="1">
            <w:r w:rsidR="000F228C" w:rsidRPr="009A010C">
              <w:rPr>
                <w:rStyle w:val="Hyperlink"/>
                <w:rFonts w:ascii="Calibri" w:hAnsi="Calibri"/>
                <w:noProof/>
                <w:color w:val="auto"/>
              </w:rPr>
              <w:t>5.1.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Eligibilitatea solicitanţilor şi partenerilor</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_Toc161091241 \h </w:instrText>
            </w:r>
            <w:r w:rsidR="000F228C" w:rsidRPr="009A010C">
              <w:rPr>
                <w:noProof/>
                <w:webHidden/>
              </w:rPr>
            </w:r>
            <w:r w:rsidR="000F228C" w:rsidRPr="009A010C">
              <w:rPr>
                <w:noProof/>
                <w:webHidden/>
              </w:rPr>
              <w:fldChar w:fldCharType="separate"/>
            </w:r>
            <w:r w:rsidR="000F228C" w:rsidRPr="009A010C">
              <w:rPr>
                <w:noProof/>
                <w:webHidden/>
              </w:rPr>
              <w:t>37</w:t>
            </w:r>
            <w:r w:rsidR="000F228C" w:rsidRPr="009A010C">
              <w:rPr>
                <w:noProof/>
                <w:webHidden/>
              </w:rPr>
              <w:fldChar w:fldCharType="end"/>
            </w:r>
          </w:hyperlink>
        </w:p>
        <w:p w14:paraId="26F3D4EF" w14:textId="382A6851" w:rsidR="000F228C" w:rsidRPr="009A010C" w:rsidRDefault="00000000">
          <w:pPr>
            <w:pStyle w:val="TOC3"/>
            <w:rPr>
              <w:rFonts w:eastAsiaTheme="minorEastAsia" w:cstheme="minorBidi"/>
              <w:iCs w:val="0"/>
              <w:lang w:val="en-GB" w:eastAsia="en-GB"/>
            </w:rPr>
          </w:pPr>
          <w:hyperlink w:anchor="_Toc161091242" w:history="1">
            <w:r w:rsidR="000F228C" w:rsidRPr="009A010C">
              <w:rPr>
                <w:rStyle w:val="Hyperlink"/>
                <w:color w:val="auto"/>
              </w:rPr>
              <w:t>5.1.1. Cerințe privind eligibilitatea solicitanților și partenerilor</w:t>
            </w:r>
            <w:r w:rsidR="000F228C" w:rsidRPr="009A010C">
              <w:rPr>
                <w:webHidden/>
              </w:rPr>
              <w:tab/>
            </w:r>
            <w:r w:rsidR="000F228C" w:rsidRPr="009A010C">
              <w:rPr>
                <w:webHidden/>
              </w:rPr>
              <w:fldChar w:fldCharType="begin"/>
            </w:r>
            <w:r w:rsidR="000F228C" w:rsidRPr="009A010C">
              <w:rPr>
                <w:webHidden/>
              </w:rPr>
              <w:instrText xml:space="preserve"> PAGEREF _Toc161091242 \h </w:instrText>
            </w:r>
            <w:r w:rsidR="000F228C" w:rsidRPr="009A010C">
              <w:rPr>
                <w:webHidden/>
              </w:rPr>
            </w:r>
            <w:r w:rsidR="000F228C" w:rsidRPr="009A010C">
              <w:rPr>
                <w:webHidden/>
              </w:rPr>
              <w:fldChar w:fldCharType="separate"/>
            </w:r>
            <w:r w:rsidR="000F228C" w:rsidRPr="009A010C">
              <w:rPr>
                <w:webHidden/>
              </w:rPr>
              <w:t>37</w:t>
            </w:r>
            <w:r w:rsidR="000F228C" w:rsidRPr="009A010C">
              <w:rPr>
                <w:webHidden/>
              </w:rPr>
              <w:fldChar w:fldCharType="end"/>
            </w:r>
          </w:hyperlink>
        </w:p>
        <w:p w14:paraId="733C95C9" w14:textId="156A9A0F" w:rsidR="000F228C" w:rsidRPr="009A010C"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61091243" w:history="1">
            <w:r w:rsidR="000F228C" w:rsidRPr="009A010C">
              <w:rPr>
                <w:rStyle w:val="Hyperlink"/>
                <w:rFonts w:ascii="Calibri" w:hAnsi="Calibri"/>
                <w:noProof/>
                <w:color w:val="auto"/>
              </w:rPr>
              <w:t>5.1.2.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Categorii de solicitanți eligibili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_Toc161091243 \h </w:instrText>
            </w:r>
            <w:r w:rsidR="000F228C" w:rsidRPr="009A010C">
              <w:rPr>
                <w:noProof/>
                <w:webHidden/>
              </w:rPr>
            </w:r>
            <w:r w:rsidR="000F228C" w:rsidRPr="009A010C">
              <w:rPr>
                <w:noProof/>
                <w:webHidden/>
              </w:rPr>
              <w:fldChar w:fldCharType="separate"/>
            </w:r>
            <w:r w:rsidR="000F228C" w:rsidRPr="009A010C">
              <w:rPr>
                <w:noProof/>
                <w:webHidden/>
              </w:rPr>
              <w:t>41</w:t>
            </w:r>
            <w:r w:rsidR="000F228C" w:rsidRPr="009A010C">
              <w:rPr>
                <w:noProof/>
                <w:webHidden/>
              </w:rPr>
              <w:fldChar w:fldCharType="end"/>
            </w:r>
          </w:hyperlink>
        </w:p>
        <w:p w14:paraId="764B2C5D" w14:textId="4477A85B" w:rsidR="000F228C" w:rsidRPr="009A010C"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61091244" w:history="1">
            <w:r w:rsidR="000F228C" w:rsidRPr="009A010C">
              <w:rPr>
                <w:rStyle w:val="Hyperlink"/>
                <w:rFonts w:ascii="Calibri" w:hAnsi="Calibri"/>
                <w:noProof/>
                <w:color w:val="auto"/>
              </w:rPr>
              <w:t>5.1.3.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Categorii de parteneri eligibili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_Toc161091244 \h </w:instrText>
            </w:r>
            <w:r w:rsidR="000F228C" w:rsidRPr="009A010C">
              <w:rPr>
                <w:noProof/>
                <w:webHidden/>
              </w:rPr>
            </w:r>
            <w:r w:rsidR="000F228C" w:rsidRPr="009A010C">
              <w:rPr>
                <w:noProof/>
                <w:webHidden/>
              </w:rPr>
              <w:fldChar w:fldCharType="separate"/>
            </w:r>
            <w:r w:rsidR="000F228C" w:rsidRPr="009A010C">
              <w:rPr>
                <w:noProof/>
                <w:webHidden/>
              </w:rPr>
              <w:t>41</w:t>
            </w:r>
            <w:r w:rsidR="000F228C" w:rsidRPr="009A010C">
              <w:rPr>
                <w:noProof/>
                <w:webHidden/>
              </w:rPr>
              <w:fldChar w:fldCharType="end"/>
            </w:r>
          </w:hyperlink>
        </w:p>
        <w:p w14:paraId="3CF1DECD" w14:textId="3C115FF5" w:rsidR="000F228C" w:rsidRPr="009A010C" w:rsidRDefault="00000000">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61091245" w:history="1">
            <w:r w:rsidR="000F228C" w:rsidRPr="009A010C">
              <w:rPr>
                <w:rStyle w:val="Hyperlink"/>
                <w:rFonts w:ascii="Calibri" w:hAnsi="Calibri"/>
                <w:noProof/>
                <w:color w:val="auto"/>
              </w:rPr>
              <w:t>5.1.4.</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Reguli şi cerinţe privind parteneriatul</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_Toc161091245 \h </w:instrText>
            </w:r>
            <w:r w:rsidR="000F228C" w:rsidRPr="009A010C">
              <w:rPr>
                <w:noProof/>
                <w:webHidden/>
              </w:rPr>
            </w:r>
            <w:r w:rsidR="000F228C" w:rsidRPr="009A010C">
              <w:rPr>
                <w:noProof/>
                <w:webHidden/>
              </w:rPr>
              <w:fldChar w:fldCharType="separate"/>
            </w:r>
            <w:r w:rsidR="000F228C" w:rsidRPr="009A010C">
              <w:rPr>
                <w:noProof/>
                <w:webHidden/>
              </w:rPr>
              <w:t>41</w:t>
            </w:r>
            <w:r w:rsidR="000F228C" w:rsidRPr="009A010C">
              <w:rPr>
                <w:noProof/>
                <w:webHidden/>
              </w:rPr>
              <w:fldChar w:fldCharType="end"/>
            </w:r>
          </w:hyperlink>
        </w:p>
        <w:p w14:paraId="25FD316C" w14:textId="570E0733"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46" w:history="1">
            <w:r w:rsidR="000F228C" w:rsidRPr="009A010C">
              <w:rPr>
                <w:rStyle w:val="Hyperlink"/>
                <w:rFonts w:ascii="Calibri" w:hAnsi="Calibri"/>
                <w:noProof/>
                <w:color w:val="auto"/>
              </w:rPr>
              <w:t>5.2.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Eligibilitatea activităţilor</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_Toc161091246 \h </w:instrText>
            </w:r>
            <w:r w:rsidR="000F228C" w:rsidRPr="009A010C">
              <w:rPr>
                <w:noProof/>
                <w:webHidden/>
              </w:rPr>
            </w:r>
            <w:r w:rsidR="000F228C" w:rsidRPr="009A010C">
              <w:rPr>
                <w:noProof/>
                <w:webHidden/>
              </w:rPr>
              <w:fldChar w:fldCharType="separate"/>
            </w:r>
            <w:r w:rsidR="000F228C" w:rsidRPr="009A010C">
              <w:rPr>
                <w:noProof/>
                <w:webHidden/>
              </w:rPr>
              <w:t>42</w:t>
            </w:r>
            <w:r w:rsidR="000F228C" w:rsidRPr="009A010C">
              <w:rPr>
                <w:noProof/>
                <w:webHidden/>
              </w:rPr>
              <w:fldChar w:fldCharType="end"/>
            </w:r>
          </w:hyperlink>
        </w:p>
        <w:p w14:paraId="7D5DB2A1" w14:textId="0FFBFF47" w:rsidR="000F228C" w:rsidRPr="009A010C" w:rsidRDefault="00000000">
          <w:pPr>
            <w:pStyle w:val="TOC3"/>
            <w:rPr>
              <w:rFonts w:eastAsiaTheme="minorEastAsia" w:cstheme="minorBidi"/>
              <w:iCs w:val="0"/>
              <w:lang w:val="en-GB" w:eastAsia="en-GB"/>
            </w:rPr>
          </w:pPr>
          <w:hyperlink w:anchor="_Toc161091247" w:history="1">
            <w:r w:rsidR="000F228C" w:rsidRPr="009A010C">
              <w:rPr>
                <w:rStyle w:val="Hyperlink"/>
                <w:color w:val="auto"/>
              </w:rPr>
              <w:t>5.2.1.</w:t>
            </w:r>
            <w:r w:rsidR="000F228C" w:rsidRPr="009A010C">
              <w:rPr>
                <w:rFonts w:eastAsiaTheme="minorEastAsia" w:cstheme="minorBidi"/>
                <w:iCs w:val="0"/>
                <w:lang w:val="en-GB" w:eastAsia="en-GB"/>
              </w:rPr>
              <w:tab/>
            </w:r>
            <w:r w:rsidR="000F228C" w:rsidRPr="009A010C">
              <w:rPr>
                <w:rStyle w:val="Hyperlink"/>
                <w:color w:val="auto"/>
              </w:rPr>
              <w:t>Cerinţe generale privind eligibilitatea activităţilor</w:t>
            </w:r>
            <w:r w:rsidR="000F228C" w:rsidRPr="009A010C">
              <w:rPr>
                <w:webHidden/>
              </w:rPr>
              <w:tab/>
            </w:r>
            <w:r w:rsidR="000F228C" w:rsidRPr="009A010C">
              <w:rPr>
                <w:webHidden/>
              </w:rPr>
              <w:fldChar w:fldCharType="begin"/>
            </w:r>
            <w:r w:rsidR="000F228C" w:rsidRPr="009A010C">
              <w:rPr>
                <w:webHidden/>
              </w:rPr>
              <w:instrText xml:space="preserve"> PAGEREF _Toc161091247 \h </w:instrText>
            </w:r>
            <w:r w:rsidR="000F228C" w:rsidRPr="009A010C">
              <w:rPr>
                <w:webHidden/>
              </w:rPr>
            </w:r>
            <w:r w:rsidR="000F228C" w:rsidRPr="009A010C">
              <w:rPr>
                <w:webHidden/>
              </w:rPr>
              <w:fldChar w:fldCharType="separate"/>
            </w:r>
            <w:r w:rsidR="000F228C" w:rsidRPr="009A010C">
              <w:rPr>
                <w:webHidden/>
              </w:rPr>
              <w:t>42</w:t>
            </w:r>
            <w:r w:rsidR="000F228C" w:rsidRPr="009A010C">
              <w:rPr>
                <w:webHidden/>
              </w:rPr>
              <w:fldChar w:fldCharType="end"/>
            </w:r>
          </w:hyperlink>
        </w:p>
        <w:p w14:paraId="0E9AC5C0" w14:textId="6C1288EB" w:rsidR="000F228C" w:rsidRPr="009A010C" w:rsidRDefault="00000000">
          <w:pPr>
            <w:pStyle w:val="TOC3"/>
            <w:rPr>
              <w:rFonts w:eastAsiaTheme="minorEastAsia" w:cstheme="minorBidi"/>
              <w:iCs w:val="0"/>
              <w:lang w:val="en-GB" w:eastAsia="en-GB"/>
            </w:rPr>
          </w:pPr>
          <w:hyperlink w:anchor="_Toc161091248" w:history="1">
            <w:r w:rsidR="000F228C" w:rsidRPr="009A010C">
              <w:rPr>
                <w:rStyle w:val="Hyperlink"/>
                <w:color w:val="auto"/>
              </w:rPr>
              <w:t>5.2.2.</w:t>
            </w:r>
            <w:r w:rsidR="000F228C" w:rsidRPr="009A010C">
              <w:rPr>
                <w:rFonts w:eastAsiaTheme="minorEastAsia" w:cstheme="minorBidi"/>
                <w:iCs w:val="0"/>
                <w:lang w:val="en-GB" w:eastAsia="en-GB"/>
              </w:rPr>
              <w:tab/>
            </w:r>
            <w:r w:rsidR="000F228C" w:rsidRPr="009A010C">
              <w:rPr>
                <w:rStyle w:val="Hyperlink"/>
                <w:color w:val="auto"/>
              </w:rPr>
              <w:t>Activităţi eligibile</w:t>
            </w:r>
            <w:r w:rsidR="000F228C" w:rsidRPr="009A010C">
              <w:rPr>
                <w:webHidden/>
              </w:rPr>
              <w:tab/>
            </w:r>
            <w:r w:rsidR="000F228C" w:rsidRPr="009A010C">
              <w:rPr>
                <w:webHidden/>
              </w:rPr>
              <w:fldChar w:fldCharType="begin"/>
            </w:r>
            <w:r w:rsidR="000F228C" w:rsidRPr="009A010C">
              <w:rPr>
                <w:webHidden/>
              </w:rPr>
              <w:instrText xml:space="preserve"> PAGEREF _Toc161091248 \h </w:instrText>
            </w:r>
            <w:r w:rsidR="000F228C" w:rsidRPr="009A010C">
              <w:rPr>
                <w:webHidden/>
              </w:rPr>
            </w:r>
            <w:r w:rsidR="000F228C" w:rsidRPr="009A010C">
              <w:rPr>
                <w:webHidden/>
              </w:rPr>
              <w:fldChar w:fldCharType="separate"/>
            </w:r>
            <w:r w:rsidR="000F228C" w:rsidRPr="009A010C">
              <w:rPr>
                <w:webHidden/>
              </w:rPr>
              <w:t>42</w:t>
            </w:r>
            <w:r w:rsidR="000F228C" w:rsidRPr="009A010C">
              <w:rPr>
                <w:webHidden/>
              </w:rPr>
              <w:fldChar w:fldCharType="end"/>
            </w:r>
          </w:hyperlink>
        </w:p>
        <w:p w14:paraId="62A10295" w14:textId="5A4C8314" w:rsidR="000F228C" w:rsidRPr="009A010C" w:rsidRDefault="00000000">
          <w:pPr>
            <w:pStyle w:val="TOC3"/>
            <w:rPr>
              <w:rFonts w:eastAsiaTheme="minorEastAsia" w:cstheme="minorBidi"/>
              <w:iCs w:val="0"/>
              <w:lang w:val="en-GB" w:eastAsia="en-GB"/>
            </w:rPr>
          </w:pPr>
          <w:hyperlink w:anchor="_Toc161091249" w:history="1">
            <w:r w:rsidR="000F228C" w:rsidRPr="009A010C">
              <w:rPr>
                <w:rStyle w:val="Hyperlink"/>
                <w:color w:val="auto"/>
              </w:rPr>
              <w:t>5.2.3    Activitatea de baza</w:t>
            </w:r>
            <w:r w:rsidR="000F228C" w:rsidRPr="009A010C">
              <w:rPr>
                <w:webHidden/>
              </w:rPr>
              <w:tab/>
            </w:r>
            <w:r w:rsidR="000F228C" w:rsidRPr="009A010C">
              <w:rPr>
                <w:webHidden/>
              </w:rPr>
              <w:fldChar w:fldCharType="begin"/>
            </w:r>
            <w:r w:rsidR="000F228C" w:rsidRPr="009A010C">
              <w:rPr>
                <w:webHidden/>
              </w:rPr>
              <w:instrText xml:space="preserve"> PAGEREF _Toc161091249 \h </w:instrText>
            </w:r>
            <w:r w:rsidR="000F228C" w:rsidRPr="009A010C">
              <w:rPr>
                <w:webHidden/>
              </w:rPr>
            </w:r>
            <w:r w:rsidR="000F228C" w:rsidRPr="009A010C">
              <w:rPr>
                <w:webHidden/>
              </w:rPr>
              <w:fldChar w:fldCharType="separate"/>
            </w:r>
            <w:r w:rsidR="000F228C" w:rsidRPr="009A010C">
              <w:rPr>
                <w:webHidden/>
              </w:rPr>
              <w:t>43</w:t>
            </w:r>
            <w:r w:rsidR="000F228C" w:rsidRPr="009A010C">
              <w:rPr>
                <w:webHidden/>
              </w:rPr>
              <w:fldChar w:fldCharType="end"/>
            </w:r>
          </w:hyperlink>
        </w:p>
        <w:p w14:paraId="55ECF1EF" w14:textId="7411CA2A" w:rsidR="000F228C" w:rsidRPr="009A010C" w:rsidRDefault="00000000">
          <w:pPr>
            <w:pStyle w:val="TOC3"/>
            <w:rPr>
              <w:rFonts w:eastAsiaTheme="minorEastAsia" w:cstheme="minorBidi"/>
              <w:iCs w:val="0"/>
              <w:lang w:val="en-GB" w:eastAsia="en-GB"/>
            </w:rPr>
          </w:pPr>
          <w:hyperlink w:anchor="_Toc161091250" w:history="1">
            <w:r w:rsidR="000F228C" w:rsidRPr="009A010C">
              <w:rPr>
                <w:rStyle w:val="Hyperlink"/>
                <w:color w:val="auto"/>
              </w:rPr>
              <w:t>5.2.3.</w:t>
            </w:r>
            <w:r w:rsidR="000F228C" w:rsidRPr="009A010C">
              <w:rPr>
                <w:rFonts w:eastAsiaTheme="minorEastAsia" w:cstheme="minorBidi"/>
                <w:iCs w:val="0"/>
                <w:lang w:val="en-GB" w:eastAsia="en-GB"/>
              </w:rPr>
              <w:tab/>
            </w:r>
            <w:r w:rsidR="000F228C" w:rsidRPr="009A010C">
              <w:rPr>
                <w:rStyle w:val="Hyperlink"/>
                <w:color w:val="auto"/>
              </w:rPr>
              <w:t>Activităţi neeligibile</w:t>
            </w:r>
            <w:r w:rsidR="000F228C" w:rsidRPr="009A010C">
              <w:rPr>
                <w:webHidden/>
              </w:rPr>
              <w:tab/>
            </w:r>
            <w:r w:rsidR="000F228C" w:rsidRPr="009A010C">
              <w:rPr>
                <w:webHidden/>
              </w:rPr>
              <w:fldChar w:fldCharType="begin"/>
            </w:r>
            <w:r w:rsidR="000F228C" w:rsidRPr="009A010C">
              <w:rPr>
                <w:webHidden/>
              </w:rPr>
              <w:instrText xml:space="preserve"> PAGEREF _Toc161091250 \h </w:instrText>
            </w:r>
            <w:r w:rsidR="000F228C" w:rsidRPr="009A010C">
              <w:rPr>
                <w:webHidden/>
              </w:rPr>
            </w:r>
            <w:r w:rsidR="000F228C" w:rsidRPr="009A010C">
              <w:rPr>
                <w:webHidden/>
              </w:rPr>
              <w:fldChar w:fldCharType="separate"/>
            </w:r>
            <w:r w:rsidR="000F228C" w:rsidRPr="009A010C">
              <w:rPr>
                <w:webHidden/>
              </w:rPr>
              <w:t>43</w:t>
            </w:r>
            <w:r w:rsidR="000F228C" w:rsidRPr="009A010C">
              <w:rPr>
                <w:webHidden/>
              </w:rPr>
              <w:fldChar w:fldCharType="end"/>
            </w:r>
          </w:hyperlink>
        </w:p>
        <w:p w14:paraId="7E0A3590" w14:textId="2321D723"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51" w:history="1">
            <w:r w:rsidR="000F228C" w:rsidRPr="009A010C">
              <w:rPr>
                <w:rStyle w:val="Hyperlink"/>
                <w:rFonts w:ascii="Calibri" w:hAnsi="Calibri"/>
                <w:noProof/>
                <w:color w:val="auto"/>
              </w:rPr>
              <w:t>5.3.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Eligibilitatea cheltuielilor</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_Toc161091251 \h </w:instrText>
            </w:r>
            <w:r w:rsidR="000F228C" w:rsidRPr="009A010C">
              <w:rPr>
                <w:noProof/>
                <w:webHidden/>
              </w:rPr>
            </w:r>
            <w:r w:rsidR="000F228C" w:rsidRPr="009A010C">
              <w:rPr>
                <w:noProof/>
                <w:webHidden/>
              </w:rPr>
              <w:fldChar w:fldCharType="separate"/>
            </w:r>
            <w:r w:rsidR="000F228C" w:rsidRPr="009A010C">
              <w:rPr>
                <w:noProof/>
                <w:webHidden/>
              </w:rPr>
              <w:t>44</w:t>
            </w:r>
            <w:r w:rsidR="000F228C" w:rsidRPr="009A010C">
              <w:rPr>
                <w:noProof/>
                <w:webHidden/>
              </w:rPr>
              <w:fldChar w:fldCharType="end"/>
            </w:r>
          </w:hyperlink>
        </w:p>
        <w:p w14:paraId="68B5CA0C" w14:textId="002CDCA3" w:rsidR="000F228C" w:rsidRPr="009A010C" w:rsidRDefault="00000000">
          <w:pPr>
            <w:pStyle w:val="TOC3"/>
            <w:rPr>
              <w:rFonts w:eastAsiaTheme="minorEastAsia" w:cstheme="minorBidi"/>
              <w:iCs w:val="0"/>
              <w:lang w:val="en-GB" w:eastAsia="en-GB"/>
            </w:rPr>
          </w:pPr>
          <w:hyperlink w:anchor="_Toc161091252" w:history="1">
            <w:r w:rsidR="000F228C" w:rsidRPr="009A010C">
              <w:rPr>
                <w:rStyle w:val="Hyperlink"/>
                <w:color w:val="auto"/>
              </w:rPr>
              <w:t>5.3.1 Baza legală pentru stabilirea eligibilității cheltuielilor</w:t>
            </w:r>
            <w:r w:rsidR="000F228C" w:rsidRPr="009A010C">
              <w:rPr>
                <w:webHidden/>
              </w:rPr>
              <w:tab/>
            </w:r>
            <w:r w:rsidR="000F228C" w:rsidRPr="009A010C">
              <w:rPr>
                <w:webHidden/>
              </w:rPr>
              <w:fldChar w:fldCharType="begin"/>
            </w:r>
            <w:r w:rsidR="000F228C" w:rsidRPr="009A010C">
              <w:rPr>
                <w:webHidden/>
              </w:rPr>
              <w:instrText xml:space="preserve"> PAGEREF _Toc161091252 \h </w:instrText>
            </w:r>
            <w:r w:rsidR="000F228C" w:rsidRPr="009A010C">
              <w:rPr>
                <w:webHidden/>
              </w:rPr>
            </w:r>
            <w:r w:rsidR="000F228C" w:rsidRPr="009A010C">
              <w:rPr>
                <w:webHidden/>
              </w:rPr>
              <w:fldChar w:fldCharType="separate"/>
            </w:r>
            <w:r w:rsidR="000F228C" w:rsidRPr="009A010C">
              <w:rPr>
                <w:webHidden/>
              </w:rPr>
              <w:t>46</w:t>
            </w:r>
            <w:r w:rsidR="000F228C" w:rsidRPr="009A010C">
              <w:rPr>
                <w:webHidden/>
              </w:rPr>
              <w:fldChar w:fldCharType="end"/>
            </w:r>
          </w:hyperlink>
        </w:p>
        <w:p w14:paraId="21152E90" w14:textId="6269FB74" w:rsidR="000F228C" w:rsidRPr="009A010C" w:rsidRDefault="00000000">
          <w:pPr>
            <w:pStyle w:val="TOC3"/>
            <w:rPr>
              <w:rFonts w:eastAsiaTheme="minorEastAsia" w:cstheme="minorBidi"/>
              <w:iCs w:val="0"/>
              <w:lang w:val="en-GB" w:eastAsia="en-GB"/>
            </w:rPr>
          </w:pPr>
          <w:hyperlink w:anchor="_Toc161091253" w:history="1">
            <w:r w:rsidR="000F228C" w:rsidRPr="009A010C">
              <w:rPr>
                <w:rStyle w:val="Hyperlink"/>
                <w:color w:val="auto"/>
              </w:rPr>
              <w:t>5.3.2 Categorii și plafoane de cheltuieli eligibile</w:t>
            </w:r>
            <w:r w:rsidR="000F228C" w:rsidRPr="009A010C">
              <w:rPr>
                <w:webHidden/>
              </w:rPr>
              <w:tab/>
            </w:r>
            <w:r w:rsidR="000F228C" w:rsidRPr="009A010C">
              <w:rPr>
                <w:webHidden/>
              </w:rPr>
              <w:fldChar w:fldCharType="begin"/>
            </w:r>
            <w:r w:rsidR="000F228C" w:rsidRPr="009A010C">
              <w:rPr>
                <w:webHidden/>
              </w:rPr>
              <w:instrText xml:space="preserve"> PAGEREF _Toc161091253 \h </w:instrText>
            </w:r>
            <w:r w:rsidR="000F228C" w:rsidRPr="009A010C">
              <w:rPr>
                <w:webHidden/>
              </w:rPr>
            </w:r>
            <w:r w:rsidR="000F228C" w:rsidRPr="009A010C">
              <w:rPr>
                <w:webHidden/>
              </w:rPr>
              <w:fldChar w:fldCharType="separate"/>
            </w:r>
            <w:r w:rsidR="000F228C" w:rsidRPr="009A010C">
              <w:rPr>
                <w:webHidden/>
              </w:rPr>
              <w:t>47</w:t>
            </w:r>
            <w:r w:rsidR="000F228C" w:rsidRPr="009A010C">
              <w:rPr>
                <w:webHidden/>
              </w:rPr>
              <w:fldChar w:fldCharType="end"/>
            </w:r>
          </w:hyperlink>
        </w:p>
        <w:p w14:paraId="44A81BFC" w14:textId="04884564" w:rsidR="000F228C" w:rsidRPr="009A010C" w:rsidRDefault="00000000">
          <w:pPr>
            <w:pStyle w:val="TOC3"/>
            <w:rPr>
              <w:rFonts w:eastAsiaTheme="minorEastAsia" w:cstheme="minorBidi"/>
              <w:iCs w:val="0"/>
              <w:lang w:val="en-GB" w:eastAsia="en-GB"/>
            </w:rPr>
          </w:pPr>
          <w:hyperlink w:anchor="_Toc161091254" w:history="1">
            <w:r w:rsidR="000F228C" w:rsidRPr="009A010C">
              <w:rPr>
                <w:rStyle w:val="Hyperlink"/>
                <w:color w:val="auto"/>
              </w:rPr>
              <w:t>5.3.3 Categorii de cheltuieli neeligibile</w:t>
            </w:r>
            <w:r w:rsidR="000F228C" w:rsidRPr="009A010C">
              <w:rPr>
                <w:webHidden/>
              </w:rPr>
              <w:tab/>
            </w:r>
            <w:r w:rsidR="000F228C" w:rsidRPr="009A010C">
              <w:rPr>
                <w:webHidden/>
              </w:rPr>
              <w:fldChar w:fldCharType="begin"/>
            </w:r>
            <w:r w:rsidR="000F228C" w:rsidRPr="009A010C">
              <w:rPr>
                <w:webHidden/>
              </w:rPr>
              <w:instrText xml:space="preserve"> PAGEREF _Toc161091254 \h </w:instrText>
            </w:r>
            <w:r w:rsidR="000F228C" w:rsidRPr="009A010C">
              <w:rPr>
                <w:webHidden/>
              </w:rPr>
            </w:r>
            <w:r w:rsidR="000F228C" w:rsidRPr="009A010C">
              <w:rPr>
                <w:webHidden/>
              </w:rPr>
              <w:fldChar w:fldCharType="separate"/>
            </w:r>
            <w:r w:rsidR="000F228C" w:rsidRPr="009A010C">
              <w:rPr>
                <w:webHidden/>
              </w:rPr>
              <w:t>47</w:t>
            </w:r>
            <w:r w:rsidR="000F228C" w:rsidRPr="009A010C">
              <w:rPr>
                <w:webHidden/>
              </w:rPr>
              <w:fldChar w:fldCharType="end"/>
            </w:r>
          </w:hyperlink>
        </w:p>
        <w:p w14:paraId="00466BF1" w14:textId="14E8B970" w:rsidR="000F228C" w:rsidRPr="009A010C" w:rsidRDefault="00000000">
          <w:pPr>
            <w:pStyle w:val="TOC3"/>
            <w:rPr>
              <w:rFonts w:eastAsiaTheme="minorEastAsia" w:cstheme="minorBidi"/>
              <w:iCs w:val="0"/>
              <w:lang w:val="en-GB" w:eastAsia="en-GB"/>
            </w:rPr>
          </w:pPr>
          <w:hyperlink w:anchor="_Toc161091255" w:history="1">
            <w:r w:rsidR="000F228C" w:rsidRPr="009A010C">
              <w:rPr>
                <w:rStyle w:val="Hyperlink"/>
                <w:color w:val="auto"/>
              </w:rPr>
              <w:t>5.3.4 Opțiuni de costuri simplificate. Costuri directe și costuri indirecte</w:t>
            </w:r>
            <w:r w:rsidR="000F228C" w:rsidRPr="009A010C">
              <w:rPr>
                <w:webHidden/>
              </w:rPr>
              <w:tab/>
            </w:r>
            <w:r w:rsidR="000F228C" w:rsidRPr="009A010C">
              <w:rPr>
                <w:webHidden/>
              </w:rPr>
              <w:fldChar w:fldCharType="begin"/>
            </w:r>
            <w:r w:rsidR="000F228C" w:rsidRPr="009A010C">
              <w:rPr>
                <w:webHidden/>
              </w:rPr>
              <w:instrText xml:space="preserve"> PAGEREF _Toc161091255 \h </w:instrText>
            </w:r>
            <w:r w:rsidR="000F228C" w:rsidRPr="009A010C">
              <w:rPr>
                <w:webHidden/>
              </w:rPr>
            </w:r>
            <w:r w:rsidR="000F228C" w:rsidRPr="009A010C">
              <w:rPr>
                <w:webHidden/>
              </w:rPr>
              <w:fldChar w:fldCharType="separate"/>
            </w:r>
            <w:r w:rsidR="000F228C" w:rsidRPr="009A010C">
              <w:rPr>
                <w:webHidden/>
              </w:rPr>
              <w:t>48</w:t>
            </w:r>
            <w:r w:rsidR="000F228C" w:rsidRPr="009A010C">
              <w:rPr>
                <w:webHidden/>
              </w:rPr>
              <w:fldChar w:fldCharType="end"/>
            </w:r>
          </w:hyperlink>
        </w:p>
        <w:p w14:paraId="28A7A46A" w14:textId="3B3C8AB7" w:rsidR="000F228C" w:rsidRPr="009A010C" w:rsidRDefault="00000000">
          <w:pPr>
            <w:pStyle w:val="TOC3"/>
            <w:rPr>
              <w:rFonts w:eastAsiaTheme="minorEastAsia" w:cstheme="minorBidi"/>
              <w:iCs w:val="0"/>
              <w:lang w:val="en-GB" w:eastAsia="en-GB"/>
            </w:rPr>
          </w:pPr>
          <w:hyperlink w:anchor="_Toc161091256" w:history="1">
            <w:r w:rsidR="000F228C" w:rsidRPr="009A010C">
              <w:rPr>
                <w:rStyle w:val="Hyperlink"/>
                <w:color w:val="auto"/>
              </w:rPr>
              <w:t>5.3.5 Opțiuni de costuri simplificate.  Costuri unitare/sume forfetare și rate forfetare</w:t>
            </w:r>
            <w:r w:rsidR="000F228C" w:rsidRPr="009A010C">
              <w:rPr>
                <w:webHidden/>
              </w:rPr>
              <w:tab/>
            </w:r>
            <w:r w:rsidR="000F228C" w:rsidRPr="009A010C">
              <w:rPr>
                <w:webHidden/>
              </w:rPr>
              <w:fldChar w:fldCharType="begin"/>
            </w:r>
            <w:r w:rsidR="000F228C" w:rsidRPr="009A010C">
              <w:rPr>
                <w:webHidden/>
              </w:rPr>
              <w:instrText xml:space="preserve"> PAGEREF _Toc161091256 \h </w:instrText>
            </w:r>
            <w:r w:rsidR="000F228C" w:rsidRPr="009A010C">
              <w:rPr>
                <w:webHidden/>
              </w:rPr>
            </w:r>
            <w:r w:rsidR="000F228C" w:rsidRPr="009A010C">
              <w:rPr>
                <w:webHidden/>
              </w:rPr>
              <w:fldChar w:fldCharType="separate"/>
            </w:r>
            <w:r w:rsidR="000F228C" w:rsidRPr="009A010C">
              <w:rPr>
                <w:webHidden/>
              </w:rPr>
              <w:t>51</w:t>
            </w:r>
            <w:r w:rsidR="000F228C" w:rsidRPr="009A010C">
              <w:rPr>
                <w:webHidden/>
              </w:rPr>
              <w:fldChar w:fldCharType="end"/>
            </w:r>
          </w:hyperlink>
        </w:p>
        <w:p w14:paraId="425B4243" w14:textId="2E01321A"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57" w:history="1">
            <w:r w:rsidR="000F228C" w:rsidRPr="009A010C">
              <w:rPr>
                <w:rStyle w:val="Hyperlink"/>
                <w:rFonts w:ascii="Calibri" w:hAnsi="Calibri"/>
                <w:noProof/>
                <w:color w:val="auto"/>
              </w:rPr>
              <w:t>5.4.</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Valoarea minimă și maximă eligibilă/nerambursabilă a unui proiect</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_Toc161091257 \h </w:instrText>
            </w:r>
            <w:r w:rsidR="000F228C" w:rsidRPr="009A010C">
              <w:rPr>
                <w:noProof/>
                <w:webHidden/>
              </w:rPr>
            </w:r>
            <w:r w:rsidR="000F228C" w:rsidRPr="009A010C">
              <w:rPr>
                <w:noProof/>
                <w:webHidden/>
              </w:rPr>
              <w:fldChar w:fldCharType="separate"/>
            </w:r>
            <w:r w:rsidR="000F228C" w:rsidRPr="009A010C">
              <w:rPr>
                <w:noProof/>
                <w:webHidden/>
              </w:rPr>
              <w:t>51</w:t>
            </w:r>
            <w:r w:rsidR="000F228C" w:rsidRPr="009A010C">
              <w:rPr>
                <w:noProof/>
                <w:webHidden/>
              </w:rPr>
              <w:fldChar w:fldCharType="end"/>
            </w:r>
          </w:hyperlink>
        </w:p>
        <w:p w14:paraId="4209DEB4" w14:textId="79581E82"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58" w:history="1">
            <w:r w:rsidR="000F228C" w:rsidRPr="009A010C">
              <w:rPr>
                <w:rStyle w:val="Hyperlink"/>
                <w:rFonts w:ascii="Calibri" w:hAnsi="Calibri"/>
                <w:noProof/>
                <w:color w:val="auto"/>
              </w:rPr>
              <w:t>5.5.</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Cuantumul cofinanțării acordate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_Toc161091258 \h </w:instrText>
            </w:r>
            <w:r w:rsidR="000F228C" w:rsidRPr="009A010C">
              <w:rPr>
                <w:noProof/>
                <w:webHidden/>
              </w:rPr>
            </w:r>
            <w:r w:rsidR="000F228C" w:rsidRPr="009A010C">
              <w:rPr>
                <w:noProof/>
                <w:webHidden/>
              </w:rPr>
              <w:fldChar w:fldCharType="separate"/>
            </w:r>
            <w:r w:rsidR="000F228C" w:rsidRPr="009A010C">
              <w:rPr>
                <w:noProof/>
                <w:webHidden/>
              </w:rPr>
              <w:t>52</w:t>
            </w:r>
            <w:r w:rsidR="000F228C" w:rsidRPr="009A010C">
              <w:rPr>
                <w:noProof/>
                <w:webHidden/>
              </w:rPr>
              <w:fldChar w:fldCharType="end"/>
            </w:r>
          </w:hyperlink>
        </w:p>
        <w:p w14:paraId="0FB17B7B" w14:textId="7BB3C8BF"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59" w:history="1">
            <w:r w:rsidR="000F228C" w:rsidRPr="009A010C">
              <w:rPr>
                <w:rStyle w:val="Hyperlink"/>
                <w:rFonts w:ascii="Calibri" w:hAnsi="Calibri"/>
                <w:noProof/>
                <w:color w:val="auto"/>
              </w:rPr>
              <w:t>5.6.</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Durata proiectului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_Toc161091259 \h </w:instrText>
            </w:r>
            <w:r w:rsidR="000F228C" w:rsidRPr="009A010C">
              <w:rPr>
                <w:noProof/>
                <w:webHidden/>
              </w:rPr>
            </w:r>
            <w:r w:rsidR="000F228C" w:rsidRPr="009A010C">
              <w:rPr>
                <w:noProof/>
                <w:webHidden/>
              </w:rPr>
              <w:fldChar w:fldCharType="separate"/>
            </w:r>
            <w:r w:rsidR="000F228C" w:rsidRPr="009A010C">
              <w:rPr>
                <w:noProof/>
                <w:webHidden/>
              </w:rPr>
              <w:t>52</w:t>
            </w:r>
            <w:r w:rsidR="000F228C" w:rsidRPr="009A010C">
              <w:rPr>
                <w:noProof/>
                <w:webHidden/>
              </w:rPr>
              <w:fldChar w:fldCharType="end"/>
            </w:r>
          </w:hyperlink>
        </w:p>
        <w:p w14:paraId="26DADA3A" w14:textId="679CFDE2"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60" w:history="1">
            <w:r w:rsidR="000F228C" w:rsidRPr="009A010C">
              <w:rPr>
                <w:rStyle w:val="Hyperlink"/>
                <w:rFonts w:ascii="Calibri" w:hAnsi="Calibri"/>
                <w:noProof/>
                <w:color w:val="auto"/>
              </w:rPr>
              <w:t>5.7.</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Alte cerinţe de eligibilitate a proiectului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_Toc161091260 \h </w:instrText>
            </w:r>
            <w:r w:rsidR="000F228C" w:rsidRPr="009A010C">
              <w:rPr>
                <w:noProof/>
                <w:webHidden/>
              </w:rPr>
            </w:r>
            <w:r w:rsidR="000F228C" w:rsidRPr="009A010C">
              <w:rPr>
                <w:noProof/>
                <w:webHidden/>
              </w:rPr>
              <w:fldChar w:fldCharType="separate"/>
            </w:r>
            <w:r w:rsidR="000F228C" w:rsidRPr="009A010C">
              <w:rPr>
                <w:noProof/>
                <w:webHidden/>
              </w:rPr>
              <w:t>52</w:t>
            </w:r>
            <w:r w:rsidR="000F228C" w:rsidRPr="009A010C">
              <w:rPr>
                <w:noProof/>
                <w:webHidden/>
              </w:rPr>
              <w:fldChar w:fldCharType="end"/>
            </w:r>
          </w:hyperlink>
        </w:p>
        <w:p w14:paraId="34F2B3EB" w14:textId="3EC4988A" w:rsidR="000F228C" w:rsidRPr="009A010C" w:rsidRDefault="00000000">
          <w:pPr>
            <w:pStyle w:val="TOC1"/>
            <w:rPr>
              <w:rFonts w:asciiTheme="minorHAnsi" w:eastAsiaTheme="minorEastAsia" w:hAnsiTheme="minorHAnsi" w:cstheme="minorBidi"/>
              <w:b w:val="0"/>
              <w:bCs w:val="0"/>
              <w:sz w:val="22"/>
              <w:szCs w:val="22"/>
              <w:lang w:val="en-GB" w:eastAsia="en-GB"/>
            </w:rPr>
          </w:pPr>
          <w:hyperlink w:anchor="_Toc161091261" w:history="1">
            <w:r w:rsidR="000F228C" w:rsidRPr="009A010C">
              <w:rPr>
                <w:rStyle w:val="Hyperlink"/>
                <w:rFonts w:ascii="Calibri" w:hAnsi="Calibri" w:cs="Calibri"/>
                <w:color w:val="auto"/>
              </w:rPr>
              <w:t>6.</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INDICATORI DE ETAPĂ</w:t>
            </w:r>
            <w:r w:rsidR="000F228C" w:rsidRPr="009A010C">
              <w:rPr>
                <w:webHidden/>
              </w:rPr>
              <w:tab/>
            </w:r>
            <w:r w:rsidR="000F228C" w:rsidRPr="009A010C">
              <w:rPr>
                <w:webHidden/>
              </w:rPr>
              <w:fldChar w:fldCharType="begin"/>
            </w:r>
            <w:r w:rsidR="000F228C" w:rsidRPr="009A010C">
              <w:rPr>
                <w:webHidden/>
              </w:rPr>
              <w:instrText xml:space="preserve"> PAGEREF _Toc161091261 \h </w:instrText>
            </w:r>
            <w:r w:rsidR="000F228C" w:rsidRPr="009A010C">
              <w:rPr>
                <w:webHidden/>
              </w:rPr>
            </w:r>
            <w:r w:rsidR="000F228C" w:rsidRPr="009A010C">
              <w:rPr>
                <w:webHidden/>
              </w:rPr>
              <w:fldChar w:fldCharType="separate"/>
            </w:r>
            <w:r w:rsidR="000F228C" w:rsidRPr="009A010C">
              <w:rPr>
                <w:webHidden/>
              </w:rPr>
              <w:t>60</w:t>
            </w:r>
            <w:r w:rsidR="000F228C" w:rsidRPr="009A010C">
              <w:rPr>
                <w:webHidden/>
              </w:rPr>
              <w:fldChar w:fldCharType="end"/>
            </w:r>
          </w:hyperlink>
        </w:p>
        <w:p w14:paraId="5DED17D5" w14:textId="606BC6CF" w:rsidR="000F228C" w:rsidRPr="009A010C" w:rsidRDefault="00000000">
          <w:pPr>
            <w:pStyle w:val="TOC1"/>
            <w:rPr>
              <w:rFonts w:asciiTheme="minorHAnsi" w:eastAsiaTheme="minorEastAsia" w:hAnsiTheme="minorHAnsi" w:cstheme="minorBidi"/>
              <w:b w:val="0"/>
              <w:bCs w:val="0"/>
              <w:sz w:val="22"/>
              <w:szCs w:val="22"/>
              <w:lang w:val="en-GB" w:eastAsia="en-GB"/>
            </w:rPr>
          </w:pPr>
          <w:hyperlink w:anchor="_Toc161091262" w:history="1">
            <w:r w:rsidR="000F228C" w:rsidRPr="009A010C">
              <w:rPr>
                <w:rStyle w:val="Hyperlink"/>
                <w:rFonts w:ascii="Calibri" w:hAnsi="Calibri" w:cs="Calibri"/>
                <w:color w:val="auto"/>
              </w:rPr>
              <w:t>7.</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COMPLETAREA ŞI DEPUNEREA CERERILOR DE FINANTARE</w:t>
            </w:r>
            <w:r w:rsidR="000F228C" w:rsidRPr="009A010C">
              <w:rPr>
                <w:webHidden/>
              </w:rPr>
              <w:tab/>
            </w:r>
            <w:r w:rsidR="000F228C" w:rsidRPr="009A010C">
              <w:rPr>
                <w:webHidden/>
              </w:rPr>
              <w:fldChar w:fldCharType="begin"/>
            </w:r>
            <w:r w:rsidR="000F228C" w:rsidRPr="009A010C">
              <w:rPr>
                <w:webHidden/>
              </w:rPr>
              <w:instrText xml:space="preserve"> PAGEREF _Toc161091262 \h </w:instrText>
            </w:r>
            <w:r w:rsidR="000F228C" w:rsidRPr="009A010C">
              <w:rPr>
                <w:webHidden/>
              </w:rPr>
            </w:r>
            <w:r w:rsidR="000F228C" w:rsidRPr="009A010C">
              <w:rPr>
                <w:webHidden/>
              </w:rPr>
              <w:fldChar w:fldCharType="separate"/>
            </w:r>
            <w:r w:rsidR="000F228C" w:rsidRPr="009A010C">
              <w:rPr>
                <w:webHidden/>
              </w:rPr>
              <w:t>61</w:t>
            </w:r>
            <w:r w:rsidR="000F228C" w:rsidRPr="009A010C">
              <w:rPr>
                <w:webHidden/>
              </w:rPr>
              <w:fldChar w:fldCharType="end"/>
            </w:r>
          </w:hyperlink>
        </w:p>
        <w:p w14:paraId="6BB841EF" w14:textId="46D5AA36"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63" w:history="1">
            <w:r w:rsidR="000F228C" w:rsidRPr="009A010C">
              <w:rPr>
                <w:rStyle w:val="Hyperlink"/>
                <w:rFonts w:ascii="Calibri" w:hAnsi="Calibri"/>
                <w:noProof/>
                <w:color w:val="auto"/>
              </w:rPr>
              <w:t>7.1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Completarea formularului cererii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_Toc161091263 \h </w:instrText>
            </w:r>
            <w:r w:rsidR="000F228C" w:rsidRPr="009A010C">
              <w:rPr>
                <w:noProof/>
                <w:webHidden/>
              </w:rPr>
            </w:r>
            <w:r w:rsidR="000F228C" w:rsidRPr="009A010C">
              <w:rPr>
                <w:noProof/>
                <w:webHidden/>
              </w:rPr>
              <w:fldChar w:fldCharType="separate"/>
            </w:r>
            <w:r w:rsidR="000F228C" w:rsidRPr="009A010C">
              <w:rPr>
                <w:noProof/>
                <w:webHidden/>
              </w:rPr>
              <w:t>61</w:t>
            </w:r>
            <w:r w:rsidR="000F228C" w:rsidRPr="009A010C">
              <w:rPr>
                <w:noProof/>
                <w:webHidden/>
              </w:rPr>
              <w:fldChar w:fldCharType="end"/>
            </w:r>
          </w:hyperlink>
        </w:p>
        <w:p w14:paraId="16C65BD2" w14:textId="7EB9BC53"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64" w:history="1">
            <w:r w:rsidR="000F228C" w:rsidRPr="009A010C">
              <w:rPr>
                <w:rStyle w:val="Hyperlink"/>
                <w:rFonts w:ascii="Calibri" w:hAnsi="Calibri"/>
                <w:noProof/>
                <w:color w:val="auto"/>
              </w:rPr>
              <w:t>7.2.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Limba utilizată în completarea cererii de finanțare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_Toc161091264 \h </w:instrText>
            </w:r>
            <w:r w:rsidR="000F228C" w:rsidRPr="009A010C">
              <w:rPr>
                <w:noProof/>
                <w:webHidden/>
              </w:rPr>
            </w:r>
            <w:r w:rsidR="000F228C" w:rsidRPr="009A010C">
              <w:rPr>
                <w:noProof/>
                <w:webHidden/>
              </w:rPr>
              <w:fldChar w:fldCharType="separate"/>
            </w:r>
            <w:r w:rsidR="000F228C" w:rsidRPr="009A010C">
              <w:rPr>
                <w:noProof/>
                <w:webHidden/>
              </w:rPr>
              <w:t>62</w:t>
            </w:r>
            <w:r w:rsidR="000F228C" w:rsidRPr="009A010C">
              <w:rPr>
                <w:noProof/>
                <w:webHidden/>
              </w:rPr>
              <w:fldChar w:fldCharType="end"/>
            </w:r>
          </w:hyperlink>
        </w:p>
        <w:p w14:paraId="52BD53A4" w14:textId="469F2F22"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65" w:history="1">
            <w:r w:rsidR="000F228C" w:rsidRPr="009A010C">
              <w:rPr>
                <w:rStyle w:val="Hyperlink"/>
                <w:rFonts w:ascii="Calibri" w:hAnsi="Calibri"/>
                <w:noProof/>
                <w:color w:val="auto"/>
              </w:rPr>
              <w:t>7.3.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Metodologia de justificare şi detaliere a bugetului cererii de finanțare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_Toc161091265 \h </w:instrText>
            </w:r>
            <w:r w:rsidR="000F228C" w:rsidRPr="009A010C">
              <w:rPr>
                <w:noProof/>
                <w:webHidden/>
              </w:rPr>
            </w:r>
            <w:r w:rsidR="000F228C" w:rsidRPr="009A010C">
              <w:rPr>
                <w:noProof/>
                <w:webHidden/>
              </w:rPr>
              <w:fldChar w:fldCharType="separate"/>
            </w:r>
            <w:r w:rsidR="000F228C" w:rsidRPr="009A010C">
              <w:rPr>
                <w:noProof/>
                <w:webHidden/>
              </w:rPr>
              <w:t>62</w:t>
            </w:r>
            <w:r w:rsidR="000F228C" w:rsidRPr="009A010C">
              <w:rPr>
                <w:noProof/>
                <w:webHidden/>
              </w:rPr>
              <w:fldChar w:fldCharType="end"/>
            </w:r>
          </w:hyperlink>
        </w:p>
        <w:p w14:paraId="443E97F0" w14:textId="38E1CCCC"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66" w:history="1">
            <w:r w:rsidR="000F228C" w:rsidRPr="009A010C">
              <w:rPr>
                <w:rStyle w:val="Hyperlink"/>
                <w:rFonts w:ascii="Calibri" w:hAnsi="Calibri"/>
                <w:noProof/>
                <w:color w:val="auto"/>
              </w:rPr>
              <w:t>7.4.</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Anexe şi documente obligatorii la depunerea cererii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_Toc161091266 \h </w:instrText>
            </w:r>
            <w:r w:rsidR="000F228C" w:rsidRPr="009A010C">
              <w:rPr>
                <w:noProof/>
                <w:webHidden/>
              </w:rPr>
            </w:r>
            <w:r w:rsidR="000F228C" w:rsidRPr="009A010C">
              <w:rPr>
                <w:noProof/>
                <w:webHidden/>
              </w:rPr>
              <w:fldChar w:fldCharType="separate"/>
            </w:r>
            <w:r w:rsidR="000F228C" w:rsidRPr="009A010C">
              <w:rPr>
                <w:noProof/>
                <w:webHidden/>
              </w:rPr>
              <w:t>63</w:t>
            </w:r>
            <w:r w:rsidR="000F228C" w:rsidRPr="009A010C">
              <w:rPr>
                <w:noProof/>
                <w:webHidden/>
              </w:rPr>
              <w:fldChar w:fldCharType="end"/>
            </w:r>
          </w:hyperlink>
        </w:p>
        <w:p w14:paraId="3057B877" w14:textId="3EB42E12"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67" w:history="1">
            <w:r w:rsidR="000F228C" w:rsidRPr="009A010C">
              <w:rPr>
                <w:rStyle w:val="Hyperlink"/>
                <w:rFonts w:ascii="Calibri" w:hAnsi="Calibri"/>
                <w:noProof/>
                <w:color w:val="auto"/>
              </w:rPr>
              <w:t>7.5.</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Aspecte administrative privind depunerea cererii de finanțare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_Toc161091267 \h </w:instrText>
            </w:r>
            <w:r w:rsidR="000F228C" w:rsidRPr="009A010C">
              <w:rPr>
                <w:noProof/>
                <w:webHidden/>
              </w:rPr>
            </w:r>
            <w:r w:rsidR="000F228C" w:rsidRPr="009A010C">
              <w:rPr>
                <w:noProof/>
                <w:webHidden/>
              </w:rPr>
              <w:fldChar w:fldCharType="separate"/>
            </w:r>
            <w:r w:rsidR="000F228C" w:rsidRPr="009A010C">
              <w:rPr>
                <w:noProof/>
                <w:webHidden/>
              </w:rPr>
              <w:t>71</w:t>
            </w:r>
            <w:r w:rsidR="000F228C" w:rsidRPr="009A010C">
              <w:rPr>
                <w:noProof/>
                <w:webHidden/>
              </w:rPr>
              <w:fldChar w:fldCharType="end"/>
            </w:r>
          </w:hyperlink>
        </w:p>
        <w:p w14:paraId="304C84BF" w14:textId="328F252E"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68" w:history="1">
            <w:r w:rsidR="000F228C" w:rsidRPr="009A010C">
              <w:rPr>
                <w:rStyle w:val="Hyperlink"/>
                <w:rFonts w:ascii="Calibri" w:hAnsi="Calibri"/>
                <w:noProof/>
                <w:color w:val="auto"/>
              </w:rPr>
              <w:t>7.6.</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Anexele şi documentele obligatorii la momentul contractării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_Toc161091268 \h </w:instrText>
            </w:r>
            <w:r w:rsidR="000F228C" w:rsidRPr="009A010C">
              <w:rPr>
                <w:noProof/>
                <w:webHidden/>
              </w:rPr>
            </w:r>
            <w:r w:rsidR="000F228C" w:rsidRPr="009A010C">
              <w:rPr>
                <w:noProof/>
                <w:webHidden/>
              </w:rPr>
              <w:fldChar w:fldCharType="separate"/>
            </w:r>
            <w:r w:rsidR="000F228C" w:rsidRPr="009A010C">
              <w:rPr>
                <w:noProof/>
                <w:webHidden/>
              </w:rPr>
              <w:t>71</w:t>
            </w:r>
            <w:r w:rsidR="000F228C" w:rsidRPr="009A010C">
              <w:rPr>
                <w:noProof/>
                <w:webHidden/>
              </w:rPr>
              <w:fldChar w:fldCharType="end"/>
            </w:r>
          </w:hyperlink>
        </w:p>
        <w:p w14:paraId="028D7339" w14:textId="6054FF4B"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69" w:history="1">
            <w:r w:rsidR="000F228C" w:rsidRPr="009A010C">
              <w:rPr>
                <w:rStyle w:val="Hyperlink"/>
                <w:rFonts w:ascii="Calibri" w:hAnsi="Calibri"/>
                <w:noProof/>
                <w:color w:val="auto"/>
              </w:rPr>
              <w:t>7.7</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Renunțarea la cererea de finanțare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_Toc161091269 \h </w:instrText>
            </w:r>
            <w:r w:rsidR="000F228C" w:rsidRPr="009A010C">
              <w:rPr>
                <w:noProof/>
                <w:webHidden/>
              </w:rPr>
            </w:r>
            <w:r w:rsidR="000F228C" w:rsidRPr="009A010C">
              <w:rPr>
                <w:noProof/>
                <w:webHidden/>
              </w:rPr>
              <w:fldChar w:fldCharType="separate"/>
            </w:r>
            <w:r w:rsidR="000F228C" w:rsidRPr="009A010C">
              <w:rPr>
                <w:noProof/>
                <w:webHidden/>
              </w:rPr>
              <w:t>75</w:t>
            </w:r>
            <w:r w:rsidR="000F228C" w:rsidRPr="009A010C">
              <w:rPr>
                <w:noProof/>
                <w:webHidden/>
              </w:rPr>
              <w:fldChar w:fldCharType="end"/>
            </w:r>
          </w:hyperlink>
        </w:p>
        <w:p w14:paraId="078A1166" w14:textId="61F04E3B" w:rsidR="000F228C" w:rsidRPr="009A010C" w:rsidRDefault="00000000">
          <w:pPr>
            <w:pStyle w:val="TOC1"/>
            <w:rPr>
              <w:rFonts w:asciiTheme="minorHAnsi" w:eastAsiaTheme="minorEastAsia" w:hAnsiTheme="minorHAnsi" w:cstheme="minorBidi"/>
              <w:b w:val="0"/>
              <w:bCs w:val="0"/>
              <w:sz w:val="22"/>
              <w:szCs w:val="22"/>
              <w:lang w:val="en-GB" w:eastAsia="en-GB"/>
            </w:rPr>
          </w:pPr>
          <w:hyperlink w:anchor="_Toc161091270" w:history="1">
            <w:r w:rsidR="000F228C" w:rsidRPr="009A010C">
              <w:rPr>
                <w:rStyle w:val="Hyperlink"/>
                <w:rFonts w:ascii="Calibri" w:hAnsi="Calibri" w:cs="Calibri"/>
                <w:color w:val="auto"/>
              </w:rPr>
              <w:t>8.</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PROCESUL DE EVALUARE, SELECȚIE ȘI CONTRACTARE A PROIECTELOR</w:t>
            </w:r>
            <w:r w:rsidR="000F228C" w:rsidRPr="009A010C">
              <w:rPr>
                <w:webHidden/>
              </w:rPr>
              <w:tab/>
            </w:r>
            <w:r w:rsidR="000F228C" w:rsidRPr="009A010C">
              <w:rPr>
                <w:webHidden/>
              </w:rPr>
              <w:fldChar w:fldCharType="begin"/>
            </w:r>
            <w:r w:rsidR="000F228C" w:rsidRPr="009A010C">
              <w:rPr>
                <w:webHidden/>
              </w:rPr>
              <w:instrText xml:space="preserve"> PAGEREF _Toc161091270 \h </w:instrText>
            </w:r>
            <w:r w:rsidR="000F228C" w:rsidRPr="009A010C">
              <w:rPr>
                <w:webHidden/>
              </w:rPr>
            </w:r>
            <w:r w:rsidR="000F228C" w:rsidRPr="009A010C">
              <w:rPr>
                <w:webHidden/>
              </w:rPr>
              <w:fldChar w:fldCharType="separate"/>
            </w:r>
            <w:r w:rsidR="000F228C" w:rsidRPr="009A010C">
              <w:rPr>
                <w:webHidden/>
              </w:rPr>
              <w:t>76</w:t>
            </w:r>
            <w:r w:rsidR="000F228C" w:rsidRPr="009A010C">
              <w:rPr>
                <w:webHidden/>
              </w:rPr>
              <w:fldChar w:fldCharType="end"/>
            </w:r>
          </w:hyperlink>
        </w:p>
        <w:p w14:paraId="56CA38AB" w14:textId="0733089E"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1" w:history="1">
            <w:r w:rsidR="000F228C" w:rsidRPr="009A010C">
              <w:rPr>
                <w:rStyle w:val="Hyperlink"/>
                <w:rFonts w:ascii="Calibri" w:hAnsi="Calibri"/>
                <w:noProof/>
                <w:color w:val="auto"/>
              </w:rPr>
              <w:t>8.1.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Principalele etape ale procesului de evaluare, selecție și contractare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_Toc161091271 \h </w:instrText>
            </w:r>
            <w:r w:rsidR="000F228C" w:rsidRPr="009A010C">
              <w:rPr>
                <w:noProof/>
                <w:webHidden/>
              </w:rPr>
            </w:r>
            <w:r w:rsidR="000F228C" w:rsidRPr="009A010C">
              <w:rPr>
                <w:noProof/>
                <w:webHidden/>
              </w:rPr>
              <w:fldChar w:fldCharType="separate"/>
            </w:r>
            <w:r w:rsidR="000F228C" w:rsidRPr="009A010C">
              <w:rPr>
                <w:noProof/>
                <w:webHidden/>
              </w:rPr>
              <w:t>76</w:t>
            </w:r>
            <w:r w:rsidR="000F228C" w:rsidRPr="009A010C">
              <w:rPr>
                <w:noProof/>
                <w:webHidden/>
              </w:rPr>
              <w:fldChar w:fldCharType="end"/>
            </w:r>
          </w:hyperlink>
        </w:p>
        <w:p w14:paraId="26ECD4F3" w14:textId="406906BE"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2" w:history="1">
            <w:r w:rsidR="000F228C" w:rsidRPr="009A010C">
              <w:rPr>
                <w:rStyle w:val="Hyperlink"/>
                <w:rFonts w:ascii="Calibri" w:hAnsi="Calibri"/>
                <w:noProof/>
                <w:color w:val="auto"/>
              </w:rPr>
              <w:t>8.2.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Conformitate administrativă – DECLARAŢIA UNICĂ</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_Toc161091272 \h </w:instrText>
            </w:r>
            <w:r w:rsidR="000F228C" w:rsidRPr="009A010C">
              <w:rPr>
                <w:noProof/>
                <w:webHidden/>
              </w:rPr>
            </w:r>
            <w:r w:rsidR="000F228C" w:rsidRPr="009A010C">
              <w:rPr>
                <w:noProof/>
                <w:webHidden/>
              </w:rPr>
              <w:fldChar w:fldCharType="separate"/>
            </w:r>
            <w:r w:rsidR="000F228C" w:rsidRPr="009A010C">
              <w:rPr>
                <w:noProof/>
                <w:webHidden/>
              </w:rPr>
              <w:t>76</w:t>
            </w:r>
            <w:r w:rsidR="000F228C" w:rsidRPr="009A010C">
              <w:rPr>
                <w:noProof/>
                <w:webHidden/>
              </w:rPr>
              <w:fldChar w:fldCharType="end"/>
            </w:r>
          </w:hyperlink>
        </w:p>
        <w:p w14:paraId="66B23ADA" w14:textId="0620759D"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3" w:history="1">
            <w:r w:rsidR="000F228C" w:rsidRPr="009A010C">
              <w:rPr>
                <w:rStyle w:val="Hyperlink"/>
                <w:rFonts w:ascii="Calibri" w:hAnsi="Calibri"/>
                <w:noProof/>
                <w:color w:val="auto"/>
              </w:rPr>
              <w:t>8.3.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Etapa de evaluare preliminară – dacă este cazul (specific pentru intervențiile FSE+)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_Toc161091273 \h </w:instrText>
            </w:r>
            <w:r w:rsidR="000F228C" w:rsidRPr="009A010C">
              <w:rPr>
                <w:noProof/>
                <w:webHidden/>
              </w:rPr>
            </w:r>
            <w:r w:rsidR="000F228C" w:rsidRPr="009A010C">
              <w:rPr>
                <w:noProof/>
                <w:webHidden/>
              </w:rPr>
              <w:fldChar w:fldCharType="separate"/>
            </w:r>
            <w:r w:rsidR="000F228C" w:rsidRPr="009A010C">
              <w:rPr>
                <w:noProof/>
                <w:webHidden/>
              </w:rPr>
              <w:t>77</w:t>
            </w:r>
            <w:r w:rsidR="000F228C" w:rsidRPr="009A010C">
              <w:rPr>
                <w:noProof/>
                <w:webHidden/>
              </w:rPr>
              <w:fldChar w:fldCharType="end"/>
            </w:r>
          </w:hyperlink>
        </w:p>
        <w:p w14:paraId="5E88AF76" w14:textId="17B47A9F"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4" w:history="1">
            <w:r w:rsidR="000F228C" w:rsidRPr="009A010C">
              <w:rPr>
                <w:rStyle w:val="Hyperlink"/>
                <w:rFonts w:ascii="Calibri" w:hAnsi="Calibri"/>
                <w:noProof/>
                <w:color w:val="auto"/>
              </w:rPr>
              <w:t>8.4.</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Evaluarea tehnică și financiară.Criterii de evaluare tehnică și financiară</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_Toc161091274 \h </w:instrText>
            </w:r>
            <w:r w:rsidR="000F228C" w:rsidRPr="009A010C">
              <w:rPr>
                <w:noProof/>
                <w:webHidden/>
              </w:rPr>
            </w:r>
            <w:r w:rsidR="000F228C" w:rsidRPr="009A010C">
              <w:rPr>
                <w:noProof/>
                <w:webHidden/>
              </w:rPr>
              <w:fldChar w:fldCharType="separate"/>
            </w:r>
            <w:r w:rsidR="000F228C" w:rsidRPr="009A010C">
              <w:rPr>
                <w:noProof/>
                <w:webHidden/>
              </w:rPr>
              <w:t>77</w:t>
            </w:r>
            <w:r w:rsidR="000F228C" w:rsidRPr="009A010C">
              <w:rPr>
                <w:noProof/>
                <w:webHidden/>
              </w:rPr>
              <w:fldChar w:fldCharType="end"/>
            </w:r>
          </w:hyperlink>
        </w:p>
        <w:p w14:paraId="3CC01BC8" w14:textId="102F84E8"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5" w:history="1">
            <w:r w:rsidR="000F228C" w:rsidRPr="009A010C">
              <w:rPr>
                <w:rStyle w:val="Hyperlink"/>
                <w:rFonts w:ascii="Calibri" w:hAnsi="Calibri"/>
                <w:noProof/>
                <w:color w:val="auto"/>
              </w:rPr>
              <w:t>8.5.</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Aplicarea pragului de calitate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_Toc161091275 \h </w:instrText>
            </w:r>
            <w:r w:rsidR="000F228C" w:rsidRPr="009A010C">
              <w:rPr>
                <w:noProof/>
                <w:webHidden/>
              </w:rPr>
            </w:r>
            <w:r w:rsidR="000F228C" w:rsidRPr="009A010C">
              <w:rPr>
                <w:noProof/>
                <w:webHidden/>
              </w:rPr>
              <w:fldChar w:fldCharType="separate"/>
            </w:r>
            <w:r w:rsidR="000F228C" w:rsidRPr="009A010C">
              <w:rPr>
                <w:noProof/>
                <w:webHidden/>
              </w:rPr>
              <w:t>86</w:t>
            </w:r>
            <w:r w:rsidR="000F228C" w:rsidRPr="009A010C">
              <w:rPr>
                <w:noProof/>
                <w:webHidden/>
              </w:rPr>
              <w:fldChar w:fldCharType="end"/>
            </w:r>
          </w:hyperlink>
        </w:p>
        <w:p w14:paraId="30F6A04C" w14:textId="2177D136"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6" w:history="1">
            <w:r w:rsidR="000F228C" w:rsidRPr="009A010C">
              <w:rPr>
                <w:rStyle w:val="Hyperlink"/>
                <w:rFonts w:ascii="Calibri" w:hAnsi="Calibri"/>
                <w:noProof/>
                <w:color w:val="auto"/>
              </w:rPr>
              <w:t>8.6.</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Aplicarea pragului de excelență</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_Toc161091276 \h </w:instrText>
            </w:r>
            <w:r w:rsidR="000F228C" w:rsidRPr="009A010C">
              <w:rPr>
                <w:noProof/>
                <w:webHidden/>
              </w:rPr>
            </w:r>
            <w:r w:rsidR="000F228C" w:rsidRPr="009A010C">
              <w:rPr>
                <w:noProof/>
                <w:webHidden/>
              </w:rPr>
              <w:fldChar w:fldCharType="separate"/>
            </w:r>
            <w:r w:rsidR="000F228C" w:rsidRPr="009A010C">
              <w:rPr>
                <w:noProof/>
                <w:webHidden/>
              </w:rPr>
              <w:t>86</w:t>
            </w:r>
            <w:r w:rsidR="000F228C" w:rsidRPr="009A010C">
              <w:rPr>
                <w:noProof/>
                <w:webHidden/>
              </w:rPr>
              <w:fldChar w:fldCharType="end"/>
            </w:r>
          </w:hyperlink>
        </w:p>
        <w:p w14:paraId="007058E2" w14:textId="1DE756BC"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7" w:history="1">
            <w:r w:rsidR="000F228C" w:rsidRPr="009A010C">
              <w:rPr>
                <w:rStyle w:val="Hyperlink"/>
                <w:rFonts w:ascii="Calibri" w:hAnsi="Calibri"/>
                <w:noProof/>
                <w:color w:val="auto"/>
              </w:rPr>
              <w:t>8.7.</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Notificarea rezultatului evaluării tehnice și financiare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_Toc161091277 \h </w:instrText>
            </w:r>
            <w:r w:rsidR="000F228C" w:rsidRPr="009A010C">
              <w:rPr>
                <w:noProof/>
                <w:webHidden/>
              </w:rPr>
            </w:r>
            <w:r w:rsidR="000F228C" w:rsidRPr="009A010C">
              <w:rPr>
                <w:noProof/>
                <w:webHidden/>
              </w:rPr>
              <w:fldChar w:fldCharType="separate"/>
            </w:r>
            <w:r w:rsidR="000F228C" w:rsidRPr="009A010C">
              <w:rPr>
                <w:noProof/>
                <w:webHidden/>
              </w:rPr>
              <w:t>87</w:t>
            </w:r>
            <w:r w:rsidR="000F228C" w:rsidRPr="009A010C">
              <w:rPr>
                <w:noProof/>
                <w:webHidden/>
              </w:rPr>
              <w:fldChar w:fldCharType="end"/>
            </w:r>
          </w:hyperlink>
        </w:p>
        <w:p w14:paraId="710E7E56" w14:textId="090C1B02"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8" w:history="1">
            <w:r w:rsidR="000F228C" w:rsidRPr="009A010C">
              <w:rPr>
                <w:rStyle w:val="Hyperlink"/>
                <w:rFonts w:ascii="Calibri" w:hAnsi="Calibri"/>
                <w:noProof/>
                <w:color w:val="auto"/>
              </w:rPr>
              <w:t>8.8.</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Contestații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_Toc161091278 \h </w:instrText>
            </w:r>
            <w:r w:rsidR="000F228C" w:rsidRPr="009A010C">
              <w:rPr>
                <w:noProof/>
                <w:webHidden/>
              </w:rPr>
            </w:r>
            <w:r w:rsidR="000F228C" w:rsidRPr="009A010C">
              <w:rPr>
                <w:noProof/>
                <w:webHidden/>
              </w:rPr>
              <w:fldChar w:fldCharType="separate"/>
            </w:r>
            <w:r w:rsidR="000F228C" w:rsidRPr="009A010C">
              <w:rPr>
                <w:noProof/>
                <w:webHidden/>
              </w:rPr>
              <w:t>88</w:t>
            </w:r>
            <w:r w:rsidR="000F228C" w:rsidRPr="009A010C">
              <w:rPr>
                <w:noProof/>
                <w:webHidden/>
              </w:rPr>
              <w:fldChar w:fldCharType="end"/>
            </w:r>
          </w:hyperlink>
        </w:p>
        <w:p w14:paraId="541197D6" w14:textId="4C6563CF"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9" w:history="1">
            <w:r w:rsidR="000F228C" w:rsidRPr="009A010C">
              <w:rPr>
                <w:rStyle w:val="Hyperlink"/>
                <w:rFonts w:ascii="Calibri" w:hAnsi="Calibri"/>
                <w:noProof/>
                <w:color w:val="auto"/>
              </w:rPr>
              <w:t>8.9.</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Contractarea proiectelor</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_Toc161091279 \h </w:instrText>
            </w:r>
            <w:r w:rsidR="000F228C" w:rsidRPr="009A010C">
              <w:rPr>
                <w:noProof/>
                <w:webHidden/>
              </w:rPr>
            </w:r>
            <w:r w:rsidR="000F228C" w:rsidRPr="009A010C">
              <w:rPr>
                <w:noProof/>
                <w:webHidden/>
              </w:rPr>
              <w:fldChar w:fldCharType="separate"/>
            </w:r>
            <w:r w:rsidR="000F228C" w:rsidRPr="009A010C">
              <w:rPr>
                <w:noProof/>
                <w:webHidden/>
              </w:rPr>
              <w:t>89</w:t>
            </w:r>
            <w:r w:rsidR="000F228C" w:rsidRPr="009A010C">
              <w:rPr>
                <w:noProof/>
                <w:webHidden/>
              </w:rPr>
              <w:fldChar w:fldCharType="end"/>
            </w:r>
          </w:hyperlink>
        </w:p>
        <w:p w14:paraId="41FAD604" w14:textId="7F0842F9" w:rsidR="000F228C" w:rsidRPr="009A010C" w:rsidRDefault="00000000">
          <w:pPr>
            <w:pStyle w:val="TOC3"/>
            <w:rPr>
              <w:rFonts w:eastAsiaTheme="minorEastAsia" w:cstheme="minorBidi"/>
              <w:iCs w:val="0"/>
              <w:lang w:val="en-GB" w:eastAsia="en-GB"/>
            </w:rPr>
          </w:pPr>
          <w:hyperlink w:anchor="_Toc161091280" w:history="1">
            <w:r w:rsidR="000F228C" w:rsidRPr="009A010C">
              <w:rPr>
                <w:rStyle w:val="Hyperlink"/>
                <w:color w:val="auto"/>
              </w:rPr>
              <w:t>8.9.1.</w:t>
            </w:r>
            <w:r w:rsidR="000F228C" w:rsidRPr="009A010C">
              <w:rPr>
                <w:rFonts w:eastAsiaTheme="minorEastAsia" w:cstheme="minorBidi"/>
                <w:iCs w:val="0"/>
                <w:lang w:val="en-GB" w:eastAsia="en-GB"/>
              </w:rPr>
              <w:tab/>
            </w:r>
            <w:r w:rsidR="000F228C" w:rsidRPr="009A010C">
              <w:rPr>
                <w:rStyle w:val="Hyperlink"/>
                <w:color w:val="auto"/>
              </w:rPr>
              <w:t>Verificarea îndeplinirii condițiilor de eligibilitate</w:t>
            </w:r>
            <w:r w:rsidR="000F228C" w:rsidRPr="009A010C">
              <w:rPr>
                <w:webHidden/>
              </w:rPr>
              <w:tab/>
            </w:r>
            <w:r w:rsidR="000F228C" w:rsidRPr="009A010C">
              <w:rPr>
                <w:webHidden/>
              </w:rPr>
              <w:fldChar w:fldCharType="begin"/>
            </w:r>
            <w:r w:rsidR="000F228C" w:rsidRPr="009A010C">
              <w:rPr>
                <w:webHidden/>
              </w:rPr>
              <w:instrText xml:space="preserve"> PAGEREF _Toc161091280 \h </w:instrText>
            </w:r>
            <w:r w:rsidR="000F228C" w:rsidRPr="009A010C">
              <w:rPr>
                <w:webHidden/>
              </w:rPr>
            </w:r>
            <w:r w:rsidR="000F228C" w:rsidRPr="009A010C">
              <w:rPr>
                <w:webHidden/>
              </w:rPr>
              <w:fldChar w:fldCharType="separate"/>
            </w:r>
            <w:r w:rsidR="000F228C" w:rsidRPr="009A010C">
              <w:rPr>
                <w:webHidden/>
              </w:rPr>
              <w:t>89</w:t>
            </w:r>
            <w:r w:rsidR="000F228C" w:rsidRPr="009A010C">
              <w:rPr>
                <w:webHidden/>
              </w:rPr>
              <w:fldChar w:fldCharType="end"/>
            </w:r>
          </w:hyperlink>
        </w:p>
        <w:p w14:paraId="4EF13929" w14:textId="455CB736" w:rsidR="000F228C" w:rsidRPr="009A010C" w:rsidRDefault="00000000">
          <w:pPr>
            <w:pStyle w:val="TOC3"/>
            <w:rPr>
              <w:rFonts w:eastAsiaTheme="minorEastAsia" w:cstheme="minorBidi"/>
              <w:iCs w:val="0"/>
              <w:lang w:val="en-GB" w:eastAsia="en-GB"/>
            </w:rPr>
          </w:pPr>
          <w:hyperlink w:anchor="_Toc161091281" w:history="1">
            <w:r w:rsidR="000F228C" w:rsidRPr="009A010C">
              <w:rPr>
                <w:rStyle w:val="Hyperlink"/>
                <w:color w:val="auto"/>
              </w:rPr>
              <w:t>8.9.2.</w:t>
            </w:r>
            <w:r w:rsidR="000F228C" w:rsidRPr="009A010C">
              <w:rPr>
                <w:rFonts w:eastAsiaTheme="minorEastAsia" w:cstheme="minorBidi"/>
                <w:iCs w:val="0"/>
                <w:lang w:val="en-GB" w:eastAsia="en-GB"/>
              </w:rPr>
              <w:tab/>
            </w:r>
            <w:r w:rsidR="000F228C" w:rsidRPr="009A010C">
              <w:rPr>
                <w:rStyle w:val="Hyperlink"/>
                <w:color w:val="auto"/>
              </w:rPr>
              <w:t>Decizia de acordare/respingere a finanțării</w:t>
            </w:r>
            <w:r w:rsidR="000F228C" w:rsidRPr="009A010C">
              <w:rPr>
                <w:webHidden/>
              </w:rPr>
              <w:tab/>
            </w:r>
            <w:r w:rsidR="000F228C" w:rsidRPr="009A010C">
              <w:rPr>
                <w:webHidden/>
              </w:rPr>
              <w:fldChar w:fldCharType="begin"/>
            </w:r>
            <w:r w:rsidR="000F228C" w:rsidRPr="009A010C">
              <w:rPr>
                <w:webHidden/>
              </w:rPr>
              <w:instrText xml:space="preserve"> PAGEREF _Toc161091281 \h </w:instrText>
            </w:r>
            <w:r w:rsidR="000F228C" w:rsidRPr="009A010C">
              <w:rPr>
                <w:webHidden/>
              </w:rPr>
            </w:r>
            <w:r w:rsidR="000F228C" w:rsidRPr="009A010C">
              <w:rPr>
                <w:webHidden/>
              </w:rPr>
              <w:fldChar w:fldCharType="separate"/>
            </w:r>
            <w:r w:rsidR="000F228C" w:rsidRPr="009A010C">
              <w:rPr>
                <w:webHidden/>
              </w:rPr>
              <w:t>90</w:t>
            </w:r>
            <w:r w:rsidR="000F228C" w:rsidRPr="009A010C">
              <w:rPr>
                <w:webHidden/>
              </w:rPr>
              <w:fldChar w:fldCharType="end"/>
            </w:r>
          </w:hyperlink>
        </w:p>
        <w:p w14:paraId="172AAE57" w14:textId="3619BB9F" w:rsidR="000F228C" w:rsidRPr="009A010C" w:rsidRDefault="00000000">
          <w:pPr>
            <w:pStyle w:val="TOC3"/>
            <w:rPr>
              <w:rFonts w:eastAsiaTheme="minorEastAsia" w:cstheme="minorBidi"/>
              <w:iCs w:val="0"/>
              <w:lang w:val="en-GB" w:eastAsia="en-GB"/>
            </w:rPr>
          </w:pPr>
          <w:hyperlink w:anchor="_Toc161091282" w:history="1">
            <w:r w:rsidR="000F228C" w:rsidRPr="009A010C">
              <w:rPr>
                <w:rStyle w:val="Hyperlink"/>
                <w:color w:val="auto"/>
              </w:rPr>
              <w:t>8.9.3.</w:t>
            </w:r>
            <w:r w:rsidR="000F228C" w:rsidRPr="009A010C">
              <w:rPr>
                <w:rFonts w:eastAsiaTheme="minorEastAsia" w:cstheme="minorBidi"/>
                <w:iCs w:val="0"/>
                <w:lang w:val="en-GB" w:eastAsia="en-GB"/>
              </w:rPr>
              <w:tab/>
            </w:r>
            <w:r w:rsidR="000F228C" w:rsidRPr="009A010C">
              <w:rPr>
                <w:rStyle w:val="Hyperlink"/>
                <w:color w:val="auto"/>
              </w:rPr>
              <w:t>Definitivarea  planului de monitorizare al proiectului</w:t>
            </w:r>
            <w:r w:rsidR="000F228C" w:rsidRPr="009A010C">
              <w:rPr>
                <w:webHidden/>
              </w:rPr>
              <w:tab/>
            </w:r>
            <w:r w:rsidR="000F228C" w:rsidRPr="009A010C">
              <w:rPr>
                <w:webHidden/>
              </w:rPr>
              <w:fldChar w:fldCharType="begin"/>
            </w:r>
            <w:r w:rsidR="000F228C" w:rsidRPr="009A010C">
              <w:rPr>
                <w:webHidden/>
              </w:rPr>
              <w:instrText xml:space="preserve"> PAGEREF _Toc161091282 \h </w:instrText>
            </w:r>
            <w:r w:rsidR="000F228C" w:rsidRPr="009A010C">
              <w:rPr>
                <w:webHidden/>
              </w:rPr>
            </w:r>
            <w:r w:rsidR="000F228C" w:rsidRPr="009A010C">
              <w:rPr>
                <w:webHidden/>
              </w:rPr>
              <w:fldChar w:fldCharType="separate"/>
            </w:r>
            <w:r w:rsidR="000F228C" w:rsidRPr="009A010C">
              <w:rPr>
                <w:webHidden/>
              </w:rPr>
              <w:t>90</w:t>
            </w:r>
            <w:r w:rsidR="000F228C" w:rsidRPr="009A010C">
              <w:rPr>
                <w:webHidden/>
              </w:rPr>
              <w:fldChar w:fldCharType="end"/>
            </w:r>
          </w:hyperlink>
        </w:p>
        <w:p w14:paraId="5B6F0E47" w14:textId="2257A08B" w:rsidR="000F228C" w:rsidRPr="009A010C" w:rsidRDefault="00000000">
          <w:pPr>
            <w:pStyle w:val="TOC3"/>
            <w:rPr>
              <w:rFonts w:eastAsiaTheme="minorEastAsia" w:cstheme="minorBidi"/>
              <w:iCs w:val="0"/>
              <w:lang w:val="en-GB" w:eastAsia="en-GB"/>
            </w:rPr>
          </w:pPr>
          <w:hyperlink w:anchor="_Toc161091283" w:history="1">
            <w:r w:rsidR="000F228C" w:rsidRPr="009A010C">
              <w:rPr>
                <w:rStyle w:val="Hyperlink"/>
                <w:color w:val="auto"/>
              </w:rPr>
              <w:t>8.9.4.</w:t>
            </w:r>
            <w:r w:rsidR="000F228C" w:rsidRPr="009A010C">
              <w:rPr>
                <w:rFonts w:eastAsiaTheme="minorEastAsia" w:cstheme="minorBidi"/>
                <w:iCs w:val="0"/>
                <w:lang w:val="en-GB" w:eastAsia="en-GB"/>
              </w:rPr>
              <w:tab/>
            </w:r>
            <w:r w:rsidR="000F228C" w:rsidRPr="009A010C">
              <w:rPr>
                <w:rStyle w:val="Hyperlink"/>
                <w:color w:val="auto"/>
              </w:rPr>
              <w:t>Semnarea contractului de finanțare</w:t>
            </w:r>
            <w:r w:rsidR="000F228C" w:rsidRPr="009A010C">
              <w:rPr>
                <w:webHidden/>
              </w:rPr>
              <w:tab/>
            </w:r>
            <w:r w:rsidR="000F228C" w:rsidRPr="009A010C">
              <w:rPr>
                <w:webHidden/>
              </w:rPr>
              <w:fldChar w:fldCharType="begin"/>
            </w:r>
            <w:r w:rsidR="000F228C" w:rsidRPr="009A010C">
              <w:rPr>
                <w:webHidden/>
              </w:rPr>
              <w:instrText xml:space="preserve"> PAGEREF _Toc161091283 \h </w:instrText>
            </w:r>
            <w:r w:rsidR="000F228C" w:rsidRPr="009A010C">
              <w:rPr>
                <w:webHidden/>
              </w:rPr>
            </w:r>
            <w:r w:rsidR="000F228C" w:rsidRPr="009A010C">
              <w:rPr>
                <w:webHidden/>
              </w:rPr>
              <w:fldChar w:fldCharType="separate"/>
            </w:r>
            <w:r w:rsidR="000F228C" w:rsidRPr="009A010C">
              <w:rPr>
                <w:webHidden/>
              </w:rPr>
              <w:t>91</w:t>
            </w:r>
            <w:r w:rsidR="000F228C" w:rsidRPr="009A010C">
              <w:rPr>
                <w:webHidden/>
              </w:rPr>
              <w:fldChar w:fldCharType="end"/>
            </w:r>
          </w:hyperlink>
        </w:p>
        <w:p w14:paraId="4E83AF5B" w14:textId="1D6E5564" w:rsidR="000F228C" w:rsidRPr="009A010C" w:rsidRDefault="00000000">
          <w:pPr>
            <w:pStyle w:val="TOC1"/>
            <w:rPr>
              <w:rFonts w:asciiTheme="minorHAnsi" w:eastAsiaTheme="minorEastAsia" w:hAnsiTheme="minorHAnsi" w:cstheme="minorBidi"/>
              <w:b w:val="0"/>
              <w:bCs w:val="0"/>
              <w:sz w:val="22"/>
              <w:szCs w:val="22"/>
              <w:lang w:val="en-GB" w:eastAsia="en-GB"/>
            </w:rPr>
          </w:pPr>
          <w:hyperlink w:anchor="_Toc161091284" w:history="1">
            <w:r w:rsidR="000F228C" w:rsidRPr="009A010C">
              <w:rPr>
                <w:rStyle w:val="Hyperlink"/>
                <w:rFonts w:ascii="Calibri" w:hAnsi="Calibri" w:cs="Calibri"/>
                <w:color w:val="auto"/>
              </w:rPr>
              <w:t>9.</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ASPECTE PRIVIND CONFLICTUL DE INTERESE</w:t>
            </w:r>
            <w:r w:rsidR="000F228C" w:rsidRPr="009A010C">
              <w:rPr>
                <w:webHidden/>
              </w:rPr>
              <w:tab/>
            </w:r>
            <w:r w:rsidR="000F228C" w:rsidRPr="009A010C">
              <w:rPr>
                <w:webHidden/>
              </w:rPr>
              <w:fldChar w:fldCharType="begin"/>
            </w:r>
            <w:r w:rsidR="000F228C" w:rsidRPr="009A010C">
              <w:rPr>
                <w:webHidden/>
              </w:rPr>
              <w:instrText xml:space="preserve"> PAGEREF _Toc161091284 \h </w:instrText>
            </w:r>
            <w:r w:rsidR="000F228C" w:rsidRPr="009A010C">
              <w:rPr>
                <w:webHidden/>
              </w:rPr>
            </w:r>
            <w:r w:rsidR="000F228C" w:rsidRPr="009A010C">
              <w:rPr>
                <w:webHidden/>
              </w:rPr>
              <w:fldChar w:fldCharType="separate"/>
            </w:r>
            <w:r w:rsidR="000F228C" w:rsidRPr="009A010C">
              <w:rPr>
                <w:webHidden/>
              </w:rPr>
              <w:t>94</w:t>
            </w:r>
            <w:r w:rsidR="000F228C" w:rsidRPr="009A010C">
              <w:rPr>
                <w:webHidden/>
              </w:rPr>
              <w:fldChar w:fldCharType="end"/>
            </w:r>
          </w:hyperlink>
        </w:p>
        <w:p w14:paraId="2CEB0FAD" w14:textId="2E329F73" w:rsidR="000F228C" w:rsidRPr="009A010C" w:rsidRDefault="00000000">
          <w:pPr>
            <w:pStyle w:val="TOC1"/>
            <w:rPr>
              <w:rFonts w:asciiTheme="minorHAnsi" w:eastAsiaTheme="minorEastAsia" w:hAnsiTheme="minorHAnsi" w:cstheme="minorBidi"/>
              <w:b w:val="0"/>
              <w:bCs w:val="0"/>
              <w:sz w:val="22"/>
              <w:szCs w:val="22"/>
              <w:lang w:val="en-GB" w:eastAsia="en-GB"/>
            </w:rPr>
          </w:pPr>
          <w:hyperlink w:anchor="_Toc161091285" w:history="1">
            <w:r w:rsidR="000F228C" w:rsidRPr="009A010C">
              <w:rPr>
                <w:rStyle w:val="Hyperlink"/>
                <w:rFonts w:ascii="Calibri" w:hAnsi="Calibri" w:cs="Calibri"/>
                <w:color w:val="auto"/>
              </w:rPr>
              <w:t>10.</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ASPECTE PRIVIND PRELUCRAREA DATELOR CU CARACTER PERSONAL</w:t>
            </w:r>
            <w:r w:rsidR="000F228C" w:rsidRPr="009A010C">
              <w:rPr>
                <w:webHidden/>
              </w:rPr>
              <w:tab/>
            </w:r>
            <w:r w:rsidR="000F228C" w:rsidRPr="009A010C">
              <w:rPr>
                <w:webHidden/>
              </w:rPr>
              <w:fldChar w:fldCharType="begin"/>
            </w:r>
            <w:r w:rsidR="000F228C" w:rsidRPr="009A010C">
              <w:rPr>
                <w:webHidden/>
              </w:rPr>
              <w:instrText xml:space="preserve"> PAGEREF _Toc161091285 \h </w:instrText>
            </w:r>
            <w:r w:rsidR="000F228C" w:rsidRPr="009A010C">
              <w:rPr>
                <w:webHidden/>
              </w:rPr>
            </w:r>
            <w:r w:rsidR="000F228C" w:rsidRPr="009A010C">
              <w:rPr>
                <w:webHidden/>
              </w:rPr>
              <w:fldChar w:fldCharType="separate"/>
            </w:r>
            <w:r w:rsidR="000F228C" w:rsidRPr="009A010C">
              <w:rPr>
                <w:webHidden/>
              </w:rPr>
              <w:t>95</w:t>
            </w:r>
            <w:r w:rsidR="000F228C" w:rsidRPr="009A010C">
              <w:rPr>
                <w:webHidden/>
              </w:rPr>
              <w:fldChar w:fldCharType="end"/>
            </w:r>
          </w:hyperlink>
        </w:p>
        <w:p w14:paraId="50C51C9D" w14:textId="5F3D955E" w:rsidR="000F228C" w:rsidRPr="009A010C" w:rsidRDefault="00000000">
          <w:pPr>
            <w:pStyle w:val="TOC1"/>
            <w:rPr>
              <w:rFonts w:asciiTheme="minorHAnsi" w:eastAsiaTheme="minorEastAsia" w:hAnsiTheme="minorHAnsi" w:cstheme="minorBidi"/>
              <w:b w:val="0"/>
              <w:bCs w:val="0"/>
              <w:sz w:val="22"/>
              <w:szCs w:val="22"/>
              <w:lang w:val="en-GB" w:eastAsia="en-GB"/>
            </w:rPr>
          </w:pPr>
          <w:hyperlink w:anchor="_Toc161091286" w:history="1">
            <w:r w:rsidR="000F228C" w:rsidRPr="009A010C">
              <w:rPr>
                <w:rStyle w:val="Hyperlink"/>
                <w:rFonts w:ascii="Calibri" w:hAnsi="Calibri" w:cs="Calibri"/>
                <w:color w:val="auto"/>
              </w:rPr>
              <w:t>11.</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ASPECTE PRIVIND MONITORIZAREA TEHNICĂ ȘI RAPOARTELE DE PROGRES</w:t>
            </w:r>
            <w:r w:rsidR="000F228C" w:rsidRPr="009A010C">
              <w:rPr>
                <w:webHidden/>
              </w:rPr>
              <w:tab/>
            </w:r>
            <w:r w:rsidR="000F228C" w:rsidRPr="009A010C">
              <w:rPr>
                <w:webHidden/>
              </w:rPr>
              <w:fldChar w:fldCharType="begin"/>
            </w:r>
            <w:r w:rsidR="000F228C" w:rsidRPr="009A010C">
              <w:rPr>
                <w:webHidden/>
              </w:rPr>
              <w:instrText xml:space="preserve"> PAGEREF _Toc161091286 \h </w:instrText>
            </w:r>
            <w:r w:rsidR="000F228C" w:rsidRPr="009A010C">
              <w:rPr>
                <w:webHidden/>
              </w:rPr>
            </w:r>
            <w:r w:rsidR="000F228C" w:rsidRPr="009A010C">
              <w:rPr>
                <w:webHidden/>
              </w:rPr>
              <w:fldChar w:fldCharType="separate"/>
            </w:r>
            <w:r w:rsidR="000F228C" w:rsidRPr="009A010C">
              <w:rPr>
                <w:webHidden/>
              </w:rPr>
              <w:t>95</w:t>
            </w:r>
            <w:r w:rsidR="000F228C" w:rsidRPr="009A010C">
              <w:rPr>
                <w:webHidden/>
              </w:rPr>
              <w:fldChar w:fldCharType="end"/>
            </w:r>
          </w:hyperlink>
        </w:p>
        <w:p w14:paraId="34E798CA" w14:textId="18A81E20"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87" w:history="1">
            <w:r w:rsidR="000F228C" w:rsidRPr="009A010C">
              <w:rPr>
                <w:rStyle w:val="Hyperlink"/>
                <w:rFonts w:ascii="Calibri" w:hAnsi="Calibri"/>
                <w:noProof/>
                <w:color w:val="auto"/>
              </w:rPr>
              <w:t>11.1.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Rapoarte de progres</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_Toc161091287 \h </w:instrText>
            </w:r>
            <w:r w:rsidR="000F228C" w:rsidRPr="009A010C">
              <w:rPr>
                <w:noProof/>
                <w:webHidden/>
              </w:rPr>
            </w:r>
            <w:r w:rsidR="000F228C" w:rsidRPr="009A010C">
              <w:rPr>
                <w:noProof/>
                <w:webHidden/>
              </w:rPr>
              <w:fldChar w:fldCharType="separate"/>
            </w:r>
            <w:r w:rsidR="000F228C" w:rsidRPr="009A010C">
              <w:rPr>
                <w:noProof/>
                <w:webHidden/>
              </w:rPr>
              <w:t>95</w:t>
            </w:r>
            <w:r w:rsidR="000F228C" w:rsidRPr="009A010C">
              <w:rPr>
                <w:noProof/>
                <w:webHidden/>
              </w:rPr>
              <w:fldChar w:fldCharType="end"/>
            </w:r>
          </w:hyperlink>
        </w:p>
        <w:p w14:paraId="33DD4A7C" w14:textId="2CFCD286"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88" w:history="1">
            <w:r w:rsidR="000F228C" w:rsidRPr="009A010C">
              <w:rPr>
                <w:rStyle w:val="Hyperlink"/>
                <w:rFonts w:ascii="Calibri" w:hAnsi="Calibri"/>
                <w:noProof/>
                <w:color w:val="auto"/>
              </w:rPr>
              <w:t>11.2.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Vizitele de monitorizare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_Toc161091288 \h </w:instrText>
            </w:r>
            <w:r w:rsidR="000F228C" w:rsidRPr="009A010C">
              <w:rPr>
                <w:noProof/>
                <w:webHidden/>
              </w:rPr>
            </w:r>
            <w:r w:rsidR="000F228C" w:rsidRPr="009A010C">
              <w:rPr>
                <w:noProof/>
                <w:webHidden/>
              </w:rPr>
              <w:fldChar w:fldCharType="separate"/>
            </w:r>
            <w:r w:rsidR="000F228C" w:rsidRPr="009A010C">
              <w:rPr>
                <w:noProof/>
                <w:webHidden/>
              </w:rPr>
              <w:t>97</w:t>
            </w:r>
            <w:r w:rsidR="000F228C" w:rsidRPr="009A010C">
              <w:rPr>
                <w:noProof/>
                <w:webHidden/>
              </w:rPr>
              <w:fldChar w:fldCharType="end"/>
            </w:r>
          </w:hyperlink>
        </w:p>
        <w:p w14:paraId="4B7F4D5D" w14:textId="53E5EA4C"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89" w:history="1">
            <w:r w:rsidR="000F228C" w:rsidRPr="009A010C">
              <w:rPr>
                <w:rStyle w:val="Hyperlink"/>
                <w:rFonts w:ascii="Calibri" w:hAnsi="Calibri"/>
                <w:noProof/>
                <w:color w:val="auto"/>
              </w:rPr>
              <w:t>11.3.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Mecanismul specific indicatorilor de etapă. Planul de monitorizare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_Toc161091289 \h </w:instrText>
            </w:r>
            <w:r w:rsidR="000F228C" w:rsidRPr="009A010C">
              <w:rPr>
                <w:noProof/>
                <w:webHidden/>
              </w:rPr>
            </w:r>
            <w:r w:rsidR="000F228C" w:rsidRPr="009A010C">
              <w:rPr>
                <w:noProof/>
                <w:webHidden/>
              </w:rPr>
              <w:fldChar w:fldCharType="separate"/>
            </w:r>
            <w:r w:rsidR="000F228C" w:rsidRPr="009A010C">
              <w:rPr>
                <w:noProof/>
                <w:webHidden/>
              </w:rPr>
              <w:t>99</w:t>
            </w:r>
            <w:r w:rsidR="000F228C" w:rsidRPr="009A010C">
              <w:rPr>
                <w:noProof/>
                <w:webHidden/>
              </w:rPr>
              <w:fldChar w:fldCharType="end"/>
            </w:r>
          </w:hyperlink>
        </w:p>
        <w:p w14:paraId="6DC7CC36" w14:textId="6B4E74C6" w:rsidR="000F228C" w:rsidRPr="009A010C" w:rsidRDefault="00000000">
          <w:pPr>
            <w:pStyle w:val="TOC1"/>
            <w:rPr>
              <w:rFonts w:asciiTheme="minorHAnsi" w:eastAsiaTheme="minorEastAsia" w:hAnsiTheme="minorHAnsi" w:cstheme="minorBidi"/>
              <w:b w:val="0"/>
              <w:bCs w:val="0"/>
              <w:sz w:val="22"/>
              <w:szCs w:val="22"/>
              <w:lang w:val="en-GB" w:eastAsia="en-GB"/>
            </w:rPr>
          </w:pPr>
          <w:hyperlink w:anchor="_Toc161091290" w:history="1">
            <w:r w:rsidR="000F228C" w:rsidRPr="009A010C">
              <w:rPr>
                <w:rStyle w:val="Hyperlink"/>
                <w:rFonts w:ascii="Calibri" w:hAnsi="Calibri" w:cs="Calibri"/>
                <w:color w:val="auto"/>
              </w:rPr>
              <w:t>12.</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ASPECTE PRIVIND MANAGEMENTUL FINANCIAR</w:t>
            </w:r>
            <w:r w:rsidR="000F228C" w:rsidRPr="009A010C">
              <w:rPr>
                <w:webHidden/>
              </w:rPr>
              <w:tab/>
            </w:r>
            <w:r w:rsidR="000F228C" w:rsidRPr="009A010C">
              <w:rPr>
                <w:webHidden/>
              </w:rPr>
              <w:fldChar w:fldCharType="begin"/>
            </w:r>
            <w:r w:rsidR="000F228C" w:rsidRPr="009A010C">
              <w:rPr>
                <w:webHidden/>
              </w:rPr>
              <w:instrText xml:space="preserve"> PAGEREF _Toc161091290 \h </w:instrText>
            </w:r>
            <w:r w:rsidR="000F228C" w:rsidRPr="009A010C">
              <w:rPr>
                <w:webHidden/>
              </w:rPr>
            </w:r>
            <w:r w:rsidR="000F228C" w:rsidRPr="009A010C">
              <w:rPr>
                <w:webHidden/>
              </w:rPr>
              <w:fldChar w:fldCharType="separate"/>
            </w:r>
            <w:r w:rsidR="000F228C" w:rsidRPr="009A010C">
              <w:rPr>
                <w:webHidden/>
              </w:rPr>
              <w:t>102</w:t>
            </w:r>
            <w:r w:rsidR="000F228C" w:rsidRPr="009A010C">
              <w:rPr>
                <w:webHidden/>
              </w:rPr>
              <w:fldChar w:fldCharType="end"/>
            </w:r>
          </w:hyperlink>
        </w:p>
        <w:p w14:paraId="24F2353F" w14:textId="442BA918"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91" w:history="1">
            <w:r w:rsidR="000F228C" w:rsidRPr="009A010C">
              <w:rPr>
                <w:rStyle w:val="Hyperlink"/>
                <w:rFonts w:ascii="Calibri" w:hAnsi="Calibri"/>
                <w:noProof/>
                <w:color w:val="auto"/>
              </w:rPr>
              <w:t>12.1.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Mecanismul cererilor de prefinanțare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_Toc161091291 \h </w:instrText>
            </w:r>
            <w:r w:rsidR="000F228C" w:rsidRPr="009A010C">
              <w:rPr>
                <w:noProof/>
                <w:webHidden/>
              </w:rPr>
            </w:r>
            <w:r w:rsidR="000F228C" w:rsidRPr="009A010C">
              <w:rPr>
                <w:noProof/>
                <w:webHidden/>
              </w:rPr>
              <w:fldChar w:fldCharType="separate"/>
            </w:r>
            <w:r w:rsidR="000F228C" w:rsidRPr="009A010C">
              <w:rPr>
                <w:noProof/>
                <w:webHidden/>
              </w:rPr>
              <w:t>102</w:t>
            </w:r>
            <w:r w:rsidR="000F228C" w:rsidRPr="009A010C">
              <w:rPr>
                <w:noProof/>
                <w:webHidden/>
              </w:rPr>
              <w:fldChar w:fldCharType="end"/>
            </w:r>
          </w:hyperlink>
        </w:p>
        <w:p w14:paraId="7AF16EA6" w14:textId="361E1D78"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92" w:history="1">
            <w:r w:rsidR="000F228C" w:rsidRPr="009A010C">
              <w:rPr>
                <w:rStyle w:val="Hyperlink"/>
                <w:rFonts w:ascii="Calibri" w:hAnsi="Calibri"/>
                <w:noProof/>
                <w:color w:val="auto"/>
              </w:rPr>
              <w:t>12.2.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Mecanismul cererilor de plată</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_Toc161091292 \h </w:instrText>
            </w:r>
            <w:r w:rsidR="000F228C" w:rsidRPr="009A010C">
              <w:rPr>
                <w:noProof/>
                <w:webHidden/>
              </w:rPr>
            </w:r>
            <w:r w:rsidR="000F228C" w:rsidRPr="009A010C">
              <w:rPr>
                <w:noProof/>
                <w:webHidden/>
              </w:rPr>
              <w:fldChar w:fldCharType="separate"/>
            </w:r>
            <w:r w:rsidR="000F228C" w:rsidRPr="009A010C">
              <w:rPr>
                <w:noProof/>
                <w:webHidden/>
              </w:rPr>
              <w:t>103</w:t>
            </w:r>
            <w:r w:rsidR="000F228C" w:rsidRPr="009A010C">
              <w:rPr>
                <w:noProof/>
                <w:webHidden/>
              </w:rPr>
              <w:fldChar w:fldCharType="end"/>
            </w:r>
          </w:hyperlink>
        </w:p>
        <w:p w14:paraId="1B2EE26C" w14:textId="1B123478"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93" w:history="1">
            <w:r w:rsidR="000F228C" w:rsidRPr="009A010C">
              <w:rPr>
                <w:rStyle w:val="Hyperlink"/>
                <w:rFonts w:ascii="Calibri" w:hAnsi="Calibri"/>
                <w:noProof/>
                <w:color w:val="auto"/>
              </w:rPr>
              <w:t>12.3.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Mecanismul cererilor de rambursare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_Toc161091293 \h </w:instrText>
            </w:r>
            <w:r w:rsidR="000F228C" w:rsidRPr="009A010C">
              <w:rPr>
                <w:noProof/>
                <w:webHidden/>
              </w:rPr>
            </w:r>
            <w:r w:rsidR="000F228C" w:rsidRPr="009A010C">
              <w:rPr>
                <w:noProof/>
                <w:webHidden/>
              </w:rPr>
              <w:fldChar w:fldCharType="separate"/>
            </w:r>
            <w:r w:rsidR="000F228C" w:rsidRPr="009A010C">
              <w:rPr>
                <w:noProof/>
                <w:webHidden/>
              </w:rPr>
              <w:t>104</w:t>
            </w:r>
            <w:r w:rsidR="000F228C" w:rsidRPr="009A010C">
              <w:rPr>
                <w:noProof/>
                <w:webHidden/>
              </w:rPr>
              <w:fldChar w:fldCharType="end"/>
            </w:r>
          </w:hyperlink>
        </w:p>
        <w:p w14:paraId="70B1167C" w14:textId="1012159C"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94" w:history="1">
            <w:r w:rsidR="000F228C" w:rsidRPr="009A010C">
              <w:rPr>
                <w:rStyle w:val="Hyperlink"/>
                <w:rFonts w:ascii="Calibri" w:hAnsi="Calibri"/>
                <w:noProof/>
                <w:color w:val="auto"/>
                <w:lang w:val="en-US"/>
              </w:rPr>
              <w:t>12.4.</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Graficul cererilor de prefinanţare</w:t>
            </w:r>
            <w:r w:rsidR="000F228C" w:rsidRPr="009A010C">
              <w:rPr>
                <w:rStyle w:val="Hyperlink"/>
                <w:rFonts w:ascii="Calibri" w:hAnsi="Calibri"/>
                <w:noProof/>
                <w:color w:val="auto"/>
                <w:lang w:val="en-US"/>
              </w:rPr>
              <w:t>/plat</w:t>
            </w:r>
            <w:r w:rsidR="000F228C" w:rsidRPr="009A010C">
              <w:rPr>
                <w:rStyle w:val="Hyperlink"/>
                <w:rFonts w:ascii="Calibri" w:hAnsi="Calibri"/>
                <w:noProof/>
                <w:color w:val="auto"/>
              </w:rPr>
              <w:t>ă</w:t>
            </w:r>
            <w:r w:rsidR="000F228C" w:rsidRPr="009A010C">
              <w:rPr>
                <w:rStyle w:val="Hyperlink"/>
                <w:rFonts w:ascii="Calibri" w:hAnsi="Calibri"/>
                <w:noProof/>
                <w:color w:val="auto"/>
                <w:lang w:val="en-US"/>
              </w:rPr>
              <w:t>/rambursare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_Toc161091294 \h </w:instrText>
            </w:r>
            <w:r w:rsidR="000F228C" w:rsidRPr="009A010C">
              <w:rPr>
                <w:noProof/>
                <w:webHidden/>
              </w:rPr>
            </w:r>
            <w:r w:rsidR="000F228C" w:rsidRPr="009A010C">
              <w:rPr>
                <w:noProof/>
                <w:webHidden/>
              </w:rPr>
              <w:fldChar w:fldCharType="separate"/>
            </w:r>
            <w:r w:rsidR="000F228C" w:rsidRPr="009A010C">
              <w:rPr>
                <w:noProof/>
                <w:webHidden/>
              </w:rPr>
              <w:t>104</w:t>
            </w:r>
            <w:r w:rsidR="000F228C" w:rsidRPr="009A010C">
              <w:rPr>
                <w:noProof/>
                <w:webHidden/>
              </w:rPr>
              <w:fldChar w:fldCharType="end"/>
            </w:r>
          </w:hyperlink>
        </w:p>
        <w:p w14:paraId="54B8774D" w14:textId="60BD78CE"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95" w:history="1">
            <w:r w:rsidR="000F228C" w:rsidRPr="009A010C">
              <w:rPr>
                <w:rStyle w:val="Hyperlink"/>
                <w:rFonts w:ascii="Calibri" w:hAnsi="Calibri"/>
                <w:noProof/>
                <w:color w:val="auto"/>
              </w:rPr>
              <w:t>12.5.</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lang w:val="en-US"/>
              </w:rPr>
              <w:t>Vizitele la fa</w:t>
            </w:r>
            <w:r w:rsidR="000F228C" w:rsidRPr="009A010C">
              <w:rPr>
                <w:rStyle w:val="Hyperlink"/>
                <w:rFonts w:ascii="Calibri" w:hAnsi="Calibri"/>
                <w:noProof/>
                <w:color w:val="auto"/>
              </w:rPr>
              <w:t>ţa locului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_Toc161091295 \h </w:instrText>
            </w:r>
            <w:r w:rsidR="000F228C" w:rsidRPr="009A010C">
              <w:rPr>
                <w:noProof/>
                <w:webHidden/>
              </w:rPr>
            </w:r>
            <w:r w:rsidR="000F228C" w:rsidRPr="009A010C">
              <w:rPr>
                <w:noProof/>
                <w:webHidden/>
              </w:rPr>
              <w:fldChar w:fldCharType="separate"/>
            </w:r>
            <w:r w:rsidR="000F228C" w:rsidRPr="009A010C">
              <w:rPr>
                <w:noProof/>
                <w:webHidden/>
              </w:rPr>
              <w:t>104</w:t>
            </w:r>
            <w:r w:rsidR="000F228C" w:rsidRPr="009A010C">
              <w:rPr>
                <w:noProof/>
                <w:webHidden/>
              </w:rPr>
              <w:fldChar w:fldCharType="end"/>
            </w:r>
          </w:hyperlink>
        </w:p>
        <w:p w14:paraId="43C5A04F" w14:textId="75E4C82B" w:rsidR="000F228C" w:rsidRPr="009A010C" w:rsidRDefault="00000000">
          <w:pPr>
            <w:pStyle w:val="TOC1"/>
            <w:rPr>
              <w:rFonts w:asciiTheme="minorHAnsi" w:eastAsiaTheme="minorEastAsia" w:hAnsiTheme="minorHAnsi" w:cstheme="minorBidi"/>
              <w:b w:val="0"/>
              <w:bCs w:val="0"/>
              <w:sz w:val="22"/>
              <w:szCs w:val="22"/>
              <w:lang w:val="en-GB" w:eastAsia="en-GB"/>
            </w:rPr>
          </w:pPr>
          <w:hyperlink w:anchor="_Toc161091296" w:history="1">
            <w:r w:rsidR="000F228C" w:rsidRPr="009A010C">
              <w:rPr>
                <w:rStyle w:val="Hyperlink"/>
                <w:rFonts w:ascii="Calibri" w:hAnsi="Calibri" w:cs="Calibri"/>
                <w:color w:val="auto"/>
              </w:rPr>
              <w:t>13.</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MODIFICAREA GHIDULUI SOLICITANTULUI</w:t>
            </w:r>
            <w:r w:rsidR="000F228C" w:rsidRPr="009A010C">
              <w:rPr>
                <w:webHidden/>
              </w:rPr>
              <w:tab/>
            </w:r>
            <w:r w:rsidR="000F228C" w:rsidRPr="009A010C">
              <w:rPr>
                <w:webHidden/>
              </w:rPr>
              <w:fldChar w:fldCharType="begin"/>
            </w:r>
            <w:r w:rsidR="000F228C" w:rsidRPr="009A010C">
              <w:rPr>
                <w:webHidden/>
              </w:rPr>
              <w:instrText xml:space="preserve"> PAGEREF _Toc161091296 \h </w:instrText>
            </w:r>
            <w:r w:rsidR="000F228C" w:rsidRPr="009A010C">
              <w:rPr>
                <w:webHidden/>
              </w:rPr>
            </w:r>
            <w:r w:rsidR="000F228C" w:rsidRPr="009A010C">
              <w:rPr>
                <w:webHidden/>
              </w:rPr>
              <w:fldChar w:fldCharType="separate"/>
            </w:r>
            <w:r w:rsidR="000F228C" w:rsidRPr="009A010C">
              <w:rPr>
                <w:webHidden/>
              </w:rPr>
              <w:t>105</w:t>
            </w:r>
            <w:r w:rsidR="000F228C" w:rsidRPr="009A010C">
              <w:rPr>
                <w:webHidden/>
              </w:rPr>
              <w:fldChar w:fldCharType="end"/>
            </w:r>
          </w:hyperlink>
        </w:p>
        <w:p w14:paraId="0FA3E0A7" w14:textId="47AC6692"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97" w:history="1">
            <w:r w:rsidR="000F228C" w:rsidRPr="009A010C">
              <w:rPr>
                <w:rStyle w:val="Hyperlink"/>
                <w:rFonts w:ascii="Calibri" w:hAnsi="Calibri"/>
                <w:noProof/>
                <w:color w:val="auto"/>
              </w:rPr>
              <w:t>13.1.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Aspectele care pot face obiectul modificărilor prevederilor ghidului solicitantului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_Toc161091297 \h </w:instrText>
            </w:r>
            <w:r w:rsidR="000F228C" w:rsidRPr="009A010C">
              <w:rPr>
                <w:noProof/>
                <w:webHidden/>
              </w:rPr>
            </w:r>
            <w:r w:rsidR="000F228C" w:rsidRPr="009A010C">
              <w:rPr>
                <w:noProof/>
                <w:webHidden/>
              </w:rPr>
              <w:fldChar w:fldCharType="separate"/>
            </w:r>
            <w:r w:rsidR="000F228C" w:rsidRPr="009A010C">
              <w:rPr>
                <w:noProof/>
                <w:webHidden/>
              </w:rPr>
              <w:t>105</w:t>
            </w:r>
            <w:r w:rsidR="000F228C" w:rsidRPr="009A010C">
              <w:rPr>
                <w:noProof/>
                <w:webHidden/>
              </w:rPr>
              <w:fldChar w:fldCharType="end"/>
            </w:r>
          </w:hyperlink>
        </w:p>
        <w:p w14:paraId="1CEE1401" w14:textId="518CDD1F" w:rsidR="000F228C" w:rsidRPr="009A010C"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98" w:history="1">
            <w:r w:rsidR="000F228C" w:rsidRPr="009A010C">
              <w:rPr>
                <w:rStyle w:val="Hyperlink"/>
                <w:rFonts w:ascii="Calibri" w:hAnsi="Calibri"/>
                <w:noProof/>
                <w:color w:val="auto"/>
              </w:rPr>
              <w:t>13.2.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Condiții privind aplicarea modificărilor pentru cererile de finanțare aflate în procesul de selecție (condiții tranzitorii)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_Toc161091298 \h </w:instrText>
            </w:r>
            <w:r w:rsidR="000F228C" w:rsidRPr="009A010C">
              <w:rPr>
                <w:noProof/>
                <w:webHidden/>
              </w:rPr>
            </w:r>
            <w:r w:rsidR="000F228C" w:rsidRPr="009A010C">
              <w:rPr>
                <w:noProof/>
                <w:webHidden/>
              </w:rPr>
              <w:fldChar w:fldCharType="separate"/>
            </w:r>
            <w:r w:rsidR="000F228C" w:rsidRPr="009A010C">
              <w:rPr>
                <w:noProof/>
                <w:webHidden/>
              </w:rPr>
              <w:t>105</w:t>
            </w:r>
            <w:r w:rsidR="000F228C" w:rsidRPr="009A010C">
              <w:rPr>
                <w:noProof/>
                <w:webHidden/>
              </w:rPr>
              <w:fldChar w:fldCharType="end"/>
            </w:r>
          </w:hyperlink>
        </w:p>
        <w:p w14:paraId="748219B7" w14:textId="4B473665" w:rsidR="000F228C" w:rsidRPr="009A010C" w:rsidRDefault="00000000">
          <w:pPr>
            <w:pStyle w:val="TOC1"/>
            <w:rPr>
              <w:rFonts w:asciiTheme="minorHAnsi" w:eastAsiaTheme="minorEastAsia" w:hAnsiTheme="minorHAnsi" w:cstheme="minorBidi"/>
              <w:b w:val="0"/>
              <w:bCs w:val="0"/>
              <w:sz w:val="22"/>
              <w:szCs w:val="22"/>
              <w:lang w:val="en-GB" w:eastAsia="en-GB"/>
            </w:rPr>
          </w:pPr>
          <w:hyperlink w:anchor="_Toc161091299" w:history="1">
            <w:r w:rsidR="000F228C" w:rsidRPr="009A010C">
              <w:rPr>
                <w:rStyle w:val="Hyperlink"/>
                <w:rFonts w:ascii="Calibri" w:hAnsi="Calibri" w:cs="Calibri"/>
                <w:color w:val="auto"/>
              </w:rPr>
              <w:t>14.</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ANEXE</w:t>
            </w:r>
            <w:r w:rsidR="000F228C" w:rsidRPr="009A010C">
              <w:rPr>
                <w:webHidden/>
              </w:rPr>
              <w:tab/>
            </w:r>
            <w:r w:rsidR="000F228C" w:rsidRPr="009A010C">
              <w:rPr>
                <w:webHidden/>
              </w:rPr>
              <w:fldChar w:fldCharType="begin"/>
            </w:r>
            <w:r w:rsidR="000F228C" w:rsidRPr="009A010C">
              <w:rPr>
                <w:webHidden/>
              </w:rPr>
              <w:instrText xml:space="preserve"> PAGEREF _Toc161091299 \h </w:instrText>
            </w:r>
            <w:r w:rsidR="000F228C" w:rsidRPr="009A010C">
              <w:rPr>
                <w:webHidden/>
              </w:rPr>
            </w:r>
            <w:r w:rsidR="000F228C" w:rsidRPr="009A010C">
              <w:rPr>
                <w:webHidden/>
              </w:rPr>
              <w:fldChar w:fldCharType="separate"/>
            </w:r>
            <w:r w:rsidR="000F228C" w:rsidRPr="009A010C">
              <w:rPr>
                <w:webHidden/>
              </w:rPr>
              <w:t>106</w:t>
            </w:r>
            <w:r w:rsidR="000F228C" w:rsidRPr="009A010C">
              <w:rPr>
                <w:webHidden/>
              </w:rPr>
              <w:fldChar w:fldCharType="end"/>
            </w:r>
          </w:hyperlink>
        </w:p>
        <w:p w14:paraId="52D8E5E1" w14:textId="3E2179E4" w:rsidR="00A449A7" w:rsidRPr="009A010C" w:rsidRDefault="00AF2842" w:rsidP="00856D61">
          <w:pPr>
            <w:jc w:val="both"/>
            <w:rPr>
              <w:rFonts w:ascii="Calibri" w:hAnsi="Calibri"/>
              <w:bCs/>
              <w:sz w:val="24"/>
              <w:szCs w:val="24"/>
            </w:rPr>
          </w:pPr>
          <w:r w:rsidRPr="009A010C">
            <w:rPr>
              <w:rFonts w:ascii="Calibri" w:hAnsi="Calibri"/>
              <w:b/>
              <w:bCs/>
              <w:sz w:val="24"/>
              <w:szCs w:val="24"/>
            </w:rPr>
            <w:fldChar w:fldCharType="end"/>
          </w:r>
        </w:p>
      </w:sdtContent>
    </w:sdt>
    <w:p w14:paraId="5139944D" w14:textId="268216BD" w:rsidR="00E43241" w:rsidRPr="009A010C" w:rsidRDefault="00E43241" w:rsidP="00671651">
      <w:pPr>
        <w:pStyle w:val="Heading1"/>
        <w:numPr>
          <w:ilvl w:val="0"/>
          <w:numId w:val="0"/>
        </w:numPr>
        <w:rPr>
          <w:rFonts w:ascii="Calibri" w:hAnsi="Calibri" w:cs="Calibri"/>
        </w:rPr>
      </w:pPr>
      <w:bookmarkStart w:id="11" w:name="_Toc99376140"/>
    </w:p>
    <w:p w14:paraId="67AF1EF5" w14:textId="44439617" w:rsidR="00E43241" w:rsidRPr="009A010C" w:rsidRDefault="00E43241" w:rsidP="00E43241">
      <w:pPr>
        <w:rPr>
          <w:rFonts w:ascii="Calibri" w:hAnsi="Calibri"/>
          <w:sz w:val="24"/>
          <w:szCs w:val="24"/>
        </w:rPr>
      </w:pPr>
    </w:p>
    <w:p w14:paraId="084435F9" w14:textId="7F8D79F2" w:rsidR="00620E58" w:rsidRPr="009A010C" w:rsidRDefault="00C22272" w:rsidP="00C22272">
      <w:pPr>
        <w:tabs>
          <w:tab w:val="left" w:pos="3933"/>
        </w:tabs>
        <w:rPr>
          <w:rFonts w:ascii="Calibri" w:hAnsi="Calibri"/>
          <w:sz w:val="24"/>
          <w:szCs w:val="24"/>
        </w:rPr>
      </w:pPr>
      <w:r w:rsidRPr="009A010C">
        <w:rPr>
          <w:rFonts w:ascii="Calibri" w:hAnsi="Calibri"/>
          <w:sz w:val="24"/>
          <w:szCs w:val="24"/>
        </w:rPr>
        <w:tab/>
      </w:r>
    </w:p>
    <w:p w14:paraId="3BD7544B" w14:textId="77777777" w:rsidR="00620E58" w:rsidRPr="009A010C" w:rsidRDefault="00620E58" w:rsidP="00E43241">
      <w:pPr>
        <w:rPr>
          <w:rFonts w:ascii="Calibri" w:hAnsi="Calibri"/>
          <w:sz w:val="24"/>
          <w:szCs w:val="24"/>
        </w:rPr>
      </w:pPr>
    </w:p>
    <w:p w14:paraId="4EC99BFC" w14:textId="77777777" w:rsidR="00620E58" w:rsidRPr="009A010C" w:rsidRDefault="00620E58" w:rsidP="00E43241">
      <w:pPr>
        <w:rPr>
          <w:rFonts w:ascii="Calibri" w:hAnsi="Calibri"/>
          <w:sz w:val="24"/>
          <w:szCs w:val="24"/>
        </w:rPr>
      </w:pPr>
    </w:p>
    <w:p w14:paraId="2771EB1D" w14:textId="77777777" w:rsidR="00620E58" w:rsidRPr="009A010C" w:rsidRDefault="00620E58" w:rsidP="00E43241">
      <w:pPr>
        <w:rPr>
          <w:rFonts w:ascii="Calibri" w:hAnsi="Calibri"/>
          <w:sz w:val="24"/>
          <w:szCs w:val="24"/>
        </w:rPr>
      </w:pPr>
    </w:p>
    <w:p w14:paraId="585585D6" w14:textId="77777777" w:rsidR="00620E58" w:rsidRPr="009A010C" w:rsidRDefault="00620E58" w:rsidP="00E43241">
      <w:pPr>
        <w:rPr>
          <w:rFonts w:ascii="Calibri" w:hAnsi="Calibri"/>
          <w:sz w:val="24"/>
          <w:szCs w:val="24"/>
        </w:rPr>
      </w:pPr>
    </w:p>
    <w:p w14:paraId="63FC3576" w14:textId="77777777" w:rsidR="00620E58" w:rsidRPr="009A010C" w:rsidRDefault="00620E58" w:rsidP="00E43241">
      <w:pPr>
        <w:rPr>
          <w:rFonts w:ascii="Calibri" w:hAnsi="Calibri"/>
          <w:sz w:val="24"/>
          <w:szCs w:val="24"/>
        </w:rPr>
      </w:pPr>
    </w:p>
    <w:p w14:paraId="75C41A9F" w14:textId="77777777" w:rsidR="00D555E6" w:rsidRPr="009A010C" w:rsidRDefault="00D555E6" w:rsidP="00E43241">
      <w:pPr>
        <w:rPr>
          <w:rFonts w:ascii="Calibri" w:hAnsi="Calibri"/>
          <w:sz w:val="24"/>
          <w:szCs w:val="24"/>
        </w:rPr>
      </w:pPr>
    </w:p>
    <w:p w14:paraId="17FA0778" w14:textId="77777777" w:rsidR="005D6493" w:rsidRPr="009A010C" w:rsidRDefault="005D6493" w:rsidP="00E43241">
      <w:pPr>
        <w:rPr>
          <w:rFonts w:ascii="Calibri" w:hAnsi="Calibri"/>
          <w:sz w:val="24"/>
          <w:szCs w:val="24"/>
        </w:rPr>
      </w:pPr>
    </w:p>
    <w:p w14:paraId="25643B62" w14:textId="77777777" w:rsidR="005D6493" w:rsidRPr="009A010C" w:rsidRDefault="005D6493" w:rsidP="00E43241">
      <w:pPr>
        <w:rPr>
          <w:rFonts w:ascii="Calibri" w:hAnsi="Calibri"/>
          <w:sz w:val="24"/>
          <w:szCs w:val="24"/>
        </w:rPr>
      </w:pPr>
    </w:p>
    <w:p w14:paraId="0A65A1B0" w14:textId="77777777" w:rsidR="005D6493" w:rsidRPr="009A010C" w:rsidRDefault="005D6493" w:rsidP="00E43241">
      <w:pPr>
        <w:rPr>
          <w:rFonts w:ascii="Calibri" w:hAnsi="Calibri"/>
          <w:sz w:val="24"/>
          <w:szCs w:val="24"/>
        </w:rPr>
      </w:pPr>
    </w:p>
    <w:p w14:paraId="462C0FD6" w14:textId="77777777" w:rsidR="005D6493" w:rsidRPr="009A010C" w:rsidRDefault="005D6493" w:rsidP="00E43241">
      <w:pPr>
        <w:rPr>
          <w:rFonts w:ascii="Calibri" w:hAnsi="Calibri"/>
          <w:sz w:val="24"/>
          <w:szCs w:val="24"/>
        </w:rPr>
      </w:pPr>
    </w:p>
    <w:p w14:paraId="5683349A" w14:textId="77777777" w:rsidR="005D6493" w:rsidRPr="009A010C" w:rsidRDefault="005D6493" w:rsidP="00E43241">
      <w:pPr>
        <w:rPr>
          <w:rFonts w:ascii="Calibri" w:hAnsi="Calibri"/>
          <w:sz w:val="24"/>
          <w:szCs w:val="24"/>
        </w:rPr>
      </w:pPr>
    </w:p>
    <w:p w14:paraId="1A217D2B" w14:textId="77777777" w:rsidR="005D6493" w:rsidRPr="009A010C" w:rsidRDefault="005D6493" w:rsidP="00E43241">
      <w:pPr>
        <w:rPr>
          <w:rFonts w:ascii="Calibri" w:hAnsi="Calibri"/>
          <w:sz w:val="24"/>
          <w:szCs w:val="24"/>
        </w:rPr>
      </w:pPr>
    </w:p>
    <w:p w14:paraId="46721476" w14:textId="421516FF" w:rsidR="008C267D" w:rsidRPr="009A010C" w:rsidRDefault="002C0695" w:rsidP="00E07D7E">
      <w:pPr>
        <w:pStyle w:val="Heading1"/>
        <w:numPr>
          <w:ilvl w:val="0"/>
          <w:numId w:val="28"/>
        </w:numPr>
        <w:rPr>
          <w:rFonts w:ascii="Calibri" w:hAnsi="Calibri" w:cs="Calibri"/>
        </w:rPr>
      </w:pPr>
      <w:bookmarkStart w:id="12" w:name="_Toc161091200"/>
      <w:r w:rsidRPr="009A010C">
        <w:rPr>
          <w:rFonts w:ascii="Calibri" w:hAnsi="Calibri" w:cs="Calibri"/>
        </w:rPr>
        <w:lastRenderedPageBreak/>
        <w:t>PREAMBUL, ABREVIERI ȘI GLOSAR</w:t>
      </w:r>
      <w:bookmarkStart w:id="13" w:name="_Toc99376141"/>
      <w:bookmarkEnd w:id="11"/>
      <w:bookmarkEnd w:id="12"/>
    </w:p>
    <w:p w14:paraId="1F279112" w14:textId="77777777" w:rsidR="006F4663" w:rsidRPr="009A010C" w:rsidRDefault="006F4663" w:rsidP="00735675">
      <w:pPr>
        <w:pStyle w:val="Heading2"/>
        <w:numPr>
          <w:ilvl w:val="0"/>
          <w:numId w:val="0"/>
        </w:numPr>
        <w:ind w:left="360"/>
        <w:rPr>
          <w:rFonts w:ascii="Calibri" w:hAnsi="Calibri" w:cs="Calibri"/>
        </w:rPr>
      </w:pPr>
    </w:p>
    <w:p w14:paraId="1DF0A98D" w14:textId="2D5E28BD" w:rsidR="00B07052" w:rsidRPr="009A010C" w:rsidRDefault="002C0695" w:rsidP="00E07D7E">
      <w:pPr>
        <w:pStyle w:val="Heading2"/>
        <w:numPr>
          <w:ilvl w:val="1"/>
          <w:numId w:val="29"/>
        </w:numPr>
        <w:rPr>
          <w:rFonts w:ascii="Calibri" w:hAnsi="Calibri" w:cs="Calibri"/>
        </w:rPr>
      </w:pPr>
      <w:bookmarkStart w:id="14" w:name="_Toc161091201"/>
      <w:r w:rsidRPr="009A010C">
        <w:rPr>
          <w:rFonts w:ascii="Calibri" w:hAnsi="Calibri" w:cs="Calibri"/>
        </w:rPr>
        <w:t>Preambul</w:t>
      </w:r>
      <w:bookmarkEnd w:id="13"/>
      <w:bookmarkEnd w:id="14"/>
    </w:p>
    <w:p w14:paraId="34A53607" w14:textId="7164770A" w:rsidR="00CC5146" w:rsidRPr="009A010C" w:rsidRDefault="00D6460B" w:rsidP="00B40F9B">
      <w:pPr>
        <w:spacing w:before="0" w:after="0"/>
        <w:jc w:val="both"/>
        <w:rPr>
          <w:rFonts w:ascii="Calibri" w:hAnsi="Calibri"/>
          <w:sz w:val="24"/>
          <w:szCs w:val="24"/>
        </w:rPr>
      </w:pPr>
      <w:r w:rsidRPr="009A010C">
        <w:rPr>
          <w:rFonts w:ascii="Calibri" w:hAnsi="Calibri"/>
          <w:sz w:val="24"/>
          <w:szCs w:val="24"/>
        </w:rPr>
        <w:t xml:space="preserve">Acest document reprezintă un îndrumar pentru pregătirea proiectelor și completarea corectă a cererilor de finanțare de către toți solicitanții de finanţare pentru apelului de proiecte </w:t>
      </w:r>
      <w:r w:rsidR="005D6493" w:rsidRPr="009A010C">
        <w:rPr>
          <w:rFonts w:ascii="Calibri" w:hAnsi="Calibri"/>
          <w:sz w:val="24"/>
          <w:szCs w:val="24"/>
        </w:rPr>
        <w:t>PRSE/5.1/ITI/1/202</w:t>
      </w:r>
      <w:r w:rsidR="000B4CA3" w:rsidRPr="009A010C">
        <w:rPr>
          <w:rFonts w:ascii="Calibri" w:hAnsi="Calibri"/>
          <w:sz w:val="24"/>
          <w:szCs w:val="24"/>
        </w:rPr>
        <w:t>4</w:t>
      </w:r>
      <w:r w:rsidRPr="009A010C">
        <w:rPr>
          <w:rFonts w:ascii="Calibri" w:hAnsi="Calibri"/>
          <w:sz w:val="24"/>
          <w:szCs w:val="24"/>
        </w:rPr>
        <w:t>, în cadrul Programului Regional Sud-Est (PR Sud-Est) 2021-2027.</w:t>
      </w:r>
    </w:p>
    <w:p w14:paraId="41168009" w14:textId="77777777" w:rsidR="00B07052" w:rsidRPr="009A010C" w:rsidRDefault="00B07052" w:rsidP="00B40F9B">
      <w:pPr>
        <w:spacing w:before="0" w:after="0"/>
        <w:jc w:val="both"/>
        <w:rPr>
          <w:rFonts w:ascii="Calibri" w:hAnsi="Calibri"/>
          <w:sz w:val="24"/>
          <w:szCs w:val="24"/>
        </w:rPr>
      </w:pPr>
    </w:p>
    <w:p w14:paraId="173ABCC7" w14:textId="574B8F14" w:rsidR="002C0695" w:rsidRPr="009A010C" w:rsidRDefault="00D6460B" w:rsidP="00B40F9B">
      <w:pPr>
        <w:spacing w:before="0" w:after="0"/>
        <w:jc w:val="both"/>
        <w:rPr>
          <w:rFonts w:ascii="Calibri" w:hAnsi="Calibri"/>
          <w:sz w:val="24"/>
          <w:szCs w:val="24"/>
        </w:rPr>
      </w:pPr>
      <w:r w:rsidRPr="009A010C">
        <w:rPr>
          <w:rFonts w:ascii="Calibri" w:hAnsi="Calibri"/>
          <w:sz w:val="24"/>
          <w:szCs w:val="24"/>
        </w:rPr>
        <w:t xml:space="preserve">Prezentul document se adresează tuturor potențialilor solicitanți pentru apelurile de proiecte mai sus menționat. Aspectele cuprinse în acest document ce derivă din Programul Regional       Sud-Est 2021-2027 și modul său de implementare, vor fi interpretate exclusiv de către AM PR Sud-Est cu respectarea legislației în vigoare şi folosind metoda de interpretare sistematică. </w:t>
      </w:r>
      <w:r w:rsidR="002F2309" w:rsidRPr="009A010C">
        <w:rPr>
          <w:rFonts w:ascii="Calibri" w:hAnsi="Calibri"/>
          <w:sz w:val="24"/>
          <w:szCs w:val="24"/>
        </w:rPr>
        <w:t xml:space="preserve"> </w:t>
      </w:r>
    </w:p>
    <w:p w14:paraId="4368DA29" w14:textId="77777777" w:rsidR="00B07052" w:rsidRPr="009A010C" w:rsidRDefault="00B07052" w:rsidP="00B40F9B">
      <w:pPr>
        <w:spacing w:before="0" w:after="0"/>
        <w:jc w:val="both"/>
        <w:rPr>
          <w:rFonts w:ascii="Calibri" w:hAnsi="Calibri"/>
          <w:b/>
          <w:bCs/>
          <w:sz w:val="24"/>
          <w:szCs w:val="24"/>
        </w:rPr>
      </w:pPr>
    </w:p>
    <w:p w14:paraId="2D2817CB" w14:textId="77777777" w:rsidR="005D6493" w:rsidRPr="009A010C" w:rsidRDefault="005D6493" w:rsidP="00B40F9B">
      <w:pPr>
        <w:spacing w:before="0" w:after="0"/>
        <w:jc w:val="both"/>
        <w:rPr>
          <w:rFonts w:asciiTheme="minorHAnsi" w:eastAsiaTheme="minorHAnsi" w:hAnsiTheme="minorHAnsi" w:cstheme="minorHAnsi"/>
          <w:bCs/>
          <w:sz w:val="24"/>
          <w:szCs w:val="24"/>
        </w:rPr>
      </w:pPr>
      <w:r w:rsidRPr="009A010C">
        <w:rPr>
          <w:rFonts w:asciiTheme="minorHAnsi" w:hAnsiTheme="minorHAnsi" w:cstheme="minorHAnsi"/>
          <w:b/>
          <w:bCs/>
          <w:sz w:val="24"/>
          <w:szCs w:val="24"/>
        </w:rPr>
        <w:t>Notă!</w:t>
      </w:r>
      <w:r w:rsidRPr="009A010C">
        <w:rPr>
          <w:rFonts w:asciiTheme="minorHAnsi" w:hAnsiTheme="minorHAnsi" w:cstheme="minorHAnsi"/>
          <w:sz w:val="24"/>
          <w:szCs w:val="24"/>
        </w:rPr>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 </w:t>
      </w:r>
      <w:r w:rsidRPr="009A010C">
        <w:rPr>
          <w:rFonts w:asciiTheme="minorHAnsi" w:eastAsiaTheme="minorHAnsi" w:hAnsiTheme="minorHAnsi" w:cstheme="minorHAnsi"/>
          <w:bCs/>
          <w:sz w:val="24"/>
          <w:szCs w:val="24"/>
        </w:rPr>
        <w:t>precum si de specificul Instrumentului de Investiții Integrate – ITI Delta Dunării, prevăzut de documentele relevante, inclusiv Strategia Integrată de Dezvoltare Durabilă a Deltei Dunării.</w:t>
      </w:r>
    </w:p>
    <w:p w14:paraId="76259558" w14:textId="77777777" w:rsidR="005D6493" w:rsidRPr="009A010C" w:rsidRDefault="005D6493" w:rsidP="00B40F9B">
      <w:pPr>
        <w:spacing w:before="0" w:after="0"/>
        <w:jc w:val="both"/>
        <w:rPr>
          <w:rFonts w:asciiTheme="minorHAnsi" w:hAnsiTheme="minorHAnsi" w:cstheme="minorHAnsi"/>
          <w:sz w:val="24"/>
          <w:szCs w:val="24"/>
        </w:rPr>
      </w:pPr>
    </w:p>
    <w:p w14:paraId="1ADF3F91" w14:textId="6388A1FA" w:rsidR="005D6493" w:rsidRPr="009A010C" w:rsidRDefault="005D6493" w:rsidP="00B40F9B">
      <w:pPr>
        <w:spacing w:before="0" w:after="0"/>
        <w:jc w:val="both"/>
        <w:rPr>
          <w:rFonts w:asciiTheme="minorHAnsi" w:eastAsiaTheme="minorHAnsi" w:hAnsiTheme="minorHAnsi" w:cstheme="minorHAnsi"/>
          <w:bCs/>
          <w:sz w:val="24"/>
          <w:szCs w:val="24"/>
        </w:rPr>
      </w:pPr>
      <w:r w:rsidRPr="009A010C">
        <w:rPr>
          <w:rFonts w:asciiTheme="minorHAnsi" w:eastAsiaTheme="minorHAnsi" w:hAnsiTheme="minorHAnsi" w:cstheme="minorHAnsi"/>
          <w:bCs/>
          <w:sz w:val="24"/>
          <w:szCs w:val="24"/>
        </w:rPr>
        <w:t xml:space="preserve">Un actor important în derularea mecanismului Investiţiilor Teritoriale Integrate este </w:t>
      </w:r>
      <w:r w:rsidRPr="009A010C">
        <w:rPr>
          <w:rFonts w:asciiTheme="minorHAnsi" w:eastAsiaTheme="minorHAnsi" w:hAnsiTheme="minorHAnsi" w:cstheme="minorHAnsi"/>
          <w:bCs/>
          <w:i/>
          <w:iCs/>
          <w:sz w:val="24"/>
          <w:szCs w:val="24"/>
        </w:rPr>
        <w:t>Asociaţia pentru Dezvoltarea Intercomunitară ITI Delta Dunării</w:t>
      </w:r>
      <w:r w:rsidR="00D31182" w:rsidRPr="009A010C">
        <w:rPr>
          <w:rFonts w:asciiTheme="minorHAnsi" w:eastAsiaTheme="minorHAnsi" w:hAnsiTheme="minorHAnsi" w:cstheme="minorHAnsi"/>
          <w:bCs/>
          <w:i/>
          <w:iCs/>
          <w:sz w:val="24"/>
          <w:szCs w:val="24"/>
        </w:rPr>
        <w:t xml:space="preserve"> (ADI ITI DD)</w:t>
      </w:r>
      <w:r w:rsidRPr="009A010C">
        <w:rPr>
          <w:rFonts w:asciiTheme="minorHAnsi" w:eastAsiaTheme="minorHAnsi" w:hAnsiTheme="minorHAnsi" w:cstheme="minorHAnsi"/>
          <w:bCs/>
          <w:sz w:val="24"/>
          <w:szCs w:val="24"/>
        </w:rPr>
        <w:t>, care s-a constituit în scopul organizării, reglementării, finanţării, monitorizării şi coordonării în comun, pe raza de competenţă a unităţilor administrativ-teritoriale cuprinse în Strategia Integrată de Dezvoltare Durabilă a Deltei Dunării (2030),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0196550D" w14:textId="77777777" w:rsidR="005D6493" w:rsidRPr="009A010C" w:rsidRDefault="005D6493" w:rsidP="00B40F9B">
      <w:pPr>
        <w:spacing w:before="0" w:after="0"/>
        <w:jc w:val="both"/>
        <w:rPr>
          <w:rFonts w:asciiTheme="minorHAnsi" w:eastAsiaTheme="minorHAnsi" w:hAnsiTheme="minorHAnsi" w:cstheme="minorHAnsi"/>
          <w:bCs/>
          <w:sz w:val="24"/>
          <w:szCs w:val="24"/>
        </w:rPr>
      </w:pPr>
    </w:p>
    <w:p w14:paraId="7F49901C" w14:textId="0BBACCB0" w:rsidR="005D6493" w:rsidRPr="009A010C" w:rsidRDefault="005D6493" w:rsidP="00B40F9B">
      <w:pPr>
        <w:spacing w:before="0" w:after="0"/>
        <w:jc w:val="both"/>
        <w:rPr>
          <w:rFonts w:asciiTheme="minorHAnsi" w:eastAsiaTheme="minorHAnsi" w:hAnsiTheme="minorHAnsi" w:cstheme="minorHAnsi"/>
          <w:bCs/>
          <w:sz w:val="24"/>
          <w:szCs w:val="24"/>
          <w:lang w:val="fr-FR"/>
        </w:rPr>
      </w:pPr>
      <w:r w:rsidRPr="009A010C">
        <w:rPr>
          <w:rFonts w:asciiTheme="minorHAnsi" w:eastAsiaTheme="minorHAnsi" w:hAnsiTheme="minorHAnsi" w:cstheme="minorHAnsi"/>
          <w:bCs/>
          <w:i/>
          <w:iCs/>
          <w:sz w:val="24"/>
          <w:szCs w:val="24"/>
        </w:rPr>
        <w:t>Asociaţia pentru Dezvoltarea Intercomunitară ITI Delta Dunării</w:t>
      </w:r>
      <w:r w:rsidRPr="009A010C">
        <w:rPr>
          <w:rFonts w:asciiTheme="minorHAnsi" w:eastAsiaTheme="minorHAnsi" w:hAnsiTheme="minorHAnsi" w:cstheme="minorHAnsi"/>
          <w:bCs/>
          <w:sz w:val="24"/>
          <w:szCs w:val="24"/>
        </w:rPr>
        <w:t xml:space="preserve"> are un rol decisiv în stabilirea conformităţii proiectului cu Strategia Integrată de Dezvoltare Durabilă a Deltei Dunării, fiind instituţia care, pe baza informaţiilor oferite de solicitantul de finanţare în cadrul fişei de proiect, decide dacă proiectul este conform cu SIDD</w:t>
      </w:r>
      <w:r w:rsidR="00D31182" w:rsidRPr="009A010C">
        <w:rPr>
          <w:rFonts w:asciiTheme="minorHAnsi" w:eastAsiaTheme="minorHAnsi" w:hAnsiTheme="minorHAnsi" w:cstheme="minorHAnsi"/>
          <w:bCs/>
          <w:sz w:val="24"/>
          <w:szCs w:val="24"/>
        </w:rPr>
        <w:t>-</w:t>
      </w:r>
      <w:r w:rsidRPr="009A010C">
        <w:rPr>
          <w:rFonts w:asciiTheme="minorHAnsi" w:eastAsiaTheme="minorHAnsi" w:hAnsiTheme="minorHAnsi" w:cstheme="minorHAnsi"/>
          <w:bCs/>
          <w:sz w:val="24"/>
          <w:szCs w:val="24"/>
        </w:rPr>
        <w:t xml:space="preserve">DD. </w:t>
      </w:r>
      <w:proofErr w:type="spellStart"/>
      <w:r w:rsidRPr="009A010C">
        <w:rPr>
          <w:rFonts w:asciiTheme="minorHAnsi" w:eastAsiaTheme="minorHAnsi" w:hAnsiTheme="minorHAnsi" w:cstheme="minorHAnsi"/>
          <w:bCs/>
          <w:sz w:val="24"/>
          <w:szCs w:val="24"/>
          <w:lang w:val="fr-FR"/>
        </w:rPr>
        <w:t>În</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urma</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acestei</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decizii</w:t>
      </w:r>
      <w:proofErr w:type="spellEnd"/>
      <w:r w:rsidRPr="009A010C">
        <w:rPr>
          <w:rFonts w:asciiTheme="minorHAnsi" w:eastAsiaTheme="minorHAnsi" w:hAnsiTheme="minorHAnsi" w:cstheme="minorHAnsi"/>
          <w:bCs/>
          <w:sz w:val="24"/>
          <w:szCs w:val="24"/>
          <w:lang w:val="fr-FR"/>
        </w:rPr>
        <w:t xml:space="preserve">, ADI ITI DD </w:t>
      </w:r>
      <w:proofErr w:type="spellStart"/>
      <w:r w:rsidRPr="009A010C">
        <w:rPr>
          <w:rFonts w:asciiTheme="minorHAnsi" w:eastAsiaTheme="minorHAnsi" w:hAnsiTheme="minorHAnsi" w:cstheme="minorHAnsi"/>
          <w:bCs/>
          <w:sz w:val="24"/>
          <w:szCs w:val="24"/>
          <w:lang w:val="fr-FR"/>
        </w:rPr>
        <w:t>eliberează</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solicitanţilor</w:t>
      </w:r>
      <w:proofErr w:type="spellEnd"/>
      <w:r w:rsidRPr="009A010C">
        <w:rPr>
          <w:rFonts w:asciiTheme="minorHAnsi" w:eastAsiaTheme="minorHAnsi" w:hAnsiTheme="minorHAnsi" w:cstheme="minorHAnsi"/>
          <w:bCs/>
          <w:sz w:val="24"/>
          <w:szCs w:val="24"/>
          <w:lang w:val="fr-FR"/>
        </w:rPr>
        <w:t xml:space="preserve"> de </w:t>
      </w:r>
      <w:proofErr w:type="spellStart"/>
      <w:r w:rsidRPr="009A010C">
        <w:rPr>
          <w:rFonts w:asciiTheme="minorHAnsi" w:eastAsiaTheme="minorHAnsi" w:hAnsiTheme="minorHAnsi" w:cstheme="minorHAnsi"/>
          <w:bCs/>
          <w:sz w:val="24"/>
          <w:szCs w:val="24"/>
          <w:lang w:val="fr-FR"/>
        </w:rPr>
        <w:t>finanţare</w:t>
      </w:r>
      <w:proofErr w:type="spellEnd"/>
      <w:r w:rsidRPr="009A010C">
        <w:rPr>
          <w:rFonts w:asciiTheme="minorHAnsi" w:eastAsiaTheme="minorHAnsi" w:hAnsiTheme="minorHAnsi" w:cstheme="minorHAnsi"/>
          <w:bCs/>
          <w:sz w:val="24"/>
          <w:szCs w:val="24"/>
          <w:lang w:val="fr-FR"/>
        </w:rPr>
        <w:t xml:space="preserve"> un „Aviz de </w:t>
      </w:r>
      <w:proofErr w:type="spellStart"/>
      <w:r w:rsidRPr="009A010C">
        <w:rPr>
          <w:rFonts w:asciiTheme="minorHAnsi" w:eastAsiaTheme="minorHAnsi" w:hAnsiTheme="minorHAnsi" w:cstheme="minorHAnsi"/>
          <w:bCs/>
          <w:sz w:val="24"/>
          <w:szCs w:val="24"/>
          <w:lang w:val="fr-FR"/>
        </w:rPr>
        <w:t>conformitate</w:t>
      </w:r>
      <w:proofErr w:type="spellEnd"/>
      <w:r w:rsidRPr="009A010C">
        <w:rPr>
          <w:rFonts w:asciiTheme="minorHAnsi" w:eastAsiaTheme="minorHAnsi" w:hAnsiTheme="minorHAnsi" w:cstheme="minorHAnsi"/>
          <w:bCs/>
          <w:sz w:val="24"/>
          <w:szCs w:val="24"/>
          <w:lang w:val="fr-FR"/>
        </w:rPr>
        <w:t xml:space="preserve">”, document </w:t>
      </w:r>
      <w:proofErr w:type="gramStart"/>
      <w:r w:rsidRPr="009A010C">
        <w:rPr>
          <w:rFonts w:asciiTheme="minorHAnsi" w:eastAsiaTheme="minorHAnsi" w:hAnsiTheme="minorHAnsi" w:cstheme="minorHAnsi"/>
          <w:bCs/>
          <w:sz w:val="24"/>
          <w:szCs w:val="24"/>
          <w:lang w:val="fr-FR"/>
        </w:rPr>
        <w:t>ce</w:t>
      </w:r>
      <w:proofErr w:type="gramEnd"/>
      <w:r w:rsidRPr="009A010C">
        <w:rPr>
          <w:rFonts w:asciiTheme="minorHAnsi" w:eastAsiaTheme="minorHAnsi" w:hAnsiTheme="minorHAnsi" w:cstheme="minorHAnsi"/>
          <w:bCs/>
          <w:sz w:val="24"/>
          <w:szCs w:val="24"/>
          <w:lang w:val="fr-FR"/>
        </w:rPr>
        <w:t xml:space="preserve"> va fi </w:t>
      </w:r>
      <w:proofErr w:type="spellStart"/>
      <w:r w:rsidRPr="009A010C">
        <w:rPr>
          <w:rFonts w:asciiTheme="minorHAnsi" w:eastAsiaTheme="minorHAnsi" w:hAnsiTheme="minorHAnsi" w:cstheme="minorHAnsi"/>
          <w:bCs/>
          <w:sz w:val="24"/>
          <w:szCs w:val="24"/>
          <w:lang w:val="fr-FR"/>
        </w:rPr>
        <w:t>depus</w:t>
      </w:r>
      <w:proofErr w:type="spellEnd"/>
      <w:r w:rsidRPr="009A010C">
        <w:rPr>
          <w:rFonts w:asciiTheme="minorHAnsi" w:eastAsiaTheme="minorHAnsi" w:hAnsiTheme="minorHAnsi" w:cstheme="minorHAnsi"/>
          <w:bCs/>
          <w:sz w:val="24"/>
          <w:szCs w:val="24"/>
          <w:lang w:val="fr-FR"/>
        </w:rPr>
        <w:t xml:space="preserve"> de </w:t>
      </w:r>
      <w:proofErr w:type="spellStart"/>
      <w:r w:rsidRPr="009A010C">
        <w:rPr>
          <w:rFonts w:asciiTheme="minorHAnsi" w:eastAsiaTheme="minorHAnsi" w:hAnsiTheme="minorHAnsi" w:cstheme="minorHAnsi"/>
          <w:bCs/>
          <w:sz w:val="24"/>
          <w:szCs w:val="24"/>
          <w:lang w:val="fr-FR"/>
        </w:rPr>
        <w:t>către</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aplicant</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împreună</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cu</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cererea</w:t>
      </w:r>
      <w:proofErr w:type="spellEnd"/>
      <w:r w:rsidRPr="009A010C">
        <w:rPr>
          <w:rFonts w:asciiTheme="minorHAnsi" w:eastAsiaTheme="minorHAnsi" w:hAnsiTheme="minorHAnsi" w:cstheme="minorHAnsi"/>
          <w:bCs/>
          <w:sz w:val="24"/>
          <w:szCs w:val="24"/>
          <w:lang w:val="fr-FR"/>
        </w:rPr>
        <w:t xml:space="preserve"> de </w:t>
      </w:r>
      <w:proofErr w:type="spellStart"/>
      <w:r w:rsidRPr="009A010C">
        <w:rPr>
          <w:rFonts w:asciiTheme="minorHAnsi" w:eastAsiaTheme="minorHAnsi" w:hAnsiTheme="minorHAnsi" w:cstheme="minorHAnsi"/>
          <w:bCs/>
          <w:sz w:val="24"/>
          <w:szCs w:val="24"/>
          <w:lang w:val="fr-FR"/>
        </w:rPr>
        <w:t>finanţare</w:t>
      </w:r>
      <w:proofErr w:type="spellEnd"/>
      <w:r w:rsidRPr="009A010C">
        <w:rPr>
          <w:rFonts w:asciiTheme="minorHAnsi" w:eastAsiaTheme="minorHAnsi" w:hAnsiTheme="minorHAnsi" w:cstheme="minorHAnsi"/>
          <w:bCs/>
          <w:sz w:val="24"/>
          <w:szCs w:val="24"/>
          <w:lang w:val="fr-FR"/>
        </w:rPr>
        <w:t>.</w:t>
      </w:r>
    </w:p>
    <w:p w14:paraId="442A91D0" w14:textId="77777777" w:rsidR="005D6493" w:rsidRPr="009A010C" w:rsidRDefault="005D6493" w:rsidP="00B40F9B">
      <w:pPr>
        <w:spacing w:before="0" w:after="0"/>
        <w:jc w:val="both"/>
        <w:rPr>
          <w:rFonts w:asciiTheme="minorHAnsi" w:eastAsiaTheme="minorHAnsi" w:hAnsiTheme="minorHAnsi" w:cstheme="minorHAnsi"/>
          <w:bCs/>
          <w:sz w:val="24"/>
          <w:szCs w:val="24"/>
          <w:lang w:val="fr-FR"/>
        </w:rPr>
      </w:pPr>
    </w:p>
    <w:p w14:paraId="30289F85" w14:textId="77777777" w:rsidR="005D6493" w:rsidRPr="009A010C" w:rsidRDefault="005D6493" w:rsidP="00B40F9B">
      <w:pPr>
        <w:spacing w:before="0" w:after="0"/>
        <w:jc w:val="both"/>
        <w:rPr>
          <w:rFonts w:asciiTheme="minorHAnsi" w:eastAsiaTheme="minorHAnsi" w:hAnsiTheme="minorHAnsi" w:cstheme="minorHAnsi"/>
          <w:bCs/>
          <w:sz w:val="24"/>
          <w:szCs w:val="24"/>
          <w:lang w:val="fr-FR"/>
        </w:rPr>
      </w:pPr>
      <w:r w:rsidRPr="009A010C">
        <w:rPr>
          <w:rFonts w:asciiTheme="minorHAnsi" w:eastAsiaTheme="minorHAnsi" w:hAnsiTheme="minorHAnsi" w:cstheme="minorHAnsi"/>
          <w:bCs/>
          <w:sz w:val="24"/>
          <w:szCs w:val="24"/>
          <w:lang w:val="fr-FR"/>
        </w:rPr>
        <w:t xml:space="preserve">ADI-ITI DD are, de </w:t>
      </w:r>
      <w:proofErr w:type="spellStart"/>
      <w:r w:rsidRPr="009A010C">
        <w:rPr>
          <w:rFonts w:asciiTheme="minorHAnsi" w:eastAsiaTheme="minorHAnsi" w:hAnsiTheme="minorHAnsi" w:cstheme="minorHAnsi"/>
          <w:bCs/>
          <w:sz w:val="24"/>
          <w:szCs w:val="24"/>
          <w:lang w:val="fr-FR"/>
        </w:rPr>
        <w:t>asemenea</w:t>
      </w:r>
      <w:proofErr w:type="spellEnd"/>
      <w:r w:rsidRPr="009A010C">
        <w:rPr>
          <w:rFonts w:asciiTheme="minorHAnsi" w:eastAsiaTheme="minorHAnsi" w:hAnsiTheme="minorHAnsi" w:cstheme="minorHAnsi"/>
          <w:bCs/>
          <w:sz w:val="24"/>
          <w:szCs w:val="24"/>
          <w:lang w:val="fr-FR"/>
        </w:rPr>
        <w:t xml:space="preserve">, un </w:t>
      </w:r>
      <w:proofErr w:type="spellStart"/>
      <w:r w:rsidRPr="009A010C">
        <w:rPr>
          <w:rFonts w:asciiTheme="minorHAnsi" w:eastAsiaTheme="minorHAnsi" w:hAnsiTheme="minorHAnsi" w:cstheme="minorHAnsi"/>
          <w:bCs/>
          <w:sz w:val="24"/>
          <w:szCs w:val="24"/>
          <w:lang w:val="fr-FR"/>
        </w:rPr>
        <w:t>rol</w:t>
      </w:r>
      <w:proofErr w:type="spellEnd"/>
      <w:r w:rsidRPr="009A010C">
        <w:rPr>
          <w:rFonts w:asciiTheme="minorHAnsi" w:eastAsiaTheme="minorHAnsi" w:hAnsiTheme="minorHAnsi" w:cstheme="minorHAnsi"/>
          <w:bCs/>
          <w:sz w:val="24"/>
          <w:szCs w:val="24"/>
          <w:lang w:val="fr-FR"/>
        </w:rPr>
        <w:t xml:space="preserve"> important </w:t>
      </w:r>
      <w:proofErr w:type="spellStart"/>
      <w:r w:rsidRPr="009A010C">
        <w:rPr>
          <w:rFonts w:asciiTheme="minorHAnsi" w:eastAsiaTheme="minorHAnsi" w:hAnsiTheme="minorHAnsi" w:cstheme="minorHAnsi"/>
          <w:bCs/>
          <w:sz w:val="24"/>
          <w:szCs w:val="24"/>
          <w:lang w:val="fr-FR"/>
        </w:rPr>
        <w:t>în</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stimularea</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beneficiarilor</w:t>
      </w:r>
      <w:proofErr w:type="spellEnd"/>
      <w:r w:rsidRPr="009A010C">
        <w:rPr>
          <w:rFonts w:asciiTheme="minorHAnsi" w:eastAsiaTheme="minorHAnsi" w:hAnsiTheme="minorHAnsi" w:cstheme="minorHAnsi"/>
          <w:bCs/>
          <w:sz w:val="24"/>
          <w:szCs w:val="24"/>
          <w:lang w:val="fr-FR"/>
        </w:rPr>
        <w:t xml:space="preserve"> la </w:t>
      </w:r>
      <w:proofErr w:type="spellStart"/>
      <w:r w:rsidRPr="009A010C">
        <w:rPr>
          <w:rFonts w:asciiTheme="minorHAnsi" w:eastAsiaTheme="minorHAnsi" w:hAnsiTheme="minorHAnsi" w:cstheme="minorHAnsi"/>
          <w:bCs/>
          <w:sz w:val="24"/>
          <w:szCs w:val="24"/>
          <w:lang w:val="fr-FR"/>
        </w:rPr>
        <w:t>nivel</w:t>
      </w:r>
      <w:proofErr w:type="spellEnd"/>
      <w:r w:rsidRPr="009A010C">
        <w:rPr>
          <w:rFonts w:asciiTheme="minorHAnsi" w:eastAsiaTheme="minorHAnsi" w:hAnsiTheme="minorHAnsi" w:cstheme="minorHAnsi"/>
          <w:bCs/>
          <w:sz w:val="24"/>
          <w:szCs w:val="24"/>
          <w:lang w:val="fr-FR"/>
        </w:rPr>
        <w:t xml:space="preserve"> local </w:t>
      </w:r>
      <w:proofErr w:type="spellStart"/>
      <w:r w:rsidRPr="009A010C">
        <w:rPr>
          <w:rFonts w:asciiTheme="minorHAnsi" w:eastAsiaTheme="minorHAnsi" w:hAnsiTheme="minorHAnsi" w:cstheme="minorHAnsi"/>
          <w:bCs/>
          <w:sz w:val="24"/>
          <w:szCs w:val="24"/>
          <w:lang w:val="fr-FR"/>
        </w:rPr>
        <w:t>și</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în</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sprijinirea</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pregătirii</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proiectelor</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precum</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și</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pentru</w:t>
      </w:r>
      <w:proofErr w:type="spellEnd"/>
      <w:r w:rsidRPr="009A010C">
        <w:rPr>
          <w:rFonts w:asciiTheme="minorHAnsi" w:eastAsiaTheme="minorHAnsi" w:hAnsiTheme="minorHAnsi" w:cstheme="minorHAnsi"/>
          <w:bCs/>
          <w:sz w:val="24"/>
          <w:szCs w:val="24"/>
          <w:lang w:val="fr-FR"/>
        </w:rPr>
        <w:t xml:space="preserve"> a </w:t>
      </w:r>
      <w:proofErr w:type="spellStart"/>
      <w:r w:rsidRPr="009A010C">
        <w:rPr>
          <w:rFonts w:asciiTheme="minorHAnsi" w:eastAsiaTheme="minorHAnsi" w:hAnsiTheme="minorHAnsi" w:cstheme="minorHAnsi"/>
          <w:bCs/>
          <w:sz w:val="24"/>
          <w:szCs w:val="24"/>
          <w:lang w:val="fr-FR"/>
        </w:rPr>
        <w:t>asigura</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prevenție</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în</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fază</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incipientă</w:t>
      </w:r>
      <w:proofErr w:type="spellEnd"/>
      <w:r w:rsidRPr="009A010C">
        <w:rPr>
          <w:rFonts w:asciiTheme="minorHAnsi" w:eastAsiaTheme="minorHAnsi" w:hAnsiTheme="minorHAnsi" w:cstheme="minorHAnsi"/>
          <w:bCs/>
          <w:sz w:val="24"/>
          <w:szCs w:val="24"/>
          <w:lang w:val="fr-FR"/>
        </w:rPr>
        <w:t xml:space="preserve"> a </w:t>
      </w:r>
      <w:proofErr w:type="spellStart"/>
      <w:r w:rsidRPr="009A010C">
        <w:rPr>
          <w:rFonts w:asciiTheme="minorHAnsi" w:eastAsiaTheme="minorHAnsi" w:hAnsiTheme="minorHAnsi" w:cstheme="minorHAnsi"/>
          <w:bCs/>
          <w:sz w:val="24"/>
          <w:szCs w:val="24"/>
          <w:lang w:val="fr-FR"/>
        </w:rPr>
        <w:t>oricăror</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probleme</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cu</w:t>
      </w:r>
      <w:proofErr w:type="spellEnd"/>
      <w:r w:rsidRPr="009A010C">
        <w:rPr>
          <w:rFonts w:asciiTheme="minorHAnsi" w:eastAsiaTheme="minorHAnsi" w:hAnsiTheme="minorHAnsi" w:cstheme="minorHAnsi"/>
          <w:bCs/>
          <w:sz w:val="24"/>
          <w:szCs w:val="24"/>
          <w:lang w:val="fr-FR"/>
        </w:rPr>
        <w:t xml:space="preserve"> care se </w:t>
      </w:r>
      <w:proofErr w:type="spellStart"/>
      <w:r w:rsidRPr="009A010C">
        <w:rPr>
          <w:rFonts w:asciiTheme="minorHAnsi" w:eastAsiaTheme="minorHAnsi" w:hAnsiTheme="minorHAnsi" w:cstheme="minorHAnsi"/>
          <w:bCs/>
          <w:sz w:val="24"/>
          <w:szCs w:val="24"/>
          <w:lang w:val="fr-FR"/>
        </w:rPr>
        <w:t>confruntă</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proiectele</w:t>
      </w:r>
      <w:proofErr w:type="spellEnd"/>
      <w:r w:rsidRPr="009A010C">
        <w:rPr>
          <w:rFonts w:asciiTheme="minorHAnsi" w:eastAsiaTheme="minorHAnsi" w:hAnsiTheme="minorHAnsi" w:cstheme="minorHAnsi"/>
          <w:bCs/>
          <w:sz w:val="24"/>
          <w:szCs w:val="24"/>
          <w:lang w:val="fr-FR"/>
        </w:rPr>
        <w:t>.</w:t>
      </w:r>
    </w:p>
    <w:p w14:paraId="217C8BAF" w14:textId="77777777" w:rsidR="005D6493" w:rsidRPr="009A010C" w:rsidRDefault="005D6493" w:rsidP="00B40F9B">
      <w:pPr>
        <w:spacing w:before="0" w:after="0"/>
        <w:jc w:val="both"/>
        <w:rPr>
          <w:rFonts w:asciiTheme="minorHAnsi" w:eastAsiaTheme="minorHAnsi" w:hAnsiTheme="minorHAnsi" w:cstheme="minorHAnsi"/>
          <w:bCs/>
          <w:sz w:val="24"/>
          <w:szCs w:val="24"/>
          <w:lang w:val="fr-FR"/>
        </w:rPr>
      </w:pPr>
    </w:p>
    <w:p w14:paraId="42076E4C" w14:textId="77777777" w:rsidR="005D6493" w:rsidRPr="009A010C" w:rsidRDefault="005D6493" w:rsidP="00B40F9B">
      <w:pPr>
        <w:spacing w:before="0" w:after="0"/>
        <w:jc w:val="both"/>
        <w:rPr>
          <w:rFonts w:asciiTheme="minorHAnsi" w:eastAsiaTheme="minorHAnsi" w:hAnsiTheme="minorHAnsi" w:cstheme="minorHAnsi"/>
          <w:bCs/>
          <w:sz w:val="24"/>
          <w:szCs w:val="24"/>
          <w:lang w:val="fr-FR"/>
        </w:rPr>
      </w:pPr>
      <w:r w:rsidRPr="009A010C">
        <w:rPr>
          <w:rFonts w:asciiTheme="minorHAnsi" w:eastAsiaTheme="minorHAnsi" w:hAnsiTheme="minorHAnsi" w:cstheme="minorHAnsi"/>
          <w:bCs/>
          <w:sz w:val="24"/>
          <w:szCs w:val="24"/>
          <w:lang w:val="fr-FR"/>
        </w:rPr>
        <w:t xml:space="preserve">La </w:t>
      </w:r>
      <w:proofErr w:type="spellStart"/>
      <w:r w:rsidRPr="009A010C">
        <w:rPr>
          <w:rFonts w:asciiTheme="minorHAnsi" w:eastAsiaTheme="minorHAnsi" w:hAnsiTheme="minorHAnsi" w:cstheme="minorHAnsi"/>
          <w:bCs/>
          <w:sz w:val="24"/>
          <w:szCs w:val="24"/>
          <w:lang w:val="fr-FR"/>
        </w:rPr>
        <w:t>nivelul</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Autorității</w:t>
      </w:r>
      <w:proofErr w:type="spellEnd"/>
      <w:r w:rsidRPr="009A010C">
        <w:rPr>
          <w:rFonts w:asciiTheme="minorHAnsi" w:eastAsiaTheme="minorHAnsi" w:hAnsiTheme="minorHAnsi" w:cstheme="minorHAnsi"/>
          <w:bCs/>
          <w:sz w:val="24"/>
          <w:szCs w:val="24"/>
          <w:lang w:val="fr-FR"/>
        </w:rPr>
        <w:t xml:space="preserve"> de Management </w:t>
      </w:r>
      <w:proofErr w:type="spellStart"/>
      <w:r w:rsidRPr="009A010C">
        <w:rPr>
          <w:rFonts w:asciiTheme="minorHAnsi" w:eastAsiaTheme="minorHAnsi" w:hAnsiTheme="minorHAnsi" w:cstheme="minorHAnsi"/>
          <w:bCs/>
          <w:sz w:val="24"/>
          <w:szCs w:val="24"/>
          <w:lang w:val="fr-FR"/>
        </w:rPr>
        <w:t>pentru</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Programul</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Regional</w:t>
      </w:r>
      <w:proofErr w:type="spellEnd"/>
      <w:r w:rsidRPr="009A010C">
        <w:rPr>
          <w:rFonts w:asciiTheme="minorHAnsi" w:eastAsiaTheme="minorHAnsi" w:hAnsiTheme="minorHAnsi" w:cstheme="minorHAnsi"/>
          <w:bCs/>
          <w:sz w:val="24"/>
          <w:szCs w:val="24"/>
          <w:lang w:val="fr-FR"/>
        </w:rPr>
        <w:t xml:space="preserve"> Sud-Est, </w:t>
      </w:r>
      <w:proofErr w:type="spellStart"/>
      <w:r w:rsidRPr="009A010C">
        <w:rPr>
          <w:rFonts w:asciiTheme="minorHAnsi" w:eastAsiaTheme="minorHAnsi" w:hAnsiTheme="minorHAnsi" w:cstheme="minorHAnsi"/>
          <w:bCs/>
          <w:sz w:val="24"/>
          <w:szCs w:val="24"/>
          <w:lang w:val="fr-FR"/>
        </w:rPr>
        <w:t>proiectele</w:t>
      </w:r>
      <w:proofErr w:type="spellEnd"/>
      <w:r w:rsidRPr="009A010C">
        <w:rPr>
          <w:rFonts w:asciiTheme="minorHAnsi" w:eastAsiaTheme="minorHAnsi" w:hAnsiTheme="minorHAnsi" w:cstheme="minorHAnsi"/>
          <w:bCs/>
          <w:sz w:val="24"/>
          <w:szCs w:val="24"/>
          <w:lang w:val="fr-FR"/>
        </w:rPr>
        <w:t xml:space="preserve"> ITI vor </w:t>
      </w:r>
      <w:proofErr w:type="spellStart"/>
      <w:r w:rsidRPr="009A010C">
        <w:rPr>
          <w:rFonts w:asciiTheme="minorHAnsi" w:eastAsiaTheme="minorHAnsi" w:hAnsiTheme="minorHAnsi" w:cstheme="minorHAnsi"/>
          <w:bCs/>
          <w:sz w:val="24"/>
          <w:szCs w:val="24"/>
          <w:lang w:val="fr-FR"/>
        </w:rPr>
        <w:t>urma</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procedura</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generală</w:t>
      </w:r>
      <w:proofErr w:type="spellEnd"/>
      <w:r w:rsidRPr="009A010C">
        <w:rPr>
          <w:rFonts w:asciiTheme="minorHAnsi" w:eastAsiaTheme="minorHAnsi" w:hAnsiTheme="minorHAnsi" w:cstheme="minorHAnsi"/>
          <w:bCs/>
          <w:sz w:val="24"/>
          <w:szCs w:val="24"/>
          <w:lang w:val="fr-FR"/>
        </w:rPr>
        <w:t xml:space="preserve"> a </w:t>
      </w:r>
      <w:proofErr w:type="spellStart"/>
      <w:r w:rsidRPr="009A010C">
        <w:rPr>
          <w:rFonts w:asciiTheme="minorHAnsi" w:eastAsiaTheme="minorHAnsi" w:hAnsiTheme="minorHAnsi" w:cstheme="minorHAnsi"/>
          <w:bCs/>
          <w:sz w:val="24"/>
          <w:szCs w:val="24"/>
          <w:lang w:val="fr-FR"/>
        </w:rPr>
        <w:t>Programului</w:t>
      </w:r>
      <w:proofErr w:type="spellEnd"/>
      <w:r w:rsidRPr="009A010C">
        <w:rPr>
          <w:rFonts w:asciiTheme="minorHAnsi" w:eastAsiaTheme="minorHAnsi" w:hAnsiTheme="minorHAnsi" w:cstheme="minorHAnsi"/>
          <w:bCs/>
          <w:sz w:val="24"/>
          <w:szCs w:val="24"/>
          <w:lang w:val="fr-FR"/>
        </w:rPr>
        <w:t>.</w:t>
      </w:r>
    </w:p>
    <w:p w14:paraId="65C6AF07" w14:textId="77777777" w:rsidR="005D6493" w:rsidRPr="009A010C" w:rsidRDefault="005D6493" w:rsidP="00D6460B">
      <w:pPr>
        <w:spacing w:before="0" w:after="0"/>
        <w:jc w:val="both"/>
        <w:rPr>
          <w:rFonts w:ascii="Calibri" w:hAnsi="Calibri"/>
          <w:sz w:val="24"/>
          <w:szCs w:val="24"/>
          <w:lang w:val="fr-FR"/>
        </w:rPr>
      </w:pPr>
    </w:p>
    <w:p w14:paraId="3FC9054E" w14:textId="31FD7E8E" w:rsidR="002C0695" w:rsidRPr="009A010C" w:rsidRDefault="00D6460B" w:rsidP="00B40F9B">
      <w:pPr>
        <w:spacing w:before="0" w:after="0"/>
        <w:jc w:val="both"/>
        <w:rPr>
          <w:rFonts w:ascii="Calibri" w:hAnsi="Calibri"/>
          <w:sz w:val="24"/>
          <w:szCs w:val="24"/>
        </w:rPr>
      </w:pPr>
      <w:r w:rsidRPr="009A010C">
        <w:rPr>
          <w:rFonts w:ascii="Calibri" w:hAnsi="Calibri"/>
          <w:sz w:val="24"/>
          <w:szCs w:val="24"/>
        </w:rPr>
        <w:t xml:space="preserve">Vă recomandăm ca până la data limită de depunere a cererilor de finanţare în cadrul prezentului apel de proiecte, să consultaţi periodic </w:t>
      </w:r>
      <w:bookmarkStart w:id="15" w:name="_Hlk98232367"/>
      <w:r w:rsidRPr="009A010C">
        <w:rPr>
          <w:rFonts w:ascii="Calibri" w:hAnsi="Calibri"/>
          <w:sz w:val="24"/>
          <w:szCs w:val="24"/>
        </w:rPr>
        <w:t xml:space="preserve">pagina de internet </w:t>
      </w:r>
      <w:bookmarkEnd w:id="15"/>
      <w:r w:rsidRPr="009A010C">
        <w:rPr>
          <w:rFonts w:ascii="Calibri" w:hAnsi="Calibri"/>
          <w:sz w:val="24"/>
          <w:szCs w:val="24"/>
        </w:rPr>
        <w:fldChar w:fldCharType="begin"/>
      </w:r>
      <w:r w:rsidRPr="009A010C">
        <w:rPr>
          <w:rFonts w:ascii="Calibri" w:hAnsi="Calibri"/>
          <w:sz w:val="24"/>
          <w:szCs w:val="24"/>
        </w:rPr>
        <w:instrText xml:space="preserve"> HYPERLINK "http://www.regiosudest.ro" </w:instrText>
      </w:r>
      <w:r w:rsidRPr="009A010C">
        <w:rPr>
          <w:rFonts w:ascii="Calibri" w:hAnsi="Calibri"/>
          <w:sz w:val="24"/>
          <w:szCs w:val="24"/>
        </w:rPr>
      </w:r>
      <w:r w:rsidRPr="009A010C">
        <w:rPr>
          <w:rFonts w:ascii="Calibri" w:hAnsi="Calibri"/>
          <w:sz w:val="24"/>
          <w:szCs w:val="24"/>
        </w:rPr>
        <w:fldChar w:fldCharType="separate"/>
      </w:r>
      <w:r w:rsidRPr="009A010C">
        <w:rPr>
          <w:rStyle w:val="Hyperlink"/>
          <w:rFonts w:ascii="Calibri" w:hAnsi="Calibri"/>
          <w:color w:val="auto"/>
          <w:sz w:val="24"/>
          <w:szCs w:val="24"/>
        </w:rPr>
        <w:t>www.regiosudest.ro</w:t>
      </w:r>
      <w:r w:rsidRPr="009A010C">
        <w:rPr>
          <w:rFonts w:ascii="Calibri" w:hAnsi="Calibri"/>
          <w:sz w:val="24"/>
          <w:szCs w:val="24"/>
        </w:rPr>
        <w:fldChar w:fldCharType="end"/>
      </w:r>
      <w:r w:rsidRPr="009A010C">
        <w:rPr>
          <w:rFonts w:ascii="Calibri" w:hAnsi="Calibri"/>
          <w:sz w:val="24"/>
          <w:szCs w:val="24"/>
        </w:rPr>
        <w:t xml:space="preserve">  pentru a urmări eventualele modificări ale condiţiilor, precum și alte comunicări/clarificări pentru accesarea fondurilor.</w:t>
      </w:r>
      <w:r w:rsidR="002C0695" w:rsidRPr="009A010C">
        <w:rPr>
          <w:rFonts w:ascii="Calibri" w:hAnsi="Calibri"/>
          <w:sz w:val="24"/>
          <w:szCs w:val="24"/>
        </w:rPr>
        <w:t xml:space="preserve"> </w:t>
      </w:r>
    </w:p>
    <w:p w14:paraId="1DDD5329" w14:textId="77777777" w:rsidR="00B07052" w:rsidRPr="009A010C" w:rsidRDefault="00B07052" w:rsidP="00B40F9B">
      <w:pPr>
        <w:spacing w:before="0" w:after="0"/>
        <w:jc w:val="both"/>
        <w:rPr>
          <w:rFonts w:ascii="Calibri" w:hAnsi="Calibri"/>
          <w:bCs/>
          <w:sz w:val="24"/>
          <w:szCs w:val="24"/>
        </w:rPr>
      </w:pPr>
    </w:p>
    <w:p w14:paraId="4ECC0CDB" w14:textId="74025CB1" w:rsidR="002C0695" w:rsidRPr="009A010C" w:rsidRDefault="00D6460B" w:rsidP="00B40F9B">
      <w:pPr>
        <w:spacing w:before="0" w:after="0"/>
        <w:jc w:val="both"/>
        <w:rPr>
          <w:rFonts w:ascii="Calibri" w:hAnsi="Calibri"/>
          <w:bCs/>
          <w:sz w:val="24"/>
          <w:szCs w:val="24"/>
        </w:rPr>
      </w:pPr>
      <w:r w:rsidRPr="009A010C">
        <w:rPr>
          <w:rFonts w:ascii="Calibri" w:hAnsi="Calibri"/>
          <w:bCs/>
          <w:sz w:val="24"/>
          <w:szCs w:val="24"/>
        </w:rPr>
        <w:t xml:space="preserve">Pentru a facilita procesul de completare şi transmitere a cererilor de finanţare, la sediul AM PR Sud-Est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9A010C">
        <w:fldChar w:fldCharType="begin"/>
      </w:r>
      <w:r w:rsidRPr="009A010C">
        <w:instrText>HYPERLINK "http://www.regiosudest.ro"</w:instrText>
      </w:r>
      <w:r w:rsidRPr="009A010C">
        <w:fldChar w:fldCharType="separate"/>
      </w:r>
      <w:r w:rsidRPr="009A010C">
        <w:rPr>
          <w:rStyle w:val="Hyperlink"/>
          <w:rFonts w:ascii="Calibri" w:hAnsi="Calibri"/>
          <w:color w:val="auto"/>
          <w:sz w:val="24"/>
          <w:szCs w:val="24"/>
        </w:rPr>
        <w:t>www.regiosudest.ro</w:t>
      </w:r>
      <w:r w:rsidRPr="009A010C">
        <w:rPr>
          <w:rStyle w:val="Hyperlink"/>
          <w:rFonts w:ascii="Calibri" w:hAnsi="Calibri"/>
          <w:color w:val="auto"/>
          <w:sz w:val="24"/>
          <w:szCs w:val="24"/>
        </w:rPr>
        <w:fldChar w:fldCharType="end"/>
      </w:r>
      <w:r w:rsidRPr="009A010C">
        <w:rPr>
          <w:rFonts w:ascii="Calibri" w:hAnsi="Calibri"/>
          <w:bCs/>
          <w:sz w:val="24"/>
          <w:szCs w:val="24"/>
        </w:rPr>
        <w:t>.</w:t>
      </w:r>
    </w:p>
    <w:p w14:paraId="051619E9" w14:textId="77777777" w:rsidR="00B07052" w:rsidRPr="009A010C" w:rsidRDefault="00B07052" w:rsidP="00B40F9B">
      <w:pPr>
        <w:tabs>
          <w:tab w:val="left" w:pos="284"/>
        </w:tabs>
        <w:spacing w:before="0" w:after="0"/>
        <w:jc w:val="both"/>
        <w:rPr>
          <w:rFonts w:ascii="Calibri" w:hAnsi="Calibri"/>
          <w:b/>
          <w:bCs/>
          <w:sz w:val="24"/>
          <w:szCs w:val="24"/>
        </w:rPr>
      </w:pPr>
    </w:p>
    <w:p w14:paraId="2E60E96E" w14:textId="77777777" w:rsidR="007958F8" w:rsidRPr="009A010C" w:rsidRDefault="007958F8" w:rsidP="00B40F9B">
      <w:pPr>
        <w:tabs>
          <w:tab w:val="left" w:pos="284"/>
        </w:tabs>
        <w:spacing w:before="0" w:after="0"/>
        <w:jc w:val="both"/>
        <w:rPr>
          <w:rFonts w:ascii="Calibri" w:hAnsi="Calibri"/>
          <w:bCs/>
          <w:sz w:val="24"/>
          <w:szCs w:val="24"/>
        </w:rPr>
      </w:pPr>
      <w:r w:rsidRPr="009A010C">
        <w:rPr>
          <w:rFonts w:ascii="Calibri" w:hAnsi="Calibri"/>
          <w:b/>
          <w:bCs/>
          <w:sz w:val="24"/>
          <w:szCs w:val="24"/>
        </w:rPr>
        <w:t>Notă</w:t>
      </w:r>
      <w:r w:rsidRPr="009A010C">
        <w:rPr>
          <w:rFonts w:ascii="Calibri" w:hAnsi="Calibri"/>
          <w:bCs/>
          <w:sz w:val="24"/>
          <w:szCs w:val="24"/>
        </w:rPr>
        <w:t>! Solicitantul va fi exclus din procesul de evaluare și selecție pentru acordarea finanțării și Cererea de finanțare respinsă, în cazul în care se dovedește că acesta:</w:t>
      </w:r>
    </w:p>
    <w:p w14:paraId="56E7FED8" w14:textId="77777777" w:rsidR="007958F8" w:rsidRPr="009A010C" w:rsidRDefault="007958F8" w:rsidP="00B40F9B">
      <w:pPr>
        <w:tabs>
          <w:tab w:val="left" w:pos="426"/>
        </w:tabs>
        <w:spacing w:before="0" w:after="0"/>
        <w:jc w:val="both"/>
        <w:rPr>
          <w:rFonts w:ascii="Calibri" w:hAnsi="Calibri"/>
          <w:bCs/>
          <w:sz w:val="24"/>
          <w:szCs w:val="24"/>
        </w:rPr>
      </w:pPr>
      <w:r w:rsidRPr="009A010C">
        <w:rPr>
          <w:rFonts w:ascii="Calibri" w:hAnsi="Calibri"/>
          <w:bCs/>
          <w:sz w:val="24"/>
          <w:szCs w:val="24"/>
        </w:rPr>
        <w:t>-</w:t>
      </w:r>
      <w:r w:rsidRPr="009A010C">
        <w:rPr>
          <w:rFonts w:ascii="Calibri" w:hAnsi="Calibri"/>
          <w:bCs/>
          <w:sz w:val="24"/>
          <w:szCs w:val="24"/>
        </w:rPr>
        <w:tab/>
        <w:t>Se face vinovat de inducerea gravă în eroare a AM PR Sud-Est, prin furnizarea de informații incorecte care reprezintă condiții de eligibilitate, sau dacă a omis furnizarea acestor informații;</w:t>
      </w:r>
    </w:p>
    <w:p w14:paraId="351672AD" w14:textId="1D28952A" w:rsidR="00A91E0E" w:rsidRPr="009A010C" w:rsidRDefault="007958F8" w:rsidP="00B40F9B">
      <w:pPr>
        <w:tabs>
          <w:tab w:val="left" w:pos="426"/>
        </w:tabs>
        <w:spacing w:before="0" w:after="0"/>
        <w:jc w:val="both"/>
        <w:rPr>
          <w:rFonts w:ascii="Calibri" w:hAnsi="Calibri"/>
          <w:bCs/>
          <w:sz w:val="24"/>
          <w:szCs w:val="24"/>
        </w:rPr>
      </w:pPr>
      <w:r w:rsidRPr="009A010C">
        <w:rPr>
          <w:rFonts w:ascii="Calibri" w:hAnsi="Calibri"/>
          <w:bCs/>
          <w:sz w:val="24"/>
          <w:szCs w:val="24"/>
        </w:rPr>
        <w:t>-</w:t>
      </w:r>
      <w:r w:rsidRPr="009A010C">
        <w:rPr>
          <w:rFonts w:ascii="Calibri" w:hAnsi="Calibri"/>
          <w:bCs/>
          <w:sz w:val="24"/>
          <w:szCs w:val="24"/>
        </w:rPr>
        <w:tab/>
        <w:t>A încercat să obțină informații confidențiale sau să influențeze AM PR Sud-Est</w:t>
      </w:r>
      <w:r w:rsidRPr="009A010C" w:rsidDel="00E3314F">
        <w:rPr>
          <w:rFonts w:ascii="Calibri" w:hAnsi="Calibri"/>
          <w:bCs/>
          <w:sz w:val="24"/>
          <w:szCs w:val="24"/>
        </w:rPr>
        <w:t xml:space="preserve"> </w:t>
      </w:r>
      <w:r w:rsidRPr="009A010C">
        <w:rPr>
          <w:rFonts w:ascii="Calibri" w:hAnsi="Calibri"/>
          <w:bCs/>
          <w:sz w:val="24"/>
          <w:szCs w:val="24"/>
        </w:rPr>
        <w:t xml:space="preserve"> în timpul procesului de evaluare.</w:t>
      </w:r>
    </w:p>
    <w:p w14:paraId="393A2F1D" w14:textId="77777777" w:rsidR="00B07052" w:rsidRPr="009A010C" w:rsidRDefault="00B07052" w:rsidP="00B40F9B">
      <w:pPr>
        <w:tabs>
          <w:tab w:val="left" w:pos="426"/>
        </w:tabs>
        <w:spacing w:before="0" w:after="0"/>
        <w:jc w:val="both"/>
        <w:rPr>
          <w:rFonts w:ascii="Calibri" w:hAnsi="Calibri"/>
          <w:bCs/>
          <w:sz w:val="24"/>
          <w:szCs w:val="24"/>
        </w:rPr>
      </w:pPr>
    </w:p>
    <w:p w14:paraId="256108EF" w14:textId="2731D0B1" w:rsidR="008E68AA" w:rsidRPr="009A010C" w:rsidRDefault="00B560C3" w:rsidP="00B40F9B">
      <w:pPr>
        <w:tabs>
          <w:tab w:val="left" w:pos="426"/>
        </w:tabs>
        <w:spacing w:before="0" w:after="0"/>
        <w:jc w:val="both"/>
        <w:rPr>
          <w:rFonts w:ascii="Calibri" w:hAnsi="Calibri"/>
          <w:bCs/>
          <w:sz w:val="24"/>
          <w:szCs w:val="24"/>
        </w:rPr>
      </w:pPr>
      <w:r w:rsidRPr="009A010C">
        <w:rPr>
          <w:rFonts w:ascii="Calibri" w:hAnsi="Calibri"/>
          <w:bCs/>
          <w:sz w:val="24"/>
          <w:szCs w:val="24"/>
        </w:rPr>
        <w:t>Acest ghid nu are valoare de act normativ și nu exonerează solicitanții de respectarea legislației în vigoare la nivel național și european.</w:t>
      </w:r>
      <w:bookmarkStart w:id="16" w:name="_Toc99376142"/>
    </w:p>
    <w:p w14:paraId="3D1FE62D" w14:textId="77777777" w:rsidR="002F4E90" w:rsidRPr="009A010C" w:rsidRDefault="002F4E90" w:rsidP="00B40F9B">
      <w:pPr>
        <w:tabs>
          <w:tab w:val="left" w:pos="426"/>
        </w:tabs>
        <w:spacing w:before="0" w:after="0"/>
        <w:jc w:val="both"/>
        <w:rPr>
          <w:rFonts w:ascii="Calibri" w:hAnsi="Calibri"/>
          <w:bCs/>
          <w:sz w:val="24"/>
          <w:szCs w:val="24"/>
        </w:rPr>
      </w:pPr>
    </w:p>
    <w:p w14:paraId="16A07FC9" w14:textId="12496D9A" w:rsidR="00E57F6F" w:rsidRPr="009A010C" w:rsidRDefault="006F4663" w:rsidP="00E07D7E">
      <w:pPr>
        <w:pStyle w:val="Heading2"/>
        <w:numPr>
          <w:ilvl w:val="1"/>
          <w:numId w:val="29"/>
        </w:numPr>
        <w:rPr>
          <w:rFonts w:ascii="Calibri" w:hAnsi="Calibri" w:cs="Calibri"/>
        </w:rPr>
      </w:pPr>
      <w:r w:rsidRPr="009A010C">
        <w:rPr>
          <w:rFonts w:ascii="Calibri" w:hAnsi="Calibri" w:cs="Calibri"/>
        </w:rPr>
        <w:t xml:space="preserve"> </w:t>
      </w:r>
      <w:bookmarkStart w:id="17" w:name="_Toc161091202"/>
      <w:r w:rsidR="002C0695" w:rsidRPr="009A010C">
        <w:rPr>
          <w:rFonts w:ascii="Calibri" w:hAnsi="Calibri" w:cs="Calibri"/>
        </w:rPr>
        <w:t>Abrevieri</w:t>
      </w:r>
      <w:bookmarkEnd w:id="16"/>
      <w:bookmarkEnd w:id="17"/>
    </w:p>
    <w:p w14:paraId="2652F606" w14:textId="7475BEE2" w:rsidR="00596668" w:rsidRPr="009A010C" w:rsidRDefault="00596668" w:rsidP="008E68AA">
      <w:pPr>
        <w:pStyle w:val="qowt-stl-normal"/>
        <w:spacing w:before="0" w:beforeAutospacing="0" w:after="0" w:afterAutospacing="0"/>
        <w:jc w:val="both"/>
        <w:rPr>
          <w:rFonts w:ascii="Calibri" w:hAnsi="Calibri" w:cs="Calibri"/>
          <w:shd w:val="clear" w:color="auto" w:fill="FFFFFF"/>
        </w:rPr>
      </w:pPr>
      <w:r w:rsidRPr="009A010C">
        <w:rPr>
          <w:rFonts w:ascii="Calibri" w:hAnsi="Calibri" w:cs="Calibri"/>
          <w:b/>
          <w:bCs/>
          <w:shd w:val="clear" w:color="auto" w:fill="FFFFFF"/>
        </w:rPr>
        <w:t>AA</w:t>
      </w:r>
      <w:r w:rsidRPr="009A010C">
        <w:rPr>
          <w:rFonts w:ascii="Calibri" w:hAnsi="Calibri" w:cs="Calibri"/>
          <w:shd w:val="clear" w:color="auto" w:fill="FFFFFF"/>
        </w:rPr>
        <w:t xml:space="preserve"> Autoritatea de Audit</w:t>
      </w:r>
    </w:p>
    <w:p w14:paraId="6428D6D1" w14:textId="0DC5ED5D" w:rsidR="000B4CA3" w:rsidRPr="009A010C" w:rsidRDefault="000B4CA3" w:rsidP="008E68AA">
      <w:pPr>
        <w:pStyle w:val="qowt-stl-normal"/>
        <w:spacing w:before="0" w:beforeAutospacing="0" w:after="0" w:afterAutospacing="0"/>
        <w:jc w:val="both"/>
        <w:rPr>
          <w:rFonts w:ascii="Calibri" w:hAnsi="Calibri" w:cs="Calibri"/>
          <w:b/>
          <w:bCs/>
        </w:rPr>
      </w:pPr>
      <w:r w:rsidRPr="009A010C">
        <w:rPr>
          <w:rFonts w:asciiTheme="minorHAnsi" w:hAnsiTheme="minorHAnsi" w:cstheme="minorHAnsi"/>
          <w:b/>
          <w:bCs/>
        </w:rPr>
        <w:t xml:space="preserve">ADI ITI DD </w:t>
      </w:r>
      <w:r w:rsidRPr="009A010C">
        <w:rPr>
          <w:rFonts w:asciiTheme="minorHAnsi" w:hAnsiTheme="minorHAnsi" w:cstheme="minorHAnsi"/>
          <w:bCs/>
        </w:rPr>
        <w:t>Asociația pentru Dezvoltare Intercomunitară - ITI Delta Dunării</w:t>
      </w:r>
    </w:p>
    <w:p w14:paraId="57B4F9E7" w14:textId="37098846" w:rsidR="00596668" w:rsidRPr="009A010C" w:rsidRDefault="0071435A" w:rsidP="008E68AA">
      <w:pPr>
        <w:pStyle w:val="qowt-stl-normal"/>
        <w:spacing w:before="0" w:beforeAutospacing="0" w:after="0" w:afterAutospacing="0"/>
        <w:jc w:val="both"/>
        <w:rPr>
          <w:rFonts w:ascii="Calibri" w:hAnsi="Calibri" w:cs="Calibri"/>
        </w:rPr>
      </w:pPr>
      <w:r w:rsidRPr="009A010C">
        <w:rPr>
          <w:rFonts w:ascii="Calibri" w:hAnsi="Calibri" w:cs="Calibri"/>
          <w:b/>
          <w:bCs/>
        </w:rPr>
        <w:t>ADR</w:t>
      </w:r>
      <w:r w:rsidRPr="009A010C">
        <w:rPr>
          <w:rFonts w:ascii="Calibri" w:hAnsi="Calibri" w:cs="Calibri"/>
        </w:rPr>
        <w:t xml:space="preserve"> </w:t>
      </w:r>
      <w:r w:rsidRPr="009A010C">
        <w:rPr>
          <w:rFonts w:ascii="Calibri" w:hAnsi="Calibri" w:cs="Calibri"/>
          <w:b/>
          <w:bCs/>
        </w:rPr>
        <w:t>Sud-Est</w:t>
      </w:r>
      <w:r w:rsidRPr="009A010C">
        <w:rPr>
          <w:rFonts w:ascii="Calibri" w:hAnsi="Calibri" w:cs="Calibri"/>
        </w:rPr>
        <w:t xml:space="preserve"> Agenţia pentru Dezvoltare Regională a Regiunii de Dezvoltare Sud-Est</w:t>
      </w:r>
    </w:p>
    <w:p w14:paraId="54E3F5D3" w14:textId="431FD315" w:rsidR="00596668" w:rsidRPr="009A010C" w:rsidRDefault="00596668" w:rsidP="008E68AA">
      <w:pPr>
        <w:spacing w:before="0" w:after="0"/>
        <w:jc w:val="both"/>
        <w:rPr>
          <w:rFonts w:ascii="Calibri" w:hAnsi="Calibri"/>
          <w:sz w:val="24"/>
          <w:szCs w:val="24"/>
        </w:rPr>
      </w:pPr>
      <w:r w:rsidRPr="009A010C">
        <w:rPr>
          <w:rFonts w:ascii="Calibri" w:hAnsi="Calibri"/>
          <w:b/>
          <w:bCs/>
          <w:sz w:val="24"/>
          <w:szCs w:val="24"/>
        </w:rPr>
        <w:t xml:space="preserve">AM </w:t>
      </w:r>
      <w:r w:rsidRPr="009A010C">
        <w:rPr>
          <w:rFonts w:ascii="Calibri" w:hAnsi="Calibri"/>
          <w:sz w:val="24"/>
          <w:szCs w:val="24"/>
        </w:rPr>
        <w:t>Autoritatea de Management pentru Programul Regional Sud-Est</w:t>
      </w:r>
    </w:p>
    <w:p w14:paraId="485A7080" w14:textId="31811183"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APL</w:t>
      </w:r>
      <w:r w:rsidRPr="009A010C">
        <w:rPr>
          <w:rFonts w:ascii="Calibri" w:hAnsi="Calibri" w:cs="Calibri"/>
        </w:rPr>
        <w:t xml:space="preserve"> Autoritate publică locală</w:t>
      </w:r>
    </w:p>
    <w:p w14:paraId="3F89A1B0" w14:textId="7D9077C4" w:rsidR="00A51F91" w:rsidRPr="009A010C" w:rsidRDefault="00A51F91" w:rsidP="008E68AA">
      <w:pPr>
        <w:pStyle w:val="qowt-stl-normal"/>
        <w:spacing w:before="0" w:beforeAutospacing="0" w:after="0" w:afterAutospacing="0"/>
        <w:jc w:val="both"/>
        <w:rPr>
          <w:rFonts w:ascii="Calibri" w:hAnsi="Calibri" w:cs="Calibri"/>
        </w:rPr>
      </w:pPr>
      <w:r w:rsidRPr="009A010C">
        <w:rPr>
          <w:rFonts w:ascii="Calibri" w:hAnsi="Calibri" w:cs="Calibri"/>
          <w:b/>
        </w:rPr>
        <w:t>AT</w:t>
      </w:r>
      <w:r w:rsidRPr="009A010C">
        <w:rPr>
          <w:rFonts w:ascii="Calibri" w:hAnsi="Calibri" w:cs="Calibri"/>
        </w:rPr>
        <w:t xml:space="preserve"> Asistenta Tehnica</w:t>
      </w:r>
    </w:p>
    <w:p w14:paraId="6DF072BA" w14:textId="4F6EAD4C" w:rsidR="00596668" w:rsidRPr="009A010C" w:rsidRDefault="00596668" w:rsidP="008E68AA">
      <w:pPr>
        <w:pStyle w:val="qowt-stl-normal"/>
        <w:spacing w:before="0" w:beforeAutospacing="0" w:after="0" w:afterAutospacing="0"/>
        <w:jc w:val="both"/>
        <w:rPr>
          <w:rFonts w:ascii="Calibri" w:hAnsi="Calibri" w:cs="Calibri"/>
        </w:rPr>
      </w:pPr>
      <w:bookmarkStart w:id="18" w:name="_Hlk100138131"/>
      <w:r w:rsidRPr="009A010C">
        <w:rPr>
          <w:rFonts w:ascii="Calibri" w:hAnsi="Calibri" w:cs="Calibri"/>
          <w:b/>
        </w:rPr>
        <w:t>CA</w:t>
      </w:r>
      <w:r w:rsidR="00214E7F" w:rsidRPr="009A010C">
        <w:rPr>
          <w:rFonts w:ascii="Calibri" w:hAnsi="Calibri" w:cs="Calibri"/>
          <w:b/>
        </w:rPr>
        <w:t xml:space="preserve"> </w:t>
      </w:r>
      <w:r w:rsidRPr="009A010C">
        <w:rPr>
          <w:rFonts w:ascii="Calibri" w:hAnsi="Calibri" w:cs="Calibri"/>
        </w:rPr>
        <w:t xml:space="preserve">Conformitate administrativă </w:t>
      </w:r>
    </w:p>
    <w:bookmarkEnd w:id="18"/>
    <w:p w14:paraId="3C6E3C49"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CE/COM</w:t>
      </w:r>
      <w:r w:rsidRPr="009A010C">
        <w:rPr>
          <w:rFonts w:ascii="Calibri" w:hAnsi="Calibri" w:cs="Calibri"/>
        </w:rPr>
        <w:t xml:space="preserve"> Comisia Europeană</w:t>
      </w:r>
    </w:p>
    <w:p w14:paraId="6C0B99F4" w14:textId="1DEC44DC"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CF</w:t>
      </w:r>
      <w:r w:rsidRPr="009A010C">
        <w:rPr>
          <w:rFonts w:ascii="Calibri" w:hAnsi="Calibri" w:cs="Calibri"/>
        </w:rPr>
        <w:t xml:space="preserve"> Cerere de finanțare</w:t>
      </w:r>
    </w:p>
    <w:p w14:paraId="0C1A7402" w14:textId="6CC59585" w:rsidR="000B4CA3" w:rsidRPr="009A010C" w:rsidRDefault="000B4CA3" w:rsidP="008E68AA">
      <w:pPr>
        <w:pStyle w:val="qowt-stl-normal"/>
        <w:spacing w:before="0" w:beforeAutospacing="0" w:after="0" w:afterAutospacing="0"/>
        <w:jc w:val="both"/>
        <w:rPr>
          <w:rFonts w:asciiTheme="minorHAnsi" w:hAnsiTheme="minorHAnsi" w:cstheme="minorHAnsi"/>
          <w:b/>
        </w:rPr>
      </w:pPr>
      <w:r w:rsidRPr="009A010C">
        <w:rPr>
          <w:rFonts w:asciiTheme="minorHAnsi" w:hAnsiTheme="minorHAnsi" w:cstheme="minorHAnsi"/>
          <w:b/>
        </w:rPr>
        <w:t xml:space="preserve">DD </w:t>
      </w:r>
      <w:r w:rsidRPr="009A010C">
        <w:rPr>
          <w:rFonts w:asciiTheme="minorHAnsi" w:hAnsiTheme="minorHAnsi" w:cstheme="minorHAnsi"/>
        </w:rPr>
        <w:t>Delta Dunării</w:t>
      </w:r>
    </w:p>
    <w:p w14:paraId="141E12E4"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 xml:space="preserve">DNSH </w:t>
      </w:r>
      <w:r w:rsidRPr="009A010C">
        <w:rPr>
          <w:rFonts w:ascii="Calibri" w:hAnsi="Calibri" w:cs="Calibri"/>
        </w:rPr>
        <w:t>Principiul „a nu prejudicia în mod semnificativ” (Do No Significant Harm)</w:t>
      </w:r>
    </w:p>
    <w:p w14:paraId="60C76202"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EUR</w:t>
      </w:r>
      <w:r w:rsidRPr="009A010C">
        <w:rPr>
          <w:rFonts w:ascii="Calibri" w:hAnsi="Calibri" w:cs="Calibri"/>
        </w:rPr>
        <w:t xml:space="preserve"> Euro</w:t>
      </w:r>
    </w:p>
    <w:p w14:paraId="5C07D4DF"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FEDR</w:t>
      </w:r>
      <w:r w:rsidRPr="009A010C">
        <w:rPr>
          <w:rFonts w:ascii="Calibri" w:hAnsi="Calibri" w:cs="Calibri"/>
        </w:rPr>
        <w:t xml:space="preserve"> Fondul European pentru Dezvoltare Regională</w:t>
      </w:r>
    </w:p>
    <w:p w14:paraId="337E494D"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FSE</w:t>
      </w:r>
      <w:r w:rsidRPr="009A010C">
        <w:rPr>
          <w:rFonts w:ascii="Calibri" w:hAnsi="Calibri" w:cs="Calibri"/>
        </w:rPr>
        <w:t xml:space="preserve"> Fondul European Social</w:t>
      </w:r>
    </w:p>
    <w:p w14:paraId="0ECEE418" w14:textId="77777777" w:rsidR="00596668" w:rsidRPr="009A010C" w:rsidRDefault="00596668" w:rsidP="008E68AA">
      <w:pPr>
        <w:pStyle w:val="qowt-stl-normal"/>
        <w:spacing w:before="0" w:beforeAutospacing="0" w:after="0" w:afterAutospacing="0"/>
        <w:jc w:val="both"/>
        <w:rPr>
          <w:rFonts w:ascii="Calibri" w:hAnsi="Calibri" w:cs="Calibri"/>
          <w:b/>
          <w:bCs/>
          <w:shd w:val="clear" w:color="auto" w:fill="FFFFFF"/>
        </w:rPr>
      </w:pPr>
      <w:bookmarkStart w:id="19" w:name="_Hlk100138147"/>
      <w:r w:rsidRPr="009A010C">
        <w:rPr>
          <w:rFonts w:ascii="Calibri" w:hAnsi="Calibri" w:cs="Calibri"/>
          <w:b/>
          <w:bCs/>
          <w:shd w:val="clear" w:color="auto" w:fill="FFFFFF"/>
        </w:rPr>
        <w:t xml:space="preserve">ETF </w:t>
      </w:r>
      <w:r w:rsidRPr="009A010C">
        <w:rPr>
          <w:rFonts w:ascii="Calibri" w:hAnsi="Calibri" w:cs="Calibri"/>
          <w:bCs/>
          <w:shd w:val="clear" w:color="auto" w:fill="FFFFFF"/>
        </w:rPr>
        <w:t>Evaluare tehnică și financiară</w:t>
      </w:r>
    </w:p>
    <w:bookmarkEnd w:id="19"/>
    <w:p w14:paraId="5806D913" w14:textId="45780DB9" w:rsidR="00596668" w:rsidRPr="009A010C" w:rsidRDefault="00596668" w:rsidP="008E68AA">
      <w:pPr>
        <w:pStyle w:val="qowt-stl-normal"/>
        <w:spacing w:before="0" w:beforeAutospacing="0" w:after="0" w:afterAutospacing="0"/>
        <w:jc w:val="both"/>
        <w:rPr>
          <w:rFonts w:ascii="Calibri" w:hAnsi="Calibri" w:cs="Calibri"/>
          <w:shd w:val="clear" w:color="auto" w:fill="FFFFFF"/>
        </w:rPr>
      </w:pPr>
      <w:r w:rsidRPr="009A010C">
        <w:rPr>
          <w:rFonts w:ascii="Calibri" w:hAnsi="Calibri" w:cs="Calibri"/>
          <w:b/>
          <w:bCs/>
          <w:shd w:val="clear" w:color="auto" w:fill="FFFFFF"/>
        </w:rPr>
        <w:t>HG</w:t>
      </w:r>
      <w:r w:rsidRPr="009A010C">
        <w:rPr>
          <w:rFonts w:ascii="Calibri" w:hAnsi="Calibri" w:cs="Calibri"/>
          <w:shd w:val="clear" w:color="auto" w:fill="FFFFFF"/>
        </w:rPr>
        <w:t xml:space="preserve"> Hotărâre de Guvern</w:t>
      </w:r>
    </w:p>
    <w:p w14:paraId="21E52F4B" w14:textId="37938A2E" w:rsidR="005D6493" w:rsidRPr="009A010C" w:rsidRDefault="005D6493" w:rsidP="008E68AA">
      <w:pPr>
        <w:pStyle w:val="qowt-stl-normal"/>
        <w:spacing w:before="0" w:beforeAutospacing="0" w:after="0" w:afterAutospacing="0"/>
        <w:jc w:val="both"/>
        <w:rPr>
          <w:rFonts w:ascii="Calibri" w:hAnsi="Calibri" w:cs="Calibri"/>
          <w:shd w:val="clear" w:color="auto" w:fill="FFFFFF"/>
        </w:rPr>
      </w:pPr>
      <w:r w:rsidRPr="009A010C">
        <w:rPr>
          <w:rFonts w:asciiTheme="minorHAnsi" w:hAnsiTheme="minorHAnsi" w:cstheme="minorHAnsi"/>
          <w:b/>
          <w:shd w:val="clear" w:color="auto" w:fill="FFFFFF"/>
        </w:rPr>
        <w:t xml:space="preserve">ITI DD </w:t>
      </w:r>
      <w:r w:rsidR="00A04878" w:rsidRPr="00A04878">
        <w:rPr>
          <w:rFonts w:asciiTheme="minorHAnsi" w:hAnsiTheme="minorHAnsi" w:cstheme="minorHAnsi"/>
          <w:shd w:val="clear" w:color="auto" w:fill="FFFFFF"/>
        </w:rPr>
        <w:t>Investiția Teritorială Integrată Delta Dunării</w:t>
      </w:r>
    </w:p>
    <w:p w14:paraId="19C28AE4" w14:textId="3FF42C6A" w:rsidR="00596668" w:rsidRPr="009A010C" w:rsidRDefault="00596668" w:rsidP="008E68AA">
      <w:pPr>
        <w:pStyle w:val="qowt-stl-normal"/>
        <w:spacing w:before="0" w:beforeAutospacing="0" w:after="0" w:afterAutospacing="0"/>
        <w:rPr>
          <w:rFonts w:ascii="Calibri" w:hAnsi="Calibri" w:cs="Calibri"/>
        </w:rPr>
      </w:pPr>
      <w:r w:rsidRPr="009A010C">
        <w:rPr>
          <w:rFonts w:ascii="Calibri" w:hAnsi="Calibri" w:cs="Calibri"/>
          <w:b/>
          <w:bCs/>
        </w:rPr>
        <w:lastRenderedPageBreak/>
        <w:t>MIPE</w:t>
      </w:r>
      <w:r w:rsidRPr="009A010C">
        <w:rPr>
          <w:rFonts w:ascii="Calibri" w:hAnsi="Calibri" w:cs="Calibri"/>
        </w:rPr>
        <w:t xml:space="preserve"> Ministerul Investițiilor și </w:t>
      </w:r>
      <w:r w:rsidR="007101C5" w:rsidRPr="009A010C">
        <w:rPr>
          <w:rFonts w:ascii="Calibri" w:hAnsi="Calibri" w:cs="Calibri"/>
        </w:rPr>
        <w:t>Proiectelor Europene</w:t>
      </w:r>
    </w:p>
    <w:p w14:paraId="4217C676"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 xml:space="preserve">nZEB </w:t>
      </w:r>
      <w:r w:rsidRPr="009A010C">
        <w:rPr>
          <w:rFonts w:ascii="Calibri" w:hAnsi="Calibri" w:cs="Calibri"/>
        </w:rPr>
        <w:t>Cladire cu consum de Energie aproape Zero</w:t>
      </w:r>
    </w:p>
    <w:p w14:paraId="29E5E851"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ONG</w:t>
      </w:r>
      <w:r w:rsidRPr="009A010C">
        <w:rPr>
          <w:rFonts w:ascii="Calibri" w:hAnsi="Calibri" w:cs="Calibri"/>
        </w:rPr>
        <w:t xml:space="preserve"> Organizaţii Non-guvernamentale </w:t>
      </w:r>
    </w:p>
    <w:p w14:paraId="740E21F9"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OP</w:t>
      </w:r>
      <w:r w:rsidRPr="009A010C">
        <w:rPr>
          <w:rFonts w:ascii="Calibri" w:hAnsi="Calibri" w:cs="Calibri"/>
        </w:rPr>
        <w:t xml:space="preserve"> Obiectiv de Politică</w:t>
      </w:r>
    </w:p>
    <w:p w14:paraId="5D3A3049"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OS</w:t>
      </w:r>
      <w:r w:rsidRPr="009A010C">
        <w:rPr>
          <w:rFonts w:ascii="Calibri" w:hAnsi="Calibri" w:cs="Calibri"/>
        </w:rPr>
        <w:t xml:space="preserve"> Obiectiv specific</w:t>
      </w:r>
    </w:p>
    <w:p w14:paraId="1C5B50D7" w14:textId="73A0F56B" w:rsidR="00596668" w:rsidRPr="009A010C" w:rsidRDefault="00596668" w:rsidP="008E68AA">
      <w:pPr>
        <w:pStyle w:val="Default"/>
        <w:jc w:val="both"/>
        <w:rPr>
          <w:rFonts w:ascii="Calibri" w:hAnsi="Calibri" w:cs="Calibri"/>
          <w:i/>
          <w:iCs/>
          <w:color w:val="auto"/>
        </w:rPr>
      </w:pPr>
      <w:r w:rsidRPr="009A010C">
        <w:rPr>
          <w:rFonts w:ascii="Calibri" w:hAnsi="Calibri" w:cs="Calibri"/>
          <w:b/>
          <w:bCs/>
          <w:color w:val="auto"/>
          <w:shd w:val="clear" w:color="auto" w:fill="FFFFFF"/>
        </w:rPr>
        <w:t>OUG</w:t>
      </w:r>
      <w:r w:rsidRPr="009A010C">
        <w:rPr>
          <w:rFonts w:ascii="Calibri" w:hAnsi="Calibri" w:cs="Calibri"/>
          <w:color w:val="auto"/>
          <w:shd w:val="clear" w:color="auto" w:fill="FFFFFF"/>
        </w:rPr>
        <w:t xml:space="preserve"> Ordonanță de Urgență a Guvernului</w:t>
      </w:r>
      <w:r w:rsidRPr="009A010C">
        <w:rPr>
          <w:rFonts w:ascii="Calibri" w:hAnsi="Calibri" w:cs="Calibri"/>
          <w:i/>
          <w:iCs/>
          <w:color w:val="auto"/>
        </w:rPr>
        <w:t xml:space="preserve"> </w:t>
      </w:r>
    </w:p>
    <w:p w14:paraId="00F3EE81" w14:textId="41070243" w:rsidR="00D377E9" w:rsidRPr="009A010C" w:rsidRDefault="00D377E9" w:rsidP="008E68AA">
      <w:pPr>
        <w:pStyle w:val="Default"/>
        <w:jc w:val="both"/>
        <w:rPr>
          <w:rFonts w:ascii="Calibri" w:hAnsi="Calibri" w:cs="Calibri"/>
          <w:b/>
          <w:bCs/>
          <w:color w:val="auto"/>
        </w:rPr>
      </w:pPr>
      <w:r w:rsidRPr="009A010C">
        <w:rPr>
          <w:rFonts w:ascii="Calibri" w:hAnsi="Calibri" w:cs="Calibri"/>
          <w:b/>
          <w:bCs/>
          <w:color w:val="auto"/>
        </w:rPr>
        <w:t>PR S</w:t>
      </w:r>
      <w:r w:rsidR="00433FF6" w:rsidRPr="009A010C">
        <w:rPr>
          <w:rFonts w:ascii="Calibri" w:hAnsi="Calibri" w:cs="Calibri"/>
          <w:b/>
          <w:bCs/>
          <w:color w:val="auto"/>
        </w:rPr>
        <w:t>ud-</w:t>
      </w:r>
      <w:r w:rsidRPr="009A010C">
        <w:rPr>
          <w:rFonts w:ascii="Calibri" w:hAnsi="Calibri" w:cs="Calibri"/>
          <w:b/>
          <w:bCs/>
          <w:color w:val="auto"/>
        </w:rPr>
        <w:t>E</w:t>
      </w:r>
      <w:r w:rsidR="00433FF6" w:rsidRPr="009A010C">
        <w:rPr>
          <w:rFonts w:ascii="Calibri" w:hAnsi="Calibri" w:cs="Calibri"/>
          <w:b/>
          <w:bCs/>
          <w:color w:val="auto"/>
        </w:rPr>
        <w:t>st</w:t>
      </w:r>
      <w:r w:rsidRPr="009A010C">
        <w:rPr>
          <w:rFonts w:ascii="Calibri" w:hAnsi="Calibri" w:cs="Calibri"/>
          <w:b/>
          <w:bCs/>
          <w:color w:val="auto"/>
        </w:rPr>
        <w:t xml:space="preserve"> </w:t>
      </w:r>
      <w:r w:rsidRPr="009A010C">
        <w:rPr>
          <w:rFonts w:ascii="Calibri" w:hAnsi="Calibri" w:cs="Calibri"/>
          <w:color w:val="auto"/>
        </w:rPr>
        <w:t>– Programul Regional Su</w:t>
      </w:r>
      <w:r w:rsidR="00433FF6" w:rsidRPr="009A010C">
        <w:rPr>
          <w:rFonts w:ascii="Calibri" w:hAnsi="Calibri" w:cs="Calibri"/>
          <w:color w:val="auto"/>
        </w:rPr>
        <w:t>d</w:t>
      </w:r>
      <w:r w:rsidRPr="009A010C">
        <w:rPr>
          <w:rFonts w:ascii="Calibri" w:hAnsi="Calibri" w:cs="Calibri"/>
          <w:color w:val="auto"/>
        </w:rPr>
        <w:t>-Est</w:t>
      </w:r>
    </w:p>
    <w:p w14:paraId="04B36250" w14:textId="77777777" w:rsidR="00596668" w:rsidRPr="009A010C" w:rsidRDefault="00596668" w:rsidP="008E68AA">
      <w:pPr>
        <w:spacing w:before="0" w:after="0"/>
        <w:jc w:val="both"/>
        <w:rPr>
          <w:rFonts w:ascii="Calibri" w:hAnsi="Calibri"/>
          <w:sz w:val="24"/>
          <w:szCs w:val="24"/>
        </w:rPr>
      </w:pPr>
      <w:r w:rsidRPr="009A010C">
        <w:rPr>
          <w:rFonts w:ascii="Calibri" w:hAnsi="Calibri"/>
          <w:b/>
          <w:bCs/>
          <w:sz w:val="24"/>
          <w:szCs w:val="24"/>
        </w:rPr>
        <w:t xml:space="preserve">RDC </w:t>
      </w:r>
      <w:r w:rsidRPr="009A010C">
        <w:rPr>
          <w:rFonts w:ascii="Calibri" w:hAnsi="Calibr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9A010C" w:rsidRDefault="00596668" w:rsidP="008E68AA">
      <w:pPr>
        <w:pStyle w:val="Default"/>
        <w:jc w:val="both"/>
        <w:rPr>
          <w:rFonts w:ascii="Calibri" w:hAnsi="Calibri" w:cs="Calibri"/>
          <w:color w:val="auto"/>
        </w:rPr>
      </w:pPr>
      <w:r w:rsidRPr="009A010C">
        <w:rPr>
          <w:rFonts w:ascii="Calibri" w:hAnsi="Calibri" w:cs="Calibri"/>
          <w:b/>
          <w:bCs/>
          <w:color w:val="auto"/>
        </w:rPr>
        <w:t>RST</w:t>
      </w:r>
      <w:r w:rsidRPr="009A010C">
        <w:rPr>
          <w:rFonts w:ascii="Calibri" w:hAnsi="Calibri" w:cs="Calibri"/>
          <w:color w:val="auto"/>
        </w:rPr>
        <w:t xml:space="preserve"> Recomandări Specifice de Țară</w:t>
      </w:r>
    </w:p>
    <w:p w14:paraId="58D7670A" w14:textId="77777777" w:rsidR="00A90FAC" w:rsidRPr="009A010C" w:rsidRDefault="00596668" w:rsidP="008E68AA">
      <w:pPr>
        <w:pStyle w:val="Default"/>
        <w:rPr>
          <w:rFonts w:ascii="Calibri" w:hAnsi="Calibri" w:cs="Calibri"/>
          <w:color w:val="auto"/>
        </w:rPr>
      </w:pPr>
      <w:r w:rsidRPr="009A010C">
        <w:rPr>
          <w:rFonts w:ascii="Calibri" w:hAnsi="Calibri" w:cs="Calibri"/>
          <w:b/>
          <w:bCs/>
          <w:color w:val="auto"/>
        </w:rPr>
        <w:t>SEAP</w:t>
      </w:r>
      <w:r w:rsidRPr="009A010C">
        <w:rPr>
          <w:rFonts w:ascii="Calibri" w:hAnsi="Calibri" w:cs="Calibri"/>
          <w:color w:val="auto"/>
        </w:rPr>
        <w:t xml:space="preserve"> Sistemul electronic al achizițiilor publice</w:t>
      </w:r>
    </w:p>
    <w:p w14:paraId="453C5A66" w14:textId="662A7376" w:rsidR="005D6493" w:rsidRPr="009A010C" w:rsidRDefault="005D6493" w:rsidP="005D6493">
      <w:pPr>
        <w:pStyle w:val="Default"/>
        <w:rPr>
          <w:rFonts w:asciiTheme="minorHAnsi" w:hAnsiTheme="minorHAnsi" w:cstheme="minorHAnsi"/>
          <w:color w:val="auto"/>
        </w:rPr>
      </w:pPr>
      <w:r w:rsidRPr="009A010C">
        <w:rPr>
          <w:rFonts w:asciiTheme="minorHAnsi" w:hAnsiTheme="minorHAnsi" w:cstheme="minorHAnsi"/>
          <w:b/>
          <w:color w:val="auto"/>
        </w:rPr>
        <w:t>SIDD-DD</w:t>
      </w:r>
      <w:r w:rsidRPr="009A010C">
        <w:rPr>
          <w:rFonts w:asciiTheme="minorHAnsi" w:hAnsiTheme="minorHAnsi" w:cstheme="minorHAnsi"/>
          <w:color w:val="auto"/>
        </w:rPr>
        <w:t xml:space="preserve"> Strategia Integrată de Dezvoltare Durabilă a Deltei Dunării</w:t>
      </w:r>
    </w:p>
    <w:p w14:paraId="718FF9C4" w14:textId="463D4C80" w:rsidR="00596668" w:rsidRPr="009A010C" w:rsidRDefault="00596668" w:rsidP="008E68AA">
      <w:pPr>
        <w:pStyle w:val="Default"/>
        <w:rPr>
          <w:rFonts w:ascii="Calibri" w:hAnsi="Calibri" w:cs="Calibri"/>
          <w:color w:val="auto"/>
        </w:rPr>
      </w:pPr>
      <w:r w:rsidRPr="009A010C">
        <w:rPr>
          <w:rFonts w:ascii="Calibri" w:hAnsi="Calibri" w:cs="Calibri"/>
          <w:b/>
          <w:bCs/>
          <w:color w:val="auto"/>
        </w:rPr>
        <w:t>SM</w:t>
      </w:r>
      <w:r w:rsidRPr="009A010C">
        <w:rPr>
          <w:rFonts w:ascii="Calibri" w:hAnsi="Calibri" w:cs="Calibri"/>
          <w:color w:val="auto"/>
        </w:rPr>
        <w:t xml:space="preserve"> State Membre</w:t>
      </w:r>
    </w:p>
    <w:p w14:paraId="3B6DD741" w14:textId="77777777" w:rsidR="00596668" w:rsidRPr="009A010C" w:rsidRDefault="00596668" w:rsidP="008E68AA">
      <w:pPr>
        <w:pStyle w:val="Default"/>
        <w:jc w:val="both"/>
        <w:rPr>
          <w:rFonts w:ascii="Calibri" w:hAnsi="Calibri" w:cs="Calibri"/>
          <w:color w:val="auto"/>
        </w:rPr>
      </w:pPr>
      <w:r w:rsidRPr="009A010C">
        <w:rPr>
          <w:rFonts w:ascii="Calibri" w:hAnsi="Calibri" w:cs="Calibri"/>
          <w:b/>
          <w:bCs/>
          <w:color w:val="auto"/>
        </w:rPr>
        <w:t>TFUE</w:t>
      </w:r>
      <w:r w:rsidRPr="009A010C">
        <w:rPr>
          <w:rFonts w:ascii="Calibri" w:hAnsi="Calibri" w:cs="Calibri"/>
          <w:color w:val="auto"/>
        </w:rPr>
        <w:t xml:space="preserve"> Tratatul de Funcționare al Uniunii Europene</w:t>
      </w:r>
    </w:p>
    <w:p w14:paraId="7FE7A69C" w14:textId="77777777" w:rsidR="00596668" w:rsidRPr="009A010C" w:rsidRDefault="00596668" w:rsidP="008E68AA">
      <w:pPr>
        <w:pStyle w:val="Default"/>
        <w:jc w:val="both"/>
        <w:rPr>
          <w:rFonts w:ascii="Calibri" w:hAnsi="Calibri" w:cs="Calibri"/>
          <w:color w:val="auto"/>
        </w:rPr>
      </w:pPr>
      <w:r w:rsidRPr="009A010C">
        <w:rPr>
          <w:rFonts w:ascii="Calibri" w:hAnsi="Calibri" w:cs="Calibri"/>
          <w:b/>
          <w:bCs/>
          <w:color w:val="auto"/>
        </w:rPr>
        <w:t>UAT</w:t>
      </w:r>
      <w:r w:rsidRPr="009A010C">
        <w:rPr>
          <w:rFonts w:ascii="Calibri" w:hAnsi="Calibri" w:cs="Calibri"/>
          <w:color w:val="auto"/>
        </w:rPr>
        <w:t xml:space="preserve"> Unitate administrativ teritorială</w:t>
      </w:r>
      <w:r w:rsidRPr="009A010C">
        <w:rPr>
          <w:rFonts w:ascii="Calibri" w:hAnsi="Calibri" w:cs="Calibri"/>
          <w:i/>
          <w:iCs/>
          <w:color w:val="auto"/>
        </w:rPr>
        <w:t xml:space="preserve"> </w:t>
      </w:r>
    </w:p>
    <w:p w14:paraId="74EFB23E"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UE</w:t>
      </w:r>
      <w:r w:rsidRPr="009A010C">
        <w:rPr>
          <w:rFonts w:ascii="Calibri" w:hAnsi="Calibri" w:cs="Calibri"/>
        </w:rPr>
        <w:t xml:space="preserve"> Uniunea Europeană</w:t>
      </w:r>
    </w:p>
    <w:p w14:paraId="77193706" w14:textId="77777777" w:rsidR="00647772" w:rsidRPr="009A010C" w:rsidRDefault="00647772" w:rsidP="008E68AA">
      <w:pPr>
        <w:spacing w:before="0" w:after="0"/>
        <w:rPr>
          <w:rFonts w:ascii="Calibri" w:hAnsi="Calibri"/>
          <w:sz w:val="24"/>
          <w:szCs w:val="24"/>
        </w:rPr>
      </w:pPr>
    </w:p>
    <w:p w14:paraId="55A0D7E7" w14:textId="0A651135" w:rsidR="00D968E4" w:rsidRPr="009A010C" w:rsidRDefault="002C0695" w:rsidP="00E07D7E">
      <w:pPr>
        <w:pStyle w:val="Heading2"/>
        <w:numPr>
          <w:ilvl w:val="1"/>
          <w:numId w:val="29"/>
        </w:numPr>
        <w:rPr>
          <w:rFonts w:ascii="Calibri" w:hAnsi="Calibri" w:cs="Calibri"/>
        </w:rPr>
      </w:pPr>
      <w:bookmarkStart w:id="20" w:name="_Toc89957189"/>
      <w:bookmarkStart w:id="21" w:name="_Toc89960815"/>
      <w:bookmarkStart w:id="22" w:name="_Toc99376143"/>
      <w:bookmarkStart w:id="23" w:name="_Toc161091203"/>
      <w:r w:rsidRPr="009A010C">
        <w:rPr>
          <w:rFonts w:ascii="Calibri" w:hAnsi="Calibri" w:cs="Calibri"/>
        </w:rPr>
        <w:t>Glosar</w:t>
      </w:r>
      <w:bookmarkEnd w:id="20"/>
      <w:bookmarkEnd w:id="21"/>
      <w:bookmarkEnd w:id="22"/>
      <w:bookmarkEnd w:id="23"/>
      <w:r w:rsidR="009021D4" w:rsidRPr="009A010C">
        <w:rPr>
          <w:rFonts w:ascii="Calibri" w:hAnsi="Calibri" w:cs="Calibri"/>
        </w:rPr>
        <w:t xml:space="preserve">   </w:t>
      </w:r>
    </w:p>
    <w:p w14:paraId="6593203C" w14:textId="77777777" w:rsidR="000A5295" w:rsidRPr="009A010C" w:rsidRDefault="000A5295" w:rsidP="000A5295">
      <w:pPr>
        <w:spacing w:before="0" w:after="0"/>
        <w:jc w:val="both"/>
        <w:rPr>
          <w:rFonts w:ascii="Calibri" w:hAnsi="Calibri"/>
          <w:sz w:val="24"/>
          <w:szCs w:val="24"/>
        </w:rPr>
      </w:pPr>
      <w:r w:rsidRPr="009A010C">
        <w:rPr>
          <w:rFonts w:ascii="Calibri" w:hAnsi="Calibri"/>
          <w:sz w:val="24"/>
          <w:szCs w:val="24"/>
        </w:rPr>
        <w:t>În sensul prezentului Ghid, următorii termeni se folosesc cu următoarele înțelesuri:</w:t>
      </w:r>
    </w:p>
    <w:p w14:paraId="6BEA7911" w14:textId="58488918" w:rsidR="004720C5" w:rsidRPr="009A010C" w:rsidRDefault="000A5295" w:rsidP="000A5295">
      <w:pPr>
        <w:spacing w:before="0" w:after="0"/>
        <w:jc w:val="both"/>
        <w:rPr>
          <w:rFonts w:ascii="Calibri" w:hAnsi="Calibri"/>
          <w:b/>
          <w:sz w:val="24"/>
          <w:szCs w:val="24"/>
        </w:rPr>
      </w:pPr>
      <w:r w:rsidRPr="009A010C">
        <w:rPr>
          <w:rFonts w:ascii="Calibri" w:hAnsi="Calibri"/>
          <w:sz w:val="24"/>
          <w:szCs w:val="24"/>
        </w:rPr>
        <w:t>Termenii "program", "autoritate de management", "beneficiar", ”operațiune”,”Comitet de monitorizare” au înțelesurile prevăzute în Regulamentul (UE) 2021/1060, cu modificările și completările ulterioare.</w:t>
      </w:r>
    </w:p>
    <w:p w14:paraId="1D336D60" w14:textId="77777777" w:rsidR="00B07052" w:rsidRPr="009A010C" w:rsidRDefault="00B07052" w:rsidP="008E68AA">
      <w:pPr>
        <w:spacing w:before="0" w:after="0"/>
        <w:jc w:val="both"/>
        <w:rPr>
          <w:rFonts w:ascii="Calibri" w:hAnsi="Calibri"/>
          <w:sz w:val="24"/>
          <w:szCs w:val="24"/>
        </w:rPr>
      </w:pPr>
    </w:p>
    <w:p w14:paraId="58F7BA70" w14:textId="5D257FB1" w:rsidR="004720C5" w:rsidRPr="009A010C" w:rsidRDefault="000A5295" w:rsidP="008E68AA">
      <w:pPr>
        <w:spacing w:before="0" w:after="0"/>
        <w:jc w:val="both"/>
        <w:rPr>
          <w:rFonts w:ascii="Calibri" w:hAnsi="Calibri"/>
          <w:sz w:val="24"/>
          <w:szCs w:val="24"/>
        </w:rPr>
      </w:pPr>
      <w:r w:rsidRPr="009A010C">
        <w:rPr>
          <w:rFonts w:ascii="Calibri" w:hAnsi="Calibri"/>
          <w:sz w:val="24"/>
          <w:szCs w:val="24"/>
        </w:rPr>
        <w:t>Termenii „fonduri europene”, „cheltuieli eligibile”, ”cheltuieli neeligibile”, „contract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71EA5490" w14:textId="77777777" w:rsidR="000A5295" w:rsidRPr="009A010C" w:rsidRDefault="000A5295" w:rsidP="008E68AA">
      <w:pPr>
        <w:spacing w:before="0" w:after="0"/>
        <w:jc w:val="both"/>
        <w:rPr>
          <w:rFonts w:ascii="Calibri" w:hAnsi="Calibri"/>
          <w:bCs/>
          <w:sz w:val="24"/>
          <w:szCs w:val="24"/>
        </w:rPr>
      </w:pPr>
    </w:p>
    <w:p w14:paraId="24E64E16" w14:textId="77777777" w:rsidR="00B8427F" w:rsidRPr="009A010C" w:rsidRDefault="00B8427F" w:rsidP="00B8427F">
      <w:pPr>
        <w:spacing w:before="0" w:after="0"/>
        <w:jc w:val="both"/>
        <w:rPr>
          <w:rFonts w:ascii="Calibri" w:hAnsi="Calibri"/>
          <w:sz w:val="24"/>
          <w:szCs w:val="24"/>
          <w:lang w:val="fr-FR"/>
        </w:rPr>
      </w:pPr>
      <w:r w:rsidRPr="009A010C">
        <w:rPr>
          <w:rFonts w:ascii="Calibri" w:hAnsi="Calibri"/>
          <w:i/>
          <w:sz w:val="24"/>
          <w:szCs w:val="24"/>
        </w:rPr>
        <w:t>Activitate de bază în cadrul unui proiect</w:t>
      </w:r>
      <w:r w:rsidRPr="009A010C">
        <w:rPr>
          <w:rFonts w:ascii="Calibri" w:hAnsi="Calibri"/>
          <w:sz w:val="24"/>
          <w:szCs w:val="24"/>
        </w:rPr>
        <w:t xml:space="preserve"> – </w:t>
      </w:r>
      <w:proofErr w:type="spellStart"/>
      <w:r w:rsidRPr="009A010C">
        <w:rPr>
          <w:rFonts w:ascii="Calibri" w:hAnsi="Calibri"/>
          <w:sz w:val="24"/>
          <w:szCs w:val="24"/>
          <w:lang w:val="fr-FR"/>
        </w:rPr>
        <w:t>activitate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sau</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pachet</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activități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declarate</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către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beneficiar</w:t>
      </w:r>
      <w:proofErr w:type="spellEnd"/>
      <w:r w:rsidRPr="009A010C">
        <w:rPr>
          <w:rFonts w:ascii="Calibri" w:hAnsi="Calibri"/>
          <w:sz w:val="24"/>
          <w:szCs w:val="24"/>
          <w:lang w:val="fr-FR"/>
        </w:rPr>
        <w:t xml:space="preserve"> ca </w:t>
      </w:r>
      <w:proofErr w:type="spellStart"/>
      <w:r w:rsidRPr="009A010C">
        <w:rPr>
          <w:rFonts w:ascii="Calibri" w:hAnsi="Calibri"/>
          <w:sz w:val="24"/>
          <w:szCs w:val="24"/>
          <w:lang w:val="fr-FR"/>
        </w:rPr>
        <w:t>fiind</w:t>
      </w:r>
      <w:proofErr w:type="spellEnd"/>
      <w:r w:rsidRPr="009A010C">
        <w:rPr>
          <w:rFonts w:ascii="Calibri" w:hAnsi="Calibri"/>
          <w:sz w:val="24"/>
          <w:szCs w:val="24"/>
          <w:lang w:val="fr-FR"/>
        </w:rPr>
        <w:t xml:space="preserve"> principale </w:t>
      </w:r>
      <w:proofErr w:type="spellStart"/>
      <w:r w:rsidRPr="009A010C">
        <w:rPr>
          <w:rFonts w:ascii="Calibri" w:hAnsi="Calibri"/>
          <w:sz w:val="24"/>
          <w:szCs w:val="24"/>
          <w:lang w:val="fr-FR"/>
        </w:rPr>
        <w:t>sau</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referință</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pentru</w:t>
      </w:r>
      <w:proofErr w:type="spellEnd"/>
      <w:r w:rsidRPr="009A010C">
        <w:rPr>
          <w:rFonts w:ascii="Calibri" w:hAnsi="Calibri"/>
          <w:sz w:val="24"/>
          <w:szCs w:val="24"/>
          <w:lang w:val="fr-FR"/>
        </w:rPr>
        <w:t xml:space="preserve"> un </w:t>
      </w:r>
      <w:proofErr w:type="spellStart"/>
      <w:r w:rsidRPr="009A010C">
        <w:rPr>
          <w:rFonts w:ascii="Calibri" w:hAnsi="Calibri"/>
          <w:sz w:val="24"/>
          <w:szCs w:val="24"/>
          <w:lang w:val="fr-FR"/>
        </w:rPr>
        <w:t>proiect</w:t>
      </w:r>
      <w:proofErr w:type="spellEnd"/>
      <w:r w:rsidRPr="009A010C">
        <w:rPr>
          <w:rFonts w:ascii="Calibri" w:hAnsi="Calibri"/>
          <w:sz w:val="24"/>
          <w:szCs w:val="24"/>
          <w:lang w:val="fr-FR"/>
        </w:rPr>
        <w:t xml:space="preserve">, care se </w:t>
      </w:r>
      <w:proofErr w:type="spellStart"/>
      <w:r w:rsidRPr="009A010C">
        <w:rPr>
          <w:rFonts w:ascii="Calibri" w:hAnsi="Calibri"/>
          <w:sz w:val="24"/>
          <w:szCs w:val="24"/>
          <w:lang w:val="fr-FR"/>
        </w:rPr>
        <w:t>verifică</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către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autoritatea</w:t>
      </w:r>
      <w:proofErr w:type="spellEnd"/>
      <w:r w:rsidRPr="009A010C">
        <w:rPr>
          <w:rFonts w:ascii="Calibri" w:hAnsi="Calibri"/>
          <w:sz w:val="24"/>
          <w:szCs w:val="24"/>
          <w:lang w:val="fr-FR"/>
        </w:rPr>
        <w:t xml:space="preserve"> de management,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etapa</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contractare</w:t>
      </w:r>
      <w:proofErr w:type="spellEnd"/>
      <w:r w:rsidRPr="009A010C">
        <w:rPr>
          <w:rFonts w:ascii="Calibri" w:hAnsi="Calibri"/>
          <w:sz w:val="24"/>
          <w:szCs w:val="24"/>
          <w:lang w:val="fr-FR"/>
        </w:rPr>
        <w:t xml:space="preserve">, la </w:t>
      </w:r>
      <w:proofErr w:type="spellStart"/>
      <w:r w:rsidRPr="009A010C">
        <w:rPr>
          <w:rFonts w:ascii="Calibri" w:hAnsi="Calibri"/>
          <w:sz w:val="24"/>
          <w:szCs w:val="24"/>
          <w:lang w:val="fr-FR"/>
        </w:rPr>
        <w:t>momentul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întocmirii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planului</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monitorizare</w:t>
      </w:r>
      <w:proofErr w:type="spellEnd"/>
      <w:r w:rsidRPr="009A010C">
        <w:rPr>
          <w:rFonts w:ascii="Calibri" w:hAnsi="Calibri"/>
          <w:sz w:val="24"/>
          <w:szCs w:val="24"/>
          <w:lang w:val="fr-FR"/>
        </w:rPr>
        <w:t xml:space="preserve"> al </w:t>
      </w:r>
      <w:proofErr w:type="spellStart"/>
      <w:r w:rsidRPr="009A010C">
        <w:rPr>
          <w:rFonts w:ascii="Calibri" w:hAnsi="Calibri"/>
          <w:sz w:val="24"/>
          <w:szCs w:val="24"/>
          <w:lang w:val="fr-FR"/>
        </w:rPr>
        <w:t>proiectului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care </w:t>
      </w:r>
      <w:proofErr w:type="spellStart"/>
      <w:r w:rsidRPr="009A010C">
        <w:rPr>
          <w:rFonts w:ascii="Calibri" w:hAnsi="Calibri"/>
          <w:sz w:val="24"/>
          <w:szCs w:val="24"/>
          <w:lang w:val="fr-FR"/>
        </w:rPr>
        <w:t>trebuie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să</w:t>
      </w:r>
      <w:proofErr w:type="spellEnd"/>
      <w:r w:rsidRPr="009A010C">
        <w:rPr>
          <w:rFonts w:ascii="Calibri" w:hAnsi="Calibri"/>
          <w:sz w:val="24"/>
          <w:szCs w:val="24"/>
          <w:lang w:val="fr-FR"/>
        </w:rPr>
        <w:t xml:space="preserve"> respecte </w:t>
      </w:r>
      <w:proofErr w:type="spellStart"/>
      <w:r w:rsidRPr="009A010C">
        <w:rPr>
          <w:rFonts w:ascii="Calibri" w:hAnsi="Calibri"/>
          <w:sz w:val="24"/>
          <w:szCs w:val="24"/>
          <w:lang w:val="fr-FR"/>
        </w:rPr>
        <w:t>următoarele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condiții</w:t>
      </w:r>
      <w:proofErr w:type="spellEnd"/>
      <w:r w:rsidRPr="009A010C">
        <w:rPr>
          <w:rFonts w:ascii="Calibri" w:hAnsi="Calibri"/>
          <w:sz w:val="24"/>
          <w:szCs w:val="24"/>
          <w:lang w:val="fr-FR"/>
        </w:rPr>
        <w:t xml:space="preserve"> cumulative: </w:t>
      </w:r>
    </w:p>
    <w:p w14:paraId="324E7144" w14:textId="77777777" w:rsidR="00B8427F" w:rsidRPr="009A010C" w:rsidRDefault="00B8427F" w:rsidP="00B8427F">
      <w:pPr>
        <w:ind w:left="720"/>
        <w:contextualSpacing/>
        <w:jc w:val="both"/>
        <w:rPr>
          <w:rFonts w:ascii="Calibri" w:hAnsi="Calibri"/>
          <w:sz w:val="24"/>
          <w:szCs w:val="24"/>
          <w:lang w:val="fr-FR"/>
        </w:rPr>
      </w:pPr>
      <w:r w:rsidRPr="009A010C">
        <w:rPr>
          <w:rFonts w:ascii="Calibri" w:hAnsi="Calibri"/>
          <w:sz w:val="24"/>
          <w:szCs w:val="24"/>
          <w:lang w:val="fr-FR"/>
        </w:rPr>
        <w:lastRenderedPageBreak/>
        <w:t xml:space="preserve">(i) are </w:t>
      </w:r>
      <w:proofErr w:type="spellStart"/>
      <w:r w:rsidRPr="009A010C">
        <w:rPr>
          <w:rFonts w:ascii="Calibri" w:hAnsi="Calibri"/>
          <w:sz w:val="24"/>
          <w:szCs w:val="24"/>
          <w:lang w:val="fr-FR"/>
        </w:rPr>
        <w:t>legătură</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directă</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cu</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obiectul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proiectului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pentru</w:t>
      </w:r>
      <w:proofErr w:type="spellEnd"/>
      <w:r w:rsidRPr="009A010C">
        <w:rPr>
          <w:rFonts w:ascii="Calibri" w:hAnsi="Calibri"/>
          <w:sz w:val="24"/>
          <w:szCs w:val="24"/>
          <w:lang w:val="fr-FR"/>
        </w:rPr>
        <w:t xml:space="preserve"> care se </w:t>
      </w:r>
      <w:proofErr w:type="spellStart"/>
      <w:r w:rsidRPr="009A010C">
        <w:rPr>
          <w:rFonts w:ascii="Calibri" w:hAnsi="Calibri"/>
          <w:sz w:val="24"/>
          <w:szCs w:val="24"/>
          <w:lang w:val="fr-FR"/>
        </w:rPr>
        <w:t>acordă</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finanțarea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contribuie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mod direct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semnificativ</w:t>
      </w:r>
      <w:proofErr w:type="spellEnd"/>
      <w:r w:rsidRPr="009A010C">
        <w:rPr>
          <w:rFonts w:ascii="Calibri" w:hAnsi="Calibri"/>
          <w:sz w:val="24"/>
          <w:szCs w:val="24"/>
          <w:lang w:val="fr-FR"/>
        </w:rPr>
        <w:t xml:space="preserve"> la </w:t>
      </w:r>
      <w:proofErr w:type="spellStart"/>
      <w:r w:rsidRPr="009A010C">
        <w:rPr>
          <w:rFonts w:ascii="Calibri" w:hAnsi="Calibri"/>
          <w:sz w:val="24"/>
          <w:szCs w:val="24"/>
          <w:lang w:val="fr-FR"/>
        </w:rPr>
        <w:t>realizarea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obiectivelor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la </w:t>
      </w:r>
      <w:proofErr w:type="spellStart"/>
      <w:r w:rsidRPr="009A010C">
        <w:rPr>
          <w:rFonts w:ascii="Calibri" w:hAnsi="Calibri"/>
          <w:sz w:val="24"/>
          <w:szCs w:val="24"/>
          <w:lang w:val="fr-FR"/>
        </w:rPr>
        <w:t>obținerea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rezultatelor</w:t>
      </w:r>
      <w:proofErr w:type="spellEnd"/>
      <w:r w:rsidRPr="009A010C">
        <w:rPr>
          <w:rFonts w:ascii="Calibri" w:hAnsi="Calibri"/>
          <w:sz w:val="24"/>
          <w:szCs w:val="24"/>
          <w:lang w:val="fr-FR"/>
        </w:rPr>
        <w:t xml:space="preserve"> </w:t>
      </w:r>
      <w:proofErr w:type="spellStart"/>
      <w:proofErr w:type="gramStart"/>
      <w:r w:rsidRPr="009A010C">
        <w:rPr>
          <w:rFonts w:ascii="Calibri" w:hAnsi="Calibri"/>
          <w:sz w:val="24"/>
          <w:szCs w:val="24"/>
          <w:lang w:val="fr-FR"/>
        </w:rPr>
        <w:t>acestuia</w:t>
      </w:r>
      <w:proofErr w:type="spellEnd"/>
      <w:r w:rsidRPr="009A010C">
        <w:rPr>
          <w:rFonts w:ascii="Calibri" w:hAnsi="Calibri"/>
          <w:sz w:val="24"/>
          <w:szCs w:val="24"/>
          <w:lang w:val="fr-FR"/>
        </w:rPr>
        <w:t>;</w:t>
      </w:r>
      <w:proofErr w:type="gramEnd"/>
      <w:r w:rsidRPr="009A010C">
        <w:rPr>
          <w:rFonts w:ascii="Calibri" w:hAnsi="Calibri"/>
          <w:sz w:val="24"/>
          <w:szCs w:val="24"/>
          <w:lang w:val="fr-FR"/>
        </w:rPr>
        <w:t xml:space="preserve"> </w:t>
      </w:r>
    </w:p>
    <w:p w14:paraId="065C1E4A" w14:textId="77777777" w:rsidR="00B8427F" w:rsidRPr="009A010C" w:rsidRDefault="00B8427F" w:rsidP="00B8427F">
      <w:pPr>
        <w:ind w:left="720"/>
        <w:contextualSpacing/>
        <w:jc w:val="both"/>
        <w:rPr>
          <w:rFonts w:ascii="Calibri" w:hAnsi="Calibri"/>
          <w:sz w:val="24"/>
          <w:szCs w:val="24"/>
          <w:lang w:val="fr-FR"/>
        </w:rPr>
      </w:pPr>
      <w:r w:rsidRPr="009A010C">
        <w:rPr>
          <w:rFonts w:ascii="Calibri" w:hAnsi="Calibri"/>
          <w:sz w:val="24"/>
          <w:szCs w:val="24"/>
          <w:lang w:val="fr-FR"/>
        </w:rPr>
        <w:t xml:space="preserve">(ii) se </w:t>
      </w:r>
      <w:proofErr w:type="spellStart"/>
      <w:r w:rsidRPr="009A010C">
        <w:rPr>
          <w:rFonts w:ascii="Calibri" w:hAnsi="Calibri"/>
          <w:sz w:val="24"/>
          <w:szCs w:val="24"/>
          <w:lang w:val="fr-FR"/>
        </w:rPr>
        <w:t>regăsește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cererea</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finanțare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sub</w:t>
      </w:r>
      <w:proofErr w:type="spellEnd"/>
      <w:r w:rsidRPr="009A010C">
        <w:rPr>
          <w:rFonts w:ascii="Calibri" w:hAnsi="Calibri"/>
          <w:sz w:val="24"/>
          <w:szCs w:val="24"/>
          <w:lang w:val="fr-FR"/>
        </w:rPr>
        <w:t xml:space="preserve"> forma </w:t>
      </w:r>
      <w:proofErr w:type="spellStart"/>
      <w:r w:rsidRPr="009A010C">
        <w:rPr>
          <w:rFonts w:ascii="Calibri" w:hAnsi="Calibri"/>
          <w:sz w:val="24"/>
          <w:szCs w:val="24"/>
          <w:lang w:val="fr-FR"/>
        </w:rPr>
        <w:t>activităților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eligibile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obligatorii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specificate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Ghidul</w:t>
      </w:r>
      <w:proofErr w:type="spellEnd"/>
      <w:r w:rsidRPr="009A010C">
        <w:rPr>
          <w:rFonts w:ascii="Calibri" w:hAnsi="Calibri"/>
          <w:sz w:val="24"/>
          <w:szCs w:val="24"/>
          <w:lang w:val="fr-FR"/>
        </w:rPr>
        <w:t xml:space="preserve"> </w:t>
      </w:r>
      <w:proofErr w:type="spellStart"/>
      <w:proofErr w:type="gramStart"/>
      <w:r w:rsidRPr="009A010C">
        <w:rPr>
          <w:rFonts w:ascii="Calibri" w:hAnsi="Calibri"/>
          <w:sz w:val="24"/>
          <w:szCs w:val="24"/>
          <w:lang w:val="fr-FR"/>
        </w:rPr>
        <w:t>Solicitantului</w:t>
      </w:r>
      <w:proofErr w:type="spellEnd"/>
      <w:r w:rsidRPr="009A010C">
        <w:rPr>
          <w:rFonts w:ascii="Calibri" w:hAnsi="Calibri"/>
          <w:sz w:val="24"/>
          <w:szCs w:val="24"/>
          <w:lang w:val="fr-FR"/>
        </w:rPr>
        <w:t>;</w:t>
      </w:r>
      <w:proofErr w:type="gramEnd"/>
      <w:r w:rsidRPr="009A010C">
        <w:rPr>
          <w:rFonts w:ascii="Calibri" w:hAnsi="Calibri"/>
          <w:sz w:val="24"/>
          <w:szCs w:val="24"/>
          <w:lang w:val="fr-FR"/>
        </w:rPr>
        <w:t xml:space="preserve"> </w:t>
      </w:r>
    </w:p>
    <w:p w14:paraId="1702B588" w14:textId="77777777" w:rsidR="00B8427F" w:rsidRPr="009A010C" w:rsidRDefault="00B8427F" w:rsidP="00B8427F">
      <w:pPr>
        <w:ind w:left="720"/>
        <w:contextualSpacing/>
        <w:jc w:val="both"/>
        <w:rPr>
          <w:rFonts w:ascii="Calibri" w:hAnsi="Calibri"/>
          <w:sz w:val="24"/>
          <w:szCs w:val="24"/>
          <w:lang w:val="fr-FR"/>
        </w:rPr>
      </w:pPr>
      <w:r w:rsidRPr="009A010C">
        <w:rPr>
          <w:rFonts w:ascii="Calibri" w:hAnsi="Calibri"/>
          <w:sz w:val="24"/>
          <w:szCs w:val="24"/>
          <w:lang w:val="fr-FR"/>
        </w:rPr>
        <w:t xml:space="preserve">(iii) nu face parte </w:t>
      </w:r>
      <w:proofErr w:type="spellStart"/>
      <w:r w:rsidRPr="009A010C">
        <w:rPr>
          <w:rFonts w:ascii="Calibri" w:hAnsi="Calibri"/>
          <w:sz w:val="24"/>
          <w:szCs w:val="24"/>
          <w:lang w:val="fr-FR"/>
        </w:rPr>
        <w:t>din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activitățile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auxiliare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așa</w:t>
      </w:r>
      <w:proofErr w:type="spellEnd"/>
      <w:r w:rsidRPr="009A010C">
        <w:rPr>
          <w:rFonts w:ascii="Calibri" w:hAnsi="Calibri"/>
          <w:sz w:val="24"/>
          <w:szCs w:val="24"/>
          <w:lang w:val="fr-FR"/>
        </w:rPr>
        <w:t xml:space="preserve"> cum </w:t>
      </w:r>
      <w:proofErr w:type="spellStart"/>
      <w:r w:rsidRPr="009A010C">
        <w:rPr>
          <w:rFonts w:ascii="Calibri" w:hAnsi="Calibri"/>
          <w:sz w:val="24"/>
          <w:szCs w:val="24"/>
          <w:lang w:val="fr-FR"/>
        </w:rPr>
        <w:t>sunt</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acestea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definite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Ghidul</w:t>
      </w:r>
      <w:proofErr w:type="spellEnd"/>
      <w:r w:rsidRPr="009A010C">
        <w:rPr>
          <w:rFonts w:ascii="Calibri" w:hAnsi="Calibri"/>
          <w:sz w:val="24"/>
          <w:szCs w:val="24"/>
          <w:lang w:val="fr-FR"/>
        </w:rPr>
        <w:t xml:space="preserve"> </w:t>
      </w:r>
      <w:proofErr w:type="spellStart"/>
      <w:proofErr w:type="gramStart"/>
      <w:r w:rsidRPr="009A010C">
        <w:rPr>
          <w:rFonts w:ascii="Calibri" w:hAnsi="Calibri"/>
          <w:sz w:val="24"/>
          <w:szCs w:val="24"/>
          <w:lang w:val="fr-FR"/>
        </w:rPr>
        <w:t>Solicitantului</w:t>
      </w:r>
      <w:proofErr w:type="spellEnd"/>
      <w:r w:rsidRPr="009A010C">
        <w:rPr>
          <w:rFonts w:ascii="Calibri" w:hAnsi="Calibri"/>
          <w:sz w:val="24"/>
          <w:szCs w:val="24"/>
          <w:lang w:val="fr-FR"/>
        </w:rPr>
        <w:t>;</w:t>
      </w:r>
      <w:proofErr w:type="gramEnd"/>
      <w:r w:rsidRPr="009A010C">
        <w:rPr>
          <w:rFonts w:ascii="Calibri" w:hAnsi="Calibri"/>
          <w:sz w:val="24"/>
          <w:szCs w:val="24"/>
          <w:lang w:val="fr-FR"/>
        </w:rPr>
        <w:t xml:space="preserve"> </w:t>
      </w:r>
    </w:p>
    <w:p w14:paraId="5DFAE22B" w14:textId="77777777" w:rsidR="00B8427F" w:rsidRPr="009A010C" w:rsidRDefault="00B8427F" w:rsidP="00B8427F">
      <w:pPr>
        <w:spacing w:before="0" w:after="0"/>
        <w:ind w:firstLine="708"/>
        <w:contextualSpacing/>
        <w:jc w:val="both"/>
        <w:rPr>
          <w:rFonts w:ascii="Calibri" w:hAnsi="Calibri"/>
          <w:sz w:val="24"/>
          <w:szCs w:val="24"/>
          <w:lang w:val="fr-FR"/>
        </w:rPr>
      </w:pPr>
      <w:r w:rsidRPr="009A010C">
        <w:rPr>
          <w:rFonts w:ascii="Calibri" w:hAnsi="Calibri"/>
          <w:sz w:val="24"/>
          <w:szCs w:val="24"/>
          <w:lang w:val="fr-FR"/>
        </w:rPr>
        <w:t xml:space="preserve">(iv) </w:t>
      </w:r>
      <w:proofErr w:type="spellStart"/>
      <w:r w:rsidRPr="009A010C">
        <w:rPr>
          <w:rFonts w:ascii="Calibri" w:hAnsi="Calibri"/>
          <w:sz w:val="24"/>
          <w:szCs w:val="24"/>
          <w:lang w:val="fr-FR"/>
        </w:rPr>
        <w:t>bugetul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estimat</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alocat</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activității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sau</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pachetului</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activități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reprezintă</w:t>
      </w:r>
      <w:proofErr w:type="spellEnd"/>
      <w:r w:rsidRPr="009A010C">
        <w:rPr>
          <w:rFonts w:ascii="Calibri" w:hAnsi="Calibri"/>
          <w:sz w:val="24"/>
          <w:szCs w:val="24"/>
          <w:lang w:val="fr-FR"/>
        </w:rPr>
        <w:t xml:space="preserve"> minimum 50% </w:t>
      </w:r>
      <w:proofErr w:type="spellStart"/>
      <w:r w:rsidRPr="009A010C">
        <w:rPr>
          <w:rFonts w:ascii="Calibri" w:hAnsi="Calibri"/>
          <w:sz w:val="24"/>
          <w:szCs w:val="24"/>
          <w:lang w:val="fr-FR"/>
        </w:rPr>
        <w:t>din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bugetul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eligibil</w:t>
      </w:r>
      <w:proofErr w:type="spellEnd"/>
      <w:r w:rsidRPr="009A010C">
        <w:rPr>
          <w:rFonts w:ascii="Calibri" w:hAnsi="Calibri"/>
          <w:sz w:val="24"/>
          <w:szCs w:val="24"/>
          <w:lang w:val="fr-FR"/>
        </w:rPr>
        <w:t xml:space="preserve"> al </w:t>
      </w:r>
      <w:proofErr w:type="spellStart"/>
      <w:proofErr w:type="gramStart"/>
      <w:r w:rsidRPr="009A010C">
        <w:rPr>
          <w:rFonts w:ascii="Calibri" w:hAnsi="Calibri"/>
          <w:sz w:val="24"/>
          <w:szCs w:val="24"/>
          <w:lang w:val="fr-FR"/>
        </w:rPr>
        <w:t>proiectului</w:t>
      </w:r>
      <w:proofErr w:type="spellEnd"/>
      <w:r w:rsidRPr="009A010C">
        <w:rPr>
          <w:rFonts w:ascii="Calibri" w:hAnsi="Calibri"/>
          <w:sz w:val="24"/>
          <w:szCs w:val="24"/>
          <w:lang w:val="fr-FR"/>
        </w:rPr>
        <w:t>;</w:t>
      </w:r>
      <w:proofErr w:type="gramEnd"/>
    </w:p>
    <w:p w14:paraId="2925F1F3" w14:textId="65CB0069" w:rsidR="007A63EB" w:rsidRPr="009A010C" w:rsidRDefault="007A63EB" w:rsidP="008E68AA">
      <w:pPr>
        <w:pStyle w:val="Default"/>
        <w:jc w:val="both"/>
        <w:rPr>
          <w:rFonts w:ascii="Calibri" w:hAnsi="Calibri" w:cs="Calibri"/>
          <w:color w:val="auto"/>
        </w:rPr>
      </w:pPr>
    </w:p>
    <w:p w14:paraId="4D52FFF6" w14:textId="77777777" w:rsidR="000A5295" w:rsidRPr="009A010C" w:rsidRDefault="000A5295" w:rsidP="000A5295">
      <w:pPr>
        <w:widowControl w:val="0"/>
        <w:pBdr>
          <w:top w:val="nil"/>
          <w:left w:val="nil"/>
          <w:bottom w:val="nil"/>
          <w:right w:val="nil"/>
          <w:between w:val="nil"/>
        </w:pBdr>
        <w:spacing w:before="0" w:after="0"/>
        <w:jc w:val="both"/>
        <w:rPr>
          <w:rFonts w:ascii="Calibri" w:hAnsi="Calibri"/>
          <w:sz w:val="24"/>
          <w:szCs w:val="24"/>
        </w:rPr>
      </w:pPr>
      <w:bookmarkStart w:id="24" w:name="_Hlk99960356"/>
      <w:r w:rsidRPr="009A010C">
        <w:rPr>
          <w:rFonts w:ascii="Calibri" w:hAnsi="Calibri"/>
          <w:bCs/>
          <w:i/>
          <w:iCs/>
          <w:sz w:val="24"/>
          <w:szCs w:val="24"/>
        </w:rPr>
        <w:t>Active corporale</w:t>
      </w:r>
      <w:r w:rsidRPr="009A010C">
        <w:rPr>
          <w:rFonts w:ascii="Calibri" w:hAnsi="Calibri"/>
          <w:sz w:val="24"/>
          <w:szCs w:val="24"/>
        </w:rPr>
        <w:t xml:space="preserve"> - reprezintă terenuri, clădiri și instalații, utilaje și echipamente;</w:t>
      </w:r>
    </w:p>
    <w:p w14:paraId="043258DD" w14:textId="77777777" w:rsidR="000A5295" w:rsidRPr="009A010C" w:rsidRDefault="000A5295" w:rsidP="000A5295">
      <w:pPr>
        <w:widowControl w:val="0"/>
        <w:pBdr>
          <w:top w:val="nil"/>
          <w:left w:val="nil"/>
          <w:bottom w:val="nil"/>
          <w:right w:val="nil"/>
          <w:between w:val="nil"/>
        </w:pBdr>
        <w:spacing w:before="0" w:after="0"/>
        <w:jc w:val="both"/>
        <w:rPr>
          <w:rFonts w:ascii="Calibri" w:hAnsi="Calibri"/>
          <w:bCs/>
          <w:i/>
          <w:iCs/>
          <w:sz w:val="24"/>
          <w:szCs w:val="24"/>
        </w:rPr>
      </w:pPr>
    </w:p>
    <w:p w14:paraId="1A87B742" w14:textId="77777777" w:rsidR="000A5295" w:rsidRPr="009A010C" w:rsidRDefault="000A5295" w:rsidP="000A5295">
      <w:pPr>
        <w:widowControl w:val="0"/>
        <w:pBdr>
          <w:top w:val="nil"/>
          <w:left w:val="nil"/>
          <w:bottom w:val="nil"/>
          <w:right w:val="nil"/>
          <w:between w:val="nil"/>
        </w:pBdr>
        <w:spacing w:before="0" w:after="0"/>
        <w:jc w:val="both"/>
        <w:rPr>
          <w:rFonts w:ascii="Calibri" w:hAnsi="Calibri"/>
          <w:sz w:val="24"/>
          <w:szCs w:val="24"/>
        </w:rPr>
      </w:pPr>
      <w:r w:rsidRPr="009A010C">
        <w:rPr>
          <w:rFonts w:ascii="Calibri" w:hAnsi="Calibri"/>
          <w:bCs/>
          <w:i/>
          <w:iCs/>
          <w:sz w:val="24"/>
          <w:szCs w:val="24"/>
        </w:rPr>
        <w:t>Active necorporale</w:t>
      </w:r>
      <w:r w:rsidRPr="009A010C">
        <w:rPr>
          <w:rFonts w:ascii="Calibri" w:hAnsi="Calibri"/>
          <w:bCs/>
          <w:sz w:val="24"/>
          <w:szCs w:val="24"/>
        </w:rPr>
        <w:t xml:space="preserve"> -</w:t>
      </w:r>
      <w:r w:rsidRPr="009A010C">
        <w:rPr>
          <w:rFonts w:ascii="Calibri" w:hAnsi="Calibr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638E0F74" w14:textId="77777777" w:rsidR="000A5295" w:rsidRPr="009A010C" w:rsidRDefault="000A5295" w:rsidP="000A5295">
      <w:pPr>
        <w:widowControl w:val="0"/>
        <w:pBdr>
          <w:top w:val="nil"/>
          <w:left w:val="nil"/>
          <w:bottom w:val="nil"/>
          <w:right w:val="nil"/>
          <w:between w:val="nil"/>
        </w:pBdr>
        <w:spacing w:before="0" w:after="0"/>
        <w:jc w:val="both"/>
        <w:rPr>
          <w:rFonts w:ascii="Calibri" w:hAnsi="Calibri"/>
          <w:bCs/>
          <w:i/>
          <w:iCs/>
          <w:sz w:val="24"/>
          <w:szCs w:val="24"/>
        </w:rPr>
      </w:pPr>
    </w:p>
    <w:p w14:paraId="5BF3C2FC" w14:textId="504B9032" w:rsidR="000A5295" w:rsidRPr="009A010C" w:rsidRDefault="000A5295" w:rsidP="000A5295">
      <w:pPr>
        <w:widowControl w:val="0"/>
        <w:pBdr>
          <w:top w:val="nil"/>
          <w:left w:val="nil"/>
          <w:bottom w:val="nil"/>
          <w:right w:val="nil"/>
          <w:between w:val="nil"/>
        </w:pBdr>
        <w:spacing w:before="0" w:after="0"/>
        <w:jc w:val="both"/>
        <w:rPr>
          <w:rFonts w:ascii="Calibri" w:hAnsi="Calibri"/>
          <w:sz w:val="24"/>
          <w:szCs w:val="24"/>
        </w:rPr>
      </w:pPr>
      <w:r w:rsidRPr="009A010C">
        <w:rPr>
          <w:rFonts w:ascii="Calibri" w:hAnsi="Calibri"/>
          <w:bCs/>
          <w:i/>
          <w:iCs/>
          <w:sz w:val="24"/>
          <w:szCs w:val="24"/>
        </w:rPr>
        <w:t>Ajutoare/ajutor (de stat)</w:t>
      </w:r>
      <w:r w:rsidRPr="009A010C">
        <w:rPr>
          <w:rFonts w:ascii="Calibri" w:hAnsi="Calibri"/>
          <w:bCs/>
          <w:sz w:val="24"/>
          <w:szCs w:val="24"/>
        </w:rPr>
        <w:t xml:space="preserve"> -</w:t>
      </w:r>
      <w:r w:rsidRPr="009A010C">
        <w:rPr>
          <w:rFonts w:ascii="Calibri" w:hAnsi="Calibri"/>
          <w:sz w:val="24"/>
          <w:szCs w:val="24"/>
        </w:rPr>
        <w:t xml:space="preserve"> înseamnă orice măsură care îndeplineşte toate criteriile prevăzute la articolul 107 alineatul (1) din Tratatul privind funcţionarea Uniunii Europene; </w:t>
      </w:r>
    </w:p>
    <w:p w14:paraId="7DE7AB4C" w14:textId="77777777" w:rsidR="000A5295" w:rsidRPr="009A010C" w:rsidRDefault="000A5295" w:rsidP="000A5295">
      <w:pPr>
        <w:widowControl w:val="0"/>
        <w:pBdr>
          <w:top w:val="nil"/>
          <w:left w:val="nil"/>
          <w:bottom w:val="nil"/>
          <w:right w:val="nil"/>
          <w:between w:val="nil"/>
        </w:pBdr>
        <w:spacing w:before="0" w:after="0"/>
        <w:jc w:val="both"/>
        <w:rPr>
          <w:rFonts w:ascii="Calibri" w:hAnsi="Calibri"/>
          <w:sz w:val="24"/>
          <w:szCs w:val="24"/>
        </w:rPr>
      </w:pPr>
    </w:p>
    <w:bookmarkEnd w:id="24"/>
    <w:p w14:paraId="496E9F52" w14:textId="1F624300" w:rsidR="007A63EB" w:rsidRPr="009A010C" w:rsidRDefault="000A5295" w:rsidP="00635D9B">
      <w:pPr>
        <w:pStyle w:val="Default"/>
        <w:jc w:val="both"/>
        <w:rPr>
          <w:rFonts w:ascii="Calibri" w:hAnsi="Calibri" w:cs="Calibri"/>
          <w:color w:val="auto"/>
          <w:lang w:val="fr-FR" w:eastAsia="ro-RO"/>
        </w:rPr>
      </w:pPr>
      <w:r w:rsidRPr="009A010C">
        <w:rPr>
          <w:rFonts w:ascii="Calibri" w:hAnsi="Calibri" w:cs="Calibri"/>
          <w:i/>
          <w:color w:val="auto"/>
        </w:rPr>
        <w:t>Apel de proiecte</w:t>
      </w:r>
      <w:r w:rsidRPr="009A010C">
        <w:rPr>
          <w:rFonts w:ascii="Calibri" w:hAnsi="Calibri" w:cs="Calibri"/>
          <w:color w:val="auto"/>
        </w:rPr>
        <w:t xml:space="preserve"> - </w:t>
      </w:r>
      <w:proofErr w:type="spellStart"/>
      <w:r w:rsidR="00FE4B47" w:rsidRPr="009A010C">
        <w:rPr>
          <w:rFonts w:ascii="Calibri" w:hAnsi="Calibri" w:cs="Calibri"/>
          <w:color w:val="auto"/>
          <w:lang w:val="fr-FR" w:eastAsia="ro-RO"/>
        </w:rPr>
        <w:t>invitație</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publică</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adresată</w:t>
      </w:r>
      <w:proofErr w:type="spellEnd"/>
      <w:r w:rsidR="00FE4B47" w:rsidRPr="009A010C">
        <w:rPr>
          <w:rFonts w:ascii="Calibri" w:hAnsi="Calibri" w:cs="Calibri"/>
          <w:color w:val="auto"/>
          <w:lang w:val="fr-FR" w:eastAsia="ro-RO"/>
        </w:rPr>
        <w:t xml:space="preserve"> de </w:t>
      </w:r>
      <w:proofErr w:type="spellStart"/>
      <w:r w:rsidR="00FE4B47" w:rsidRPr="009A010C">
        <w:rPr>
          <w:rFonts w:ascii="Calibri" w:hAnsi="Calibri" w:cs="Calibri"/>
          <w:color w:val="auto"/>
          <w:lang w:val="fr-FR" w:eastAsia="ro-RO"/>
        </w:rPr>
        <w:t>către</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autoritatea</w:t>
      </w:r>
      <w:proofErr w:type="spellEnd"/>
      <w:r w:rsidR="00FE4B47" w:rsidRPr="009A010C">
        <w:rPr>
          <w:rFonts w:ascii="Calibri" w:hAnsi="Calibri" w:cs="Calibri"/>
          <w:color w:val="auto"/>
          <w:lang w:val="fr-FR" w:eastAsia="ro-RO"/>
        </w:rPr>
        <w:t xml:space="preserve"> de management/</w:t>
      </w:r>
      <w:proofErr w:type="spellStart"/>
      <w:r w:rsidR="00FE4B47" w:rsidRPr="009A010C">
        <w:rPr>
          <w:rFonts w:ascii="Calibri" w:hAnsi="Calibri" w:cs="Calibri"/>
          <w:color w:val="auto"/>
          <w:lang w:val="fr-FR" w:eastAsia="ro-RO"/>
        </w:rPr>
        <w:t>organismul</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intermediar</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după</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caz</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categoriilor</w:t>
      </w:r>
      <w:proofErr w:type="spellEnd"/>
      <w:r w:rsidR="00FE4B47" w:rsidRPr="009A010C">
        <w:rPr>
          <w:rFonts w:ascii="Calibri" w:hAnsi="Calibri" w:cs="Calibri"/>
          <w:color w:val="auto"/>
          <w:lang w:val="fr-FR" w:eastAsia="ro-RO"/>
        </w:rPr>
        <w:t xml:space="preserve"> de </w:t>
      </w:r>
      <w:proofErr w:type="spellStart"/>
      <w:r w:rsidR="00FE4B47" w:rsidRPr="009A010C">
        <w:rPr>
          <w:rFonts w:ascii="Calibri" w:hAnsi="Calibri" w:cs="Calibri"/>
          <w:color w:val="auto"/>
          <w:lang w:val="fr-FR" w:eastAsia="ro-RO"/>
        </w:rPr>
        <w:t>solicitanți</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eligibili</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stabiliți</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prin</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Ghidul</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Solicitantului</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în</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vederea</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transmiterii</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cererilor</w:t>
      </w:r>
      <w:proofErr w:type="spellEnd"/>
      <w:r w:rsidR="00FE4B47" w:rsidRPr="009A010C">
        <w:rPr>
          <w:rFonts w:ascii="Calibri" w:hAnsi="Calibri" w:cs="Calibri"/>
          <w:color w:val="auto"/>
          <w:lang w:val="fr-FR" w:eastAsia="ro-RO"/>
        </w:rPr>
        <w:t xml:space="preserve"> de </w:t>
      </w:r>
      <w:proofErr w:type="spellStart"/>
      <w:r w:rsidR="00FE4B47" w:rsidRPr="009A010C">
        <w:rPr>
          <w:rFonts w:ascii="Calibri" w:hAnsi="Calibri" w:cs="Calibri"/>
          <w:color w:val="auto"/>
          <w:lang w:val="fr-FR" w:eastAsia="ro-RO"/>
        </w:rPr>
        <w:t>finanțare</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în</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cadrul</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uneia</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sau</w:t>
      </w:r>
      <w:proofErr w:type="spellEnd"/>
      <w:r w:rsidR="00FE4B47" w:rsidRPr="009A010C">
        <w:rPr>
          <w:rFonts w:ascii="Calibri" w:hAnsi="Calibri" w:cs="Calibri"/>
          <w:color w:val="auto"/>
          <w:lang w:val="fr-FR" w:eastAsia="ro-RO"/>
        </w:rPr>
        <w:t xml:space="preserve"> mai </w:t>
      </w:r>
      <w:proofErr w:type="spellStart"/>
      <w:r w:rsidR="00FE4B47" w:rsidRPr="009A010C">
        <w:rPr>
          <w:rFonts w:ascii="Calibri" w:hAnsi="Calibri" w:cs="Calibri"/>
          <w:color w:val="auto"/>
          <w:lang w:val="fr-FR" w:eastAsia="ro-RO"/>
        </w:rPr>
        <w:t>multor</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priorități</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din</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cadrul</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programului</w:t>
      </w:r>
      <w:proofErr w:type="spellEnd"/>
      <w:r w:rsidR="00635D9B" w:rsidRPr="009A010C">
        <w:rPr>
          <w:rFonts w:ascii="Calibri" w:hAnsi="Calibri" w:cs="Calibri"/>
          <w:color w:val="auto"/>
          <w:lang w:val="fr-FR" w:eastAsia="ro-RO"/>
        </w:rPr>
        <w:t>.</w:t>
      </w:r>
    </w:p>
    <w:p w14:paraId="17B11964" w14:textId="0027C243" w:rsidR="00A51F91" w:rsidRPr="009A010C" w:rsidRDefault="00A51F91" w:rsidP="00635D9B">
      <w:pPr>
        <w:pStyle w:val="Default"/>
        <w:jc w:val="both"/>
        <w:rPr>
          <w:rFonts w:ascii="Calibri" w:hAnsi="Calibri" w:cs="Calibri"/>
          <w:color w:val="auto"/>
          <w:lang w:val="fr-FR" w:eastAsia="ro-RO"/>
        </w:rPr>
      </w:pPr>
    </w:p>
    <w:p w14:paraId="105428E8" w14:textId="07B21857" w:rsidR="00A51F91" w:rsidRPr="009A010C" w:rsidRDefault="00A51F91" w:rsidP="00635D9B">
      <w:pPr>
        <w:pStyle w:val="Default"/>
        <w:jc w:val="both"/>
        <w:rPr>
          <w:rFonts w:ascii="Calibri" w:hAnsi="Calibri" w:cs="Calibri"/>
          <w:color w:val="auto"/>
          <w:lang w:val="fr-FR" w:eastAsia="ro-RO"/>
        </w:rPr>
      </w:pPr>
      <w:r w:rsidRPr="009A010C">
        <w:rPr>
          <w:rFonts w:ascii="Calibri" w:hAnsi="Calibri" w:cs="Calibri"/>
          <w:i/>
          <w:color w:val="auto"/>
        </w:rPr>
        <w:t>Autoritatea de Management pentru Programul Regional Sud Est 2021-2027 (AM PR SE)</w:t>
      </w:r>
      <w:r w:rsidRPr="009A010C">
        <w:rPr>
          <w:rFonts w:ascii="Calibri" w:hAnsi="Calibri" w:cs="Calibri"/>
          <w:b/>
          <w:color w:val="auto"/>
        </w:rPr>
        <w:t xml:space="preserve"> - </w:t>
      </w:r>
      <w:r w:rsidRPr="009A010C">
        <w:rPr>
          <w:rFonts w:ascii="Calibri" w:hAnsi="Calibri" w:cs="Calibri"/>
          <w:color w:val="auto"/>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p w14:paraId="31482388" w14:textId="77777777" w:rsidR="00C478F3" w:rsidRPr="009A010C" w:rsidRDefault="00C478F3" w:rsidP="00635D9B">
      <w:pPr>
        <w:pStyle w:val="Default"/>
        <w:jc w:val="both"/>
        <w:rPr>
          <w:rFonts w:ascii="Calibri" w:hAnsi="Calibri" w:cs="Calibri"/>
          <w:color w:val="auto"/>
          <w:lang w:val="fr-FR" w:eastAsia="ro-RO"/>
        </w:rPr>
      </w:pPr>
    </w:p>
    <w:p w14:paraId="725A2F9A" w14:textId="41B7CE42" w:rsidR="00C478F3" w:rsidRPr="009A010C" w:rsidRDefault="00C478F3" w:rsidP="00C478F3">
      <w:pPr>
        <w:widowControl w:val="0"/>
        <w:spacing w:before="0" w:after="0"/>
        <w:jc w:val="both"/>
        <w:rPr>
          <w:rFonts w:ascii="Calibri" w:hAnsi="Calibri"/>
          <w:sz w:val="24"/>
          <w:szCs w:val="24"/>
        </w:rPr>
      </w:pPr>
      <w:r w:rsidRPr="009A010C">
        <w:rPr>
          <w:rFonts w:ascii="Calibri" w:hAnsi="Calibri"/>
          <w:i/>
          <w:iCs/>
          <w:sz w:val="24"/>
          <w:szCs w:val="24"/>
        </w:rPr>
        <w:t xml:space="preserve">Beneficiar </w:t>
      </w:r>
      <w:r w:rsidRPr="009A010C">
        <w:rPr>
          <w:rFonts w:ascii="Calibri" w:hAnsi="Calibri"/>
          <w:sz w:val="24"/>
          <w:szCs w:val="24"/>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009C99FC" w14:textId="77777777" w:rsidR="00B07052" w:rsidRPr="009A010C" w:rsidRDefault="00B07052" w:rsidP="008E68AA">
      <w:pPr>
        <w:pStyle w:val="Default"/>
        <w:jc w:val="both"/>
        <w:rPr>
          <w:rFonts w:ascii="Calibri" w:hAnsi="Calibri" w:cs="Calibri"/>
          <w:i/>
          <w:color w:val="auto"/>
        </w:rPr>
      </w:pPr>
    </w:p>
    <w:p w14:paraId="3BD7F835" w14:textId="62C09D5D" w:rsidR="000A5295" w:rsidRPr="009A010C" w:rsidRDefault="000A5295" w:rsidP="00F2194E">
      <w:pPr>
        <w:pStyle w:val="Default"/>
        <w:jc w:val="both"/>
        <w:rPr>
          <w:rFonts w:ascii="Calibri" w:hAnsi="Calibri" w:cs="Calibri"/>
          <w:color w:val="auto"/>
          <w:lang w:val="fr-FR" w:eastAsia="ro-RO"/>
        </w:rPr>
      </w:pPr>
      <w:r w:rsidRPr="009A010C">
        <w:rPr>
          <w:rFonts w:ascii="Calibri" w:hAnsi="Calibri" w:cs="Calibri"/>
          <w:i/>
          <w:color w:val="auto"/>
        </w:rPr>
        <w:t>Calendar de apeluri de proiecte</w:t>
      </w:r>
      <w:r w:rsidRPr="009A010C">
        <w:rPr>
          <w:rFonts w:ascii="Calibri" w:hAnsi="Calibri" w:cs="Calibri"/>
          <w:color w:val="auto"/>
        </w:rPr>
        <w:t xml:space="preserve"> – </w:t>
      </w:r>
      <w:proofErr w:type="spellStart"/>
      <w:r w:rsidR="00A96087" w:rsidRPr="009A010C">
        <w:rPr>
          <w:rFonts w:ascii="Calibri" w:hAnsi="Calibri" w:cs="Calibri"/>
          <w:color w:val="auto"/>
          <w:lang w:val="fr-FR" w:eastAsia="ro-RO"/>
        </w:rPr>
        <w:t>calendarul</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lansarii</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apelurilor</w:t>
      </w:r>
      <w:proofErr w:type="spellEnd"/>
      <w:r w:rsidR="00A96087" w:rsidRPr="009A010C">
        <w:rPr>
          <w:rFonts w:ascii="Calibri" w:hAnsi="Calibri" w:cs="Calibri"/>
          <w:color w:val="auto"/>
          <w:lang w:val="fr-FR" w:eastAsia="ro-RO"/>
        </w:rPr>
        <w:t xml:space="preserve"> de </w:t>
      </w:r>
      <w:proofErr w:type="spellStart"/>
      <w:r w:rsidR="00A96087" w:rsidRPr="009A010C">
        <w:rPr>
          <w:rFonts w:ascii="Calibri" w:hAnsi="Calibri" w:cs="Calibri"/>
          <w:color w:val="auto"/>
          <w:lang w:val="fr-FR" w:eastAsia="ro-RO"/>
        </w:rPr>
        <w:t>proiecte</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planificate</w:t>
      </w:r>
      <w:proofErr w:type="spellEnd"/>
      <w:r w:rsidR="00A96087" w:rsidRPr="009A010C">
        <w:rPr>
          <w:rFonts w:ascii="Calibri" w:hAnsi="Calibri" w:cs="Calibri"/>
          <w:color w:val="auto"/>
          <w:lang w:val="fr-FR" w:eastAsia="ro-RO"/>
        </w:rPr>
        <w:t xml:space="preserve"> de </w:t>
      </w:r>
      <w:proofErr w:type="spellStart"/>
      <w:r w:rsidR="00A96087" w:rsidRPr="009A010C">
        <w:rPr>
          <w:rFonts w:ascii="Calibri" w:hAnsi="Calibri" w:cs="Calibri"/>
          <w:color w:val="auto"/>
          <w:lang w:val="fr-FR" w:eastAsia="ro-RO"/>
        </w:rPr>
        <w:t>autoritatea</w:t>
      </w:r>
      <w:proofErr w:type="spellEnd"/>
      <w:r w:rsidR="00A96087" w:rsidRPr="009A010C">
        <w:rPr>
          <w:rFonts w:ascii="Calibri" w:hAnsi="Calibri" w:cs="Calibri"/>
          <w:color w:val="auto"/>
          <w:lang w:val="fr-FR" w:eastAsia="ro-RO"/>
        </w:rPr>
        <w:t xml:space="preserve"> de management </w:t>
      </w:r>
      <w:proofErr w:type="spellStart"/>
      <w:r w:rsidR="00A96087" w:rsidRPr="009A010C">
        <w:rPr>
          <w:rFonts w:ascii="Calibri" w:hAnsi="Calibri" w:cs="Calibri"/>
          <w:color w:val="auto"/>
          <w:lang w:val="fr-FR" w:eastAsia="ro-RO"/>
        </w:rPr>
        <w:t>pe</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durata</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unui</w:t>
      </w:r>
      <w:proofErr w:type="spellEnd"/>
      <w:r w:rsidR="00A96087" w:rsidRPr="009A010C">
        <w:rPr>
          <w:rFonts w:ascii="Calibri" w:hAnsi="Calibri" w:cs="Calibri"/>
          <w:color w:val="auto"/>
          <w:lang w:val="fr-FR" w:eastAsia="ro-RO"/>
        </w:rPr>
        <w:t xml:space="preserve"> an </w:t>
      </w:r>
      <w:proofErr w:type="spellStart"/>
      <w:r w:rsidR="00A96087" w:rsidRPr="009A010C">
        <w:rPr>
          <w:rFonts w:ascii="Calibri" w:hAnsi="Calibri" w:cs="Calibri"/>
          <w:color w:val="auto"/>
          <w:lang w:val="fr-FR" w:eastAsia="ro-RO"/>
        </w:rPr>
        <w:t>calendaristic</w:t>
      </w:r>
      <w:proofErr w:type="spellEnd"/>
      <w:r w:rsidR="00A96087" w:rsidRPr="009A010C">
        <w:rPr>
          <w:rFonts w:ascii="Calibri" w:hAnsi="Calibri" w:cs="Calibri"/>
          <w:color w:val="auto"/>
          <w:lang w:val="fr-FR" w:eastAsia="ro-RO"/>
        </w:rPr>
        <w:t xml:space="preserve">, care </w:t>
      </w:r>
      <w:proofErr w:type="spellStart"/>
      <w:r w:rsidR="00A96087" w:rsidRPr="009A010C">
        <w:rPr>
          <w:rFonts w:ascii="Calibri" w:hAnsi="Calibri" w:cs="Calibri"/>
          <w:color w:val="auto"/>
          <w:lang w:val="fr-FR" w:eastAsia="ro-RO"/>
        </w:rPr>
        <w:t>cuprinde</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informatiile</w:t>
      </w:r>
      <w:proofErr w:type="spellEnd"/>
      <w:r w:rsidR="00A96087" w:rsidRPr="009A010C">
        <w:rPr>
          <w:rFonts w:ascii="Calibri" w:hAnsi="Calibri" w:cs="Calibri"/>
          <w:color w:val="auto"/>
          <w:lang w:val="fr-FR" w:eastAsia="ro-RO"/>
        </w:rPr>
        <w:t xml:space="preserve"> minime </w:t>
      </w:r>
      <w:proofErr w:type="spellStart"/>
      <w:r w:rsidR="00A96087" w:rsidRPr="009A010C">
        <w:rPr>
          <w:rFonts w:ascii="Calibri" w:hAnsi="Calibri" w:cs="Calibri"/>
          <w:color w:val="auto"/>
          <w:lang w:val="fr-FR" w:eastAsia="ro-RO"/>
        </w:rPr>
        <w:t>prevazute</w:t>
      </w:r>
      <w:proofErr w:type="spellEnd"/>
      <w:r w:rsidR="00A96087" w:rsidRPr="009A010C">
        <w:rPr>
          <w:rFonts w:ascii="Calibri" w:hAnsi="Calibri" w:cs="Calibri"/>
          <w:color w:val="auto"/>
          <w:lang w:val="fr-FR" w:eastAsia="ro-RO"/>
        </w:rPr>
        <w:t xml:space="preserve"> la art. 49 </w:t>
      </w:r>
      <w:proofErr w:type="spellStart"/>
      <w:r w:rsidR="00A96087" w:rsidRPr="009A010C">
        <w:rPr>
          <w:rFonts w:ascii="Calibri" w:hAnsi="Calibri" w:cs="Calibri"/>
          <w:color w:val="auto"/>
          <w:lang w:val="fr-FR" w:eastAsia="ro-RO"/>
        </w:rPr>
        <w:t>alin</w:t>
      </w:r>
      <w:proofErr w:type="spellEnd"/>
      <w:r w:rsidR="00A96087" w:rsidRPr="009A010C">
        <w:rPr>
          <w:rFonts w:ascii="Calibri" w:hAnsi="Calibri" w:cs="Calibri"/>
          <w:color w:val="auto"/>
          <w:lang w:val="fr-FR" w:eastAsia="ro-RO"/>
        </w:rPr>
        <w:t xml:space="preserve">. (2) </w:t>
      </w:r>
      <w:proofErr w:type="spellStart"/>
      <w:r w:rsidR="00A96087" w:rsidRPr="009A010C">
        <w:rPr>
          <w:rFonts w:ascii="Calibri" w:hAnsi="Calibri" w:cs="Calibri"/>
          <w:color w:val="auto"/>
          <w:lang w:val="fr-FR" w:eastAsia="ro-RO"/>
        </w:rPr>
        <w:t>din</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Regulamentul</w:t>
      </w:r>
      <w:proofErr w:type="spellEnd"/>
      <w:r w:rsidR="00A96087" w:rsidRPr="009A010C">
        <w:rPr>
          <w:rFonts w:ascii="Calibri" w:hAnsi="Calibri" w:cs="Calibri"/>
          <w:color w:val="auto"/>
          <w:lang w:val="fr-FR" w:eastAsia="ro-RO"/>
        </w:rPr>
        <w:t xml:space="preserve"> (UE) 2021/1060, </w:t>
      </w:r>
      <w:proofErr w:type="spellStart"/>
      <w:r w:rsidR="00A96087" w:rsidRPr="009A010C">
        <w:rPr>
          <w:rFonts w:ascii="Calibri" w:hAnsi="Calibri" w:cs="Calibri"/>
          <w:color w:val="auto"/>
          <w:lang w:val="fr-FR" w:eastAsia="ro-RO"/>
        </w:rPr>
        <w:t>cu</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modificarile</w:t>
      </w:r>
      <w:proofErr w:type="spellEnd"/>
      <w:r w:rsidR="00A96087" w:rsidRPr="009A010C">
        <w:rPr>
          <w:rFonts w:ascii="Calibri" w:hAnsi="Calibri" w:cs="Calibri"/>
          <w:color w:val="auto"/>
          <w:lang w:val="fr-FR" w:eastAsia="ro-RO"/>
        </w:rPr>
        <w:t xml:space="preserve"> si </w:t>
      </w:r>
      <w:proofErr w:type="spellStart"/>
      <w:r w:rsidR="00A96087" w:rsidRPr="009A010C">
        <w:rPr>
          <w:rFonts w:ascii="Calibri" w:hAnsi="Calibri" w:cs="Calibri"/>
          <w:color w:val="auto"/>
          <w:lang w:val="fr-FR" w:eastAsia="ro-RO"/>
        </w:rPr>
        <w:t>completarile</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ulterioare</w:t>
      </w:r>
      <w:proofErr w:type="spellEnd"/>
      <w:r w:rsidR="007F2A1B" w:rsidRPr="009A010C">
        <w:rPr>
          <w:rFonts w:ascii="Calibri" w:hAnsi="Calibri" w:cs="Calibri"/>
          <w:color w:val="auto"/>
        </w:rPr>
        <w:t>.</w:t>
      </w:r>
    </w:p>
    <w:p w14:paraId="6759D8FA" w14:textId="77777777" w:rsidR="000A5295" w:rsidRPr="009A010C" w:rsidRDefault="000A5295" w:rsidP="000A5295">
      <w:pPr>
        <w:pStyle w:val="Default"/>
        <w:jc w:val="both"/>
        <w:rPr>
          <w:rFonts w:ascii="Calibri" w:hAnsi="Calibri" w:cs="Calibri"/>
          <w:i/>
          <w:color w:val="auto"/>
        </w:rPr>
      </w:pPr>
    </w:p>
    <w:p w14:paraId="7CE5D2D9" w14:textId="5E9F6D01" w:rsidR="000A5295" w:rsidRPr="009A010C" w:rsidRDefault="000A5295" w:rsidP="000A5295">
      <w:pPr>
        <w:pStyle w:val="Default"/>
        <w:jc w:val="both"/>
        <w:rPr>
          <w:rFonts w:ascii="Calibri" w:hAnsi="Calibri" w:cs="Calibri"/>
          <w:color w:val="auto"/>
        </w:rPr>
      </w:pPr>
      <w:r w:rsidRPr="009A010C">
        <w:rPr>
          <w:rFonts w:ascii="Calibri" w:hAnsi="Calibri" w:cs="Calibri"/>
          <w:i/>
          <w:color w:val="auto"/>
        </w:rPr>
        <w:lastRenderedPageBreak/>
        <w:t>Cerere de finanțare</w:t>
      </w:r>
      <w:r w:rsidRPr="009A010C">
        <w:rPr>
          <w:rFonts w:ascii="Calibri" w:hAnsi="Calibri" w:cs="Calibri"/>
          <w:color w:val="auto"/>
        </w:rPr>
        <w:t xml:space="preserve"> –</w:t>
      </w:r>
      <w:r w:rsidR="00F9625B" w:rsidRPr="009A010C">
        <w:rPr>
          <w:rFonts w:ascii="Calibri" w:hAnsi="Calibri" w:cs="Calibri"/>
          <w:color w:val="auto"/>
        </w:rPr>
        <w:t xml:space="preserve">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9A010C">
        <w:rPr>
          <w:rFonts w:ascii="Calibri" w:hAnsi="Calibri" w:cs="Calibri"/>
          <w:color w:val="auto"/>
        </w:rPr>
        <w:t>;</w:t>
      </w:r>
    </w:p>
    <w:p w14:paraId="2525ACDF" w14:textId="3165BF94" w:rsidR="00992EDD" w:rsidRPr="009A010C" w:rsidRDefault="00992EDD" w:rsidP="000A5295">
      <w:pPr>
        <w:pStyle w:val="Default"/>
        <w:jc w:val="both"/>
        <w:rPr>
          <w:rFonts w:ascii="Calibri" w:hAnsi="Calibri" w:cs="Calibri"/>
          <w:color w:val="auto"/>
        </w:rPr>
      </w:pPr>
    </w:p>
    <w:p w14:paraId="27735F11" w14:textId="5B2AA24C" w:rsidR="00992EDD" w:rsidRPr="009A010C" w:rsidRDefault="00992EDD" w:rsidP="000A5295">
      <w:pPr>
        <w:pStyle w:val="Default"/>
        <w:jc w:val="both"/>
        <w:rPr>
          <w:rFonts w:ascii="Calibri" w:hAnsi="Calibri" w:cs="Calibri"/>
          <w:color w:val="auto"/>
        </w:rPr>
      </w:pPr>
      <w:r w:rsidRPr="009A010C">
        <w:rPr>
          <w:rFonts w:ascii="Calibri" w:hAnsi="Calibri" w:cs="Calibri"/>
          <w:i/>
          <w:color w:val="auto"/>
        </w:rPr>
        <w:t>Contractul de finanțare</w:t>
      </w:r>
      <w:r w:rsidRPr="009A010C">
        <w:rPr>
          <w:rFonts w:ascii="Calibri" w:hAnsi="Calibri" w:cs="Calibri"/>
          <w:color w:val="auto"/>
        </w:rPr>
        <w:t xml:space="preserve"> 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17D6BB7B" w14:textId="77777777" w:rsidR="000A5295" w:rsidRPr="009A010C" w:rsidRDefault="000A5295" w:rsidP="000A5295">
      <w:pPr>
        <w:pStyle w:val="ListParagraph"/>
        <w:spacing w:before="0" w:after="0"/>
        <w:ind w:left="0"/>
        <w:jc w:val="both"/>
        <w:rPr>
          <w:rFonts w:ascii="Calibri" w:hAnsi="Calibri"/>
          <w:i/>
          <w:sz w:val="24"/>
          <w:szCs w:val="24"/>
        </w:rPr>
      </w:pPr>
    </w:p>
    <w:p w14:paraId="7B1394E7" w14:textId="39003C71" w:rsidR="004720C5" w:rsidRPr="009A010C" w:rsidRDefault="000A5295" w:rsidP="008E68AA">
      <w:pPr>
        <w:pStyle w:val="ListParagraph"/>
        <w:spacing w:before="0" w:after="0"/>
        <w:ind w:left="0"/>
        <w:jc w:val="both"/>
        <w:rPr>
          <w:rFonts w:ascii="Calibri" w:hAnsi="Calibri"/>
          <w:sz w:val="24"/>
          <w:szCs w:val="24"/>
        </w:rPr>
      </w:pPr>
      <w:r w:rsidRPr="009A010C">
        <w:rPr>
          <w:rFonts w:ascii="Calibri" w:hAnsi="Calibri"/>
          <w:i/>
          <w:sz w:val="24"/>
          <w:szCs w:val="24"/>
        </w:rPr>
        <w:t>Dată</w:t>
      </w:r>
      <w:r w:rsidRPr="009A010C">
        <w:rPr>
          <w:rFonts w:ascii="Calibri" w:hAnsi="Calibri"/>
          <w:sz w:val="24"/>
          <w:szCs w:val="24"/>
        </w:rPr>
        <w:t xml:space="preserve"> </w:t>
      </w:r>
      <w:r w:rsidRPr="009A010C">
        <w:rPr>
          <w:rFonts w:ascii="Calibri" w:hAnsi="Calibri"/>
          <w:i/>
          <w:sz w:val="24"/>
          <w:szCs w:val="24"/>
        </w:rPr>
        <w:t>lansare apel de proiecte</w:t>
      </w:r>
      <w:r w:rsidRPr="009A010C">
        <w:rPr>
          <w:rFonts w:ascii="Calibri" w:hAnsi="Calibri"/>
          <w:sz w:val="24"/>
          <w:szCs w:val="24"/>
        </w:rPr>
        <w:t xml:space="preserve"> –</w:t>
      </w:r>
      <w:r w:rsidR="00F9625B" w:rsidRPr="009A010C">
        <w:rPr>
          <w:rFonts w:ascii="Calibri" w:hAnsi="Calibri"/>
          <w:sz w:val="24"/>
          <w:szCs w:val="24"/>
        </w:rPr>
        <w:t xml:space="preserve"> data de la care solicitanții pot depune cereri de finanțare în cadrul apelului de proiecte deschis în sistemul informatic MySMIS2021/SMIS2021+ de către autoritatea de management/organismul intermediar, după caz</w:t>
      </w:r>
      <w:r w:rsidRPr="009A010C">
        <w:rPr>
          <w:rFonts w:ascii="Calibri" w:hAnsi="Calibri"/>
          <w:sz w:val="24"/>
          <w:szCs w:val="24"/>
        </w:rPr>
        <w:t>;</w:t>
      </w:r>
    </w:p>
    <w:p w14:paraId="39445B9A" w14:textId="0DDD889F" w:rsidR="00B07052" w:rsidRPr="009A010C" w:rsidRDefault="00B07052" w:rsidP="008E68AA">
      <w:pPr>
        <w:pStyle w:val="ListParagraph"/>
        <w:spacing w:before="0" w:after="0"/>
        <w:ind w:left="0"/>
        <w:jc w:val="both"/>
        <w:rPr>
          <w:rFonts w:ascii="Calibri" w:hAnsi="Calibri"/>
          <w:i/>
          <w:sz w:val="24"/>
          <w:szCs w:val="24"/>
        </w:rPr>
      </w:pPr>
    </w:p>
    <w:p w14:paraId="1E7554E8" w14:textId="252A8C16" w:rsidR="00C50E99" w:rsidRPr="009A010C" w:rsidRDefault="00C50E99" w:rsidP="00C50E99">
      <w:pPr>
        <w:pStyle w:val="ListParagraph"/>
        <w:spacing w:before="0" w:after="0"/>
        <w:ind w:left="0"/>
        <w:jc w:val="both"/>
        <w:rPr>
          <w:rFonts w:ascii="Calibri" w:hAnsi="Calibri"/>
          <w:sz w:val="24"/>
          <w:szCs w:val="24"/>
        </w:rPr>
      </w:pPr>
      <w:r w:rsidRPr="009A010C">
        <w:rPr>
          <w:rFonts w:ascii="Calibri" w:hAnsi="Calibri"/>
          <w:i/>
          <w:sz w:val="24"/>
          <w:szCs w:val="24"/>
        </w:rPr>
        <w:t>Declarație unică a solicitantului/partenerului/liderului de parteneriat</w:t>
      </w:r>
      <w:r w:rsidRPr="009A010C">
        <w:rPr>
          <w:rFonts w:ascii="Calibri" w:hAnsi="Calibri"/>
          <w:sz w:val="24"/>
          <w:szCs w:val="24"/>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00635D9B" w:rsidRPr="009A010C">
        <w:rPr>
          <w:rFonts w:ascii="Calibri" w:hAnsi="Calibri"/>
          <w:sz w:val="24"/>
          <w:szCs w:val="24"/>
        </w:rPr>
        <w:t>.</w:t>
      </w:r>
    </w:p>
    <w:p w14:paraId="4A091E3E" w14:textId="77777777" w:rsidR="00635D9B" w:rsidRPr="009A010C" w:rsidRDefault="00635D9B" w:rsidP="00C50E99">
      <w:pPr>
        <w:pStyle w:val="ListParagraph"/>
        <w:spacing w:before="0" w:after="0"/>
        <w:ind w:left="0"/>
        <w:jc w:val="both"/>
        <w:rPr>
          <w:rFonts w:ascii="Calibri" w:hAnsi="Calibri"/>
          <w:sz w:val="24"/>
          <w:szCs w:val="24"/>
        </w:rPr>
      </w:pPr>
    </w:p>
    <w:p w14:paraId="164703DA" w14:textId="46126067" w:rsidR="00C50E99" w:rsidRPr="009A010C" w:rsidRDefault="00C50E99" w:rsidP="00C50E99">
      <w:pPr>
        <w:pStyle w:val="ListParagraph"/>
        <w:spacing w:before="0" w:after="0"/>
        <w:ind w:left="0"/>
        <w:jc w:val="both"/>
        <w:rPr>
          <w:rFonts w:ascii="Calibri" w:hAnsi="Calibri"/>
          <w:sz w:val="24"/>
          <w:szCs w:val="24"/>
        </w:rPr>
      </w:pPr>
      <w:r w:rsidRPr="009A010C">
        <w:rPr>
          <w:rFonts w:ascii="Calibri" w:hAnsi="Calibri"/>
          <w:sz w:val="24"/>
          <w:szCs w:val="24"/>
        </w:rPr>
        <w:t>În conformitate cu Legea educației naționale nr. 1/2011, Art.23 cu modificările și completările ulterioare, sistemul național de învățământ preuniversitar cuprinde următoarele niveluri:</w:t>
      </w:r>
    </w:p>
    <w:p w14:paraId="3D6B852F"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t xml:space="preserve">(1) a) </w:t>
      </w:r>
      <w:r w:rsidRPr="009A010C">
        <w:rPr>
          <w:rFonts w:ascii="Calibri" w:hAnsi="Calibri"/>
          <w:i/>
          <w:iCs/>
          <w:sz w:val="24"/>
          <w:szCs w:val="24"/>
        </w:rPr>
        <w:t>educaţia timpurie</w:t>
      </w:r>
      <w:r w:rsidRPr="009A010C">
        <w:rPr>
          <w:rFonts w:ascii="Calibri" w:hAnsi="Calibri"/>
          <w:sz w:val="24"/>
          <w:szCs w:val="24"/>
        </w:rPr>
        <w:t xml:space="preserve"> (0-6 ani), formată din antepreşcolară (0-3 ani) şi </w:t>
      </w:r>
      <w:r w:rsidRPr="009A010C">
        <w:rPr>
          <w:rFonts w:ascii="Calibri" w:hAnsi="Calibri"/>
          <w:b/>
          <w:bCs/>
          <w:i/>
          <w:iCs/>
          <w:sz w:val="24"/>
          <w:szCs w:val="24"/>
        </w:rPr>
        <w:t>preşcolară</w:t>
      </w:r>
      <w:r w:rsidRPr="009A010C">
        <w:rPr>
          <w:rFonts w:ascii="Calibri" w:hAnsi="Calibri"/>
          <w:i/>
          <w:iCs/>
          <w:sz w:val="24"/>
          <w:szCs w:val="24"/>
        </w:rPr>
        <w:t xml:space="preserve"> (3-6 ani)</w:t>
      </w:r>
      <w:r w:rsidRPr="009A010C">
        <w:rPr>
          <w:rFonts w:ascii="Calibri" w:hAnsi="Calibri"/>
          <w:sz w:val="24"/>
          <w:szCs w:val="24"/>
        </w:rPr>
        <w:t>, ambele cuprinzând grupa mică, grupa mijlocie şi grupa mare;</w:t>
      </w:r>
    </w:p>
    <w:p w14:paraId="60E11E62"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t>b) învăţământul primar, care cuprinde clasa pregătitoare şi clasele I-IV;</w:t>
      </w:r>
    </w:p>
    <w:p w14:paraId="37578C4A"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t>c) învăţământul secundar, care cuprinde:</w:t>
      </w:r>
    </w:p>
    <w:p w14:paraId="34ADC1EF"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t>(i) învăţământul secundar inferior sau gimnazial, care cuprinde clasele V-VIII;</w:t>
      </w:r>
    </w:p>
    <w:p w14:paraId="08F5B981"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t>(ii) învăţământul secundar superior care poate fi:</w:t>
      </w:r>
    </w:p>
    <w:p w14:paraId="55DA4EDF"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t>- învăţământ liceal, care cuprinde clasele de liceu IX-XII/XIII, cu următoarele filiere: teoretică, vocaţională şi tehnologică;</w:t>
      </w:r>
    </w:p>
    <w:p w14:paraId="3310A604"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t>- învăţământ profesional cu durata de minimum 3 ani;</w:t>
      </w:r>
    </w:p>
    <w:p w14:paraId="20BDBB9A"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lastRenderedPageBreak/>
        <w:t>d) învăţământul terţiar nonuniversitar, care cuprinde învăţământul postliceal.</w:t>
      </w:r>
    </w:p>
    <w:p w14:paraId="29D2B5C0"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t>(2) Învăţământul liceal este organizat în două cicluri care se succedă: ciclul inferior al liceului, format din clasele a IX-a - a Xa, şi ciclul superior al liceului, format din clasele a XI-a - a XII-a/a XIII-a.</w:t>
      </w:r>
    </w:p>
    <w:p w14:paraId="0E7AFC30" w14:textId="13934013" w:rsidR="004720C5" w:rsidRPr="009A010C" w:rsidRDefault="00C50E99" w:rsidP="00C50E99">
      <w:pPr>
        <w:pStyle w:val="ListParagraph"/>
        <w:spacing w:before="0" w:after="0"/>
        <w:ind w:left="0"/>
        <w:jc w:val="both"/>
        <w:rPr>
          <w:rFonts w:ascii="Calibri" w:hAnsi="Calibri"/>
          <w:sz w:val="24"/>
          <w:szCs w:val="24"/>
        </w:rPr>
      </w:pPr>
      <w:r w:rsidRPr="009A010C">
        <w:rPr>
          <w:rFonts w:ascii="Calibri" w:hAnsi="Calibri"/>
          <w:sz w:val="24"/>
          <w:szCs w:val="24"/>
        </w:rPr>
        <w:t>(3) Învăţământul liceal, vocaţional şi tehnologic, învăţământul profesional şi învăţământul postliceal se organizează pentru specializări şi calificări stabilite de Ministerul Educaţiei şi Cercetării, în conformitate cu Registrul naţional al calificărilor.</w:t>
      </w:r>
      <w:r w:rsidR="004720C5" w:rsidRPr="009A010C">
        <w:rPr>
          <w:rFonts w:ascii="Calibri" w:hAnsi="Calibri"/>
          <w:sz w:val="24"/>
          <w:szCs w:val="24"/>
        </w:rPr>
        <w:t xml:space="preserve"> </w:t>
      </w:r>
    </w:p>
    <w:p w14:paraId="2CFA43D4" w14:textId="77777777" w:rsidR="00C50E99" w:rsidRPr="009A010C" w:rsidRDefault="00C50E99" w:rsidP="008E68AA">
      <w:pPr>
        <w:pStyle w:val="Default"/>
        <w:jc w:val="both"/>
        <w:rPr>
          <w:rFonts w:ascii="Calibri" w:hAnsi="Calibri" w:cs="Calibri"/>
          <w:i/>
          <w:color w:val="auto"/>
        </w:rPr>
      </w:pPr>
    </w:p>
    <w:p w14:paraId="15C91C91" w14:textId="12CDD7B1" w:rsidR="004720C5" w:rsidRPr="009A010C" w:rsidRDefault="004720C5" w:rsidP="008E68AA">
      <w:pPr>
        <w:pStyle w:val="Default"/>
        <w:jc w:val="both"/>
        <w:rPr>
          <w:rFonts w:ascii="Calibri" w:hAnsi="Calibri" w:cs="Calibri"/>
          <w:color w:val="auto"/>
        </w:rPr>
      </w:pPr>
      <w:r w:rsidRPr="009A010C">
        <w:rPr>
          <w:rFonts w:ascii="Calibri" w:hAnsi="Calibri" w:cs="Calibri"/>
          <w:i/>
          <w:color w:val="auto"/>
        </w:rPr>
        <w:t>Ghidul Solicitantului</w:t>
      </w:r>
      <w:r w:rsidRPr="009A010C">
        <w:rPr>
          <w:rFonts w:ascii="Calibri" w:hAnsi="Calibri" w:cs="Calibri"/>
          <w:color w:val="auto"/>
        </w:rPr>
        <w:t xml:space="preserve"> -</w:t>
      </w:r>
      <w:r w:rsidR="00F9625B" w:rsidRPr="009A010C">
        <w:rPr>
          <w:rFonts w:ascii="Calibri" w:hAnsi="Calibri" w:cs="Calibri"/>
          <w:color w:val="auto"/>
        </w:rPr>
        <w:t xml:space="preserve"> documentul asimilat celui prevăzut la art. 73 alin. (3) din Regulamentul (UE) 2021/1060, cu modificările și completările ulterioare, emis de autoritatea de management care stabilește condițiile acordării sprijinului financiar în cadrul unui apel de proiecte</w:t>
      </w:r>
      <w:r w:rsidRPr="009A010C">
        <w:rPr>
          <w:rFonts w:ascii="Calibri" w:hAnsi="Calibri" w:cs="Calibri"/>
          <w:color w:val="auto"/>
        </w:rPr>
        <w:t>;</w:t>
      </w:r>
    </w:p>
    <w:p w14:paraId="5F59B1E7" w14:textId="374E9964" w:rsidR="00B07052" w:rsidRPr="009A010C" w:rsidRDefault="00B07052" w:rsidP="008E68AA">
      <w:pPr>
        <w:pStyle w:val="ListParagraph"/>
        <w:spacing w:before="0" w:after="0"/>
        <w:ind w:left="0"/>
        <w:jc w:val="both"/>
        <w:rPr>
          <w:rFonts w:ascii="Calibri" w:hAnsi="Calibri"/>
          <w:i/>
          <w:sz w:val="24"/>
          <w:szCs w:val="24"/>
        </w:rPr>
      </w:pPr>
    </w:p>
    <w:p w14:paraId="312B5773" w14:textId="77777777" w:rsidR="00C50E99" w:rsidRPr="009A010C" w:rsidRDefault="00C50E99" w:rsidP="00C50E99">
      <w:pPr>
        <w:widowControl w:val="0"/>
        <w:pBdr>
          <w:top w:val="nil"/>
          <w:left w:val="nil"/>
          <w:bottom w:val="nil"/>
          <w:right w:val="nil"/>
          <w:between w:val="nil"/>
        </w:pBdr>
        <w:spacing w:before="0" w:after="0"/>
        <w:jc w:val="both"/>
        <w:rPr>
          <w:rFonts w:ascii="Calibri" w:hAnsi="Calibri"/>
          <w:sz w:val="24"/>
          <w:szCs w:val="24"/>
        </w:rPr>
      </w:pPr>
      <w:r w:rsidRPr="009A010C">
        <w:rPr>
          <w:rFonts w:ascii="Calibri" w:hAnsi="Calibri"/>
          <w:bCs/>
          <w:i/>
          <w:iCs/>
          <w:sz w:val="24"/>
          <w:szCs w:val="24"/>
        </w:rPr>
        <w:t xml:space="preserve">Imobilul </w:t>
      </w:r>
      <w:r w:rsidRPr="009A010C">
        <w:rPr>
          <w:rFonts w:ascii="Calibri" w:hAnsi="Calibri"/>
          <w:bCs/>
          <w:sz w:val="24"/>
          <w:szCs w:val="24"/>
        </w:rPr>
        <w:t xml:space="preserve">- </w:t>
      </w:r>
      <w:r w:rsidRPr="009A010C">
        <w:rPr>
          <w:rFonts w:ascii="Calibri" w:hAnsi="Calibri"/>
          <w:sz w:val="24"/>
          <w:szCs w:val="24"/>
        </w:rPr>
        <w:t>este definit conform Legii nr. 7/1996 a cadastrului şi a publicității imobiliare, cu modificările și completările ulterioare;</w:t>
      </w:r>
    </w:p>
    <w:p w14:paraId="5C4A13BB" w14:textId="77777777" w:rsidR="00635D9B" w:rsidRPr="009A010C" w:rsidRDefault="00635D9B" w:rsidP="008E68AA">
      <w:pPr>
        <w:pStyle w:val="ListParagraph"/>
        <w:spacing w:before="0" w:after="0"/>
        <w:ind w:left="0"/>
        <w:jc w:val="both"/>
        <w:rPr>
          <w:rFonts w:ascii="Calibri" w:hAnsi="Calibri"/>
          <w:i/>
          <w:sz w:val="24"/>
          <w:szCs w:val="24"/>
        </w:rPr>
      </w:pPr>
    </w:p>
    <w:p w14:paraId="0F0AD2D9" w14:textId="6C4CE069" w:rsidR="004720C5" w:rsidRPr="009A010C" w:rsidRDefault="00C50E99" w:rsidP="008E68AA">
      <w:pPr>
        <w:pStyle w:val="ListParagraph"/>
        <w:spacing w:before="0" w:after="0"/>
        <w:ind w:left="0"/>
        <w:jc w:val="both"/>
        <w:rPr>
          <w:rFonts w:ascii="Calibri" w:hAnsi="Calibri"/>
          <w:sz w:val="24"/>
          <w:szCs w:val="24"/>
        </w:rPr>
      </w:pPr>
      <w:r w:rsidRPr="009A010C">
        <w:rPr>
          <w:rFonts w:ascii="Calibri" w:hAnsi="Calibri"/>
          <w:i/>
          <w:sz w:val="24"/>
          <w:szCs w:val="24"/>
        </w:rPr>
        <w:t>Indicatori de etapă</w:t>
      </w:r>
      <w:r w:rsidRPr="009A010C">
        <w:rPr>
          <w:rFonts w:ascii="Calibri" w:hAnsi="Calibri"/>
          <w:sz w:val="24"/>
          <w:szCs w:val="24"/>
        </w:rPr>
        <w:t xml:space="preserve"> - </w:t>
      </w:r>
      <w:r w:rsidR="006A6A07" w:rsidRPr="009A010C">
        <w:rPr>
          <w:rFonts w:ascii="Calibri" w:hAnsi="Calibri"/>
          <w:sz w:val="24"/>
          <w:szCs w:val="24"/>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9A010C">
        <w:rPr>
          <w:rFonts w:ascii="Calibri" w:hAnsi="Calibri"/>
          <w:sz w:val="24"/>
          <w:szCs w:val="24"/>
        </w:rPr>
        <w:t>;</w:t>
      </w:r>
    </w:p>
    <w:p w14:paraId="0FEB1E6D" w14:textId="77777777" w:rsidR="00C50E99" w:rsidRPr="009A010C" w:rsidRDefault="00C50E99" w:rsidP="00B76FDC">
      <w:pPr>
        <w:widowControl w:val="0"/>
        <w:pBdr>
          <w:top w:val="nil"/>
          <w:left w:val="nil"/>
          <w:bottom w:val="nil"/>
          <w:right w:val="nil"/>
          <w:between w:val="nil"/>
        </w:pBdr>
        <w:spacing w:before="0" w:after="0"/>
        <w:jc w:val="both"/>
        <w:rPr>
          <w:rStyle w:val="FontStyle37"/>
          <w:sz w:val="24"/>
          <w:szCs w:val="24"/>
          <w:lang w:eastAsia="ro-RO"/>
        </w:rPr>
      </w:pPr>
    </w:p>
    <w:p w14:paraId="1E1EE91C" w14:textId="062DE7FF" w:rsidR="00C50E99" w:rsidRPr="009A010C" w:rsidRDefault="00C50E99" w:rsidP="00B76FDC">
      <w:pPr>
        <w:widowControl w:val="0"/>
        <w:pBdr>
          <w:top w:val="nil"/>
          <w:left w:val="nil"/>
          <w:bottom w:val="nil"/>
          <w:right w:val="nil"/>
          <w:between w:val="nil"/>
        </w:pBdr>
        <w:spacing w:before="0" w:after="0"/>
        <w:jc w:val="both"/>
        <w:rPr>
          <w:rFonts w:ascii="Calibri" w:hAnsi="Calibri"/>
          <w:sz w:val="24"/>
          <w:szCs w:val="24"/>
          <w:shd w:val="clear" w:color="auto" w:fill="FFFFFF"/>
        </w:rPr>
      </w:pPr>
      <w:r w:rsidRPr="009A010C">
        <w:rPr>
          <w:rStyle w:val="Strong"/>
          <w:rFonts w:ascii="Calibri" w:hAnsi="Calibri"/>
          <w:b w:val="0"/>
          <w:bCs w:val="0"/>
          <w:i/>
          <w:iCs/>
          <w:sz w:val="24"/>
          <w:szCs w:val="24"/>
          <w:bdr w:val="none" w:sz="0" w:space="0" w:color="auto" w:frame="1"/>
        </w:rPr>
        <w:t>Monument istoric</w:t>
      </w:r>
      <w:r w:rsidRPr="009A010C">
        <w:rPr>
          <w:rStyle w:val="Strong"/>
          <w:rFonts w:ascii="Calibri" w:hAnsi="Calibri"/>
          <w:b w:val="0"/>
          <w:bCs w:val="0"/>
          <w:sz w:val="24"/>
          <w:szCs w:val="24"/>
          <w:bdr w:val="none" w:sz="0" w:space="0" w:color="auto" w:frame="1"/>
        </w:rPr>
        <w:t xml:space="preserve"> </w:t>
      </w:r>
      <w:r w:rsidRPr="009A010C">
        <w:rPr>
          <w:rStyle w:val="Strong"/>
          <w:rFonts w:ascii="Calibri" w:hAnsi="Calibri"/>
          <w:sz w:val="24"/>
          <w:szCs w:val="24"/>
          <w:bdr w:val="none" w:sz="0" w:space="0" w:color="auto" w:frame="1"/>
        </w:rPr>
        <w:t xml:space="preserve">- </w:t>
      </w:r>
      <w:r w:rsidRPr="009A010C">
        <w:rPr>
          <w:rFonts w:ascii="Calibri" w:hAnsi="Calibri"/>
          <w:sz w:val="24"/>
          <w:szCs w:val="24"/>
          <w:shd w:val="clear" w:color="auto" w:fill="FFFFFF"/>
        </w:rPr>
        <w:t>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 cu modificările și completările ulterioare.</w:t>
      </w:r>
    </w:p>
    <w:p w14:paraId="2A29DC3B" w14:textId="22F29EEC" w:rsidR="007F2A8C" w:rsidRPr="009A010C" w:rsidRDefault="007F2A8C" w:rsidP="00B76FDC">
      <w:pPr>
        <w:widowControl w:val="0"/>
        <w:pBdr>
          <w:top w:val="nil"/>
          <w:left w:val="nil"/>
          <w:bottom w:val="nil"/>
          <w:right w:val="nil"/>
          <w:between w:val="nil"/>
        </w:pBdr>
        <w:spacing w:before="0" w:after="0"/>
        <w:jc w:val="both"/>
        <w:rPr>
          <w:rStyle w:val="FontStyle37"/>
          <w:sz w:val="24"/>
          <w:szCs w:val="24"/>
          <w:lang w:eastAsia="ro-RO"/>
        </w:rPr>
      </w:pPr>
    </w:p>
    <w:p w14:paraId="50C79541" w14:textId="0AD3A799" w:rsidR="007F2A8C" w:rsidRPr="009A010C" w:rsidRDefault="00BF531B" w:rsidP="00B76FDC">
      <w:pPr>
        <w:widowControl w:val="0"/>
        <w:pBdr>
          <w:top w:val="nil"/>
          <w:left w:val="nil"/>
          <w:bottom w:val="nil"/>
          <w:right w:val="nil"/>
          <w:between w:val="nil"/>
        </w:pBdr>
        <w:spacing w:before="0" w:after="0"/>
        <w:jc w:val="both"/>
        <w:rPr>
          <w:rStyle w:val="FontStyle37"/>
          <w:bCs/>
          <w:iCs/>
          <w:sz w:val="24"/>
          <w:szCs w:val="24"/>
          <w:lang w:eastAsia="ro-RO"/>
        </w:rPr>
      </w:pPr>
      <w:r w:rsidRPr="009A010C">
        <w:rPr>
          <w:rStyle w:val="FontStyle37"/>
          <w:bCs/>
          <w:i/>
          <w:iCs/>
          <w:sz w:val="24"/>
          <w:szCs w:val="24"/>
          <w:lang w:eastAsia="ro-RO"/>
        </w:rPr>
        <w:t xml:space="preserve">MySMIS2021/SMIS2021+ - </w:t>
      </w:r>
      <w:r w:rsidRPr="009A010C">
        <w:rPr>
          <w:rStyle w:val="FontStyle37"/>
          <w:bCs/>
          <w:iCs/>
          <w:sz w:val="24"/>
          <w:szCs w:val="24"/>
          <w:lang w:eastAsia="ro-RO"/>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74D142EA" w14:textId="1B00FCE7" w:rsidR="00DD6C77" w:rsidRPr="009A010C" w:rsidRDefault="00DD6C77" w:rsidP="00B76FDC">
      <w:pPr>
        <w:widowControl w:val="0"/>
        <w:pBdr>
          <w:top w:val="nil"/>
          <w:left w:val="nil"/>
          <w:bottom w:val="nil"/>
          <w:right w:val="nil"/>
          <w:between w:val="nil"/>
        </w:pBdr>
        <w:spacing w:before="0" w:after="0"/>
        <w:jc w:val="both"/>
        <w:rPr>
          <w:rStyle w:val="FontStyle37"/>
          <w:sz w:val="24"/>
          <w:szCs w:val="24"/>
          <w:lang w:eastAsia="ro-RO"/>
        </w:rPr>
      </w:pPr>
    </w:p>
    <w:p w14:paraId="73AE3727" w14:textId="77777777" w:rsidR="00DD6C77" w:rsidRPr="009A010C" w:rsidRDefault="00DD6C77" w:rsidP="00DD6C77">
      <w:pPr>
        <w:widowControl w:val="0"/>
        <w:pBdr>
          <w:top w:val="nil"/>
          <w:left w:val="nil"/>
          <w:bottom w:val="nil"/>
          <w:right w:val="nil"/>
          <w:between w:val="nil"/>
        </w:pBdr>
        <w:spacing w:before="0" w:after="0"/>
        <w:jc w:val="both"/>
        <w:rPr>
          <w:rFonts w:ascii="Calibri" w:hAnsi="Calibri"/>
          <w:bCs/>
          <w:i/>
          <w:iCs/>
          <w:sz w:val="24"/>
          <w:szCs w:val="24"/>
        </w:rPr>
      </w:pPr>
      <w:r w:rsidRPr="009A010C">
        <w:rPr>
          <w:rFonts w:ascii="Calibri" w:hAnsi="Calibri"/>
          <w:bCs/>
          <w:i/>
          <w:iCs/>
          <w:sz w:val="24"/>
          <w:szCs w:val="24"/>
        </w:rPr>
        <w:t xml:space="preserve">Perioada de implementare a proiectului - </w:t>
      </w:r>
      <w:r w:rsidRPr="009A010C">
        <w:rPr>
          <w:rFonts w:ascii="Calibri" w:hAnsi="Calibri"/>
          <w:bCs/>
          <w:iCs/>
          <w:sz w:val="24"/>
          <w:szCs w:val="24"/>
        </w:rPr>
        <w:t>Perioada cuprinsă între data de începere a primei activități din cadrul proiectului și data de finalizare a ultimei activități din cadrul proiectului</w:t>
      </w:r>
      <w:r w:rsidRPr="009A010C">
        <w:rPr>
          <w:rFonts w:ascii="Calibri" w:hAnsi="Calibri"/>
          <w:bCs/>
          <w:i/>
          <w:iCs/>
          <w:sz w:val="24"/>
          <w:szCs w:val="24"/>
        </w:rPr>
        <w:t>.</w:t>
      </w:r>
    </w:p>
    <w:p w14:paraId="7D86CCEC" w14:textId="77777777" w:rsidR="00DD6C77" w:rsidRPr="009A010C" w:rsidRDefault="00DD6C77" w:rsidP="00DD6C77">
      <w:pPr>
        <w:widowControl w:val="0"/>
        <w:pBdr>
          <w:top w:val="nil"/>
          <w:left w:val="nil"/>
          <w:bottom w:val="nil"/>
          <w:right w:val="nil"/>
          <w:between w:val="nil"/>
        </w:pBdr>
        <w:spacing w:before="0" w:after="0"/>
        <w:jc w:val="both"/>
        <w:rPr>
          <w:rFonts w:ascii="Calibri" w:hAnsi="Calibri"/>
          <w:bCs/>
          <w:i/>
          <w:iCs/>
          <w:sz w:val="24"/>
          <w:szCs w:val="24"/>
        </w:rPr>
      </w:pPr>
    </w:p>
    <w:p w14:paraId="0FF2E0FE" w14:textId="71F9F2CF" w:rsidR="00DD6C77" w:rsidRPr="009A010C" w:rsidRDefault="00DD6C77" w:rsidP="00B76FDC">
      <w:pPr>
        <w:widowControl w:val="0"/>
        <w:pBdr>
          <w:top w:val="nil"/>
          <w:left w:val="nil"/>
          <w:bottom w:val="nil"/>
          <w:right w:val="nil"/>
          <w:between w:val="nil"/>
        </w:pBdr>
        <w:spacing w:before="0" w:after="0"/>
        <w:jc w:val="both"/>
        <w:rPr>
          <w:rStyle w:val="FontStyle37"/>
          <w:sz w:val="24"/>
          <w:szCs w:val="24"/>
        </w:rPr>
      </w:pPr>
      <w:r w:rsidRPr="009A010C">
        <w:rPr>
          <w:rFonts w:ascii="Calibri" w:hAnsi="Calibri"/>
          <w:bCs/>
          <w:i/>
          <w:iCs/>
          <w:sz w:val="24"/>
          <w:szCs w:val="24"/>
        </w:rPr>
        <w:t>Perioada de durabilitate</w:t>
      </w:r>
      <w:r w:rsidRPr="009A010C">
        <w:rPr>
          <w:rFonts w:ascii="Calibri" w:hAnsi="Calibri"/>
          <w:bCs/>
          <w:sz w:val="24"/>
          <w:szCs w:val="24"/>
        </w:rPr>
        <w:t xml:space="preserve"> - </w:t>
      </w:r>
      <w:r w:rsidRPr="009A010C">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4B14CDA9" w14:textId="77777777" w:rsidR="006C63DE" w:rsidRPr="009A010C" w:rsidRDefault="006C63DE" w:rsidP="008E68AA">
      <w:pPr>
        <w:pStyle w:val="ListParagraph"/>
        <w:spacing w:before="0" w:after="0"/>
        <w:ind w:left="0"/>
        <w:jc w:val="both"/>
        <w:rPr>
          <w:rFonts w:ascii="Calibri" w:hAnsi="Calibri"/>
          <w:sz w:val="24"/>
          <w:szCs w:val="24"/>
        </w:rPr>
      </w:pPr>
    </w:p>
    <w:p w14:paraId="2B0006A4" w14:textId="4EBF128E" w:rsidR="004720C5" w:rsidRPr="009A010C" w:rsidRDefault="004720C5" w:rsidP="008E68AA">
      <w:pPr>
        <w:pStyle w:val="ListParagraph"/>
        <w:spacing w:before="0" w:after="0"/>
        <w:ind w:left="0"/>
        <w:jc w:val="both"/>
        <w:rPr>
          <w:rFonts w:ascii="Calibri" w:hAnsi="Calibri"/>
          <w:sz w:val="24"/>
          <w:szCs w:val="24"/>
        </w:rPr>
      </w:pPr>
      <w:r w:rsidRPr="009A010C">
        <w:rPr>
          <w:rFonts w:ascii="Calibri" w:hAnsi="Calibri"/>
          <w:i/>
          <w:sz w:val="24"/>
          <w:szCs w:val="24"/>
        </w:rPr>
        <w:t>Plan de monitorizare a proiectului</w:t>
      </w:r>
      <w:r w:rsidRPr="009A010C">
        <w:rPr>
          <w:rFonts w:ascii="Calibri" w:hAnsi="Calibri"/>
          <w:sz w:val="24"/>
          <w:szCs w:val="24"/>
        </w:rPr>
        <w:t xml:space="preserve"> – </w:t>
      </w:r>
      <w:r w:rsidR="006A6A07" w:rsidRPr="009A010C">
        <w:rPr>
          <w:rFonts w:ascii="Calibri" w:hAnsi="Calibri"/>
          <w:sz w:val="24"/>
          <w:szCs w:val="24"/>
        </w:rPr>
        <w:t xml:space="preserve">plan inclus în contractul de finanțare/decizia de finanțare, după caz, prin care se stabilesc indicatorii de etapă care se vor monitoriza de către autoritatea </w:t>
      </w:r>
      <w:r w:rsidR="006A6A07" w:rsidRPr="009A010C">
        <w:rPr>
          <w:rFonts w:ascii="Calibri" w:hAnsi="Calibri"/>
          <w:sz w:val="24"/>
          <w:szCs w:val="24"/>
        </w:rPr>
        <w:lastRenderedPageBreak/>
        <w:t>de management/organismul intermediar, după caz,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r w:rsidRPr="009A010C">
        <w:rPr>
          <w:rFonts w:ascii="Calibri" w:hAnsi="Calibri"/>
          <w:sz w:val="24"/>
          <w:szCs w:val="24"/>
        </w:rPr>
        <w:t>;</w:t>
      </w:r>
    </w:p>
    <w:p w14:paraId="7E4B52B5" w14:textId="474CE0C2" w:rsidR="001E0BFB" w:rsidRPr="009A010C" w:rsidRDefault="001E0BFB" w:rsidP="008E68AA">
      <w:pPr>
        <w:pStyle w:val="ListParagraph"/>
        <w:spacing w:before="0" w:after="0"/>
        <w:ind w:left="0"/>
        <w:jc w:val="both"/>
        <w:rPr>
          <w:rFonts w:ascii="Calibri" w:hAnsi="Calibri"/>
          <w:i/>
          <w:sz w:val="24"/>
          <w:szCs w:val="24"/>
        </w:rPr>
      </w:pPr>
    </w:p>
    <w:p w14:paraId="3B0B8983" w14:textId="74B596CD" w:rsidR="004720C5" w:rsidRPr="009A010C" w:rsidRDefault="004720C5" w:rsidP="008E68AA">
      <w:pPr>
        <w:pStyle w:val="ListParagraph"/>
        <w:spacing w:before="0" w:after="0"/>
        <w:ind w:left="0"/>
        <w:jc w:val="both"/>
        <w:rPr>
          <w:rFonts w:ascii="Calibri" w:hAnsi="Calibri"/>
          <w:sz w:val="24"/>
          <w:szCs w:val="24"/>
        </w:rPr>
      </w:pPr>
      <w:r w:rsidRPr="009A010C">
        <w:rPr>
          <w:rFonts w:ascii="Calibri" w:hAnsi="Calibri"/>
          <w:i/>
          <w:sz w:val="24"/>
          <w:szCs w:val="24"/>
        </w:rPr>
        <w:t>Prag de calitate</w:t>
      </w:r>
      <w:r w:rsidRPr="009A010C">
        <w:rPr>
          <w:rFonts w:ascii="Calibri" w:hAnsi="Calibri"/>
          <w:sz w:val="24"/>
          <w:szCs w:val="24"/>
        </w:rPr>
        <w:t xml:space="preserve"> – </w:t>
      </w:r>
      <w:r w:rsidR="006A6A07" w:rsidRPr="009A010C">
        <w:rPr>
          <w:rFonts w:ascii="Calibri" w:hAnsi="Calibri"/>
          <w:sz w:val="24"/>
          <w:szCs w:val="24"/>
        </w:rPr>
        <w:t>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r w:rsidRPr="009A010C">
        <w:rPr>
          <w:rFonts w:ascii="Calibri" w:hAnsi="Calibri"/>
          <w:sz w:val="24"/>
          <w:szCs w:val="24"/>
        </w:rPr>
        <w:t>;</w:t>
      </w:r>
    </w:p>
    <w:p w14:paraId="4F749A36" w14:textId="77777777" w:rsidR="006C63DE" w:rsidRPr="009A010C" w:rsidRDefault="006C63DE" w:rsidP="008E68AA">
      <w:pPr>
        <w:pStyle w:val="ListParagraph"/>
        <w:spacing w:before="0" w:after="0"/>
        <w:ind w:left="0"/>
        <w:jc w:val="both"/>
        <w:rPr>
          <w:rFonts w:ascii="Calibri" w:hAnsi="Calibri"/>
          <w:i/>
          <w:sz w:val="24"/>
          <w:szCs w:val="24"/>
        </w:rPr>
      </w:pPr>
    </w:p>
    <w:p w14:paraId="5BC7B704" w14:textId="4243F6AA" w:rsidR="004720C5" w:rsidRPr="009A010C" w:rsidRDefault="004720C5" w:rsidP="008E68AA">
      <w:pPr>
        <w:pStyle w:val="ListParagraph"/>
        <w:spacing w:before="0" w:after="0"/>
        <w:ind w:left="0"/>
        <w:jc w:val="both"/>
        <w:rPr>
          <w:rFonts w:ascii="Calibri" w:hAnsi="Calibri"/>
          <w:sz w:val="24"/>
          <w:szCs w:val="24"/>
        </w:rPr>
      </w:pPr>
      <w:r w:rsidRPr="009A010C">
        <w:rPr>
          <w:rFonts w:ascii="Calibri" w:hAnsi="Calibri"/>
          <w:i/>
          <w:sz w:val="24"/>
          <w:szCs w:val="24"/>
        </w:rPr>
        <w:t>Prag de excelență</w:t>
      </w:r>
      <w:r w:rsidRPr="009A010C">
        <w:rPr>
          <w:rFonts w:ascii="Calibri" w:hAnsi="Calibri"/>
          <w:sz w:val="24"/>
          <w:szCs w:val="24"/>
        </w:rPr>
        <w:t xml:space="preserve"> – </w:t>
      </w:r>
      <w:r w:rsidR="006A6A07" w:rsidRPr="009A010C">
        <w:rPr>
          <w:rFonts w:ascii="Calibri" w:hAnsi="Calibri"/>
          <w:sz w:val="24"/>
          <w:szCs w:val="24"/>
        </w:rPr>
        <w:t>etichetă de calitate conferită în urma evaluării tehnice și financiare, superioară pragului de calitate, de la care un proiect este selectat direct pentru etapa de contractare</w:t>
      </w:r>
      <w:r w:rsidRPr="009A010C">
        <w:rPr>
          <w:rFonts w:ascii="Calibri" w:hAnsi="Calibri"/>
          <w:sz w:val="24"/>
          <w:szCs w:val="24"/>
        </w:rPr>
        <w:t>;</w:t>
      </w:r>
    </w:p>
    <w:p w14:paraId="0ED93507" w14:textId="3DD4036B" w:rsidR="002D57BF" w:rsidRPr="009A010C" w:rsidRDefault="002D57BF" w:rsidP="008E68AA">
      <w:pPr>
        <w:pStyle w:val="ListParagraph"/>
        <w:spacing w:before="0" w:after="0"/>
        <w:ind w:left="0"/>
        <w:jc w:val="both"/>
        <w:rPr>
          <w:rFonts w:ascii="Calibri" w:hAnsi="Calibri"/>
          <w:sz w:val="24"/>
          <w:szCs w:val="24"/>
        </w:rPr>
      </w:pPr>
    </w:p>
    <w:p w14:paraId="0A92474E" w14:textId="00435F32" w:rsidR="002D57BF" w:rsidRPr="009A010C" w:rsidRDefault="002D57BF" w:rsidP="002D57BF">
      <w:pPr>
        <w:pStyle w:val="ListParagraph"/>
        <w:spacing w:before="0" w:after="0"/>
        <w:ind w:left="0"/>
        <w:jc w:val="both"/>
        <w:rPr>
          <w:rFonts w:ascii="Calibri" w:hAnsi="Calibri"/>
          <w:sz w:val="24"/>
          <w:szCs w:val="24"/>
        </w:rPr>
      </w:pPr>
      <w:r w:rsidRPr="009A010C">
        <w:rPr>
          <w:rFonts w:ascii="Calibri" w:eastAsia="SimSun" w:hAnsi="Calibri"/>
          <w:i/>
          <w:iCs/>
          <w:sz w:val="24"/>
          <w:szCs w:val="24"/>
        </w:rPr>
        <w:t>Principiul DNSH – Do No</w:t>
      </w:r>
      <w:r w:rsidR="003F4CB3" w:rsidRPr="009A010C">
        <w:rPr>
          <w:rFonts w:ascii="Calibri" w:eastAsia="SimSun" w:hAnsi="Calibri"/>
          <w:i/>
          <w:iCs/>
          <w:sz w:val="24"/>
          <w:szCs w:val="24"/>
        </w:rPr>
        <w:t xml:space="preserve"> </w:t>
      </w:r>
      <w:r w:rsidRPr="009A010C">
        <w:rPr>
          <w:rFonts w:ascii="Calibri" w:eastAsia="SimSun" w:hAnsi="Calibri"/>
          <w:i/>
          <w:iCs/>
          <w:sz w:val="24"/>
          <w:szCs w:val="24"/>
        </w:rPr>
        <w:t>Significant Harm (“</w:t>
      </w:r>
      <w:r w:rsidRPr="009A010C">
        <w:rPr>
          <w:rFonts w:ascii="Calibri" w:eastAsia="SimSun" w:hAnsi="Calibri"/>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13F4579D" w14:textId="77777777" w:rsidR="006C63DE" w:rsidRPr="009A010C" w:rsidRDefault="006C63DE" w:rsidP="008E68AA">
      <w:pPr>
        <w:pStyle w:val="ListParagraph"/>
        <w:spacing w:before="0" w:after="0"/>
        <w:ind w:left="0"/>
        <w:jc w:val="both"/>
        <w:rPr>
          <w:rFonts w:ascii="Calibri" w:hAnsi="Calibri"/>
          <w:sz w:val="24"/>
          <w:szCs w:val="24"/>
        </w:rPr>
      </w:pPr>
    </w:p>
    <w:p w14:paraId="7B0D2CDC" w14:textId="02A09487" w:rsidR="004720C5" w:rsidRPr="009A010C" w:rsidRDefault="004720C5" w:rsidP="008E68AA">
      <w:pPr>
        <w:pStyle w:val="ListParagraph"/>
        <w:spacing w:before="0" w:after="0"/>
        <w:ind w:left="0"/>
        <w:jc w:val="both"/>
        <w:rPr>
          <w:rFonts w:ascii="Calibri" w:hAnsi="Calibri"/>
          <w:sz w:val="24"/>
          <w:szCs w:val="24"/>
        </w:rPr>
      </w:pPr>
      <w:r w:rsidRPr="009A010C">
        <w:rPr>
          <w:rFonts w:ascii="Calibri" w:hAnsi="Calibri"/>
          <w:i/>
          <w:sz w:val="24"/>
          <w:szCs w:val="24"/>
        </w:rPr>
        <w:t>Proiect</w:t>
      </w:r>
      <w:r w:rsidRPr="009A010C">
        <w:rPr>
          <w:rFonts w:ascii="Calibri" w:hAnsi="Calibri"/>
          <w:sz w:val="24"/>
          <w:szCs w:val="24"/>
        </w:rPr>
        <w:t xml:space="preserve"> – </w:t>
      </w:r>
      <w:r w:rsidR="006A6A07" w:rsidRPr="009A010C">
        <w:rPr>
          <w:rFonts w:ascii="Calibri" w:hAnsi="Calibri"/>
          <w:sz w:val="24"/>
          <w:szCs w:val="24"/>
        </w:rPr>
        <w:t>ansamblu de activități și acțiuni care sunt cuprinse într-o cerere de finanțare depusă în cadrul unui apel de proiecte și care este supusă procedurilor de evaluare, selecție și contractare sau pentru care se încheie un contract de finanțare</w:t>
      </w:r>
      <w:r w:rsidRPr="009A010C">
        <w:rPr>
          <w:rFonts w:ascii="Calibri" w:hAnsi="Calibri"/>
          <w:sz w:val="24"/>
          <w:szCs w:val="24"/>
        </w:rPr>
        <w:t>;</w:t>
      </w:r>
    </w:p>
    <w:p w14:paraId="49675E33" w14:textId="77777777" w:rsidR="006C63DE" w:rsidRPr="009A010C" w:rsidRDefault="006C63DE" w:rsidP="008E68AA">
      <w:pPr>
        <w:pStyle w:val="ListParagraph"/>
        <w:spacing w:before="0" w:after="0"/>
        <w:ind w:left="0"/>
        <w:jc w:val="both"/>
        <w:rPr>
          <w:rFonts w:ascii="Calibri" w:hAnsi="Calibri"/>
          <w:sz w:val="24"/>
          <w:szCs w:val="24"/>
        </w:rPr>
      </w:pPr>
    </w:p>
    <w:p w14:paraId="45CFCDFE" w14:textId="77777777" w:rsidR="002D57BF" w:rsidRPr="009A010C" w:rsidRDefault="002D57BF" w:rsidP="002D57BF">
      <w:pPr>
        <w:widowControl w:val="0"/>
        <w:pBdr>
          <w:top w:val="nil"/>
          <w:left w:val="nil"/>
          <w:bottom w:val="nil"/>
          <w:right w:val="nil"/>
          <w:between w:val="nil"/>
        </w:pBdr>
        <w:spacing w:before="0" w:after="0"/>
        <w:jc w:val="both"/>
        <w:rPr>
          <w:rFonts w:ascii="Calibri" w:hAnsi="Calibri"/>
          <w:sz w:val="24"/>
          <w:szCs w:val="24"/>
        </w:rPr>
      </w:pPr>
      <w:r w:rsidRPr="009A010C">
        <w:rPr>
          <w:rFonts w:ascii="Calibri" w:hAnsi="Calibri"/>
          <w:bCs/>
          <w:i/>
          <w:iCs/>
          <w:sz w:val="24"/>
          <w:szCs w:val="24"/>
        </w:rPr>
        <w:t xml:space="preserve">Proiectele cu lucrări </w:t>
      </w:r>
      <w:r w:rsidRPr="009A010C">
        <w:rPr>
          <w:rFonts w:ascii="Calibri" w:hAnsi="Calibri"/>
          <w:bCs/>
          <w:sz w:val="24"/>
          <w:szCs w:val="24"/>
        </w:rPr>
        <w:t>-</w:t>
      </w:r>
      <w:r w:rsidRPr="009A010C">
        <w:rPr>
          <w:rFonts w:ascii="Calibri" w:hAnsi="Calibri"/>
          <w:b/>
          <w:sz w:val="24"/>
          <w:szCs w:val="24"/>
        </w:rPr>
        <w:t xml:space="preserve"> </w:t>
      </w:r>
      <w:r w:rsidRPr="009A010C">
        <w:rPr>
          <w:rFonts w:ascii="Calibri" w:hAnsi="Calibri"/>
          <w:sz w:val="24"/>
          <w:szCs w:val="24"/>
        </w:rPr>
        <w:t>reprezintă acele tipuri de investiții care implică lucrări de construcții care necesită sau nu autorizație de construire eliberată de autoritățile competente;</w:t>
      </w:r>
    </w:p>
    <w:p w14:paraId="766755BE" w14:textId="77777777" w:rsidR="006C63DE" w:rsidRPr="009A010C" w:rsidRDefault="006C63DE" w:rsidP="002D57BF">
      <w:pPr>
        <w:widowControl w:val="0"/>
        <w:pBdr>
          <w:top w:val="nil"/>
          <w:left w:val="nil"/>
          <w:bottom w:val="nil"/>
          <w:right w:val="nil"/>
          <w:between w:val="nil"/>
        </w:pBdr>
        <w:spacing w:before="0" w:after="0"/>
        <w:jc w:val="both"/>
        <w:rPr>
          <w:rFonts w:ascii="Calibri" w:hAnsi="Calibri"/>
          <w:bCs/>
          <w:i/>
          <w:iCs/>
          <w:sz w:val="24"/>
          <w:szCs w:val="24"/>
        </w:rPr>
      </w:pPr>
    </w:p>
    <w:p w14:paraId="36B0B985" w14:textId="77777777" w:rsidR="002D57BF" w:rsidRPr="009A010C" w:rsidRDefault="002D57BF" w:rsidP="002D57BF">
      <w:pPr>
        <w:widowControl w:val="0"/>
        <w:pBdr>
          <w:top w:val="nil"/>
          <w:left w:val="nil"/>
          <w:bottom w:val="nil"/>
          <w:right w:val="nil"/>
          <w:between w:val="nil"/>
        </w:pBdr>
        <w:spacing w:before="0" w:after="0"/>
        <w:jc w:val="both"/>
        <w:rPr>
          <w:rFonts w:ascii="Calibri" w:hAnsi="Calibri"/>
          <w:sz w:val="24"/>
          <w:szCs w:val="24"/>
        </w:rPr>
      </w:pPr>
      <w:r w:rsidRPr="009A010C">
        <w:rPr>
          <w:rFonts w:ascii="Calibri" w:hAnsi="Calibri"/>
          <w:bCs/>
          <w:i/>
          <w:iCs/>
          <w:sz w:val="24"/>
          <w:szCs w:val="24"/>
        </w:rPr>
        <w:t>Proiectele fără lucrări</w:t>
      </w:r>
      <w:r w:rsidRPr="009A010C">
        <w:rPr>
          <w:rFonts w:ascii="Calibri" w:hAnsi="Calibri"/>
          <w:sz w:val="24"/>
          <w:szCs w:val="24"/>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9A010C" w:rsidRDefault="006C63DE" w:rsidP="002D57BF">
      <w:pPr>
        <w:widowControl w:val="0"/>
        <w:pBdr>
          <w:top w:val="nil"/>
          <w:left w:val="nil"/>
          <w:bottom w:val="nil"/>
          <w:right w:val="nil"/>
          <w:between w:val="nil"/>
        </w:pBdr>
        <w:spacing w:before="0" w:after="0"/>
        <w:jc w:val="both"/>
        <w:rPr>
          <w:rFonts w:ascii="Calibri" w:hAnsi="Calibri"/>
          <w:bCs/>
          <w:i/>
          <w:iCs/>
          <w:sz w:val="24"/>
          <w:szCs w:val="24"/>
        </w:rPr>
      </w:pPr>
    </w:p>
    <w:p w14:paraId="450FED0C" w14:textId="77777777" w:rsidR="002D57BF" w:rsidRPr="009A010C" w:rsidRDefault="002D57BF" w:rsidP="002D57BF">
      <w:pPr>
        <w:widowControl w:val="0"/>
        <w:pBdr>
          <w:top w:val="nil"/>
          <w:left w:val="nil"/>
          <w:bottom w:val="nil"/>
          <w:right w:val="nil"/>
          <w:between w:val="nil"/>
        </w:pBdr>
        <w:spacing w:before="0" w:after="0"/>
        <w:jc w:val="both"/>
        <w:rPr>
          <w:rFonts w:ascii="Calibri" w:hAnsi="Calibri"/>
          <w:sz w:val="24"/>
          <w:szCs w:val="24"/>
        </w:rPr>
      </w:pPr>
      <w:r w:rsidRPr="009A010C">
        <w:rPr>
          <w:rFonts w:ascii="Calibri" w:hAnsi="Calibri"/>
          <w:bCs/>
          <w:i/>
          <w:iCs/>
          <w:sz w:val="24"/>
          <w:szCs w:val="24"/>
        </w:rPr>
        <w:t>Perioada de durabilitate</w:t>
      </w:r>
      <w:r w:rsidRPr="009A010C">
        <w:rPr>
          <w:rFonts w:ascii="Calibri" w:hAnsi="Calibri"/>
          <w:bCs/>
          <w:sz w:val="24"/>
          <w:szCs w:val="24"/>
        </w:rPr>
        <w:t xml:space="preserve"> - </w:t>
      </w:r>
      <w:r w:rsidRPr="009A010C">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683EC563" w14:textId="77777777" w:rsidR="006C63DE" w:rsidRPr="009A010C" w:rsidRDefault="006C63DE" w:rsidP="008E68AA">
      <w:pPr>
        <w:pStyle w:val="ListParagraph"/>
        <w:spacing w:before="0" w:after="0"/>
        <w:ind w:left="0"/>
        <w:jc w:val="both"/>
        <w:rPr>
          <w:rFonts w:ascii="Calibri" w:hAnsi="Calibri"/>
          <w:i/>
          <w:sz w:val="24"/>
          <w:szCs w:val="24"/>
        </w:rPr>
      </w:pPr>
    </w:p>
    <w:p w14:paraId="7873C0DA" w14:textId="170AE65B" w:rsidR="004720C5" w:rsidRPr="009A010C" w:rsidRDefault="004720C5" w:rsidP="008E68AA">
      <w:pPr>
        <w:pStyle w:val="ListParagraph"/>
        <w:spacing w:before="0" w:after="0"/>
        <w:ind w:left="0"/>
        <w:jc w:val="both"/>
        <w:rPr>
          <w:rFonts w:ascii="Calibri" w:hAnsi="Calibri"/>
          <w:sz w:val="24"/>
          <w:szCs w:val="24"/>
        </w:rPr>
      </w:pPr>
      <w:r w:rsidRPr="009A010C">
        <w:rPr>
          <w:rFonts w:ascii="Calibri" w:hAnsi="Calibri"/>
          <w:i/>
          <w:sz w:val="24"/>
          <w:szCs w:val="24"/>
        </w:rPr>
        <w:t>Solicitant</w:t>
      </w:r>
      <w:r w:rsidRPr="009A010C">
        <w:rPr>
          <w:rFonts w:ascii="Calibri" w:hAnsi="Calibr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1833FA57" w14:textId="1D17A7CF" w:rsidR="000B4CA3" w:rsidRPr="009A010C" w:rsidRDefault="000B4CA3" w:rsidP="008E68AA">
      <w:pPr>
        <w:pStyle w:val="ListParagraph"/>
        <w:spacing w:before="0" w:after="0"/>
        <w:ind w:left="0"/>
        <w:jc w:val="both"/>
        <w:rPr>
          <w:rFonts w:ascii="Calibri" w:hAnsi="Calibri"/>
          <w:sz w:val="24"/>
          <w:szCs w:val="24"/>
        </w:rPr>
      </w:pPr>
    </w:p>
    <w:p w14:paraId="2F8D7FA0" w14:textId="025716A7" w:rsidR="000B4CA3" w:rsidRPr="009A010C" w:rsidRDefault="000B4CA3" w:rsidP="000B4CA3">
      <w:pPr>
        <w:widowControl w:val="0"/>
        <w:pBdr>
          <w:top w:val="nil"/>
          <w:left w:val="nil"/>
          <w:bottom w:val="nil"/>
          <w:right w:val="nil"/>
          <w:between w:val="nil"/>
        </w:pBdr>
        <w:spacing w:before="0" w:after="0"/>
        <w:jc w:val="both"/>
        <w:rPr>
          <w:rFonts w:asciiTheme="minorHAnsi" w:hAnsiTheme="minorHAnsi" w:cstheme="minorHAnsi"/>
          <w:sz w:val="24"/>
          <w:szCs w:val="24"/>
          <w:lang w:eastAsia="ro-RO"/>
        </w:rPr>
      </w:pPr>
      <w:r w:rsidRPr="009A010C">
        <w:rPr>
          <w:rStyle w:val="FontStyle37"/>
          <w:rFonts w:asciiTheme="minorHAnsi" w:hAnsiTheme="minorHAnsi" w:cstheme="minorHAnsi"/>
          <w:i/>
          <w:iCs/>
          <w:sz w:val="24"/>
          <w:szCs w:val="24"/>
          <w:lang w:eastAsia="ro-RO"/>
        </w:rPr>
        <w:t>Strategia Integrată de Dezvoltare Durabilă a Deltei Dunării</w:t>
      </w:r>
      <w:r w:rsidRPr="009A010C">
        <w:rPr>
          <w:rStyle w:val="FontStyle37"/>
          <w:rFonts w:asciiTheme="minorHAnsi" w:hAnsiTheme="minorHAnsi" w:cstheme="minorHAnsi"/>
          <w:sz w:val="24"/>
          <w:szCs w:val="24"/>
          <w:lang w:eastAsia="ro-RO"/>
        </w:rPr>
        <w:t xml:space="preserve"> -  document programatic  care asigură echilibrul între protejarea patrimoniului natural unic al Rezervației Biosferei Deltei Dunării (RBDD) și dezvoltarea socio-economică venind în întâmpinarea aspirațiilor locuitorilor zonei prin îmbunătățirea condițiilor de viață, crearea unor oportunități economice mai bune și o valorificare adecvată a patrimoniului natural și cultural, conform prevederilor HG nr. 602 din 24 august 2016 privind aprobarea Strategiei integrate de dezvoltare durabilă a Deltei Dunării.</w:t>
      </w:r>
    </w:p>
    <w:p w14:paraId="1226EC43" w14:textId="7A427C49" w:rsidR="00BF531B" w:rsidRPr="009A010C" w:rsidRDefault="00BF531B" w:rsidP="008E68AA">
      <w:pPr>
        <w:pStyle w:val="ListParagraph"/>
        <w:spacing w:before="0" w:after="0"/>
        <w:ind w:left="0"/>
        <w:jc w:val="both"/>
        <w:rPr>
          <w:rFonts w:ascii="Calibri" w:hAnsi="Calibri"/>
          <w:sz w:val="24"/>
          <w:szCs w:val="24"/>
        </w:rPr>
      </w:pPr>
    </w:p>
    <w:p w14:paraId="08416982" w14:textId="77777777" w:rsidR="00BF531B" w:rsidRPr="009A010C" w:rsidRDefault="00BF531B" w:rsidP="00BF531B">
      <w:pPr>
        <w:autoSpaceDE w:val="0"/>
        <w:autoSpaceDN w:val="0"/>
        <w:adjustRightInd w:val="0"/>
        <w:spacing w:before="0" w:after="0"/>
        <w:jc w:val="both"/>
        <w:rPr>
          <w:rFonts w:ascii="Calibri" w:hAnsi="Calibri"/>
          <w:sz w:val="24"/>
          <w:szCs w:val="24"/>
          <w:lang w:eastAsia="ro-RO"/>
        </w:rPr>
      </w:pPr>
      <w:r w:rsidRPr="009A010C">
        <w:rPr>
          <w:rFonts w:ascii="Calibri" w:hAnsi="Calibri"/>
          <w:i/>
          <w:iCs/>
          <w:sz w:val="24"/>
          <w:szCs w:val="24"/>
          <w:lang w:eastAsia="ro-RO"/>
        </w:rPr>
        <w:t>Termen maxim</w:t>
      </w:r>
      <w:r w:rsidRPr="009A010C">
        <w:rPr>
          <w:rFonts w:ascii="Calibri" w:hAnsi="Calibri"/>
          <w:b/>
          <w:bCs/>
          <w:sz w:val="24"/>
          <w:szCs w:val="24"/>
          <w:lang w:eastAsia="ro-RO"/>
        </w:rPr>
        <w:t xml:space="preserve"> </w:t>
      </w:r>
      <w:r w:rsidRPr="009A010C">
        <w:rPr>
          <w:rFonts w:ascii="Calibri" w:hAnsi="Calibri"/>
          <w:sz w:val="24"/>
          <w:szCs w:val="24"/>
          <w:lang w:eastAsia="ro-RO"/>
        </w:rPr>
        <w:t xml:space="preserve">– Interval de timp calculat începând cu următoarea zi lucrătoare după transmiterea unei solicitări AM PR SE prin sistemul informatic MySMIS2021/SMIS2021+ și care nu include ziua împlinirii termenului. </w:t>
      </w:r>
    </w:p>
    <w:p w14:paraId="6288A769" w14:textId="27C33A85" w:rsidR="002D57BF" w:rsidRPr="009A010C" w:rsidRDefault="002D57BF" w:rsidP="002D57BF">
      <w:pPr>
        <w:spacing w:before="0" w:after="0"/>
        <w:jc w:val="both"/>
        <w:rPr>
          <w:rFonts w:ascii="Calibri" w:hAnsi="Calibri"/>
          <w:sz w:val="24"/>
          <w:szCs w:val="24"/>
        </w:rPr>
      </w:pPr>
    </w:p>
    <w:p w14:paraId="07A8C2EE" w14:textId="704AEA4B" w:rsidR="00BF531B" w:rsidRPr="009A010C" w:rsidRDefault="00BF531B" w:rsidP="002D57BF">
      <w:pPr>
        <w:spacing w:before="0" w:after="0"/>
        <w:jc w:val="both"/>
        <w:rPr>
          <w:rFonts w:ascii="Calibri" w:hAnsi="Calibri"/>
          <w:sz w:val="24"/>
          <w:szCs w:val="24"/>
        </w:rPr>
      </w:pPr>
      <w:r w:rsidRPr="009A010C">
        <w:rPr>
          <w:rFonts w:ascii="Calibri" w:hAnsi="Calibri"/>
          <w:i/>
          <w:iCs/>
          <w:sz w:val="24"/>
          <w:szCs w:val="24"/>
          <w:lang w:eastAsia="ro-RO"/>
        </w:rPr>
        <w:t>Unitatea administrativ-teritorială</w:t>
      </w:r>
      <w:r w:rsidRPr="009A010C">
        <w:rPr>
          <w:rFonts w:ascii="Calibri" w:hAnsi="Calibri"/>
          <w:b/>
          <w:bCs/>
          <w:sz w:val="24"/>
          <w:szCs w:val="24"/>
          <w:lang w:eastAsia="ro-RO"/>
        </w:rPr>
        <w:t xml:space="preserve"> </w:t>
      </w:r>
      <w:r w:rsidRPr="009A010C">
        <w:rPr>
          <w:rFonts w:ascii="Calibri" w:hAnsi="Calibri"/>
          <w:sz w:val="24"/>
          <w:szCs w:val="24"/>
          <w:lang w:eastAsia="ro-RO"/>
        </w:rPr>
        <w:t>este definită conform Ordonanţei de Urgenţă nr. 57 din 3 iulie 2019 privind Codul administrativ, cu modificările și completările ulterioare.</w:t>
      </w:r>
    </w:p>
    <w:p w14:paraId="630090E3" w14:textId="77777777" w:rsidR="00BF531B" w:rsidRPr="009A010C" w:rsidRDefault="00BF531B" w:rsidP="002D57BF">
      <w:pPr>
        <w:spacing w:before="0" w:after="0"/>
        <w:jc w:val="both"/>
        <w:rPr>
          <w:rFonts w:ascii="Calibri" w:hAnsi="Calibri"/>
          <w:i/>
          <w:iCs/>
          <w:sz w:val="24"/>
          <w:szCs w:val="24"/>
        </w:rPr>
      </w:pPr>
    </w:p>
    <w:p w14:paraId="347BC5E6" w14:textId="48F819BF" w:rsidR="002D57BF" w:rsidRPr="009A010C" w:rsidRDefault="002D57BF" w:rsidP="00005EF3">
      <w:pPr>
        <w:spacing w:before="0" w:after="0"/>
        <w:jc w:val="both"/>
        <w:rPr>
          <w:rFonts w:ascii="Calibri" w:hAnsi="Calibri"/>
          <w:sz w:val="24"/>
          <w:szCs w:val="24"/>
        </w:rPr>
      </w:pPr>
      <w:r w:rsidRPr="009A010C">
        <w:rPr>
          <w:rFonts w:ascii="Calibri" w:hAnsi="Calibri"/>
          <w:i/>
          <w:iCs/>
          <w:sz w:val="24"/>
          <w:szCs w:val="24"/>
        </w:rPr>
        <w:t>Utilizarea eficientă a resurselor</w:t>
      </w:r>
      <w:r w:rsidRPr="009A010C">
        <w:rPr>
          <w:rFonts w:ascii="Calibri" w:hAnsi="Calibri"/>
          <w:sz w:val="24"/>
          <w:szCs w:val="24"/>
        </w:rPr>
        <w:t xml:space="preserve"> - înseamnă reducerea cantității de factori de producție necesari pentru producerea unei unități de producție sau înlocuirea factorilor de producție primari cu factori de producție secundari. </w:t>
      </w:r>
    </w:p>
    <w:p w14:paraId="120D3723" w14:textId="5B273C7E" w:rsidR="00DE10B4" w:rsidRPr="009A010C" w:rsidRDefault="00297225" w:rsidP="00E07D7E">
      <w:pPr>
        <w:pStyle w:val="Heading1"/>
        <w:numPr>
          <w:ilvl w:val="0"/>
          <w:numId w:val="29"/>
        </w:numPr>
        <w:rPr>
          <w:rFonts w:ascii="Calibri" w:hAnsi="Calibri" w:cs="Calibri"/>
        </w:rPr>
      </w:pPr>
      <w:bookmarkStart w:id="25" w:name="_Toc161091204"/>
      <w:r w:rsidRPr="009A010C">
        <w:rPr>
          <w:rFonts w:ascii="Calibri" w:hAnsi="Calibri" w:cs="Calibri"/>
        </w:rPr>
        <w:t>ELEMENTE DE CONTEXT</w:t>
      </w:r>
      <w:bookmarkEnd w:id="25"/>
    </w:p>
    <w:p w14:paraId="2009016C" w14:textId="647039AC" w:rsidR="00DE10B4" w:rsidRPr="009A010C" w:rsidRDefault="00DE10B4" w:rsidP="00E07D7E">
      <w:pPr>
        <w:pStyle w:val="Heading2"/>
        <w:numPr>
          <w:ilvl w:val="1"/>
          <w:numId w:val="29"/>
        </w:numPr>
        <w:rPr>
          <w:rFonts w:ascii="Calibri" w:hAnsi="Calibri" w:cs="Calibri"/>
        </w:rPr>
      </w:pPr>
      <w:bookmarkStart w:id="26" w:name="_Toc161091205"/>
      <w:r w:rsidRPr="009A010C">
        <w:rPr>
          <w:rFonts w:ascii="Calibri" w:hAnsi="Calibri" w:cs="Calibri"/>
        </w:rPr>
        <w:t>Informații generale PR Sud Est 2021 – 2027</w:t>
      </w:r>
      <w:bookmarkEnd w:id="26"/>
    </w:p>
    <w:p w14:paraId="14885F8F" w14:textId="77777777" w:rsidR="00B07052" w:rsidRPr="009A010C" w:rsidRDefault="00B07052" w:rsidP="008E68AA">
      <w:pPr>
        <w:pStyle w:val="Default"/>
        <w:jc w:val="both"/>
        <w:rPr>
          <w:rFonts w:ascii="Calibri" w:hAnsi="Calibri" w:cs="Calibri"/>
          <w:bCs/>
          <w:color w:val="auto"/>
        </w:rPr>
      </w:pPr>
    </w:p>
    <w:p w14:paraId="4EC6A3D3" w14:textId="2812A1B9" w:rsidR="00123E7E" w:rsidRPr="009A010C" w:rsidRDefault="00DE10B4" w:rsidP="008E68AA">
      <w:pPr>
        <w:pStyle w:val="Default"/>
        <w:jc w:val="both"/>
        <w:rPr>
          <w:rFonts w:asciiTheme="minorHAnsi" w:hAnsiTheme="minorHAnsi" w:cstheme="minorHAnsi"/>
          <w:bCs/>
          <w:color w:val="auto"/>
        </w:rPr>
      </w:pPr>
      <w:r w:rsidRPr="009A010C">
        <w:rPr>
          <w:rFonts w:ascii="Calibri" w:hAnsi="Calibri" w:cs="Calibri"/>
          <w:bCs/>
          <w:color w:val="auto"/>
        </w:rPr>
        <w:t>Programul Regional Sud-Est (PR Sud</w:t>
      </w:r>
      <w:r w:rsidR="00174D77" w:rsidRPr="009A010C">
        <w:rPr>
          <w:rFonts w:ascii="Calibri" w:hAnsi="Calibri" w:cs="Calibri"/>
          <w:bCs/>
          <w:color w:val="auto"/>
        </w:rPr>
        <w:t>-</w:t>
      </w:r>
      <w:r w:rsidRPr="009A010C">
        <w:rPr>
          <w:rFonts w:ascii="Calibri" w:hAnsi="Calibri" w:cs="Calibri"/>
          <w:bCs/>
          <w:color w:val="auto"/>
        </w:rPr>
        <w:t xml:space="preserve">Est) 2021-2027 este unul din programele </w:t>
      </w:r>
      <w:r w:rsidR="002C1A3D" w:rsidRPr="009A010C">
        <w:rPr>
          <w:rFonts w:ascii="Calibri" w:hAnsi="Calibri" w:cs="Calibri"/>
          <w:bCs/>
          <w:color w:val="auto"/>
        </w:rPr>
        <w:t xml:space="preserve">incluse in </w:t>
      </w:r>
      <w:r w:rsidRPr="009A010C">
        <w:rPr>
          <w:rFonts w:ascii="Calibri" w:hAnsi="Calibri" w:cs="Calibri"/>
          <w:bCs/>
          <w:color w:val="auto"/>
        </w:rPr>
        <w:t>Acordul</w:t>
      </w:r>
      <w:r w:rsidR="002C1A3D" w:rsidRPr="009A010C">
        <w:rPr>
          <w:rFonts w:ascii="Calibri" w:hAnsi="Calibri" w:cs="Calibri"/>
          <w:bCs/>
          <w:color w:val="auto"/>
        </w:rPr>
        <w:t xml:space="preserve"> </w:t>
      </w:r>
      <w:r w:rsidRPr="009A010C">
        <w:rPr>
          <w:rFonts w:ascii="Calibri" w:hAnsi="Calibri" w:cs="Calibri"/>
          <w:bCs/>
          <w:color w:val="auto"/>
        </w:rPr>
        <w:t xml:space="preserve">de </w:t>
      </w:r>
      <w:r w:rsidR="002C1A3D" w:rsidRPr="009A010C">
        <w:rPr>
          <w:rFonts w:ascii="Calibri" w:hAnsi="Calibri" w:cs="Calibri"/>
          <w:bCs/>
          <w:color w:val="auto"/>
        </w:rPr>
        <w:t>P</w:t>
      </w:r>
      <w:r w:rsidRPr="009A010C">
        <w:rPr>
          <w:rFonts w:ascii="Calibri" w:hAnsi="Calibri" w:cs="Calibri"/>
          <w:bCs/>
          <w:color w:val="auto"/>
        </w:rPr>
        <w:t xml:space="preserve">arteneriat 2021-2027 prin care se pot accesa fondurile europene structurale și de investiții, </w:t>
      </w:r>
      <w:r w:rsidR="00CC5F79" w:rsidRPr="009A010C">
        <w:rPr>
          <w:rFonts w:ascii="Calibri" w:hAnsi="Calibri" w:cs="Calibri"/>
          <w:bCs/>
          <w:color w:val="auto"/>
        </w:rPr>
        <w:t>î</w:t>
      </w:r>
      <w:r w:rsidRPr="009A010C">
        <w:rPr>
          <w:rFonts w:ascii="Calibri" w:hAnsi="Calibri" w:cs="Calibri"/>
          <w:bCs/>
          <w:color w:val="auto"/>
        </w:rPr>
        <w:t>n concret, cele provenite din Fondul European pentru Dezvoltare Regional</w:t>
      </w:r>
      <w:r w:rsidR="00CC5F79" w:rsidRPr="009A010C">
        <w:rPr>
          <w:rFonts w:ascii="Calibri" w:hAnsi="Calibri" w:cs="Calibri"/>
          <w:bCs/>
          <w:color w:val="auto"/>
        </w:rPr>
        <w:t>ă</w:t>
      </w:r>
      <w:r w:rsidRPr="009A010C">
        <w:rPr>
          <w:rFonts w:ascii="Calibri" w:hAnsi="Calibri" w:cs="Calibri"/>
          <w:bCs/>
          <w:color w:val="auto"/>
        </w:rPr>
        <w:t xml:space="preserve"> (FEDR). </w:t>
      </w:r>
      <w:r w:rsidR="007F2A1B" w:rsidRPr="009A010C">
        <w:rPr>
          <w:rFonts w:asciiTheme="minorHAnsi" w:hAnsiTheme="minorHAnsi" w:cstheme="minorHAnsi"/>
          <w:bCs/>
          <w:color w:val="auto"/>
        </w:rPr>
        <w:t xml:space="preserve">Programul a fost aprobat prin Decizia </w:t>
      </w:r>
      <w:r w:rsidR="007F2A1B" w:rsidRPr="009A010C">
        <w:rPr>
          <w:rFonts w:ascii="Calibri" w:hAnsi="Calibri" w:cs="Calibri"/>
          <w:color w:val="auto"/>
        </w:rPr>
        <w:t xml:space="preserve">nr. C(2022) 7639 din 21.10.2022 </w:t>
      </w:r>
      <w:r w:rsidR="007F2A1B" w:rsidRPr="009A010C">
        <w:rPr>
          <w:rFonts w:asciiTheme="minorHAnsi" w:hAnsiTheme="minorHAnsi" w:cstheme="minorHAnsi"/>
          <w:bCs/>
          <w:color w:val="auto"/>
        </w:rPr>
        <w:t>pentru sprijin din partea Fondului european de dezvoltare regională în cadrul obiectivului „Investiții pentru ocuparea forței de muncă și creștere economică” pentru Regiunea Sud-Est din România - CCI 2021RO16RFPR003.</w:t>
      </w:r>
    </w:p>
    <w:p w14:paraId="3587BC4E" w14:textId="77777777" w:rsidR="00B07052" w:rsidRPr="009A010C" w:rsidRDefault="00B07052" w:rsidP="008E68AA">
      <w:pPr>
        <w:pStyle w:val="Default"/>
        <w:jc w:val="both"/>
        <w:rPr>
          <w:rFonts w:ascii="Calibri" w:hAnsi="Calibri" w:cs="Calibri"/>
          <w:bCs/>
          <w:color w:val="auto"/>
        </w:rPr>
      </w:pPr>
    </w:p>
    <w:p w14:paraId="334FD055" w14:textId="77777777" w:rsidR="00DE10B4" w:rsidRPr="009A010C" w:rsidRDefault="00DE10B4" w:rsidP="008E68AA">
      <w:pPr>
        <w:spacing w:before="0" w:after="0"/>
        <w:jc w:val="both"/>
        <w:rPr>
          <w:rFonts w:ascii="Calibri" w:hAnsi="Calibri"/>
          <w:bCs/>
          <w:sz w:val="24"/>
          <w:szCs w:val="24"/>
        </w:rPr>
      </w:pPr>
      <w:r w:rsidRPr="009A010C">
        <w:rPr>
          <w:rFonts w:ascii="Calibri" w:hAnsi="Calibri"/>
          <w:bCs/>
          <w:sz w:val="24"/>
          <w:szCs w:val="24"/>
        </w:rPr>
        <w:t>Obiectivul general al PR Sud</w:t>
      </w:r>
      <w:r w:rsidR="00174D77" w:rsidRPr="009A010C">
        <w:rPr>
          <w:rFonts w:ascii="Calibri" w:hAnsi="Calibri"/>
          <w:bCs/>
          <w:sz w:val="24"/>
          <w:szCs w:val="24"/>
        </w:rPr>
        <w:t>-</w:t>
      </w:r>
      <w:r w:rsidRPr="009A010C">
        <w:rPr>
          <w:rFonts w:ascii="Calibri" w:hAnsi="Calibr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9A010C" w:rsidRDefault="00DE10B4" w:rsidP="008E68AA">
      <w:pPr>
        <w:spacing w:before="0" w:after="0"/>
        <w:jc w:val="both"/>
        <w:rPr>
          <w:rFonts w:ascii="Calibri" w:hAnsi="Calibri"/>
          <w:bCs/>
          <w:sz w:val="24"/>
          <w:szCs w:val="24"/>
        </w:rPr>
      </w:pPr>
      <w:r w:rsidRPr="009A010C">
        <w:rPr>
          <w:rFonts w:ascii="Calibri" w:hAnsi="Calibri"/>
          <w:bCs/>
          <w:sz w:val="24"/>
          <w:szCs w:val="24"/>
        </w:rPr>
        <w:t>PR Sud-Est 2021-2027 urmărește ca Regiunea de dez</w:t>
      </w:r>
      <w:r w:rsidR="00C9539A" w:rsidRPr="009A010C">
        <w:rPr>
          <w:rFonts w:ascii="Calibri" w:hAnsi="Calibri"/>
          <w:bCs/>
          <w:sz w:val="24"/>
          <w:szCs w:val="24"/>
        </w:rPr>
        <w:t>v</w:t>
      </w:r>
      <w:r w:rsidRPr="009A010C">
        <w:rPr>
          <w:rFonts w:ascii="Calibri" w:hAnsi="Calibr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9A010C" w:rsidRDefault="00F77B5D" w:rsidP="008E68AA">
      <w:pPr>
        <w:spacing w:before="0" w:after="0"/>
        <w:jc w:val="both"/>
        <w:rPr>
          <w:rFonts w:ascii="Calibri" w:hAnsi="Calibri"/>
          <w:bCs/>
          <w:sz w:val="24"/>
          <w:szCs w:val="24"/>
        </w:rPr>
      </w:pPr>
    </w:p>
    <w:p w14:paraId="57E622AA" w14:textId="49557F11" w:rsidR="00DE10B4" w:rsidRPr="009A010C" w:rsidRDefault="00297225" w:rsidP="00E07D7E">
      <w:pPr>
        <w:pStyle w:val="Heading2"/>
        <w:numPr>
          <w:ilvl w:val="1"/>
          <w:numId w:val="29"/>
        </w:numPr>
        <w:rPr>
          <w:rFonts w:ascii="Calibri" w:hAnsi="Calibri" w:cs="Calibri"/>
        </w:rPr>
      </w:pPr>
      <w:bookmarkStart w:id="27" w:name="_Toc161091206"/>
      <w:r w:rsidRPr="009A010C">
        <w:rPr>
          <w:rFonts w:ascii="Calibri" w:hAnsi="Calibri" w:cs="Calibri"/>
        </w:rPr>
        <w:lastRenderedPageBreak/>
        <w:t>Prioritatea</w:t>
      </w:r>
      <w:r w:rsidR="00BB0388" w:rsidRPr="009A010C">
        <w:rPr>
          <w:rFonts w:ascii="Calibri" w:hAnsi="Calibri" w:cs="Calibri"/>
        </w:rPr>
        <w:t>/</w:t>
      </w:r>
      <w:r w:rsidRPr="009A010C">
        <w:rPr>
          <w:rFonts w:ascii="Calibri" w:hAnsi="Calibri" w:cs="Calibri"/>
        </w:rPr>
        <w:t>Fond</w:t>
      </w:r>
      <w:r w:rsidR="00BB0388" w:rsidRPr="009A010C">
        <w:rPr>
          <w:rFonts w:ascii="Calibri" w:hAnsi="Calibri" w:cs="Calibri"/>
        </w:rPr>
        <w:t>/</w:t>
      </w:r>
      <w:r w:rsidR="00DE10B4" w:rsidRPr="009A010C">
        <w:rPr>
          <w:rFonts w:ascii="Calibri" w:hAnsi="Calibri" w:cs="Calibri"/>
        </w:rPr>
        <w:t>Obiectivul de politică</w:t>
      </w:r>
      <w:r w:rsidR="00CC5F79" w:rsidRPr="009A010C">
        <w:rPr>
          <w:rFonts w:ascii="Calibri" w:hAnsi="Calibri" w:cs="Calibri"/>
        </w:rPr>
        <w:t>/</w:t>
      </w:r>
      <w:r w:rsidR="00DE10B4" w:rsidRPr="009A010C">
        <w:rPr>
          <w:rFonts w:ascii="Calibri" w:hAnsi="Calibri" w:cs="Calibri"/>
        </w:rPr>
        <w:t>Obiectivul specific</w:t>
      </w:r>
      <w:bookmarkEnd w:id="27"/>
    </w:p>
    <w:p w14:paraId="32CCA5A8" w14:textId="77777777" w:rsidR="00B07052" w:rsidRPr="009A010C" w:rsidRDefault="00B07052" w:rsidP="008E68AA">
      <w:pPr>
        <w:spacing w:before="0" w:after="0"/>
        <w:jc w:val="both"/>
        <w:rPr>
          <w:rFonts w:ascii="Calibri" w:hAnsi="Calibri"/>
          <w:b/>
          <w:sz w:val="24"/>
          <w:szCs w:val="24"/>
        </w:rPr>
      </w:pPr>
    </w:p>
    <w:p w14:paraId="0DAEEBA6" w14:textId="77777777" w:rsidR="0055592C" w:rsidRPr="009A010C" w:rsidRDefault="0055592C" w:rsidP="0055592C">
      <w:pPr>
        <w:autoSpaceDE w:val="0"/>
        <w:autoSpaceDN w:val="0"/>
        <w:adjustRightInd w:val="0"/>
        <w:spacing w:before="0" w:after="0"/>
        <w:jc w:val="both"/>
        <w:rPr>
          <w:rFonts w:ascii="Calibri" w:hAnsi="Calibri"/>
          <w:sz w:val="24"/>
          <w:szCs w:val="24"/>
        </w:rPr>
      </w:pPr>
      <w:r w:rsidRPr="009A010C">
        <w:rPr>
          <w:rFonts w:ascii="Calibri" w:hAnsi="Calibri"/>
          <w:b/>
          <w:sz w:val="24"/>
          <w:szCs w:val="24"/>
        </w:rPr>
        <w:t xml:space="preserve">Obiectiv de politică </w:t>
      </w:r>
      <w:r w:rsidRPr="009A010C">
        <w:rPr>
          <w:rFonts w:ascii="Calibri" w:hAnsi="Calibri"/>
          <w:b/>
          <w:bCs/>
          <w:sz w:val="24"/>
          <w:szCs w:val="24"/>
        </w:rPr>
        <w:t>4</w:t>
      </w:r>
      <w:r w:rsidRPr="009A010C">
        <w:rPr>
          <w:rFonts w:ascii="Calibri" w:hAnsi="Calibri"/>
          <w:sz w:val="24"/>
          <w:szCs w:val="24"/>
        </w:rPr>
        <w:t xml:space="preserve"> - O Europă mai socială și mai favorabilă incluziunii, prin implementarea Pilonului european al drepturilor sociale </w:t>
      </w:r>
    </w:p>
    <w:p w14:paraId="6FFBE5F6" w14:textId="1B2FA3E3" w:rsidR="00B07052" w:rsidRPr="009A010C" w:rsidRDefault="00B07052" w:rsidP="008E68AA">
      <w:pPr>
        <w:spacing w:before="0" w:after="0"/>
        <w:jc w:val="both"/>
        <w:rPr>
          <w:rFonts w:ascii="Calibri" w:hAnsi="Calibri"/>
          <w:sz w:val="24"/>
          <w:szCs w:val="24"/>
        </w:rPr>
      </w:pPr>
    </w:p>
    <w:p w14:paraId="2DB1F698" w14:textId="3E7DDCB1" w:rsidR="00B07052" w:rsidRPr="009A010C" w:rsidRDefault="0055592C" w:rsidP="008E68AA">
      <w:pPr>
        <w:spacing w:before="0" w:after="0"/>
        <w:jc w:val="both"/>
        <w:rPr>
          <w:rFonts w:ascii="Calibri" w:hAnsi="Calibri"/>
          <w:sz w:val="24"/>
          <w:szCs w:val="24"/>
        </w:rPr>
      </w:pPr>
      <w:r w:rsidRPr="009A010C">
        <w:rPr>
          <w:rFonts w:ascii="Calibri" w:hAnsi="Calibri"/>
          <w:b/>
          <w:sz w:val="24"/>
          <w:szCs w:val="24"/>
        </w:rPr>
        <w:t>Prioritatea 5 - O regiune educată</w:t>
      </w:r>
    </w:p>
    <w:p w14:paraId="0C504A5E" w14:textId="28C745E1" w:rsidR="00B07052" w:rsidRPr="009A010C" w:rsidRDefault="0055592C" w:rsidP="008E68AA">
      <w:pPr>
        <w:spacing w:before="0" w:after="0"/>
        <w:jc w:val="both"/>
        <w:rPr>
          <w:rFonts w:ascii="Calibri" w:hAnsi="Calibri"/>
          <w:sz w:val="24"/>
          <w:szCs w:val="24"/>
        </w:rPr>
      </w:pPr>
      <w:r w:rsidRPr="009A010C">
        <w:rPr>
          <w:rFonts w:ascii="Calibri" w:hAnsi="Calibri"/>
          <w:b/>
          <w:bCs/>
          <w:sz w:val="24"/>
          <w:szCs w:val="24"/>
        </w:rPr>
        <w:t xml:space="preserve">Obiectiv Specific 4.2. - </w:t>
      </w:r>
      <w:r w:rsidRPr="009A010C">
        <w:rPr>
          <w:rFonts w:ascii="Calibri" w:hAnsi="Calibri"/>
          <w:bCs/>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08D526A1" w14:textId="40205A46" w:rsidR="00106872" w:rsidRPr="009A010C" w:rsidRDefault="0055592C" w:rsidP="00106872">
      <w:pPr>
        <w:spacing w:before="0" w:after="0"/>
        <w:jc w:val="both"/>
        <w:rPr>
          <w:rFonts w:ascii="Calibri" w:eastAsiaTheme="minorHAnsi" w:hAnsi="Calibri"/>
          <w:iCs/>
          <w:sz w:val="24"/>
          <w:szCs w:val="24"/>
        </w:rPr>
      </w:pPr>
      <w:r w:rsidRPr="009A010C">
        <w:rPr>
          <w:rFonts w:ascii="Calibri" w:eastAsiaTheme="minorHAnsi" w:hAnsi="Calibri"/>
          <w:b/>
          <w:bCs/>
          <w:iCs/>
          <w:sz w:val="24"/>
          <w:szCs w:val="24"/>
        </w:rPr>
        <w:t xml:space="preserve">Acțiunea 5.1 - </w:t>
      </w:r>
      <w:r w:rsidRPr="009A010C">
        <w:rPr>
          <w:rFonts w:ascii="Calibri" w:eastAsiaTheme="minorHAnsi" w:hAnsi="Calibri"/>
          <w:bCs/>
          <w:iCs/>
          <w:sz w:val="24"/>
          <w:szCs w:val="24"/>
        </w:rPr>
        <w:t>Dezvoltarea infrastructurii educaționale la nivelul învățământului preșcolar</w:t>
      </w:r>
    </w:p>
    <w:p w14:paraId="16CB55D4" w14:textId="77777777" w:rsidR="00F00E47" w:rsidRPr="009A010C" w:rsidRDefault="00F00E47" w:rsidP="008E68AA">
      <w:pPr>
        <w:spacing w:before="0" w:after="0"/>
        <w:jc w:val="both"/>
        <w:rPr>
          <w:rFonts w:ascii="Calibri" w:eastAsia="SimSun" w:hAnsi="Calibri"/>
          <w:sz w:val="24"/>
          <w:szCs w:val="24"/>
        </w:rPr>
      </w:pPr>
    </w:p>
    <w:p w14:paraId="1D5862BD" w14:textId="54DCBE1D" w:rsidR="00CC5F79" w:rsidRPr="009A010C" w:rsidRDefault="00DE10B4" w:rsidP="00E07D7E">
      <w:pPr>
        <w:pStyle w:val="Heading2"/>
        <w:numPr>
          <w:ilvl w:val="1"/>
          <w:numId w:val="29"/>
        </w:numPr>
        <w:rPr>
          <w:rFonts w:ascii="Calibri" w:hAnsi="Calibri" w:cs="Calibri"/>
        </w:rPr>
      </w:pPr>
      <w:bookmarkStart w:id="28" w:name="_Toc161091207"/>
      <w:r w:rsidRPr="009A010C">
        <w:rPr>
          <w:rFonts w:ascii="Calibri" w:hAnsi="Calibri" w:cs="Calibri"/>
        </w:rPr>
        <w:t xml:space="preserve">Reglementări europene și naționale, </w:t>
      </w:r>
      <w:r w:rsidR="00297225" w:rsidRPr="009A010C">
        <w:rPr>
          <w:rFonts w:ascii="Calibri" w:hAnsi="Calibri" w:cs="Calibri"/>
        </w:rPr>
        <w:t xml:space="preserve">cadru strategic, </w:t>
      </w:r>
      <w:r w:rsidRPr="009A010C">
        <w:rPr>
          <w:rFonts w:ascii="Calibri" w:hAnsi="Calibri" w:cs="Calibri"/>
        </w:rPr>
        <w:t>documente programatice</w:t>
      </w:r>
      <w:r w:rsidR="00A03B86" w:rsidRPr="009A010C">
        <w:rPr>
          <w:rFonts w:ascii="Calibri" w:hAnsi="Calibri" w:cs="Calibri"/>
        </w:rPr>
        <w:t xml:space="preserve"> </w:t>
      </w:r>
      <w:r w:rsidR="00297225" w:rsidRPr="009A010C">
        <w:rPr>
          <w:rFonts w:ascii="Calibri" w:hAnsi="Calibri" w:cs="Calibri"/>
        </w:rPr>
        <w:t>aplicabile</w:t>
      </w:r>
      <w:bookmarkEnd w:id="28"/>
    </w:p>
    <w:p w14:paraId="19E4316C" w14:textId="77777777" w:rsidR="00BF531B" w:rsidRPr="009A010C" w:rsidRDefault="00BF531B" w:rsidP="00BF531B">
      <w:pPr>
        <w:spacing w:before="0" w:after="0"/>
        <w:jc w:val="both"/>
        <w:rPr>
          <w:rFonts w:ascii="Calibri" w:hAnsi="Calibri"/>
          <w:sz w:val="24"/>
          <w:szCs w:val="24"/>
        </w:rPr>
      </w:pPr>
      <w:r w:rsidRPr="009A010C">
        <w:rPr>
          <w:rFonts w:ascii="Calibri" w:hAnsi="Calibri"/>
          <w:sz w:val="24"/>
          <w:szCs w:val="24"/>
        </w:rPr>
        <w:t xml:space="preserve">Pe întreg ciclul de viață al unui proiect se vor avea în vedere atât reglementările europene şi naţionale în domeniu, cât și alte documente programatice şi de planificare specifice la nivel european, naţional și regional. </w:t>
      </w:r>
    </w:p>
    <w:p w14:paraId="6248BD7F" w14:textId="77777777" w:rsidR="00BF531B" w:rsidRPr="009A010C" w:rsidRDefault="00BF531B" w:rsidP="00BF531B">
      <w:pPr>
        <w:spacing w:before="0" w:after="0"/>
        <w:jc w:val="both"/>
        <w:rPr>
          <w:rFonts w:ascii="Calibri" w:hAnsi="Calibri"/>
          <w:sz w:val="24"/>
          <w:szCs w:val="24"/>
        </w:rPr>
      </w:pPr>
    </w:p>
    <w:p w14:paraId="1B9A92FF" w14:textId="77777777" w:rsidR="00BF531B" w:rsidRPr="009A010C" w:rsidRDefault="00BF531B" w:rsidP="00BF531B">
      <w:pPr>
        <w:spacing w:before="0" w:after="0"/>
        <w:jc w:val="both"/>
        <w:rPr>
          <w:rFonts w:ascii="Calibri" w:hAnsi="Calibri"/>
          <w:sz w:val="24"/>
          <w:szCs w:val="24"/>
        </w:rPr>
      </w:pPr>
      <w:r w:rsidRPr="009A010C">
        <w:rPr>
          <w:rFonts w:ascii="Calibri" w:hAnsi="Calibri"/>
          <w:sz w:val="24"/>
          <w:szCs w:val="24"/>
        </w:rPr>
        <w:t xml:space="preserve">Trimiterile la actele normative includ și modificările și completările ulterioare ale acestora, precum și orice alte acte normative subsecvente. </w:t>
      </w:r>
    </w:p>
    <w:p w14:paraId="1405FCA8" w14:textId="77777777" w:rsidR="00BF531B" w:rsidRPr="009A010C" w:rsidRDefault="00BF531B" w:rsidP="00BF531B">
      <w:pPr>
        <w:spacing w:before="0" w:after="0"/>
        <w:jc w:val="both"/>
        <w:rPr>
          <w:rFonts w:ascii="Calibri" w:hAnsi="Calibri"/>
          <w:sz w:val="24"/>
          <w:szCs w:val="24"/>
        </w:rPr>
      </w:pPr>
    </w:p>
    <w:p w14:paraId="5E87064B" w14:textId="41B8C82E" w:rsidR="00B07052" w:rsidRPr="009A010C" w:rsidRDefault="00BF531B" w:rsidP="00BF531B">
      <w:pPr>
        <w:spacing w:before="0" w:after="0"/>
        <w:jc w:val="both"/>
        <w:rPr>
          <w:rFonts w:ascii="Calibri" w:hAnsi="Calibri"/>
          <w:sz w:val="24"/>
          <w:szCs w:val="24"/>
        </w:rPr>
      </w:pPr>
      <w:r w:rsidRPr="009A010C">
        <w:rPr>
          <w:rFonts w:ascii="Calibri" w:hAnsi="Calibri"/>
          <w:sz w:val="24"/>
          <w:szCs w:val="24"/>
        </w:rPr>
        <w:t>Solicitanţii de finanțare au obligația de a respecta legislaţia în forma actualizată la momentul aplicării. Reglementările europene și naționale, precum și documentele programatice/strategice mai jos indicate reprezintă o listă orientativă, fără caracter exhaustiv și aplicabile ghidurilor lansate în cadrul PR SE 2021-2027.</w:t>
      </w:r>
    </w:p>
    <w:p w14:paraId="68E45F48" w14:textId="77777777" w:rsidR="00BF531B" w:rsidRPr="009A010C" w:rsidRDefault="00BF531B" w:rsidP="00BF531B">
      <w:pPr>
        <w:spacing w:before="0" w:after="0"/>
        <w:jc w:val="both"/>
        <w:rPr>
          <w:rFonts w:ascii="Calibri" w:hAnsi="Calibri"/>
          <w:sz w:val="24"/>
          <w:szCs w:val="24"/>
        </w:rPr>
      </w:pPr>
    </w:p>
    <w:p w14:paraId="7D094B9A" w14:textId="247266AA" w:rsidR="00F77B5D" w:rsidRPr="009A010C" w:rsidRDefault="00F77B5D" w:rsidP="008E68AA">
      <w:pPr>
        <w:autoSpaceDE w:val="0"/>
        <w:autoSpaceDN w:val="0"/>
        <w:adjustRightInd w:val="0"/>
        <w:spacing w:before="0" w:after="0"/>
        <w:jc w:val="both"/>
        <w:rPr>
          <w:rFonts w:ascii="Calibri" w:hAnsi="Calibri"/>
          <w:sz w:val="24"/>
          <w:szCs w:val="24"/>
          <w:lang w:eastAsia="en-GB"/>
        </w:rPr>
      </w:pPr>
      <w:r w:rsidRPr="009A010C">
        <w:rPr>
          <w:rFonts w:ascii="Calibri" w:hAnsi="Calibri"/>
          <w:b/>
          <w:bCs/>
          <w:sz w:val="24"/>
          <w:szCs w:val="24"/>
          <w:lang w:eastAsia="en-GB"/>
        </w:rPr>
        <w:t>A. Regulamente/reglement</w:t>
      </w:r>
      <w:r w:rsidR="00A90FAC" w:rsidRPr="009A010C">
        <w:rPr>
          <w:rFonts w:ascii="Calibri" w:hAnsi="Calibri"/>
          <w:b/>
          <w:bCs/>
          <w:sz w:val="24"/>
          <w:szCs w:val="24"/>
          <w:lang w:eastAsia="en-GB"/>
        </w:rPr>
        <w:t>ă</w:t>
      </w:r>
      <w:r w:rsidRPr="009A010C">
        <w:rPr>
          <w:rFonts w:ascii="Calibri" w:hAnsi="Calibri"/>
          <w:b/>
          <w:bCs/>
          <w:sz w:val="24"/>
          <w:szCs w:val="24"/>
          <w:lang w:eastAsia="en-GB"/>
        </w:rPr>
        <w:t xml:space="preserve">ri europene: </w:t>
      </w:r>
    </w:p>
    <w:p w14:paraId="68A64369" w14:textId="49DB05C4" w:rsidR="00F77B5D" w:rsidRPr="009A010C"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Regulamentul (UE) </w:t>
      </w:r>
      <w:r w:rsidR="00FB267A" w:rsidRPr="009A010C">
        <w:rPr>
          <w:rFonts w:ascii="Calibri" w:hAnsi="Calibri"/>
          <w:sz w:val="24"/>
          <w:szCs w:val="24"/>
          <w:lang w:eastAsia="en-GB"/>
        </w:rPr>
        <w:t xml:space="preserve">nr. </w:t>
      </w:r>
      <w:r w:rsidR="001768B1" w:rsidRPr="009A010C">
        <w:rPr>
          <w:rFonts w:ascii="Calibri" w:hAnsi="Calibri"/>
          <w:sz w:val="24"/>
          <w:szCs w:val="24"/>
          <w:lang w:eastAsia="en-GB"/>
        </w:rPr>
        <w:t>2021/1060</w:t>
      </w:r>
      <w:r w:rsidRPr="009A010C">
        <w:rPr>
          <w:rFonts w:ascii="Calibri" w:hAnsi="Calibri"/>
          <w:sz w:val="24"/>
          <w:szCs w:val="24"/>
          <w:lang w:eastAsia="en-GB"/>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272372" w:rsidRPr="009A010C">
        <w:rPr>
          <w:rFonts w:ascii="Calibri" w:hAnsi="Calibri"/>
          <w:sz w:val="24"/>
          <w:szCs w:val="24"/>
          <w:lang w:eastAsia="en-GB"/>
        </w:rPr>
        <w:t>, cu modificările și completările ulterioare;</w:t>
      </w:r>
    </w:p>
    <w:p w14:paraId="4D7505B6" w14:textId="64C3D15D" w:rsidR="00F77B5D" w:rsidRPr="009A010C"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Regulamentul (UE) 2021/1058 al Parlamentului European și al Consiliului din 24 iunie 2021 privind Fondul european de dezvoltare regională și Fondul de coeziune</w:t>
      </w:r>
      <w:r w:rsidR="005921B1" w:rsidRPr="009A010C">
        <w:rPr>
          <w:rFonts w:ascii="Calibri" w:hAnsi="Calibri"/>
          <w:sz w:val="24"/>
          <w:szCs w:val="24"/>
          <w:lang w:eastAsia="en-GB"/>
        </w:rPr>
        <w:t>, cu modificările și completările ulterioare</w:t>
      </w:r>
      <w:r w:rsidRPr="009A010C">
        <w:rPr>
          <w:rFonts w:ascii="Calibri" w:hAnsi="Calibri"/>
          <w:sz w:val="24"/>
          <w:szCs w:val="24"/>
          <w:lang w:eastAsia="en-GB"/>
        </w:rPr>
        <w:t xml:space="preserve">; </w:t>
      </w:r>
    </w:p>
    <w:p w14:paraId="1D68E68B" w14:textId="50DFAC8F" w:rsidR="00F77B5D" w:rsidRPr="009A010C"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lastRenderedPageBreak/>
        <w:t xml:space="preserve">Regulamentul Consiliului (CE, EURATOM) nr. 2988/1995 privind protecția intereselor financiare ale Comunităților Europene, cu modificările și completările ulterioare; </w:t>
      </w:r>
    </w:p>
    <w:p w14:paraId="5C612AA7" w14:textId="28FDC315" w:rsidR="00F77B5D" w:rsidRPr="009A010C"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Regulamentul (UE, Euratom) nr. 1046/2018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0A9B8F25" w:rsidR="00F77B5D" w:rsidRPr="009A010C"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9A010C">
        <w:rPr>
          <w:rFonts w:ascii="Calibri" w:hAnsi="Calibri"/>
          <w:sz w:val="24"/>
          <w:szCs w:val="24"/>
          <w:lang w:eastAsia="en-GB"/>
        </w:rPr>
        <w:t xml:space="preserve"> cu modificările și completările ulterioare</w:t>
      </w:r>
      <w:r w:rsidRPr="009A010C">
        <w:rPr>
          <w:rFonts w:ascii="Calibri" w:hAnsi="Calibri"/>
          <w:sz w:val="24"/>
          <w:szCs w:val="24"/>
          <w:lang w:eastAsia="en-GB"/>
        </w:rPr>
        <w:t xml:space="preserve">; </w:t>
      </w:r>
    </w:p>
    <w:p w14:paraId="30F8CC34" w14:textId="4A845654" w:rsidR="00F77B5D" w:rsidRPr="009A010C" w:rsidRDefault="00266FAE"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rPr>
        <w:t xml:space="preserve">Regulamentul (UE) 2020/852 al Parlamentului Europeanși al Consiliului din 18 iunie 2020 privind instituirea unui cadru care să faciliteze investițiile durabile și de modificare a Regulamentului (UE) 2019/2088, </w:t>
      </w:r>
      <w:r w:rsidRPr="009A010C">
        <w:rPr>
          <w:rFonts w:ascii="Calibri" w:hAnsi="Calibri"/>
          <w:sz w:val="24"/>
          <w:szCs w:val="24"/>
          <w:lang w:eastAsia="en-GB"/>
        </w:rPr>
        <w:t>cu modificările și completările ulterioare</w:t>
      </w:r>
      <w:r w:rsidR="00F77B5D" w:rsidRPr="009A010C">
        <w:rPr>
          <w:rFonts w:ascii="Calibri" w:hAnsi="Calibri"/>
          <w:sz w:val="24"/>
          <w:szCs w:val="24"/>
          <w:lang w:eastAsia="en-GB"/>
        </w:rPr>
        <w:t xml:space="preserve">; </w:t>
      </w:r>
    </w:p>
    <w:p w14:paraId="53BEA96D" w14:textId="7F9916F6" w:rsidR="00F77B5D" w:rsidRPr="009A010C"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Comunicarea Comisiei C (2021) 1054 final din 12 februarie 2021. Orientări tehnice privind aplicarea principiului de „a nu prejudicia în mod semnificativ” în temeiul Regulamentului privind Mecanismul de redresare și reziliență</w:t>
      </w:r>
      <w:r w:rsidR="005921B1" w:rsidRPr="009A010C">
        <w:rPr>
          <w:rFonts w:ascii="Calibri" w:hAnsi="Calibri"/>
          <w:sz w:val="24"/>
          <w:szCs w:val="24"/>
          <w:lang w:eastAsia="en-GB"/>
        </w:rPr>
        <w:t>, cu modificările și completările ulterioare</w:t>
      </w:r>
      <w:r w:rsidRPr="009A010C">
        <w:rPr>
          <w:rFonts w:ascii="Calibri" w:hAnsi="Calibri"/>
          <w:sz w:val="24"/>
          <w:szCs w:val="24"/>
          <w:lang w:eastAsia="en-GB"/>
        </w:rPr>
        <w:t xml:space="preserve">; </w:t>
      </w:r>
    </w:p>
    <w:p w14:paraId="54769FD3" w14:textId="3A16BE6A" w:rsidR="00F77B5D" w:rsidRPr="009A010C"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Comunicarea Comisiei (2021/C 373/01) - Orientări tehnice referitoare la imunizarea infrastructurii la schimbările climatice în perioada 2021-2027</w:t>
      </w:r>
      <w:r w:rsidR="00F16ED2" w:rsidRPr="009A010C">
        <w:rPr>
          <w:rFonts w:ascii="Calibri" w:hAnsi="Calibri"/>
          <w:sz w:val="24"/>
          <w:szCs w:val="24"/>
          <w:lang w:eastAsia="en-GB"/>
        </w:rPr>
        <w:t>, cu modificările și completările ulterioare</w:t>
      </w:r>
      <w:r w:rsidRPr="009A010C">
        <w:rPr>
          <w:rFonts w:ascii="Calibri" w:hAnsi="Calibri"/>
          <w:sz w:val="24"/>
          <w:szCs w:val="24"/>
          <w:lang w:eastAsia="en-GB"/>
        </w:rPr>
        <w:t xml:space="preserve">; </w:t>
      </w:r>
    </w:p>
    <w:p w14:paraId="36849EAA" w14:textId="0E5331E9" w:rsidR="00F77B5D" w:rsidRPr="009A010C"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Directiva (UE) 2018/2001 a Parlamentului European și a Consiliului din 11 decembrie 2018 privind promovarea utilizării energiei din surse regenerabile</w:t>
      </w:r>
      <w:r w:rsidR="00614B9C" w:rsidRPr="009A010C">
        <w:rPr>
          <w:rFonts w:ascii="Calibri" w:hAnsi="Calibri"/>
          <w:sz w:val="24"/>
          <w:szCs w:val="24"/>
          <w:lang w:eastAsia="en-GB"/>
        </w:rPr>
        <w:t>, cu modificările și completările ulterioare</w:t>
      </w:r>
      <w:r w:rsidRPr="009A010C">
        <w:rPr>
          <w:rFonts w:ascii="Calibri" w:hAnsi="Calibri"/>
          <w:sz w:val="24"/>
          <w:szCs w:val="24"/>
          <w:lang w:eastAsia="en-GB"/>
        </w:rPr>
        <w:t xml:space="preserve">; </w:t>
      </w:r>
    </w:p>
    <w:p w14:paraId="668E8C86" w14:textId="77777777" w:rsidR="00F77B5D" w:rsidRPr="009A010C" w:rsidRDefault="00F77B5D" w:rsidP="008E68AA">
      <w:pPr>
        <w:autoSpaceDE w:val="0"/>
        <w:autoSpaceDN w:val="0"/>
        <w:adjustRightInd w:val="0"/>
        <w:spacing w:before="0" w:after="0"/>
        <w:jc w:val="both"/>
        <w:rPr>
          <w:rFonts w:ascii="Calibri" w:hAnsi="Calibri"/>
          <w:sz w:val="24"/>
          <w:szCs w:val="24"/>
          <w:lang w:eastAsia="en-GB"/>
        </w:rPr>
      </w:pPr>
    </w:p>
    <w:p w14:paraId="05B1CCD8" w14:textId="40F25662" w:rsidR="00326DB4" w:rsidRPr="009A010C" w:rsidRDefault="00326DB4" w:rsidP="008E68AA">
      <w:pPr>
        <w:autoSpaceDE w:val="0"/>
        <w:autoSpaceDN w:val="0"/>
        <w:adjustRightInd w:val="0"/>
        <w:spacing w:before="0" w:after="0"/>
        <w:jc w:val="both"/>
        <w:rPr>
          <w:rFonts w:ascii="Calibri" w:hAnsi="Calibri"/>
          <w:sz w:val="24"/>
          <w:szCs w:val="24"/>
          <w:lang w:eastAsia="en-GB"/>
        </w:rPr>
      </w:pPr>
      <w:r w:rsidRPr="009A010C">
        <w:rPr>
          <w:rFonts w:ascii="Calibri" w:hAnsi="Calibri"/>
          <w:b/>
          <w:bCs/>
          <w:sz w:val="24"/>
          <w:szCs w:val="24"/>
          <w:lang w:eastAsia="en-GB"/>
        </w:rPr>
        <w:t xml:space="preserve">B. Legislaţie naţională </w:t>
      </w:r>
      <w:r w:rsidR="00F00E47" w:rsidRPr="009A010C">
        <w:rPr>
          <w:rFonts w:ascii="Calibri" w:hAnsi="Calibri"/>
          <w:b/>
          <w:bCs/>
          <w:sz w:val="24"/>
          <w:szCs w:val="24"/>
          <w:lang w:eastAsia="en-GB"/>
        </w:rPr>
        <w:t>(cu modificările și completările ulterioare)</w:t>
      </w:r>
    </w:p>
    <w:p w14:paraId="50420DB4" w14:textId="77777777" w:rsidR="002E2A10" w:rsidRPr="009A010C" w:rsidRDefault="002E2A10" w:rsidP="00E07D7E">
      <w:pPr>
        <w:pStyle w:val="ListParagraph"/>
        <w:numPr>
          <w:ilvl w:val="0"/>
          <w:numId w:val="7"/>
        </w:numPr>
        <w:jc w:val="both"/>
        <w:rPr>
          <w:rFonts w:ascii="Calibri" w:eastAsia="Times New Roman" w:hAnsi="Calibri"/>
          <w:sz w:val="24"/>
          <w:szCs w:val="24"/>
          <w:lang w:val="en-GB" w:eastAsia="en-GB"/>
        </w:rPr>
      </w:pPr>
      <w:r w:rsidRPr="009A010C">
        <w:rPr>
          <w:rFonts w:ascii="Calibri" w:eastAsia="Times New Roman" w:hAnsi="Calibri"/>
          <w:sz w:val="24"/>
          <w:szCs w:val="24"/>
          <w:lang w:val="en-GB" w:eastAsia="en-GB"/>
        </w:rPr>
        <w:t xml:space="preserve">LEGEA </w:t>
      </w:r>
      <w:proofErr w:type="spellStart"/>
      <w:r w:rsidRPr="009A010C">
        <w:rPr>
          <w:rFonts w:ascii="Calibri" w:eastAsia="Times New Roman" w:hAnsi="Calibri"/>
          <w:sz w:val="24"/>
          <w:szCs w:val="24"/>
          <w:lang w:val="en-GB" w:eastAsia="en-GB"/>
        </w:rPr>
        <w:t>educaţiei</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naţionale</w:t>
      </w:r>
      <w:proofErr w:type="spellEnd"/>
      <w:r w:rsidRPr="009A010C">
        <w:rPr>
          <w:rFonts w:ascii="Calibri" w:eastAsia="Times New Roman" w:hAnsi="Calibri"/>
          <w:sz w:val="24"/>
          <w:szCs w:val="24"/>
          <w:lang w:val="en-GB" w:eastAsia="en-GB"/>
        </w:rPr>
        <w:t xml:space="preserve"> nr. 1 din 5 </w:t>
      </w:r>
      <w:proofErr w:type="spellStart"/>
      <w:r w:rsidRPr="009A010C">
        <w:rPr>
          <w:rFonts w:ascii="Calibri" w:eastAsia="Times New Roman" w:hAnsi="Calibri"/>
          <w:sz w:val="24"/>
          <w:szCs w:val="24"/>
          <w:lang w:val="en-GB" w:eastAsia="en-GB"/>
        </w:rPr>
        <w:t>ianuarie</w:t>
      </w:r>
      <w:proofErr w:type="spellEnd"/>
      <w:r w:rsidRPr="009A010C">
        <w:rPr>
          <w:rFonts w:ascii="Calibri" w:eastAsia="Times New Roman" w:hAnsi="Calibri"/>
          <w:sz w:val="24"/>
          <w:szCs w:val="24"/>
          <w:lang w:val="en-GB" w:eastAsia="en-GB"/>
        </w:rPr>
        <w:t xml:space="preserve"> 2011;</w:t>
      </w:r>
    </w:p>
    <w:p w14:paraId="04812E88" w14:textId="33A7BC22" w:rsidR="002E2A10" w:rsidRPr="009A010C" w:rsidRDefault="002E2A10" w:rsidP="00E07D7E">
      <w:pPr>
        <w:pStyle w:val="ListParagraph"/>
        <w:numPr>
          <w:ilvl w:val="0"/>
          <w:numId w:val="7"/>
        </w:numPr>
        <w:jc w:val="both"/>
        <w:rPr>
          <w:rFonts w:ascii="Calibri" w:eastAsia="Times New Roman" w:hAnsi="Calibri"/>
          <w:sz w:val="24"/>
          <w:szCs w:val="24"/>
          <w:lang w:val="en-GB" w:eastAsia="en-GB"/>
        </w:rPr>
      </w:pPr>
      <w:r w:rsidRPr="009A010C">
        <w:rPr>
          <w:rFonts w:ascii="Calibri" w:eastAsia="Times New Roman" w:hAnsi="Calibri"/>
          <w:sz w:val="24"/>
          <w:szCs w:val="24"/>
          <w:lang w:val="en-GB" w:eastAsia="en-GB"/>
        </w:rPr>
        <w:t xml:space="preserve">LEGEA nr. 248 din 28 </w:t>
      </w:r>
      <w:proofErr w:type="spellStart"/>
      <w:r w:rsidRPr="009A010C">
        <w:rPr>
          <w:rFonts w:ascii="Calibri" w:eastAsia="Times New Roman" w:hAnsi="Calibri"/>
          <w:sz w:val="24"/>
          <w:szCs w:val="24"/>
          <w:lang w:val="en-GB" w:eastAsia="en-GB"/>
        </w:rPr>
        <w:t>octombrie</w:t>
      </w:r>
      <w:proofErr w:type="spellEnd"/>
      <w:r w:rsidRPr="009A010C">
        <w:rPr>
          <w:rFonts w:ascii="Calibri" w:eastAsia="Times New Roman" w:hAnsi="Calibri"/>
          <w:sz w:val="24"/>
          <w:szCs w:val="24"/>
          <w:lang w:val="en-GB" w:eastAsia="en-GB"/>
        </w:rPr>
        <w:t xml:space="preserve"> 2015 </w:t>
      </w:r>
      <w:proofErr w:type="spellStart"/>
      <w:r w:rsidRPr="009A010C">
        <w:rPr>
          <w:rFonts w:ascii="Calibri" w:eastAsia="Times New Roman" w:hAnsi="Calibri"/>
          <w:sz w:val="24"/>
          <w:szCs w:val="24"/>
          <w:lang w:val="en-GB" w:eastAsia="en-GB"/>
        </w:rPr>
        <w:t>privind</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stimularea</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participării</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în</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învăţământul</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preşcolar</w:t>
      </w:r>
      <w:proofErr w:type="spellEnd"/>
      <w:r w:rsidRPr="009A010C">
        <w:rPr>
          <w:rFonts w:ascii="Calibri" w:eastAsia="Times New Roman" w:hAnsi="Calibri"/>
          <w:sz w:val="24"/>
          <w:szCs w:val="24"/>
          <w:lang w:val="en-GB" w:eastAsia="en-GB"/>
        </w:rPr>
        <w:t xml:space="preserve"> a </w:t>
      </w:r>
      <w:proofErr w:type="spellStart"/>
      <w:r w:rsidRPr="009A010C">
        <w:rPr>
          <w:rFonts w:ascii="Calibri" w:eastAsia="Times New Roman" w:hAnsi="Calibri"/>
          <w:sz w:val="24"/>
          <w:szCs w:val="24"/>
          <w:lang w:val="en-GB" w:eastAsia="en-GB"/>
        </w:rPr>
        <w:t>copiilor</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provenind</w:t>
      </w:r>
      <w:proofErr w:type="spellEnd"/>
      <w:r w:rsidRPr="009A010C">
        <w:rPr>
          <w:rFonts w:ascii="Calibri" w:eastAsia="Times New Roman" w:hAnsi="Calibri"/>
          <w:sz w:val="24"/>
          <w:szCs w:val="24"/>
          <w:lang w:val="en-GB" w:eastAsia="en-GB"/>
        </w:rPr>
        <w:t xml:space="preserve"> din </w:t>
      </w:r>
      <w:proofErr w:type="spellStart"/>
      <w:r w:rsidRPr="009A010C">
        <w:rPr>
          <w:rFonts w:ascii="Calibri" w:eastAsia="Times New Roman" w:hAnsi="Calibri"/>
          <w:sz w:val="24"/>
          <w:szCs w:val="24"/>
          <w:lang w:val="en-GB" w:eastAsia="en-GB"/>
        </w:rPr>
        <w:t>familii</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defavorizate</w:t>
      </w:r>
      <w:proofErr w:type="spellEnd"/>
      <w:r w:rsidR="00647BCA" w:rsidRPr="009A010C">
        <w:rPr>
          <w:rFonts w:ascii="Calibri" w:eastAsia="Times New Roman" w:hAnsi="Calibri"/>
          <w:sz w:val="24"/>
          <w:szCs w:val="24"/>
          <w:lang w:val="en-GB" w:eastAsia="en-GB"/>
        </w:rPr>
        <w:t xml:space="preserve">, </w:t>
      </w:r>
      <w:proofErr w:type="spellStart"/>
      <w:r w:rsidR="00647BCA" w:rsidRPr="009A010C">
        <w:rPr>
          <w:rFonts w:ascii="Calibri" w:eastAsia="Times New Roman" w:hAnsi="Calibri"/>
          <w:sz w:val="24"/>
          <w:szCs w:val="24"/>
          <w:lang w:val="en-GB" w:eastAsia="en-GB"/>
        </w:rPr>
        <w:t>republicat</w:t>
      </w:r>
      <w:r w:rsidR="00D31182" w:rsidRPr="009A010C">
        <w:rPr>
          <w:rFonts w:ascii="Calibri" w:eastAsia="Times New Roman" w:hAnsi="Calibri"/>
          <w:sz w:val="24"/>
          <w:szCs w:val="24"/>
          <w:lang w:val="en-GB" w:eastAsia="en-GB"/>
        </w:rPr>
        <w:t>ă</w:t>
      </w:r>
      <w:proofErr w:type="spellEnd"/>
      <w:r w:rsidRPr="009A010C">
        <w:rPr>
          <w:rFonts w:ascii="Calibri" w:eastAsia="Times New Roman" w:hAnsi="Calibri"/>
          <w:sz w:val="24"/>
          <w:szCs w:val="24"/>
          <w:lang w:val="en-GB" w:eastAsia="en-GB"/>
        </w:rPr>
        <w:t>;</w:t>
      </w:r>
    </w:p>
    <w:p w14:paraId="212727E6" w14:textId="20E3C2E1" w:rsidR="002E2A10" w:rsidRPr="009A010C" w:rsidRDefault="002E2A10"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9A010C">
        <w:rPr>
          <w:rFonts w:ascii="Calibri" w:eastAsia="Times New Roman" w:hAnsi="Calibri"/>
          <w:sz w:val="24"/>
          <w:szCs w:val="24"/>
          <w:lang w:val="en-GB" w:eastAsia="en-GB"/>
        </w:rPr>
        <w:t>HOTĂRÂRE</w:t>
      </w:r>
      <w:r w:rsidR="00635D9B" w:rsidRPr="009A010C">
        <w:rPr>
          <w:rFonts w:ascii="Calibri" w:eastAsia="Times New Roman" w:hAnsi="Calibri"/>
          <w:sz w:val="24"/>
          <w:szCs w:val="24"/>
          <w:lang w:val="en-GB" w:eastAsia="en-GB"/>
        </w:rPr>
        <w:t>A</w:t>
      </w:r>
      <w:r w:rsidRPr="009A010C">
        <w:rPr>
          <w:rFonts w:ascii="Calibri" w:eastAsia="Times New Roman" w:hAnsi="Calibri"/>
          <w:sz w:val="24"/>
          <w:szCs w:val="24"/>
          <w:lang w:val="en-GB" w:eastAsia="en-GB"/>
        </w:rPr>
        <w:t xml:space="preserve"> nr. 391 din 31 </w:t>
      </w:r>
      <w:proofErr w:type="spellStart"/>
      <w:r w:rsidRPr="009A010C">
        <w:rPr>
          <w:rFonts w:ascii="Calibri" w:eastAsia="Times New Roman" w:hAnsi="Calibri"/>
          <w:sz w:val="24"/>
          <w:szCs w:val="24"/>
          <w:lang w:val="en-GB" w:eastAsia="en-GB"/>
        </w:rPr>
        <w:t>martie</w:t>
      </w:r>
      <w:proofErr w:type="spellEnd"/>
      <w:r w:rsidRPr="009A010C">
        <w:rPr>
          <w:rFonts w:ascii="Calibri" w:eastAsia="Times New Roman" w:hAnsi="Calibri"/>
          <w:sz w:val="24"/>
          <w:szCs w:val="24"/>
          <w:lang w:val="en-GB" w:eastAsia="en-GB"/>
        </w:rPr>
        <w:t xml:space="preserve"> 2021 </w:t>
      </w:r>
      <w:proofErr w:type="spellStart"/>
      <w:r w:rsidRPr="009A010C">
        <w:rPr>
          <w:rFonts w:ascii="Calibri" w:eastAsia="Times New Roman" w:hAnsi="Calibri"/>
          <w:sz w:val="24"/>
          <w:szCs w:val="24"/>
          <w:lang w:val="en-GB" w:eastAsia="en-GB"/>
        </w:rPr>
        <w:t>pentru</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modificarea</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şi</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completarea</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Normelor</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metodologice</w:t>
      </w:r>
      <w:proofErr w:type="spellEnd"/>
      <w:r w:rsidRPr="009A010C">
        <w:rPr>
          <w:rFonts w:ascii="Calibri" w:eastAsia="Times New Roman" w:hAnsi="Calibri"/>
          <w:sz w:val="24"/>
          <w:szCs w:val="24"/>
          <w:lang w:val="en-GB" w:eastAsia="en-GB"/>
        </w:rPr>
        <w:t xml:space="preserve"> de </w:t>
      </w:r>
      <w:proofErr w:type="spellStart"/>
      <w:r w:rsidRPr="009A010C">
        <w:rPr>
          <w:rFonts w:ascii="Calibri" w:eastAsia="Times New Roman" w:hAnsi="Calibri"/>
          <w:sz w:val="24"/>
          <w:szCs w:val="24"/>
          <w:lang w:val="en-GB" w:eastAsia="en-GB"/>
        </w:rPr>
        <w:t>aplicare</w:t>
      </w:r>
      <w:proofErr w:type="spellEnd"/>
      <w:r w:rsidRPr="009A010C">
        <w:rPr>
          <w:rFonts w:ascii="Calibri" w:eastAsia="Times New Roman" w:hAnsi="Calibri"/>
          <w:sz w:val="24"/>
          <w:szCs w:val="24"/>
          <w:lang w:val="en-GB" w:eastAsia="en-GB"/>
        </w:rPr>
        <w:t xml:space="preserve"> a </w:t>
      </w:r>
      <w:proofErr w:type="spellStart"/>
      <w:r w:rsidRPr="009A010C">
        <w:rPr>
          <w:rFonts w:ascii="Calibri" w:eastAsia="Times New Roman" w:hAnsi="Calibri"/>
          <w:sz w:val="24"/>
          <w:szCs w:val="24"/>
          <w:lang w:val="en-GB" w:eastAsia="en-GB"/>
        </w:rPr>
        <w:t>prevederilor</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Legii</w:t>
      </w:r>
      <w:proofErr w:type="spellEnd"/>
      <w:r w:rsidRPr="009A010C">
        <w:rPr>
          <w:rFonts w:ascii="Calibri" w:eastAsia="Times New Roman" w:hAnsi="Calibri"/>
          <w:sz w:val="24"/>
          <w:szCs w:val="24"/>
          <w:lang w:val="en-GB" w:eastAsia="en-GB"/>
        </w:rPr>
        <w:t xml:space="preserve"> nr. 248/2015 </w:t>
      </w:r>
      <w:proofErr w:type="spellStart"/>
      <w:r w:rsidRPr="009A010C">
        <w:rPr>
          <w:rFonts w:ascii="Calibri" w:eastAsia="Times New Roman" w:hAnsi="Calibri"/>
          <w:sz w:val="24"/>
          <w:szCs w:val="24"/>
          <w:lang w:val="en-GB" w:eastAsia="en-GB"/>
        </w:rPr>
        <w:t>privind</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stimularea</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participării</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în</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învăţământul</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preşcolar</w:t>
      </w:r>
      <w:proofErr w:type="spellEnd"/>
      <w:r w:rsidRPr="009A010C">
        <w:rPr>
          <w:rFonts w:ascii="Calibri" w:eastAsia="Times New Roman" w:hAnsi="Calibri"/>
          <w:sz w:val="24"/>
          <w:szCs w:val="24"/>
          <w:lang w:val="en-GB" w:eastAsia="en-GB"/>
        </w:rPr>
        <w:t xml:space="preserve"> a </w:t>
      </w:r>
      <w:proofErr w:type="spellStart"/>
      <w:r w:rsidRPr="009A010C">
        <w:rPr>
          <w:rFonts w:ascii="Calibri" w:eastAsia="Times New Roman" w:hAnsi="Calibri"/>
          <w:sz w:val="24"/>
          <w:szCs w:val="24"/>
          <w:lang w:val="en-GB" w:eastAsia="en-GB"/>
        </w:rPr>
        <w:t>copiilor</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provenind</w:t>
      </w:r>
      <w:proofErr w:type="spellEnd"/>
      <w:r w:rsidRPr="009A010C">
        <w:rPr>
          <w:rFonts w:ascii="Calibri" w:eastAsia="Times New Roman" w:hAnsi="Calibri"/>
          <w:sz w:val="24"/>
          <w:szCs w:val="24"/>
          <w:lang w:val="en-GB" w:eastAsia="en-GB"/>
        </w:rPr>
        <w:t xml:space="preserve"> din </w:t>
      </w:r>
      <w:proofErr w:type="spellStart"/>
      <w:r w:rsidRPr="009A010C">
        <w:rPr>
          <w:rFonts w:ascii="Calibri" w:eastAsia="Times New Roman" w:hAnsi="Calibri"/>
          <w:sz w:val="24"/>
          <w:szCs w:val="24"/>
          <w:lang w:val="en-GB" w:eastAsia="en-GB"/>
        </w:rPr>
        <w:t>familii</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defavorizate</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şi</w:t>
      </w:r>
      <w:proofErr w:type="spellEnd"/>
      <w:r w:rsidRPr="009A010C">
        <w:rPr>
          <w:rFonts w:ascii="Calibri" w:eastAsia="Times New Roman" w:hAnsi="Calibri"/>
          <w:sz w:val="24"/>
          <w:szCs w:val="24"/>
          <w:lang w:val="en-GB" w:eastAsia="en-GB"/>
        </w:rPr>
        <w:t xml:space="preserve"> a </w:t>
      </w:r>
      <w:proofErr w:type="spellStart"/>
      <w:r w:rsidRPr="009A010C">
        <w:rPr>
          <w:rFonts w:ascii="Calibri" w:eastAsia="Times New Roman" w:hAnsi="Calibri"/>
          <w:sz w:val="24"/>
          <w:szCs w:val="24"/>
          <w:lang w:val="en-GB" w:eastAsia="en-GB"/>
        </w:rPr>
        <w:t>procedurii</w:t>
      </w:r>
      <w:proofErr w:type="spellEnd"/>
      <w:r w:rsidRPr="009A010C">
        <w:rPr>
          <w:rFonts w:ascii="Calibri" w:eastAsia="Times New Roman" w:hAnsi="Calibri"/>
          <w:sz w:val="24"/>
          <w:szCs w:val="24"/>
          <w:lang w:val="en-GB" w:eastAsia="en-GB"/>
        </w:rPr>
        <w:t xml:space="preserve"> de </w:t>
      </w:r>
      <w:proofErr w:type="spellStart"/>
      <w:r w:rsidRPr="009A010C">
        <w:rPr>
          <w:rFonts w:ascii="Calibri" w:eastAsia="Times New Roman" w:hAnsi="Calibri"/>
          <w:sz w:val="24"/>
          <w:szCs w:val="24"/>
          <w:lang w:val="en-GB" w:eastAsia="en-GB"/>
        </w:rPr>
        <w:t>acordare</w:t>
      </w:r>
      <w:proofErr w:type="spellEnd"/>
      <w:r w:rsidRPr="009A010C">
        <w:rPr>
          <w:rFonts w:ascii="Calibri" w:eastAsia="Times New Roman" w:hAnsi="Calibri"/>
          <w:sz w:val="24"/>
          <w:szCs w:val="24"/>
          <w:lang w:val="en-GB" w:eastAsia="en-GB"/>
        </w:rPr>
        <w:t xml:space="preserve"> a </w:t>
      </w:r>
      <w:proofErr w:type="spellStart"/>
      <w:r w:rsidRPr="009A010C">
        <w:rPr>
          <w:rFonts w:ascii="Calibri" w:eastAsia="Times New Roman" w:hAnsi="Calibri"/>
          <w:sz w:val="24"/>
          <w:szCs w:val="24"/>
          <w:lang w:val="en-GB" w:eastAsia="en-GB"/>
        </w:rPr>
        <w:t>tichetelor</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sociale</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pentru</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grădiniţă</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aprobate</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prin</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Hotărârea</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Guvernului</w:t>
      </w:r>
      <w:proofErr w:type="spellEnd"/>
      <w:r w:rsidRPr="009A010C">
        <w:rPr>
          <w:rFonts w:ascii="Calibri" w:eastAsia="Times New Roman" w:hAnsi="Calibri"/>
          <w:sz w:val="24"/>
          <w:szCs w:val="24"/>
          <w:lang w:val="en-GB" w:eastAsia="en-GB"/>
        </w:rPr>
        <w:t xml:space="preserve"> nr. 15/2016;</w:t>
      </w:r>
    </w:p>
    <w:p w14:paraId="12168E00" w14:textId="5CB7F253"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HOTĂRÂRE</w:t>
      </w:r>
      <w:r w:rsidR="00635D9B" w:rsidRPr="009A010C">
        <w:rPr>
          <w:rFonts w:ascii="Calibri" w:hAnsi="Calibri"/>
          <w:sz w:val="24"/>
          <w:szCs w:val="24"/>
          <w:lang w:eastAsia="en-GB"/>
        </w:rPr>
        <w:t>A</w:t>
      </w:r>
      <w:r w:rsidRPr="009A010C">
        <w:rPr>
          <w:rFonts w:ascii="Calibri" w:hAnsi="Calibri"/>
          <w:sz w:val="24"/>
          <w:szCs w:val="24"/>
          <w:lang w:eastAsia="en-GB"/>
        </w:rPr>
        <w:t xml:space="preserve"> nr. 15 din 19 ianuarie 2016 pentru aprobarea Normelor metodologice de aplicare a prevederilor Legii nr. 248/2015 privind stimularea participării în învăţământul </w:t>
      </w:r>
      <w:r w:rsidRPr="009A010C">
        <w:rPr>
          <w:rFonts w:ascii="Calibri" w:hAnsi="Calibri"/>
          <w:sz w:val="24"/>
          <w:szCs w:val="24"/>
          <w:lang w:eastAsia="en-GB"/>
        </w:rPr>
        <w:lastRenderedPageBreak/>
        <w:t>preşcolar a copiilor provenind din familii defavorizate şi a procedurii de acordare a tichetelor sociale pentru grădiniţă;</w:t>
      </w:r>
    </w:p>
    <w:p w14:paraId="0F4F8B8E" w14:textId="1B43972F" w:rsidR="00585445" w:rsidRPr="009A010C" w:rsidRDefault="00585445"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O</w:t>
      </w:r>
      <w:r w:rsidR="00635D9B" w:rsidRPr="009A010C">
        <w:rPr>
          <w:rFonts w:ascii="Calibri" w:hAnsi="Calibri"/>
          <w:sz w:val="24"/>
          <w:szCs w:val="24"/>
          <w:lang w:eastAsia="en-GB"/>
        </w:rPr>
        <w:t>RDINUL</w:t>
      </w:r>
      <w:r w:rsidRPr="009A010C">
        <w:rPr>
          <w:rFonts w:ascii="Calibri" w:hAnsi="Calibri"/>
          <w:sz w:val="24"/>
          <w:szCs w:val="24"/>
          <w:lang w:eastAsia="en-GB"/>
        </w:rPr>
        <w:t xml:space="preserve"> nr. 4143 din 29 iunie 2022 pentru aprobarea Standardelor privind materialele de predare-învăţare în educaţia timpurie şi a Normativului de dotare minimală pentru serviciile de educaţie timpurie a copiilor de la naştere la 6 ani;</w:t>
      </w:r>
    </w:p>
    <w:p w14:paraId="5849D26D" w14:textId="17D84A06"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HOTĂRÂRE</w:t>
      </w:r>
      <w:r w:rsidR="00635D9B" w:rsidRPr="009A010C">
        <w:rPr>
          <w:rFonts w:ascii="Calibri" w:hAnsi="Calibri"/>
          <w:sz w:val="24"/>
          <w:szCs w:val="24"/>
          <w:lang w:eastAsia="en-GB"/>
        </w:rPr>
        <w:t>A</w:t>
      </w:r>
      <w:r w:rsidRPr="009A010C">
        <w:rPr>
          <w:rFonts w:ascii="Calibri" w:hAnsi="Calibri"/>
          <w:sz w:val="24"/>
          <w:szCs w:val="24"/>
          <w:lang w:eastAsia="en-GB"/>
        </w:rPr>
        <w:t xml:space="preserve"> nr. 417 din 3 iunie 2015 pentru aprobarea Strategiei privind reducerea părăsirii timpurii a şcolii în România;</w:t>
      </w:r>
    </w:p>
    <w:p w14:paraId="2FF2649F" w14:textId="2A7BA60F"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LEGE</w:t>
      </w:r>
      <w:r w:rsidR="00635D9B" w:rsidRPr="009A010C">
        <w:rPr>
          <w:rFonts w:ascii="Calibri" w:hAnsi="Calibri"/>
          <w:sz w:val="24"/>
          <w:szCs w:val="24"/>
          <w:lang w:eastAsia="en-GB"/>
        </w:rPr>
        <w:t>A</w:t>
      </w:r>
      <w:r w:rsidRPr="009A010C">
        <w:rPr>
          <w:rFonts w:ascii="Calibri" w:hAnsi="Calibri"/>
          <w:sz w:val="24"/>
          <w:szCs w:val="24"/>
          <w:lang w:eastAsia="en-GB"/>
        </w:rPr>
        <w:t xml:space="preserve"> nr. 272 din 21 iunie 2004 privind protecţia şi promovarea drepturilor copilului</w:t>
      </w:r>
      <w:r w:rsidR="00E42884" w:rsidRPr="009A010C">
        <w:rPr>
          <w:rFonts w:ascii="Calibri" w:hAnsi="Calibri"/>
          <w:sz w:val="24"/>
          <w:szCs w:val="24"/>
          <w:lang w:eastAsia="en-GB"/>
        </w:rPr>
        <w:t>, republicata</w:t>
      </w:r>
      <w:r w:rsidRPr="009A010C">
        <w:rPr>
          <w:rFonts w:ascii="Calibri" w:hAnsi="Calibri"/>
          <w:sz w:val="24"/>
          <w:szCs w:val="24"/>
          <w:lang w:eastAsia="en-GB"/>
        </w:rPr>
        <w:t>;</w:t>
      </w:r>
    </w:p>
    <w:p w14:paraId="3E48BE27" w14:textId="649E43FF" w:rsidR="008851AF" w:rsidRPr="009A010C" w:rsidRDefault="008851AF" w:rsidP="00E07D7E">
      <w:pPr>
        <w:numPr>
          <w:ilvl w:val="0"/>
          <w:numId w:val="7"/>
        </w:numPr>
        <w:autoSpaceDE w:val="0"/>
        <w:autoSpaceDN w:val="0"/>
        <w:adjustRightInd w:val="0"/>
        <w:spacing w:before="0" w:after="0"/>
        <w:jc w:val="both"/>
        <w:rPr>
          <w:rFonts w:ascii="Calibri" w:eastAsia="Times New Roman" w:hAnsi="Calibri"/>
          <w:sz w:val="24"/>
          <w:szCs w:val="24"/>
          <w:lang w:eastAsia="en-GB"/>
        </w:rPr>
      </w:pPr>
      <w:r w:rsidRPr="009A010C">
        <w:rPr>
          <w:rFonts w:ascii="Calibri" w:hAnsi="Calibri"/>
          <w:sz w:val="24"/>
          <w:szCs w:val="24"/>
          <w:lang w:eastAsia="en-GB"/>
        </w:rPr>
        <w:t>LEGE</w:t>
      </w:r>
      <w:r w:rsidR="00635D9B" w:rsidRPr="009A010C">
        <w:rPr>
          <w:rFonts w:ascii="Calibri" w:hAnsi="Calibri"/>
          <w:sz w:val="24"/>
          <w:szCs w:val="24"/>
          <w:lang w:eastAsia="en-GB"/>
        </w:rPr>
        <w:t>A</w:t>
      </w:r>
      <w:r w:rsidRPr="009A010C">
        <w:rPr>
          <w:rFonts w:ascii="Calibri" w:hAnsi="Calibri"/>
          <w:sz w:val="24"/>
          <w:szCs w:val="24"/>
          <w:lang w:eastAsia="en-GB"/>
        </w:rPr>
        <w:t xml:space="preserve"> nr. 221 din 11 noiembrie 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6957D5EC" w14:textId="168D808C"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LEGE</w:t>
      </w:r>
      <w:r w:rsidR="00635D9B" w:rsidRPr="009A010C">
        <w:rPr>
          <w:rFonts w:ascii="Calibri" w:hAnsi="Calibri"/>
          <w:sz w:val="24"/>
          <w:szCs w:val="24"/>
          <w:lang w:eastAsia="en-GB"/>
        </w:rPr>
        <w:t>A</w:t>
      </w:r>
      <w:r w:rsidRPr="009A010C">
        <w:rPr>
          <w:rFonts w:ascii="Calibri" w:hAnsi="Calibri"/>
          <w:sz w:val="24"/>
          <w:szCs w:val="24"/>
          <w:lang w:eastAsia="en-GB"/>
        </w:rPr>
        <w:t xml:space="preserve"> nr. 48 din 16 ianuarie 2002 pentru aprobarea Ordonanţei Guvernului nr. 137/2000 privind prevenirea şi sancţionarea tuturor formelor de discriminare;</w:t>
      </w:r>
    </w:p>
    <w:p w14:paraId="16B3C55F" w14:textId="2202D395" w:rsidR="008851AF" w:rsidRPr="009A010C" w:rsidRDefault="008851AF"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9A010C">
        <w:rPr>
          <w:rFonts w:ascii="Calibri" w:hAnsi="Calibri"/>
          <w:sz w:val="24"/>
          <w:szCs w:val="24"/>
          <w:lang w:eastAsia="en-GB"/>
        </w:rPr>
        <w:t>ORDONANŢ</w:t>
      </w:r>
      <w:r w:rsidR="00635D9B" w:rsidRPr="009A010C">
        <w:rPr>
          <w:rFonts w:ascii="Calibri" w:hAnsi="Calibri"/>
          <w:sz w:val="24"/>
          <w:szCs w:val="24"/>
          <w:lang w:eastAsia="en-GB"/>
        </w:rPr>
        <w:t>A</w:t>
      </w:r>
      <w:r w:rsidRPr="009A010C">
        <w:rPr>
          <w:rFonts w:ascii="Calibri" w:hAnsi="Calibri"/>
          <w:sz w:val="24"/>
          <w:szCs w:val="24"/>
          <w:lang w:eastAsia="en-GB"/>
        </w:rPr>
        <w:t xml:space="preserve"> nr. 137 din 31 august 2000 privind prevenirea şi sancţionarea tuturor formelor de discriminare</w:t>
      </w:r>
      <w:r w:rsidR="00277EC6" w:rsidRPr="009A010C">
        <w:rPr>
          <w:rFonts w:ascii="Calibri" w:hAnsi="Calibri"/>
          <w:sz w:val="24"/>
          <w:szCs w:val="24"/>
          <w:lang w:eastAsia="en-GB"/>
        </w:rPr>
        <w:t>, republicata</w:t>
      </w:r>
      <w:r w:rsidRPr="009A010C">
        <w:rPr>
          <w:rFonts w:ascii="Calibri" w:hAnsi="Calibri"/>
          <w:sz w:val="24"/>
          <w:szCs w:val="24"/>
          <w:lang w:eastAsia="en-GB"/>
        </w:rPr>
        <w:t>;</w:t>
      </w:r>
    </w:p>
    <w:p w14:paraId="0B4B8C51" w14:textId="5763429D" w:rsidR="008851AF" w:rsidRPr="009A010C" w:rsidRDefault="008851AF"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9A010C">
        <w:rPr>
          <w:rFonts w:ascii="Calibri" w:hAnsi="Calibri"/>
          <w:sz w:val="24"/>
          <w:szCs w:val="24"/>
          <w:lang w:eastAsia="en-GB"/>
        </w:rPr>
        <w:t>ORDIN</w:t>
      </w:r>
      <w:r w:rsidR="00635D9B" w:rsidRPr="009A010C">
        <w:rPr>
          <w:rFonts w:ascii="Calibri" w:hAnsi="Calibri"/>
          <w:sz w:val="24"/>
          <w:szCs w:val="24"/>
          <w:lang w:eastAsia="en-GB"/>
        </w:rPr>
        <w:t>UL</w:t>
      </w:r>
      <w:r w:rsidRPr="009A010C">
        <w:rPr>
          <w:rFonts w:ascii="Calibri" w:hAnsi="Calibri"/>
          <w:sz w:val="24"/>
          <w:szCs w:val="24"/>
          <w:lang w:eastAsia="en-GB"/>
        </w:rPr>
        <w:t xml:space="preserve"> nr. 5.574 din 7 octombrie 2011 pentru aprobarea Metodologiei privind organizarea serviciilor de sprijin educaţional pentru copiii, elevii şi tinerii cu cerinţe educaţionale speciale integraţi în învăţământul de masă;</w:t>
      </w:r>
    </w:p>
    <w:p w14:paraId="49AC22A5" w14:textId="15FF540F"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HOTĂRÂRE</w:t>
      </w:r>
      <w:r w:rsidR="00635D9B" w:rsidRPr="009A010C">
        <w:rPr>
          <w:rFonts w:ascii="Calibri" w:hAnsi="Calibri"/>
          <w:sz w:val="24"/>
          <w:szCs w:val="24"/>
          <w:lang w:eastAsia="en-GB"/>
        </w:rPr>
        <w:t>A</w:t>
      </w:r>
      <w:r w:rsidRPr="009A010C">
        <w:rPr>
          <w:rFonts w:ascii="Calibri" w:hAnsi="Calibri"/>
          <w:sz w:val="24"/>
          <w:szCs w:val="24"/>
          <w:lang w:eastAsia="en-GB"/>
        </w:rPr>
        <w:t xml:space="preserve"> nr. 994 din 18 noiembrie 2020 privind aprobarea standardelor de autorizare de funcţionare provizorie şi a standardelor de acreditare şi de evaluare externă periodică în învăţământul preuniversitar;</w:t>
      </w:r>
    </w:p>
    <w:p w14:paraId="429339C8" w14:textId="7F4880D0"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HOTĂRÂRE</w:t>
      </w:r>
      <w:r w:rsidR="00635D9B" w:rsidRPr="009A010C">
        <w:rPr>
          <w:rFonts w:ascii="Calibri" w:hAnsi="Calibri"/>
          <w:sz w:val="24"/>
          <w:szCs w:val="24"/>
          <w:lang w:eastAsia="en-GB"/>
        </w:rPr>
        <w:t>A</w:t>
      </w:r>
      <w:r w:rsidRPr="009A010C">
        <w:rPr>
          <w:rFonts w:ascii="Calibri" w:hAnsi="Calibri"/>
          <w:sz w:val="24"/>
          <w:szCs w:val="24"/>
          <w:lang w:eastAsia="en-GB"/>
        </w:rPr>
        <w:t xml:space="preserve"> nr. 631 din 11 mai 2022 pentru modificarea anexei la Hotărârea Guvernului nr. 994/2020 privind aprobarea standardelor de autorizare de funcţionare provizorie şi a standardelor de acreditare şi de evaluare externă periodică în învăţământul preuniversitar;</w:t>
      </w:r>
    </w:p>
    <w:p w14:paraId="2BF22DF6" w14:textId="05F2A1D4"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ORDIN</w:t>
      </w:r>
      <w:r w:rsidR="00635D9B" w:rsidRPr="009A010C">
        <w:rPr>
          <w:rFonts w:ascii="Calibri" w:hAnsi="Calibri"/>
          <w:sz w:val="24"/>
          <w:szCs w:val="24"/>
          <w:lang w:eastAsia="en-GB"/>
        </w:rPr>
        <w:t>UL</w:t>
      </w:r>
      <w:r w:rsidRPr="009A010C">
        <w:rPr>
          <w:rFonts w:ascii="Calibri" w:hAnsi="Calibri"/>
          <w:sz w:val="24"/>
          <w:szCs w:val="24"/>
          <w:lang w:eastAsia="en-GB"/>
        </w:rPr>
        <w:t xml:space="preserve"> nr. 2.487 din 20 septembrie 2022 pentru aprobarea reglementării tehnice "Normativ privind cerinţe de calitate specifice construcţiilor pentru grădiniţe de copii, indicativ NP 011-2022";</w:t>
      </w:r>
    </w:p>
    <w:p w14:paraId="542555E4" w14:textId="3A1753F2" w:rsidR="008851AF" w:rsidRPr="009A010C" w:rsidRDefault="008851AF" w:rsidP="00E07D7E">
      <w:pPr>
        <w:numPr>
          <w:ilvl w:val="0"/>
          <w:numId w:val="7"/>
        </w:numPr>
        <w:autoSpaceDE w:val="0"/>
        <w:autoSpaceDN w:val="0"/>
        <w:adjustRightInd w:val="0"/>
        <w:spacing w:before="0" w:after="0"/>
        <w:jc w:val="both"/>
        <w:rPr>
          <w:rFonts w:ascii="Calibri" w:eastAsia="Times New Roman" w:hAnsi="Calibri"/>
          <w:sz w:val="24"/>
          <w:szCs w:val="24"/>
          <w:lang w:eastAsia="en-GB"/>
        </w:rPr>
      </w:pPr>
      <w:r w:rsidRPr="009A010C">
        <w:rPr>
          <w:rFonts w:ascii="Calibri" w:hAnsi="Calibri"/>
          <w:sz w:val="24"/>
          <w:szCs w:val="24"/>
          <w:lang w:eastAsia="en-GB"/>
        </w:rPr>
        <w:t>Rezoluția Consiliului Uniunii Europene privind un cadru strategic pentru cooperarea europeană în domeniul educației și formării în perspectiva realizării și dezvoltării în continuare a spațiului european al educației (2021-2030)</w:t>
      </w:r>
      <w:r w:rsidR="009F3AD6" w:rsidRPr="009A010C">
        <w:rPr>
          <w:rFonts w:ascii="Calibri" w:hAnsi="Calibri"/>
          <w:sz w:val="24"/>
          <w:szCs w:val="24"/>
          <w:lang w:eastAsia="en-GB"/>
        </w:rPr>
        <w:t xml:space="preserve"> 2021/C 66/01</w:t>
      </w:r>
      <w:r w:rsidRPr="009A010C">
        <w:rPr>
          <w:rFonts w:ascii="Calibri" w:hAnsi="Calibri"/>
          <w:sz w:val="24"/>
          <w:szCs w:val="24"/>
          <w:lang w:eastAsia="en-GB"/>
        </w:rPr>
        <w:t>;</w:t>
      </w:r>
    </w:p>
    <w:p w14:paraId="78B09DB9" w14:textId="77777777" w:rsidR="0012249C" w:rsidRPr="009A010C" w:rsidRDefault="0012249C"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proofErr w:type="spellStart"/>
      <w:r w:rsidRPr="009A010C">
        <w:rPr>
          <w:rFonts w:ascii="Calibri" w:eastAsia="Times New Roman" w:hAnsi="Calibri"/>
          <w:sz w:val="24"/>
          <w:szCs w:val="24"/>
          <w:lang w:val="en-GB" w:eastAsia="en-GB"/>
        </w:rPr>
        <w:t>Metodologia</w:t>
      </w:r>
      <w:proofErr w:type="spellEnd"/>
      <w:r w:rsidRPr="009A010C">
        <w:rPr>
          <w:rFonts w:ascii="Calibri" w:eastAsia="Times New Roman" w:hAnsi="Calibri"/>
          <w:sz w:val="24"/>
          <w:szCs w:val="24"/>
          <w:lang w:val="en-GB" w:eastAsia="en-GB"/>
        </w:rPr>
        <w:t xml:space="preserve"> din 28 </w:t>
      </w:r>
      <w:proofErr w:type="spellStart"/>
      <w:r w:rsidRPr="009A010C">
        <w:rPr>
          <w:rFonts w:ascii="Calibri" w:eastAsia="Times New Roman" w:hAnsi="Calibri"/>
          <w:sz w:val="24"/>
          <w:szCs w:val="24"/>
          <w:lang w:val="en-GB" w:eastAsia="en-GB"/>
        </w:rPr>
        <w:t>decembrie</w:t>
      </w:r>
      <w:proofErr w:type="spellEnd"/>
      <w:r w:rsidRPr="009A010C">
        <w:rPr>
          <w:rFonts w:ascii="Calibri" w:eastAsia="Times New Roman" w:hAnsi="Calibri"/>
          <w:sz w:val="24"/>
          <w:szCs w:val="24"/>
          <w:lang w:val="en-GB" w:eastAsia="en-GB"/>
        </w:rPr>
        <w:t xml:space="preserve"> 2022 de </w:t>
      </w:r>
      <w:proofErr w:type="spellStart"/>
      <w:r w:rsidRPr="009A010C">
        <w:rPr>
          <w:rFonts w:ascii="Calibri" w:eastAsia="Times New Roman" w:hAnsi="Calibri"/>
          <w:sz w:val="24"/>
          <w:szCs w:val="24"/>
          <w:lang w:val="en-GB" w:eastAsia="en-GB"/>
        </w:rPr>
        <w:t>organizare</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şi</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funcţionare</w:t>
      </w:r>
      <w:proofErr w:type="spellEnd"/>
      <w:r w:rsidRPr="009A010C">
        <w:rPr>
          <w:rFonts w:ascii="Calibri" w:eastAsia="Times New Roman" w:hAnsi="Calibri"/>
          <w:sz w:val="24"/>
          <w:szCs w:val="24"/>
          <w:lang w:val="en-GB" w:eastAsia="en-GB"/>
        </w:rPr>
        <w:t xml:space="preserve"> a </w:t>
      </w:r>
      <w:proofErr w:type="spellStart"/>
      <w:r w:rsidRPr="009A010C">
        <w:rPr>
          <w:rFonts w:ascii="Calibri" w:eastAsia="Times New Roman" w:hAnsi="Calibri"/>
          <w:sz w:val="24"/>
          <w:szCs w:val="24"/>
          <w:lang w:val="en-GB" w:eastAsia="en-GB"/>
        </w:rPr>
        <w:t>serviciilor</w:t>
      </w:r>
      <w:proofErr w:type="spellEnd"/>
      <w:r w:rsidRPr="009A010C">
        <w:rPr>
          <w:rFonts w:ascii="Calibri" w:eastAsia="Times New Roman" w:hAnsi="Calibri"/>
          <w:sz w:val="24"/>
          <w:szCs w:val="24"/>
          <w:lang w:val="en-GB" w:eastAsia="en-GB"/>
        </w:rPr>
        <w:t xml:space="preserve"> de </w:t>
      </w:r>
      <w:proofErr w:type="spellStart"/>
      <w:r w:rsidRPr="009A010C">
        <w:rPr>
          <w:rFonts w:ascii="Calibri" w:eastAsia="Times New Roman" w:hAnsi="Calibri"/>
          <w:sz w:val="24"/>
          <w:szCs w:val="24"/>
          <w:lang w:val="en-GB" w:eastAsia="en-GB"/>
        </w:rPr>
        <w:t>educaţie</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timpurie</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complementare</w:t>
      </w:r>
      <w:proofErr w:type="spellEnd"/>
      <w:r w:rsidRPr="009A010C">
        <w:rPr>
          <w:rFonts w:ascii="Calibri" w:eastAsia="Times New Roman" w:hAnsi="Calibri"/>
          <w:sz w:val="24"/>
          <w:szCs w:val="24"/>
          <w:lang w:val="en-GB" w:eastAsia="en-GB"/>
        </w:rPr>
        <w:t>;</w:t>
      </w:r>
    </w:p>
    <w:p w14:paraId="2BFC46DA" w14:textId="124D7B33" w:rsidR="0012249C" w:rsidRPr="009A010C" w:rsidRDefault="00635D9B"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9A010C">
        <w:rPr>
          <w:rFonts w:ascii="Calibri" w:hAnsi="Calibri"/>
          <w:sz w:val="24"/>
          <w:szCs w:val="24"/>
          <w:lang w:eastAsia="en-GB"/>
        </w:rPr>
        <w:t>HOTĂRÂREA</w:t>
      </w:r>
      <w:r w:rsidR="0012249C" w:rsidRPr="009A010C">
        <w:rPr>
          <w:rFonts w:ascii="Calibri" w:eastAsia="Times New Roman" w:hAnsi="Calibri"/>
          <w:sz w:val="24"/>
          <w:szCs w:val="24"/>
          <w:lang w:val="en-GB" w:eastAsia="en-GB"/>
        </w:rPr>
        <w:t xml:space="preserve"> nr. 1.604 din 28 </w:t>
      </w:r>
      <w:proofErr w:type="spellStart"/>
      <w:r w:rsidR="0012249C" w:rsidRPr="009A010C">
        <w:rPr>
          <w:rFonts w:ascii="Calibri" w:eastAsia="Times New Roman" w:hAnsi="Calibri"/>
          <w:sz w:val="24"/>
          <w:szCs w:val="24"/>
          <w:lang w:val="en-GB" w:eastAsia="en-GB"/>
        </w:rPr>
        <w:t>decembrie</w:t>
      </w:r>
      <w:proofErr w:type="spellEnd"/>
      <w:r w:rsidR="0012249C" w:rsidRPr="009A010C">
        <w:rPr>
          <w:rFonts w:ascii="Calibri" w:eastAsia="Times New Roman" w:hAnsi="Calibri"/>
          <w:sz w:val="24"/>
          <w:szCs w:val="24"/>
          <w:lang w:val="en-GB" w:eastAsia="en-GB"/>
        </w:rPr>
        <w:t xml:space="preserve"> 2022 </w:t>
      </w:r>
      <w:proofErr w:type="spellStart"/>
      <w:r w:rsidR="0012249C" w:rsidRPr="009A010C">
        <w:rPr>
          <w:rFonts w:ascii="Calibri" w:eastAsia="Times New Roman" w:hAnsi="Calibri"/>
          <w:sz w:val="24"/>
          <w:szCs w:val="24"/>
          <w:lang w:val="en-GB" w:eastAsia="en-GB"/>
        </w:rPr>
        <w:t>pentru</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aprobarea</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Metodologiei</w:t>
      </w:r>
      <w:proofErr w:type="spellEnd"/>
      <w:r w:rsidR="0012249C" w:rsidRPr="009A010C">
        <w:rPr>
          <w:rFonts w:ascii="Calibri" w:eastAsia="Times New Roman" w:hAnsi="Calibri"/>
          <w:sz w:val="24"/>
          <w:szCs w:val="24"/>
          <w:lang w:val="en-GB" w:eastAsia="en-GB"/>
        </w:rPr>
        <w:t xml:space="preserve"> de </w:t>
      </w:r>
      <w:proofErr w:type="spellStart"/>
      <w:r w:rsidR="0012249C" w:rsidRPr="009A010C">
        <w:rPr>
          <w:rFonts w:ascii="Calibri" w:eastAsia="Times New Roman" w:hAnsi="Calibri"/>
          <w:sz w:val="24"/>
          <w:szCs w:val="24"/>
          <w:lang w:val="en-GB" w:eastAsia="en-GB"/>
        </w:rPr>
        <w:t>organizare</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şi</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funcţionare</w:t>
      </w:r>
      <w:proofErr w:type="spellEnd"/>
      <w:r w:rsidR="0012249C" w:rsidRPr="009A010C">
        <w:rPr>
          <w:rFonts w:ascii="Calibri" w:eastAsia="Times New Roman" w:hAnsi="Calibri"/>
          <w:sz w:val="24"/>
          <w:szCs w:val="24"/>
          <w:lang w:val="en-GB" w:eastAsia="en-GB"/>
        </w:rPr>
        <w:t xml:space="preserve"> a </w:t>
      </w:r>
      <w:proofErr w:type="spellStart"/>
      <w:r w:rsidR="0012249C" w:rsidRPr="009A010C">
        <w:rPr>
          <w:rFonts w:ascii="Calibri" w:eastAsia="Times New Roman" w:hAnsi="Calibri"/>
          <w:sz w:val="24"/>
          <w:szCs w:val="24"/>
          <w:lang w:val="en-GB" w:eastAsia="en-GB"/>
        </w:rPr>
        <w:t>serviciilor</w:t>
      </w:r>
      <w:proofErr w:type="spellEnd"/>
      <w:r w:rsidR="0012249C" w:rsidRPr="009A010C">
        <w:rPr>
          <w:rFonts w:ascii="Calibri" w:eastAsia="Times New Roman" w:hAnsi="Calibri"/>
          <w:sz w:val="24"/>
          <w:szCs w:val="24"/>
          <w:lang w:val="en-GB" w:eastAsia="en-GB"/>
        </w:rPr>
        <w:t xml:space="preserve"> de </w:t>
      </w:r>
      <w:proofErr w:type="spellStart"/>
      <w:r w:rsidR="0012249C" w:rsidRPr="009A010C">
        <w:rPr>
          <w:rFonts w:ascii="Calibri" w:eastAsia="Times New Roman" w:hAnsi="Calibri"/>
          <w:sz w:val="24"/>
          <w:szCs w:val="24"/>
          <w:lang w:val="en-GB" w:eastAsia="en-GB"/>
        </w:rPr>
        <w:t>educaţie</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timpurie</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complementare</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şi</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modificarea</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anexei</w:t>
      </w:r>
      <w:proofErr w:type="spellEnd"/>
      <w:r w:rsidR="0012249C" w:rsidRPr="009A010C">
        <w:rPr>
          <w:rFonts w:ascii="Calibri" w:eastAsia="Times New Roman" w:hAnsi="Calibri"/>
          <w:sz w:val="24"/>
          <w:szCs w:val="24"/>
          <w:lang w:val="en-GB" w:eastAsia="en-GB"/>
        </w:rPr>
        <w:t xml:space="preserve"> nr. 4 la </w:t>
      </w:r>
      <w:proofErr w:type="spellStart"/>
      <w:r w:rsidR="0012249C" w:rsidRPr="009A010C">
        <w:rPr>
          <w:rFonts w:ascii="Calibri" w:eastAsia="Times New Roman" w:hAnsi="Calibri"/>
          <w:sz w:val="24"/>
          <w:szCs w:val="24"/>
          <w:lang w:val="en-GB" w:eastAsia="en-GB"/>
        </w:rPr>
        <w:t>Hotărârea</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Guvernului</w:t>
      </w:r>
      <w:proofErr w:type="spellEnd"/>
      <w:r w:rsidR="0012249C" w:rsidRPr="009A010C">
        <w:rPr>
          <w:rFonts w:ascii="Calibri" w:eastAsia="Times New Roman" w:hAnsi="Calibri"/>
          <w:sz w:val="24"/>
          <w:szCs w:val="24"/>
          <w:lang w:val="en-GB" w:eastAsia="en-GB"/>
        </w:rPr>
        <w:t xml:space="preserve"> nr. 369/2021 </w:t>
      </w:r>
      <w:proofErr w:type="spellStart"/>
      <w:r w:rsidR="0012249C" w:rsidRPr="009A010C">
        <w:rPr>
          <w:rFonts w:ascii="Calibri" w:eastAsia="Times New Roman" w:hAnsi="Calibri"/>
          <w:sz w:val="24"/>
          <w:szCs w:val="24"/>
          <w:lang w:val="en-GB" w:eastAsia="en-GB"/>
        </w:rPr>
        <w:t>privind</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organizarea</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şi</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funcţionarea</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Ministerului</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Educaţiei</w:t>
      </w:r>
      <w:proofErr w:type="spellEnd"/>
      <w:r w:rsidR="0012249C" w:rsidRPr="009A010C">
        <w:rPr>
          <w:rFonts w:ascii="Calibri" w:eastAsia="Times New Roman" w:hAnsi="Calibri"/>
          <w:sz w:val="24"/>
          <w:szCs w:val="24"/>
          <w:lang w:val="en-GB" w:eastAsia="en-GB"/>
        </w:rPr>
        <w:t>;</w:t>
      </w:r>
    </w:p>
    <w:p w14:paraId="696774CB" w14:textId="1BF5C6F6"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lastRenderedPageBreak/>
        <w:t>L</w:t>
      </w:r>
      <w:r w:rsidR="00635D9B" w:rsidRPr="009A010C">
        <w:rPr>
          <w:rFonts w:ascii="Calibri" w:hAnsi="Calibri"/>
          <w:sz w:val="24"/>
          <w:szCs w:val="24"/>
          <w:lang w:eastAsia="en-GB"/>
        </w:rPr>
        <w:t>EGEA</w:t>
      </w:r>
      <w:r w:rsidRPr="009A010C">
        <w:rPr>
          <w:rFonts w:ascii="Calibri" w:hAnsi="Calibri"/>
          <w:sz w:val="24"/>
          <w:szCs w:val="24"/>
          <w:lang w:eastAsia="en-GB"/>
        </w:rPr>
        <w:t xml:space="preserve"> nr. 448 din </w:t>
      </w:r>
      <w:r w:rsidR="00812CAA" w:rsidRPr="009A010C">
        <w:rPr>
          <w:rFonts w:ascii="Calibri" w:hAnsi="Calibri"/>
          <w:sz w:val="24"/>
          <w:szCs w:val="24"/>
          <w:lang w:eastAsia="en-GB"/>
        </w:rPr>
        <w:t xml:space="preserve">6 decembrie </w:t>
      </w:r>
      <w:r w:rsidRPr="009A010C">
        <w:rPr>
          <w:rFonts w:ascii="Calibri" w:hAnsi="Calibri"/>
          <w:sz w:val="24"/>
          <w:szCs w:val="24"/>
          <w:lang w:eastAsia="en-GB"/>
        </w:rPr>
        <w:t xml:space="preserve">2006 privind protecţia şi promovarea drepturilor persoanelor cu </w:t>
      </w:r>
      <w:r w:rsidR="00812CAA" w:rsidRPr="009A010C">
        <w:rPr>
          <w:rFonts w:ascii="Calibri" w:hAnsi="Calibri"/>
          <w:sz w:val="24"/>
          <w:szCs w:val="24"/>
          <w:lang w:eastAsia="en-GB"/>
        </w:rPr>
        <w:t>handicap</w:t>
      </w:r>
      <w:r w:rsidRPr="009A010C">
        <w:rPr>
          <w:rFonts w:ascii="Calibri" w:hAnsi="Calibri"/>
          <w:sz w:val="24"/>
          <w:szCs w:val="24"/>
          <w:lang w:eastAsia="en-GB"/>
        </w:rPr>
        <w:t xml:space="preserve">, republicată, cu modificările și completările ulterioare (a se vedea capitolul IV Accesibilitate); </w:t>
      </w:r>
    </w:p>
    <w:p w14:paraId="40F86E61" w14:textId="77777777"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OUG nr. 122/2020, privind unele măsuri pentru asigurarea eficientizării procesului decizional al fondurilor externe nerambursabile destinate dezvoltării regionale în România; </w:t>
      </w:r>
    </w:p>
    <w:p w14:paraId="05FB39D2" w14:textId="0E8B993F" w:rsidR="008851AF" w:rsidRPr="009A010C" w:rsidRDefault="00635D9B"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HOTĂRÂREA nr.</w:t>
      </w:r>
      <w:r w:rsidR="008851AF" w:rsidRPr="009A010C">
        <w:rPr>
          <w:rFonts w:ascii="Calibri" w:hAnsi="Calibri"/>
          <w:sz w:val="24"/>
          <w:szCs w:val="24"/>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11E5DC33" w14:textId="77777777"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OUG 66/2011, privind prevenirea, constatarea și sancționarea neregulilor apărute în obținerea și utilizarea fondurilor europene și/sau a fondurilor publice naționale aferente acestora; </w:t>
      </w:r>
    </w:p>
    <w:p w14:paraId="3A3D38C4" w14:textId="2F2F902A" w:rsidR="008851AF" w:rsidRPr="009A010C" w:rsidRDefault="00635D9B"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HOTĂRÂREA </w:t>
      </w:r>
      <w:r w:rsidR="008851AF" w:rsidRPr="009A010C">
        <w:rPr>
          <w:rFonts w:ascii="Calibri" w:hAnsi="Calibri"/>
          <w:sz w:val="24"/>
          <w:szCs w:val="24"/>
          <w:lang w:eastAsia="en-GB"/>
        </w:rPr>
        <w:t xml:space="preserve">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 </w:t>
      </w:r>
    </w:p>
    <w:p w14:paraId="77E5EAD9" w14:textId="77777777"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4A6F78B9" w14:textId="08451EC7" w:rsidR="008851AF" w:rsidRPr="009A010C" w:rsidRDefault="00635D9B"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HOTĂRÂREA </w:t>
      </w:r>
      <w:r w:rsidR="008851AF" w:rsidRPr="009A010C">
        <w:rPr>
          <w:rFonts w:ascii="Calibri" w:hAnsi="Calibri"/>
          <w:sz w:val="24"/>
          <w:szCs w:val="24"/>
          <w:lang w:eastAsia="en-GB"/>
        </w:rPr>
        <w:t xml:space="preserve">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3D35B65" w14:textId="0B5A19B5"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O</w:t>
      </w:r>
      <w:r w:rsidR="00635D9B" w:rsidRPr="009A010C">
        <w:rPr>
          <w:rFonts w:ascii="Calibri" w:hAnsi="Calibri"/>
          <w:sz w:val="24"/>
          <w:szCs w:val="24"/>
          <w:lang w:eastAsia="en-GB"/>
        </w:rPr>
        <w:t>RDINUL</w:t>
      </w:r>
      <w:r w:rsidRPr="009A010C">
        <w:rPr>
          <w:rFonts w:ascii="Calibri" w:hAnsi="Calibri"/>
          <w:sz w:val="24"/>
          <w:szCs w:val="24"/>
          <w:lang w:eastAsia="en-GB"/>
        </w:rPr>
        <w:t xml:space="preserve"> nr. 189 din 2013 pentru aprobarea reglementării tehnice "Normativ privind adaptarea clădirilor civile şi spaţiului urban la nevoile individuale ale persoanelor cu handicap, indicativ NP 051-2012 - Revizuire NP 051/2000"; </w:t>
      </w:r>
    </w:p>
    <w:p w14:paraId="6BEAA45D" w14:textId="28486F38" w:rsidR="008851AF" w:rsidRPr="009A010C" w:rsidRDefault="00B6382C"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OUG</w:t>
      </w:r>
      <w:r w:rsidR="008851AF" w:rsidRPr="009A010C">
        <w:rPr>
          <w:rFonts w:ascii="Calibri" w:hAnsi="Calibri"/>
          <w:sz w:val="24"/>
          <w:szCs w:val="24"/>
          <w:lang w:eastAsia="en-GB"/>
        </w:rPr>
        <w:t xml:space="preserve"> nr. 57 din 2019 privind Codul </w:t>
      </w:r>
      <w:r w:rsidR="00483E78" w:rsidRPr="009A010C">
        <w:rPr>
          <w:rFonts w:ascii="Calibri" w:hAnsi="Calibri"/>
          <w:sz w:val="24"/>
          <w:szCs w:val="24"/>
          <w:lang w:eastAsia="en-GB"/>
        </w:rPr>
        <w:t>Administrativ</w:t>
      </w:r>
      <w:r w:rsidR="008851AF" w:rsidRPr="009A010C">
        <w:rPr>
          <w:rFonts w:ascii="Calibri" w:hAnsi="Calibri"/>
          <w:sz w:val="24"/>
          <w:szCs w:val="24"/>
          <w:lang w:eastAsia="en-GB"/>
        </w:rPr>
        <w:t>;</w:t>
      </w:r>
    </w:p>
    <w:p w14:paraId="10557C92" w14:textId="0ABE9A79" w:rsidR="008851AF" w:rsidRPr="009A010C" w:rsidRDefault="00635D9B"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OUG</w:t>
      </w:r>
      <w:r w:rsidR="008851AF" w:rsidRPr="009A010C">
        <w:rPr>
          <w:rFonts w:ascii="Calibri" w:hAnsi="Calibri"/>
          <w:sz w:val="24"/>
          <w:szCs w:val="24"/>
          <w:lang w:eastAsia="en-GB"/>
        </w:rPr>
        <w:t xml:space="preserve"> nr. 171 din 2022 pentru accelerarea implementării proiectelor de infrastructură finanţate din fonduri externe nerambursabile, precum şi pentru modificarea şi completarea unor acte normative</w:t>
      </w:r>
      <w:r w:rsidR="00072D4D" w:rsidRPr="009A010C">
        <w:rPr>
          <w:rFonts w:ascii="Calibri" w:hAnsi="Calibri"/>
          <w:sz w:val="24"/>
          <w:szCs w:val="24"/>
          <w:lang w:eastAsia="en-GB"/>
        </w:rPr>
        <w:t>;</w:t>
      </w:r>
    </w:p>
    <w:p w14:paraId="34F92922" w14:textId="2F342473" w:rsidR="00BB0388" w:rsidRPr="009A010C" w:rsidRDefault="00BB0388"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9A010C">
        <w:rPr>
          <w:rFonts w:ascii="Calibri" w:eastAsia="Times New Roman" w:hAnsi="Calibri"/>
          <w:sz w:val="24"/>
          <w:szCs w:val="24"/>
          <w:lang w:val="en-GB" w:eastAsia="en-GB"/>
        </w:rPr>
        <w:t xml:space="preserve">OUG </w:t>
      </w:r>
      <w:r w:rsidR="009B676A" w:rsidRPr="009A010C">
        <w:rPr>
          <w:rFonts w:ascii="Calibri" w:eastAsia="Times New Roman" w:hAnsi="Calibri"/>
          <w:sz w:val="24"/>
          <w:szCs w:val="24"/>
          <w:lang w:val="en-GB" w:eastAsia="en-GB"/>
        </w:rPr>
        <w:t xml:space="preserve">nr. </w:t>
      </w:r>
      <w:r w:rsidRPr="009A010C">
        <w:rPr>
          <w:rFonts w:ascii="Calibri" w:eastAsia="Times New Roman" w:hAnsi="Calibri"/>
          <w:sz w:val="24"/>
          <w:szCs w:val="24"/>
          <w:lang w:val="en-GB" w:eastAsia="en-GB"/>
        </w:rPr>
        <w:t xml:space="preserve">23/2023, </w:t>
      </w:r>
      <w:proofErr w:type="spellStart"/>
      <w:r w:rsidRPr="009A010C">
        <w:rPr>
          <w:rFonts w:ascii="Calibri" w:eastAsia="Times New Roman" w:hAnsi="Calibri"/>
          <w:sz w:val="24"/>
          <w:szCs w:val="24"/>
          <w:lang w:val="en-GB" w:eastAsia="en-GB"/>
        </w:rPr>
        <w:t>privind</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instituirea</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unor</w:t>
      </w:r>
      <w:proofErr w:type="spellEnd"/>
      <w:r w:rsidRPr="009A010C">
        <w:rPr>
          <w:rFonts w:ascii="Calibri" w:eastAsia="Times New Roman" w:hAnsi="Calibri"/>
          <w:sz w:val="24"/>
          <w:szCs w:val="24"/>
          <w:lang w:val="en-GB" w:eastAsia="en-GB"/>
        </w:rPr>
        <w:t xml:space="preserve"> m</w:t>
      </w:r>
      <w:r w:rsidRPr="009A010C">
        <w:rPr>
          <w:rFonts w:ascii="Calibri" w:eastAsia="Times New Roman" w:hAnsi="Calibri"/>
          <w:sz w:val="24"/>
          <w:szCs w:val="24"/>
          <w:lang w:eastAsia="en-GB"/>
        </w:rPr>
        <w:t xml:space="preserve">ăsuri de simplificare și digitalizare pentru gestionarea fondurilor europene aferente Politicii de Coeziune 2021 </w:t>
      </w:r>
      <w:r w:rsidR="008D04FF" w:rsidRPr="009A010C">
        <w:rPr>
          <w:rFonts w:ascii="Calibri" w:eastAsia="Times New Roman" w:hAnsi="Calibri"/>
          <w:sz w:val="24"/>
          <w:szCs w:val="24"/>
          <w:lang w:eastAsia="en-GB"/>
        </w:rPr>
        <w:t>–</w:t>
      </w:r>
      <w:r w:rsidRPr="009A010C">
        <w:rPr>
          <w:rFonts w:ascii="Calibri" w:eastAsia="Times New Roman" w:hAnsi="Calibri"/>
          <w:sz w:val="24"/>
          <w:szCs w:val="24"/>
          <w:lang w:eastAsia="en-GB"/>
        </w:rPr>
        <w:t xml:space="preserve"> 2027</w:t>
      </w:r>
      <w:r w:rsidR="008D04FF" w:rsidRPr="009A010C">
        <w:rPr>
          <w:rFonts w:ascii="Calibri" w:eastAsia="Times New Roman" w:hAnsi="Calibri"/>
          <w:sz w:val="24"/>
          <w:szCs w:val="24"/>
          <w:lang w:eastAsia="en-GB"/>
        </w:rPr>
        <w:t>;</w:t>
      </w:r>
    </w:p>
    <w:p w14:paraId="1191B2EF" w14:textId="1600E139" w:rsidR="008D04FF" w:rsidRPr="009A010C" w:rsidRDefault="008D04FF" w:rsidP="00E07D7E">
      <w:pPr>
        <w:numPr>
          <w:ilvl w:val="0"/>
          <w:numId w:val="7"/>
        </w:numPr>
        <w:autoSpaceDE w:val="0"/>
        <w:autoSpaceDN w:val="0"/>
        <w:adjustRightInd w:val="0"/>
        <w:spacing w:before="0" w:after="0"/>
        <w:jc w:val="both"/>
        <w:rPr>
          <w:rFonts w:ascii="Calibri" w:eastAsia="Times New Roman" w:hAnsi="Calibri"/>
          <w:sz w:val="24"/>
          <w:szCs w:val="24"/>
          <w:lang w:val="fr-FR" w:eastAsia="en-GB"/>
        </w:rPr>
      </w:pPr>
      <w:r w:rsidRPr="009A010C">
        <w:rPr>
          <w:rFonts w:ascii="Calibri" w:hAnsi="Calibri"/>
          <w:sz w:val="24"/>
          <w:szCs w:val="24"/>
        </w:rPr>
        <w:t>O</w:t>
      </w:r>
      <w:r w:rsidR="00635D9B" w:rsidRPr="009A010C">
        <w:rPr>
          <w:rFonts w:ascii="Calibri" w:hAnsi="Calibri"/>
          <w:sz w:val="24"/>
          <w:szCs w:val="24"/>
        </w:rPr>
        <w:t>RDINUL</w:t>
      </w:r>
      <w:r w:rsidRPr="009A010C">
        <w:rPr>
          <w:rFonts w:ascii="Calibri" w:hAnsi="Calibri"/>
          <w:sz w:val="24"/>
          <w:szCs w:val="24"/>
        </w:rPr>
        <w:t xml:space="preserve"> nr. 1.777/2023 privind aprobarea conținutului/modelului/formatului/</w:t>
      </w:r>
    </w:p>
    <w:p w14:paraId="5D0F959B" w14:textId="0F5AD6EE" w:rsidR="00CC6BC3" w:rsidRPr="009A010C" w:rsidRDefault="008D04FF" w:rsidP="00CC6BC3">
      <w:pPr>
        <w:autoSpaceDE w:val="0"/>
        <w:autoSpaceDN w:val="0"/>
        <w:adjustRightInd w:val="0"/>
        <w:spacing w:before="0" w:after="0"/>
        <w:ind w:left="720"/>
        <w:jc w:val="both"/>
        <w:rPr>
          <w:rFonts w:ascii="Calibri" w:hAnsi="Calibri"/>
          <w:sz w:val="24"/>
          <w:szCs w:val="24"/>
        </w:rPr>
      </w:pPr>
      <w:r w:rsidRPr="009A010C">
        <w:rPr>
          <w:rFonts w:ascii="Calibri" w:hAnsi="Calibri"/>
          <w:sz w:val="24"/>
          <w:szCs w:val="24"/>
        </w:rPr>
        <w:t xml:space="preserve">structurii-cadru pentru documentele prevăzute la art. 4 alin. (1) teza întâi, art. 6 alin. (1) și (3), art. 7 alin. (1) și art. 17 alin. (2) din Ordonanța de urgență a Guvernului nr. 23/2023 </w:t>
      </w:r>
      <w:r w:rsidRPr="009A010C">
        <w:rPr>
          <w:rFonts w:ascii="Calibri" w:hAnsi="Calibri"/>
          <w:sz w:val="24"/>
          <w:szCs w:val="24"/>
        </w:rPr>
        <w:lastRenderedPageBreak/>
        <w:t>privind instituirea unor măsuri de simplificare și digitalizare pentru gestionarea fondurilor europene aferente Politicii de coeziune 2021—2027</w:t>
      </w:r>
      <w:r w:rsidR="00CC5F79" w:rsidRPr="009A010C">
        <w:rPr>
          <w:rFonts w:ascii="Calibri" w:hAnsi="Calibri"/>
          <w:sz w:val="24"/>
          <w:szCs w:val="24"/>
        </w:rPr>
        <w:t>;</w:t>
      </w:r>
    </w:p>
    <w:p w14:paraId="44D88A89" w14:textId="77777777" w:rsidR="00F72175" w:rsidRPr="009A010C" w:rsidRDefault="008E548E" w:rsidP="00F72175">
      <w:pPr>
        <w:pStyle w:val="ListParagraph"/>
        <w:numPr>
          <w:ilvl w:val="0"/>
          <w:numId w:val="7"/>
        </w:numPr>
        <w:rPr>
          <w:rFonts w:ascii="Calibri" w:hAnsi="Calibri"/>
          <w:sz w:val="24"/>
          <w:szCs w:val="24"/>
        </w:rPr>
      </w:pPr>
      <w:r w:rsidRPr="009A010C">
        <w:rPr>
          <w:rFonts w:ascii="Calibri" w:hAnsi="Calibri"/>
          <w:sz w:val="24"/>
          <w:szCs w:val="24"/>
        </w:rPr>
        <w:t>Ordinul nr. 914/2003 pentru aprobarea reglementarii tehnice Ghid privind adoptarea masurilor specifice pentru accesul persoanelor cu handicap la monumente istorice, indicativ GP-088-03;</w:t>
      </w:r>
    </w:p>
    <w:p w14:paraId="67EB982F" w14:textId="28BF1014" w:rsidR="00D45775" w:rsidRPr="009A010C" w:rsidRDefault="00D45775" w:rsidP="00F72175">
      <w:pPr>
        <w:pStyle w:val="ListParagraph"/>
        <w:numPr>
          <w:ilvl w:val="0"/>
          <w:numId w:val="7"/>
        </w:numPr>
        <w:rPr>
          <w:rFonts w:ascii="Calibri" w:hAnsi="Calibri"/>
          <w:sz w:val="24"/>
          <w:szCs w:val="24"/>
        </w:rPr>
      </w:pPr>
      <w:r w:rsidRPr="009A010C">
        <w:rPr>
          <w:rFonts w:ascii="Calibri" w:hAnsi="Calibri"/>
          <w:sz w:val="24"/>
          <w:szCs w:val="24"/>
        </w:rPr>
        <w:t>HOTĂRÂRE 1.116 din 16 nov 2023 pt modificarea şi completarea HG nr. 907/2016 privind etapele de elaborare şi conţinutul-cadru al documentaţiilor tehnico-economice aferente obiectivelor/proiectelor de investiţii finanţate din fonduri publice;</w:t>
      </w:r>
    </w:p>
    <w:p w14:paraId="69501BBE" w14:textId="7CBEB389" w:rsidR="00CC6BC3" w:rsidRDefault="00CC6BC3" w:rsidP="00E07D7E">
      <w:pPr>
        <w:pStyle w:val="ListParagraph"/>
        <w:numPr>
          <w:ilvl w:val="0"/>
          <w:numId w:val="7"/>
        </w:numPr>
        <w:autoSpaceDE w:val="0"/>
        <w:autoSpaceDN w:val="0"/>
        <w:adjustRightInd w:val="0"/>
        <w:spacing w:before="0" w:after="0"/>
        <w:jc w:val="both"/>
        <w:rPr>
          <w:rFonts w:ascii="Calibri" w:hAnsi="Calibri"/>
          <w:sz w:val="24"/>
          <w:szCs w:val="24"/>
        </w:rPr>
      </w:pPr>
      <w:r w:rsidRPr="009A010C">
        <w:rPr>
          <w:rFonts w:ascii="Calibri" w:hAnsi="Calibri"/>
          <w:sz w:val="24"/>
          <w:szCs w:val="24"/>
        </w:rPr>
        <w:t>Ordinul nr. 5866/2023 pentru aprobarea metodologiei de acordare a Avizului prevăzut în Ghidul solicitantului, pentru proiectele de investiții care vizează unitățile de învățământ preuniversitar de stat derulate în cadrul Programelor Operaționale cu finanțare din fonduri nerambursabile;</w:t>
      </w:r>
    </w:p>
    <w:p w14:paraId="64642EC7" w14:textId="0BA4B023" w:rsidR="00A04878" w:rsidRPr="00A04878" w:rsidRDefault="00A04878" w:rsidP="00A04878">
      <w:pPr>
        <w:pStyle w:val="ListParagraph"/>
        <w:numPr>
          <w:ilvl w:val="0"/>
          <w:numId w:val="7"/>
        </w:numPr>
        <w:rPr>
          <w:rFonts w:ascii="Calibri" w:hAnsi="Calibri"/>
          <w:sz w:val="24"/>
          <w:szCs w:val="24"/>
        </w:rPr>
      </w:pPr>
      <w:r w:rsidRPr="00A04878">
        <w:rPr>
          <w:rFonts w:ascii="Calibri" w:hAnsi="Calibri"/>
          <w:sz w:val="24"/>
          <w:szCs w:val="24"/>
        </w:rPr>
        <w:t>Ordinul 2395/2023 pentru aprobarea criteriilor ecologice aplicabile categoriilor de produse care au impact asupra mediului pe durata întregului ciclu de viață, prevăzute în anexa nr. 2 la Normele metodologice de aplicare a prevederilor referitoare la atribuirea contractului sectorial/acordului-cadru din Legea nr. 99/2016 privind achizițiile sectoriale, aprobate prin Hotărârea Guvernului nr. 394/2016, respectiv în anexa nr. 2 la Normele metodologice de aplicare a prevederilor referitoare la atribuirea contractului de achiziție publică/acordului-cadru din Legea nr. 98/2016 privind achizițiile publice, aprobate prin Hotărârea Guvernului nr. 395/2016;</w:t>
      </w:r>
    </w:p>
    <w:p w14:paraId="1150CC1E" w14:textId="77777777"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Alte normative și reglementări tehnice în domeniu, în vigoare la momentul întocmirii documentaţiilor tehnico-economice/evaluării cererilor de finanţare. </w:t>
      </w:r>
    </w:p>
    <w:p w14:paraId="506CD9FB" w14:textId="77777777" w:rsidR="00062A18" w:rsidRPr="009A010C" w:rsidRDefault="00062A18" w:rsidP="00062A18">
      <w:pPr>
        <w:spacing w:before="0" w:after="0"/>
        <w:jc w:val="both"/>
        <w:rPr>
          <w:rFonts w:ascii="Calibri" w:eastAsiaTheme="minorHAnsi" w:hAnsi="Calibri"/>
          <w:b/>
          <w:sz w:val="24"/>
          <w:szCs w:val="24"/>
        </w:rPr>
      </w:pPr>
    </w:p>
    <w:p w14:paraId="7AF34713" w14:textId="77777777" w:rsidR="00062A18" w:rsidRPr="009A010C" w:rsidRDefault="00062A18" w:rsidP="00062A18">
      <w:pPr>
        <w:spacing w:before="0" w:after="0"/>
        <w:jc w:val="both"/>
        <w:rPr>
          <w:rFonts w:ascii="Calibri" w:hAnsi="Calibri"/>
          <w:b/>
          <w:bCs/>
          <w:sz w:val="24"/>
          <w:szCs w:val="24"/>
        </w:rPr>
      </w:pPr>
      <w:r w:rsidRPr="009A010C">
        <w:rPr>
          <w:rFonts w:ascii="Calibri" w:hAnsi="Calibri"/>
          <w:b/>
          <w:bCs/>
          <w:sz w:val="24"/>
          <w:szCs w:val="24"/>
        </w:rPr>
        <w:t>C. Documente programatice (Programe, Strategii, Planuri):</w:t>
      </w:r>
    </w:p>
    <w:p w14:paraId="43DF8438" w14:textId="77777777" w:rsidR="009A4440" w:rsidRPr="009A010C" w:rsidRDefault="009A4440" w:rsidP="00E07D7E">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rPr>
        <w:t>Programul Regional Sud-Est  2021-2027;</w:t>
      </w:r>
    </w:p>
    <w:p w14:paraId="70E02837" w14:textId="1A01B7A6" w:rsidR="009A4440" w:rsidRDefault="009A4440" w:rsidP="00E07D7E">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rPr>
        <w:t>Planul de Dezvoltare Regională Sud-Est  2021-2027;</w:t>
      </w:r>
    </w:p>
    <w:p w14:paraId="6046BC3C" w14:textId="0BB2AB68" w:rsidR="00A04878" w:rsidRPr="00A04878" w:rsidRDefault="00A04878" w:rsidP="00A04878">
      <w:pPr>
        <w:pStyle w:val="ListParagraph"/>
        <w:numPr>
          <w:ilvl w:val="0"/>
          <w:numId w:val="4"/>
        </w:numPr>
        <w:spacing w:before="0" w:after="0"/>
        <w:ind w:left="284" w:hanging="284"/>
        <w:jc w:val="both"/>
        <w:rPr>
          <w:rFonts w:asciiTheme="minorHAnsi" w:hAnsiTheme="minorHAnsi" w:cstheme="minorHAnsi"/>
          <w:sz w:val="24"/>
          <w:szCs w:val="24"/>
        </w:rPr>
      </w:pPr>
      <w:r w:rsidRPr="00A04878">
        <w:rPr>
          <w:rFonts w:asciiTheme="minorHAnsi" w:hAnsiTheme="minorHAnsi" w:cstheme="minorHAnsi"/>
          <w:sz w:val="24"/>
          <w:szCs w:val="24"/>
        </w:rPr>
        <w:t>Strategia Integrată de Dezvoltare Durabilă a Deltei Dunării;</w:t>
      </w:r>
    </w:p>
    <w:p w14:paraId="6273B7F2" w14:textId="77777777" w:rsidR="009A4440" w:rsidRPr="009A010C" w:rsidRDefault="009A4440" w:rsidP="00E07D7E">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Strategia Națională pentru Infrastructura de Educație;</w:t>
      </w:r>
    </w:p>
    <w:p w14:paraId="0C64A365" w14:textId="77777777" w:rsidR="009A4440" w:rsidRPr="009A010C" w:rsidRDefault="009A4440" w:rsidP="00E07D7E">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Strategia Națională privind Reducerea Părăsirii Timpurii a Școlii;</w:t>
      </w:r>
    </w:p>
    <w:p w14:paraId="0BDD236D" w14:textId="77777777" w:rsidR="009A4440" w:rsidRPr="009A010C" w:rsidRDefault="009A4440" w:rsidP="00E07D7E">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Strategia națională privind învățarea pe tot parcursul vieții;</w:t>
      </w:r>
    </w:p>
    <w:p w14:paraId="3DA4B5E2" w14:textId="77777777" w:rsidR="009A4440" w:rsidRPr="009A010C" w:rsidRDefault="009A4440" w:rsidP="00E07D7E">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Strategia Naţională pentru Promovarea Incluziunii Sociale și Combaterea Sărăciei;</w:t>
      </w:r>
    </w:p>
    <w:p w14:paraId="72E27C29" w14:textId="77777777" w:rsidR="009A4440" w:rsidRPr="009A010C" w:rsidRDefault="009A4440" w:rsidP="00E07D7E">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Strategia privind incluziunea cetățenilor români aparținând minorității romilor;</w:t>
      </w:r>
    </w:p>
    <w:p w14:paraId="75C221A9" w14:textId="77777777" w:rsidR="009A4440" w:rsidRPr="009A010C" w:rsidRDefault="009A4440" w:rsidP="00E07D7E">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Strategia Națională de Incluziune a Romilor 2021-2027;</w:t>
      </w:r>
    </w:p>
    <w:p w14:paraId="0964DF31" w14:textId="77777777" w:rsidR="009A4440" w:rsidRPr="009A010C" w:rsidRDefault="009A4440" w:rsidP="00E07D7E">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 xml:space="preserve">Strategia națională privind promovarea egalității de șanse și de tratament între femei și bărbați și prevenirea și combaterea violenței domestice pentru perioada 2021-2027; </w:t>
      </w:r>
    </w:p>
    <w:p w14:paraId="7DD315FE" w14:textId="77777777" w:rsidR="009A4440" w:rsidRPr="009A010C" w:rsidRDefault="009A4440" w:rsidP="00E07D7E">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Convenția ONU privind drepturile persoanelor cu dizabilități;</w:t>
      </w:r>
    </w:p>
    <w:p w14:paraId="25FF9E25" w14:textId="7A93F135" w:rsidR="009A4440" w:rsidRPr="009A010C" w:rsidRDefault="009A4440" w:rsidP="00E07D7E">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 xml:space="preserve">Carta drepturilor fundamentale a Uniunii Europene </w:t>
      </w:r>
      <w:r w:rsidR="00AA1FC6" w:rsidRPr="009A010C">
        <w:rPr>
          <w:rFonts w:ascii="Calibri" w:hAnsi="Calibri"/>
          <w:sz w:val="24"/>
          <w:szCs w:val="24"/>
          <w:lang w:eastAsia="en-GB"/>
        </w:rPr>
        <w:t>2012/C 326/02</w:t>
      </w:r>
    </w:p>
    <w:p w14:paraId="5A62C86F" w14:textId="77777777" w:rsidR="009A4440" w:rsidRPr="009A010C" w:rsidRDefault="009A4440" w:rsidP="00E07D7E">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rPr>
        <w:t xml:space="preserve">Strategia Uniunii Europene privind egalitatea de gen 2020-2025: O Uniune a egalității; </w:t>
      </w:r>
    </w:p>
    <w:p w14:paraId="1AB01FBF" w14:textId="2782E1E8" w:rsidR="009A4440" w:rsidRPr="009A010C" w:rsidRDefault="009A4440" w:rsidP="00E07D7E">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rPr>
        <w:lastRenderedPageBreak/>
        <w:t xml:space="preserve">Strategia Uniunii Europene privind drepturile persoanelor cu </w:t>
      </w:r>
      <w:r w:rsidR="00AA1FC6" w:rsidRPr="009A010C">
        <w:rPr>
          <w:rFonts w:ascii="Calibri" w:hAnsi="Calibri"/>
          <w:sz w:val="24"/>
          <w:szCs w:val="24"/>
        </w:rPr>
        <w:t>handicap</w:t>
      </w:r>
      <w:r w:rsidRPr="009A010C">
        <w:rPr>
          <w:rFonts w:ascii="Calibri" w:hAnsi="Calibri"/>
          <w:sz w:val="24"/>
          <w:szCs w:val="24"/>
        </w:rPr>
        <w:t xml:space="preserve"> 2021-2030: O Uniune a egalității;</w:t>
      </w:r>
    </w:p>
    <w:p w14:paraId="71BE988F" w14:textId="62ECB3E0" w:rsidR="009A4440" w:rsidRPr="009A010C" w:rsidRDefault="009A4440" w:rsidP="00E07D7E">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rPr>
        <w:t>Strategia națională pentru dezvoltarea durabilă a României 2030</w:t>
      </w:r>
      <w:r w:rsidR="00995A5A" w:rsidRPr="009A010C">
        <w:rPr>
          <w:rFonts w:ascii="Calibri" w:hAnsi="Calibri"/>
          <w:sz w:val="24"/>
          <w:szCs w:val="24"/>
        </w:rPr>
        <w:t>;</w:t>
      </w:r>
    </w:p>
    <w:p w14:paraId="472A53DC" w14:textId="44EA3544" w:rsidR="00995A5A" w:rsidRPr="009A010C" w:rsidRDefault="00995A5A" w:rsidP="00995A5A">
      <w:pPr>
        <w:numPr>
          <w:ilvl w:val="0"/>
          <w:numId w:val="4"/>
        </w:numPr>
        <w:spacing w:before="0" w:after="0"/>
        <w:ind w:left="284" w:hanging="284"/>
        <w:contextualSpacing/>
        <w:jc w:val="both"/>
        <w:rPr>
          <w:rFonts w:ascii="Calibri" w:hAnsi="Calibri"/>
          <w:b/>
          <w:sz w:val="24"/>
          <w:szCs w:val="24"/>
        </w:rPr>
      </w:pPr>
      <w:r w:rsidRPr="009A010C">
        <w:rPr>
          <w:rFonts w:ascii="Calibri" w:eastAsiaTheme="minorHAnsi" w:hAnsi="Calibri" w:cstheme="minorBidi"/>
          <w:sz w:val="24"/>
          <w:szCs w:val="24"/>
        </w:rPr>
        <w:t xml:space="preserve">Strategia ITI DD - Strategia Integrată de Dezvoltare Durabilă a Deltei Dunării 2030 </w:t>
      </w:r>
    </w:p>
    <w:p w14:paraId="1FBC36E4" w14:textId="77777777" w:rsidR="00062A18" w:rsidRPr="009A010C" w:rsidRDefault="00062A18" w:rsidP="00062A18">
      <w:pPr>
        <w:spacing w:before="0" w:after="0"/>
        <w:jc w:val="both"/>
        <w:rPr>
          <w:rFonts w:ascii="Calibri" w:hAnsi="Calibri"/>
          <w:b/>
          <w:sz w:val="24"/>
          <w:szCs w:val="24"/>
        </w:rPr>
      </w:pPr>
    </w:p>
    <w:p w14:paraId="6F08FB61" w14:textId="541D71FA" w:rsidR="00297225" w:rsidRPr="009A010C" w:rsidRDefault="00062A18" w:rsidP="008E68AA">
      <w:pPr>
        <w:spacing w:before="0" w:after="0"/>
        <w:jc w:val="both"/>
        <w:rPr>
          <w:rFonts w:ascii="Calibri" w:hAnsi="Calibri"/>
          <w:sz w:val="24"/>
          <w:szCs w:val="24"/>
        </w:rPr>
      </w:pPr>
      <w:r w:rsidRPr="009A010C">
        <w:rPr>
          <w:rFonts w:ascii="Calibri" w:hAnsi="Calibri"/>
          <w:b/>
          <w:sz w:val="24"/>
          <w:szCs w:val="24"/>
        </w:rPr>
        <w:t>Notă!</w:t>
      </w:r>
      <w:r w:rsidRPr="009A010C">
        <w:rPr>
          <w:rFonts w:ascii="Calibri" w:hAnsi="Calibri"/>
          <w:sz w:val="24"/>
          <w:szCs w:val="24"/>
        </w:rPr>
        <w:t xml:space="preserve"> Pe parcursul derulării etapelor de verificare inclusiv contractare se vor avea în vedere actualizările legislative naționa</w:t>
      </w:r>
      <w:r w:rsidR="00354F10" w:rsidRPr="009A010C">
        <w:rPr>
          <w:rFonts w:ascii="Calibri" w:hAnsi="Calibri"/>
          <w:sz w:val="24"/>
          <w:szCs w:val="24"/>
        </w:rPr>
        <w:t>l</w:t>
      </w:r>
      <w:r w:rsidRPr="009A010C">
        <w:rPr>
          <w:rFonts w:ascii="Calibri" w:hAnsi="Calibri"/>
          <w:sz w:val="24"/>
          <w:szCs w:val="24"/>
        </w:rPr>
        <w:t xml:space="preserve">e/europene specifice, aceste actualizări pot conduce la modificări/actualizări ale prezentului ghid, în cazul în care acestea influențează condițiile/criteriile stabilite în prezent. </w:t>
      </w:r>
    </w:p>
    <w:p w14:paraId="068C7B15" w14:textId="77777777" w:rsidR="008E1D95" w:rsidRPr="009A010C" w:rsidRDefault="008E1D95" w:rsidP="008E68AA">
      <w:pPr>
        <w:spacing w:before="0" w:after="0"/>
        <w:jc w:val="both"/>
        <w:rPr>
          <w:rFonts w:ascii="Calibri" w:hAnsi="Calibri"/>
          <w:sz w:val="24"/>
          <w:szCs w:val="24"/>
        </w:rPr>
      </w:pPr>
    </w:p>
    <w:p w14:paraId="6B749659" w14:textId="77777777" w:rsidR="008E1D95" w:rsidRPr="009A010C" w:rsidRDefault="008E1D95" w:rsidP="008E68AA">
      <w:pPr>
        <w:spacing w:before="0" w:after="0"/>
        <w:jc w:val="both"/>
        <w:rPr>
          <w:rFonts w:ascii="Calibri" w:hAnsi="Calibri"/>
          <w:sz w:val="24"/>
          <w:szCs w:val="24"/>
        </w:rPr>
      </w:pPr>
    </w:p>
    <w:p w14:paraId="1B38C22F" w14:textId="15169C2F" w:rsidR="00297225" w:rsidRPr="009A010C" w:rsidRDefault="00297225" w:rsidP="00E07D7E">
      <w:pPr>
        <w:pStyle w:val="Heading1"/>
        <w:numPr>
          <w:ilvl w:val="0"/>
          <w:numId w:val="29"/>
        </w:numPr>
        <w:rPr>
          <w:rFonts w:ascii="Calibri" w:hAnsi="Calibri" w:cs="Calibri"/>
        </w:rPr>
      </w:pPr>
      <w:bookmarkStart w:id="29" w:name="_Toc161091208"/>
      <w:r w:rsidRPr="009A010C">
        <w:rPr>
          <w:rFonts w:ascii="Calibri" w:hAnsi="Calibri" w:cs="Calibri"/>
        </w:rPr>
        <w:t>ASPECTE SPECIFICE APELULUI DE PROIECTE</w:t>
      </w:r>
      <w:bookmarkEnd w:id="29"/>
    </w:p>
    <w:p w14:paraId="2A84ADFC" w14:textId="77777777" w:rsidR="009D7C9A" w:rsidRPr="009A010C" w:rsidRDefault="009D7C9A" w:rsidP="009D7C9A">
      <w:pPr>
        <w:rPr>
          <w:rFonts w:ascii="Calibri" w:hAnsi="Calibri"/>
          <w:sz w:val="24"/>
          <w:szCs w:val="24"/>
          <w:lang w:eastAsia="ja-JP"/>
        </w:rPr>
      </w:pPr>
    </w:p>
    <w:p w14:paraId="6B7E4D74" w14:textId="351D6F6B" w:rsidR="00297225" w:rsidRPr="009A010C" w:rsidRDefault="009D7C9A" w:rsidP="00735675">
      <w:pPr>
        <w:pStyle w:val="Heading2"/>
        <w:numPr>
          <w:ilvl w:val="0"/>
          <w:numId w:val="0"/>
        </w:numPr>
        <w:ind w:left="576"/>
        <w:rPr>
          <w:rFonts w:ascii="Calibri" w:hAnsi="Calibri" w:cs="Calibri"/>
        </w:rPr>
      </w:pPr>
      <w:bookmarkStart w:id="30" w:name="_Toc161091209"/>
      <w:r w:rsidRPr="009A010C">
        <w:rPr>
          <w:rFonts w:ascii="Calibri" w:hAnsi="Calibri" w:cs="Calibri"/>
        </w:rPr>
        <w:t xml:space="preserve">3.1 </w:t>
      </w:r>
      <w:r w:rsidR="00297225" w:rsidRPr="009A010C">
        <w:rPr>
          <w:rFonts w:ascii="Calibri" w:hAnsi="Calibri" w:cs="Calibri"/>
        </w:rPr>
        <w:t>Tipul de ap</w:t>
      </w:r>
      <w:r w:rsidRPr="009A010C">
        <w:rPr>
          <w:rFonts w:ascii="Calibri" w:hAnsi="Calibri" w:cs="Calibri"/>
        </w:rPr>
        <w:t>el</w:t>
      </w:r>
      <w:bookmarkEnd w:id="30"/>
    </w:p>
    <w:p w14:paraId="0A630DC7" w14:textId="77777777" w:rsidR="00F62512" w:rsidRPr="009A010C" w:rsidRDefault="00F62512" w:rsidP="00CE72A5">
      <w:pPr>
        <w:spacing w:before="0" w:after="0"/>
        <w:jc w:val="both"/>
        <w:rPr>
          <w:rFonts w:ascii="Calibri" w:eastAsia="SimSun" w:hAnsi="Calibri"/>
          <w:bCs/>
          <w:sz w:val="24"/>
          <w:szCs w:val="24"/>
        </w:rPr>
      </w:pPr>
    </w:p>
    <w:p w14:paraId="58500076" w14:textId="64AB2D6E" w:rsidR="00CE72A5" w:rsidRPr="009A010C" w:rsidRDefault="00CE72A5" w:rsidP="00CE72A5">
      <w:pPr>
        <w:spacing w:before="0" w:after="0"/>
        <w:jc w:val="both"/>
        <w:rPr>
          <w:rFonts w:ascii="Calibri" w:eastAsia="SimSun" w:hAnsi="Calibri"/>
          <w:bCs/>
          <w:sz w:val="24"/>
          <w:szCs w:val="24"/>
        </w:rPr>
      </w:pPr>
      <w:r w:rsidRPr="009A010C">
        <w:rPr>
          <w:rFonts w:ascii="Calibri" w:eastAsia="SimSun" w:hAnsi="Calibri"/>
          <w:bCs/>
          <w:sz w:val="24"/>
          <w:szCs w:val="24"/>
        </w:rPr>
        <w:t>Prin prezentul Ghid se lansează apelu</w:t>
      </w:r>
      <w:r w:rsidR="002059E9" w:rsidRPr="009A010C">
        <w:rPr>
          <w:rFonts w:ascii="Calibri" w:eastAsia="SimSun" w:hAnsi="Calibri"/>
          <w:bCs/>
          <w:sz w:val="24"/>
          <w:szCs w:val="24"/>
        </w:rPr>
        <w:t>l</w:t>
      </w:r>
      <w:r w:rsidRPr="009A010C">
        <w:rPr>
          <w:rFonts w:ascii="Calibri" w:eastAsia="SimSun" w:hAnsi="Calibri"/>
          <w:bCs/>
          <w:sz w:val="24"/>
          <w:szCs w:val="24"/>
        </w:rPr>
        <w:t xml:space="preserve"> de </w:t>
      </w:r>
      <w:r w:rsidRPr="009A010C">
        <w:rPr>
          <w:rFonts w:ascii="Calibri" w:eastAsia="SimSun" w:hAnsi="Calibri"/>
          <w:b/>
          <w:sz w:val="24"/>
          <w:szCs w:val="24"/>
        </w:rPr>
        <w:t>tip competitiv cu depunere la termen</w:t>
      </w:r>
      <w:r w:rsidRPr="009A010C">
        <w:rPr>
          <w:rFonts w:ascii="Calibri" w:eastAsia="SimSun" w:hAnsi="Calibri"/>
          <w:bCs/>
          <w:sz w:val="24"/>
          <w:szCs w:val="24"/>
        </w:rPr>
        <w:t>, a cererilor de finanțare având</w:t>
      </w:r>
      <w:r w:rsidR="00F62512" w:rsidRPr="009A010C">
        <w:rPr>
          <w:rFonts w:ascii="Calibri" w:eastAsia="SimSun" w:hAnsi="Calibri"/>
          <w:bCs/>
          <w:sz w:val="24"/>
          <w:szCs w:val="24"/>
        </w:rPr>
        <w:t xml:space="preserve"> </w:t>
      </w:r>
      <w:r w:rsidRPr="009A010C">
        <w:rPr>
          <w:rFonts w:ascii="Calibri" w:eastAsia="SimSun" w:hAnsi="Calibri"/>
          <w:bCs/>
          <w:sz w:val="24"/>
          <w:szCs w:val="24"/>
        </w:rPr>
        <w:t>cod</w:t>
      </w:r>
      <w:r w:rsidR="00F62512" w:rsidRPr="009A010C">
        <w:rPr>
          <w:rFonts w:ascii="Calibri" w:eastAsia="SimSun" w:hAnsi="Calibri"/>
          <w:bCs/>
          <w:sz w:val="24"/>
          <w:szCs w:val="24"/>
        </w:rPr>
        <w:t>ul</w:t>
      </w:r>
      <w:r w:rsidR="002059E9" w:rsidRPr="009A010C">
        <w:rPr>
          <w:rFonts w:ascii="Calibri" w:eastAsia="SimSun" w:hAnsi="Calibri"/>
          <w:bCs/>
          <w:sz w:val="24"/>
          <w:szCs w:val="24"/>
        </w:rPr>
        <w:t xml:space="preserve"> </w:t>
      </w:r>
      <w:r w:rsidR="00D3699E" w:rsidRPr="009A010C">
        <w:rPr>
          <w:rFonts w:ascii="Calibri" w:eastAsia="SimSun" w:hAnsi="Calibri"/>
          <w:bCs/>
          <w:sz w:val="24"/>
          <w:szCs w:val="24"/>
        </w:rPr>
        <w:t>PRSE/5.1/ITI/1/202</w:t>
      </w:r>
      <w:r w:rsidR="00493325" w:rsidRPr="009A010C">
        <w:rPr>
          <w:rFonts w:ascii="Calibri" w:eastAsia="SimSun" w:hAnsi="Calibri"/>
          <w:bCs/>
          <w:sz w:val="24"/>
          <w:szCs w:val="24"/>
        </w:rPr>
        <w:t>4</w:t>
      </w:r>
      <w:r w:rsidRPr="009A010C">
        <w:rPr>
          <w:rFonts w:ascii="Calibri" w:eastAsia="SimSun" w:hAnsi="Calibri"/>
          <w:bCs/>
          <w:sz w:val="24"/>
          <w:szCs w:val="24"/>
        </w:rPr>
        <w:t xml:space="preserve">. </w:t>
      </w:r>
    </w:p>
    <w:p w14:paraId="5D2D47BC" w14:textId="64B5FF86" w:rsidR="00024E5B" w:rsidRPr="009A010C" w:rsidRDefault="00CE72A5" w:rsidP="00CE72A5">
      <w:pPr>
        <w:spacing w:before="0" w:after="0"/>
        <w:jc w:val="both"/>
        <w:rPr>
          <w:rFonts w:ascii="Calibri" w:hAnsi="Calibri"/>
          <w:sz w:val="24"/>
          <w:szCs w:val="24"/>
        </w:rPr>
      </w:pPr>
      <w:r w:rsidRPr="009A010C">
        <w:rPr>
          <w:rFonts w:ascii="Calibri" w:eastAsia="SimSun" w:hAnsi="Calibri"/>
          <w:bCs/>
          <w:sz w:val="24"/>
          <w:szCs w:val="24"/>
        </w:rPr>
        <w:t>AM PR Sud-Est lansează apeluri de proiecte numai în sistemul informatic MySMIS2021/SMIS2021+.</w:t>
      </w:r>
    </w:p>
    <w:p w14:paraId="2D25D87B" w14:textId="3C50D557" w:rsidR="00024E5B" w:rsidRPr="009A010C" w:rsidRDefault="00024E5B" w:rsidP="00024E5B">
      <w:pPr>
        <w:spacing w:before="0" w:after="0"/>
        <w:jc w:val="both"/>
        <w:rPr>
          <w:rFonts w:ascii="Calibri" w:eastAsia="Times New Roman" w:hAnsi="Calibri"/>
          <w:b/>
          <w:iCs/>
          <w:sz w:val="24"/>
          <w:szCs w:val="24"/>
        </w:rPr>
      </w:pPr>
      <w:bookmarkStart w:id="31" w:name="_Hlk118196303"/>
    </w:p>
    <w:p w14:paraId="3C129C11" w14:textId="442C1A17" w:rsidR="002059E9" w:rsidRPr="009A010C" w:rsidRDefault="002059E9" w:rsidP="002059E9">
      <w:pPr>
        <w:spacing w:before="0" w:after="0"/>
        <w:jc w:val="both"/>
        <w:rPr>
          <w:rFonts w:ascii="Calibri" w:eastAsia="SimSun" w:hAnsi="Calibri"/>
          <w:bCs/>
          <w:sz w:val="24"/>
          <w:szCs w:val="24"/>
        </w:rPr>
      </w:pPr>
      <w:r w:rsidRPr="009A010C">
        <w:rPr>
          <w:rFonts w:ascii="Calibri" w:eastAsia="Times New Roman" w:hAnsi="Calibri"/>
          <w:iCs/>
          <w:sz w:val="24"/>
          <w:szCs w:val="24"/>
        </w:rPr>
        <w:t>Cererile de finanțare</w:t>
      </w:r>
      <w:r w:rsidRPr="009A010C">
        <w:rPr>
          <w:rFonts w:ascii="Calibri" w:hAnsi="Calibri"/>
          <w:iCs/>
          <w:sz w:val="24"/>
          <w:szCs w:val="24"/>
        </w:rPr>
        <w:t xml:space="preserve"> pot fi depuse doar în perioada menționată în cadrul secțiunii </w:t>
      </w:r>
      <w:r w:rsidR="00AD5BBA" w:rsidRPr="009A010C">
        <w:rPr>
          <w:rFonts w:ascii="Calibri" w:hAnsi="Calibri"/>
          <w:iCs/>
          <w:sz w:val="24"/>
          <w:szCs w:val="24"/>
        </w:rPr>
        <w:t>4.3</w:t>
      </w:r>
      <w:r w:rsidRPr="009A010C">
        <w:rPr>
          <w:rFonts w:ascii="Calibri" w:hAnsi="Calibri"/>
          <w:iCs/>
          <w:sz w:val="24"/>
          <w:szCs w:val="24"/>
        </w:rPr>
        <w:t xml:space="preserve"> a prezentului ghid, iar evaluarea acestora va avea la bază principiul competitivității. </w:t>
      </w:r>
    </w:p>
    <w:p w14:paraId="30F9FA44" w14:textId="77777777" w:rsidR="002059E9" w:rsidRPr="009A010C" w:rsidRDefault="002059E9" w:rsidP="002059E9">
      <w:pPr>
        <w:spacing w:before="0" w:after="0"/>
        <w:jc w:val="both"/>
        <w:rPr>
          <w:rFonts w:ascii="Calibri" w:eastAsia="SimSun" w:hAnsi="Calibri"/>
          <w:bCs/>
          <w:sz w:val="24"/>
          <w:szCs w:val="24"/>
        </w:rPr>
      </w:pPr>
      <w:r w:rsidRPr="009A010C">
        <w:rPr>
          <w:rFonts w:ascii="Calibri" w:eastAsia="SimSun" w:hAnsi="Calibri"/>
          <w:bCs/>
          <w:sz w:val="24"/>
          <w:szCs w:val="24"/>
        </w:rPr>
        <w:t>Un potenţial beneficiar poate depune mai multe cereri de finanţare.</w:t>
      </w:r>
    </w:p>
    <w:p w14:paraId="04153157" w14:textId="77777777" w:rsidR="002059E9" w:rsidRPr="009A010C" w:rsidRDefault="002059E9" w:rsidP="00024E5B">
      <w:pPr>
        <w:spacing w:before="0" w:after="0"/>
        <w:jc w:val="both"/>
        <w:rPr>
          <w:rFonts w:ascii="Calibri" w:eastAsia="Times New Roman" w:hAnsi="Calibri"/>
          <w:b/>
          <w:iCs/>
          <w:sz w:val="24"/>
          <w:szCs w:val="24"/>
        </w:rPr>
      </w:pPr>
    </w:p>
    <w:p w14:paraId="1166D67A" w14:textId="77777777" w:rsidR="002059E9" w:rsidRPr="009A010C" w:rsidRDefault="002059E9" w:rsidP="002059E9">
      <w:pPr>
        <w:spacing w:before="0" w:after="0"/>
        <w:jc w:val="both"/>
        <w:rPr>
          <w:rFonts w:ascii="Calibri" w:eastAsia="SimSun" w:hAnsi="Calibri"/>
          <w:bCs/>
          <w:sz w:val="24"/>
          <w:szCs w:val="24"/>
        </w:rPr>
      </w:pPr>
      <w:r w:rsidRPr="009A010C">
        <w:rPr>
          <w:rFonts w:ascii="Calibri" w:eastAsia="SimSun" w:hAnsi="Calibri"/>
          <w:b/>
          <w:sz w:val="24"/>
          <w:szCs w:val="24"/>
        </w:rPr>
        <w:t>Notă!</w:t>
      </w:r>
      <w:r w:rsidRPr="009A010C">
        <w:rPr>
          <w:rFonts w:ascii="Calibri" w:eastAsia="SimSun" w:hAnsi="Calibr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9A010C">
        <w:rPr>
          <w:rFonts w:ascii="Calibri" w:hAnsi="Calibri"/>
          <w:sz w:val="24"/>
          <w:szCs w:val="24"/>
        </w:rPr>
        <w:t>AM PR Sud - Est</w:t>
      </w:r>
      <w:r w:rsidRPr="009A010C">
        <w:rPr>
          <w:rFonts w:ascii="Calibri" w:eastAsia="SimSun" w:hAnsi="Calibri"/>
          <w:bCs/>
          <w:sz w:val="24"/>
          <w:szCs w:val="24"/>
        </w:rPr>
        <w:t>, cu scopul de a sprijini potenţialii solicitanţi de finanţare să acceseze fonduri nerambursabile, prin intermediul Programului Regional Sud-Est 2021-2027.</w:t>
      </w:r>
    </w:p>
    <w:p w14:paraId="41505EB7" w14:textId="22F34558" w:rsidR="002059E9" w:rsidRPr="009A010C" w:rsidRDefault="002059E9" w:rsidP="00024E5B">
      <w:pPr>
        <w:spacing w:before="0" w:after="0"/>
        <w:jc w:val="both"/>
        <w:rPr>
          <w:rFonts w:ascii="Calibri" w:hAnsi="Calibri"/>
          <w:sz w:val="24"/>
          <w:szCs w:val="24"/>
        </w:rPr>
      </w:pPr>
      <w:r w:rsidRPr="009A010C">
        <w:rPr>
          <w:rFonts w:ascii="Calibri" w:hAnsi="Calibri"/>
          <w:sz w:val="24"/>
          <w:szCs w:val="24"/>
        </w:rPr>
        <w:t xml:space="preserve">Pentru informarea corectă a potențialilor solicitanți, AM PR Sud - Est va publica lunar pe site-ul programului situația proiectelor, depuse precum și gradul de acoperire al alocării financiare disponibile. </w:t>
      </w:r>
    </w:p>
    <w:p w14:paraId="09AD411A" w14:textId="77777777" w:rsidR="00024E5B" w:rsidRPr="009A010C" w:rsidRDefault="00024E5B" w:rsidP="00024E5B">
      <w:pPr>
        <w:spacing w:before="0" w:after="0"/>
        <w:jc w:val="both"/>
        <w:rPr>
          <w:rFonts w:ascii="Calibri" w:eastAsia="SimSun" w:hAnsi="Calibri"/>
          <w:bCs/>
          <w:sz w:val="24"/>
          <w:szCs w:val="24"/>
        </w:rPr>
      </w:pPr>
      <w:bookmarkStart w:id="32" w:name="_Hlk92984687"/>
      <w:bookmarkEnd w:id="31"/>
    </w:p>
    <w:p w14:paraId="70C08C3B" w14:textId="1D18040F" w:rsidR="00297225" w:rsidRPr="009A010C" w:rsidRDefault="009D7C9A" w:rsidP="00735675">
      <w:pPr>
        <w:pStyle w:val="Heading2"/>
        <w:numPr>
          <w:ilvl w:val="0"/>
          <w:numId w:val="0"/>
        </w:numPr>
        <w:ind w:left="576"/>
        <w:rPr>
          <w:rFonts w:ascii="Calibri" w:hAnsi="Calibri" w:cs="Calibri"/>
        </w:rPr>
      </w:pPr>
      <w:bookmarkStart w:id="33" w:name="_Toc161091210"/>
      <w:bookmarkEnd w:id="32"/>
      <w:r w:rsidRPr="009A010C">
        <w:rPr>
          <w:rFonts w:ascii="Calibri" w:hAnsi="Calibri" w:cs="Calibri"/>
        </w:rPr>
        <w:lastRenderedPageBreak/>
        <w:t xml:space="preserve">3.2 </w:t>
      </w:r>
      <w:r w:rsidR="00297225" w:rsidRPr="009A010C">
        <w:rPr>
          <w:rFonts w:ascii="Calibri" w:hAnsi="Calibri" w:cs="Calibri"/>
        </w:rPr>
        <w:t>Forma de sprijin</w:t>
      </w:r>
      <w:bookmarkEnd w:id="33"/>
      <w:r w:rsidR="00297225" w:rsidRPr="009A010C">
        <w:rPr>
          <w:rFonts w:ascii="Calibri" w:hAnsi="Calibri" w:cs="Calibri"/>
        </w:rPr>
        <w:t xml:space="preserve"> </w:t>
      </w:r>
    </w:p>
    <w:p w14:paraId="3ED39B15" w14:textId="7FD0826E" w:rsidR="00200326" w:rsidRPr="009A010C" w:rsidRDefault="00200326" w:rsidP="00200326">
      <w:pPr>
        <w:spacing w:before="0" w:after="0"/>
        <w:jc w:val="both"/>
        <w:rPr>
          <w:rFonts w:ascii="Calibri" w:eastAsiaTheme="minorHAnsi" w:hAnsi="Calibri"/>
          <w:sz w:val="24"/>
          <w:szCs w:val="24"/>
          <w:lang w:val="fr-FR" w:eastAsia="en-GB"/>
        </w:rPr>
      </w:pPr>
      <w:proofErr w:type="spellStart"/>
      <w:r w:rsidRPr="009A010C">
        <w:rPr>
          <w:rFonts w:ascii="Calibri" w:eastAsiaTheme="minorHAnsi" w:hAnsi="Calibri"/>
          <w:sz w:val="24"/>
          <w:szCs w:val="24"/>
          <w:lang w:val="fr-FR" w:eastAsia="en-GB"/>
        </w:rPr>
        <w:t>În</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cadrul</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prezentelor</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apeluri</w:t>
      </w:r>
      <w:proofErr w:type="spellEnd"/>
      <w:r w:rsidRPr="009A010C">
        <w:rPr>
          <w:rFonts w:ascii="Calibri" w:eastAsiaTheme="minorHAnsi" w:hAnsi="Calibri"/>
          <w:sz w:val="24"/>
          <w:szCs w:val="24"/>
          <w:lang w:val="fr-FR" w:eastAsia="en-GB"/>
        </w:rPr>
        <w:t xml:space="preserve"> de </w:t>
      </w:r>
      <w:proofErr w:type="spellStart"/>
      <w:r w:rsidRPr="009A010C">
        <w:rPr>
          <w:rFonts w:ascii="Calibri" w:eastAsiaTheme="minorHAnsi" w:hAnsi="Calibri"/>
          <w:sz w:val="24"/>
          <w:szCs w:val="24"/>
          <w:lang w:val="fr-FR" w:eastAsia="en-GB"/>
        </w:rPr>
        <w:t>proiecte</w:t>
      </w:r>
      <w:proofErr w:type="spellEnd"/>
      <w:r w:rsidRPr="009A010C">
        <w:rPr>
          <w:rFonts w:ascii="Calibri" w:eastAsiaTheme="minorHAnsi" w:hAnsi="Calibri"/>
          <w:sz w:val="24"/>
          <w:szCs w:val="24"/>
          <w:lang w:val="fr-FR" w:eastAsia="en-GB"/>
        </w:rPr>
        <w:t xml:space="preserve"> se </w:t>
      </w:r>
      <w:proofErr w:type="spellStart"/>
      <w:r w:rsidRPr="009A010C">
        <w:rPr>
          <w:rFonts w:ascii="Calibri" w:eastAsiaTheme="minorHAnsi" w:hAnsi="Calibri"/>
          <w:sz w:val="24"/>
          <w:szCs w:val="24"/>
          <w:lang w:val="fr-FR" w:eastAsia="en-GB"/>
        </w:rPr>
        <w:t>acordă</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sprijin</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financiar</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sub</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formă</w:t>
      </w:r>
      <w:proofErr w:type="spellEnd"/>
      <w:r w:rsidRPr="009A010C">
        <w:rPr>
          <w:rFonts w:ascii="Calibri" w:eastAsiaTheme="minorHAnsi" w:hAnsi="Calibri"/>
          <w:sz w:val="24"/>
          <w:szCs w:val="24"/>
          <w:lang w:val="fr-FR" w:eastAsia="en-GB"/>
        </w:rPr>
        <w:t xml:space="preserve"> de </w:t>
      </w:r>
      <w:proofErr w:type="spellStart"/>
      <w:r w:rsidRPr="009A010C">
        <w:rPr>
          <w:rFonts w:ascii="Calibri" w:eastAsiaTheme="minorHAnsi" w:hAnsi="Calibri"/>
          <w:sz w:val="24"/>
          <w:szCs w:val="24"/>
          <w:lang w:val="fr-FR" w:eastAsia="en-GB"/>
        </w:rPr>
        <w:t>grant</w:t>
      </w:r>
      <w:proofErr w:type="spellEnd"/>
      <w:r w:rsidR="00CA3FBD" w:rsidRPr="009A010C">
        <w:rPr>
          <w:rFonts w:ascii="Calibri" w:eastAsiaTheme="minorHAnsi" w:hAnsi="Calibri"/>
          <w:sz w:val="24"/>
          <w:szCs w:val="24"/>
          <w:lang w:val="fr-FR" w:eastAsia="en-GB"/>
        </w:rPr>
        <w:t xml:space="preserve"> </w:t>
      </w:r>
      <w:proofErr w:type="spellStart"/>
      <w:r w:rsidR="00CA3FBD" w:rsidRPr="009A010C">
        <w:rPr>
          <w:rFonts w:ascii="Calibri" w:eastAsiaTheme="minorHAnsi" w:hAnsi="Calibri"/>
          <w:sz w:val="24"/>
          <w:szCs w:val="24"/>
          <w:lang w:val="fr-FR" w:eastAsia="en-GB"/>
        </w:rPr>
        <w:t>individual</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în</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conformitate</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cu</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prevederile</w:t>
      </w:r>
      <w:proofErr w:type="spellEnd"/>
      <w:r w:rsidRPr="009A010C">
        <w:rPr>
          <w:rFonts w:ascii="Calibri" w:eastAsiaTheme="minorHAnsi" w:hAnsi="Calibri"/>
          <w:sz w:val="24"/>
          <w:szCs w:val="24"/>
          <w:lang w:val="fr-FR" w:eastAsia="en-GB"/>
        </w:rPr>
        <w:t xml:space="preserve"> PR SE 2021-2027, a </w:t>
      </w:r>
      <w:proofErr w:type="spellStart"/>
      <w:r w:rsidRPr="009A010C">
        <w:rPr>
          <w:rFonts w:ascii="Calibri" w:eastAsiaTheme="minorHAnsi" w:hAnsi="Calibri"/>
          <w:sz w:val="24"/>
          <w:szCs w:val="24"/>
          <w:lang w:val="fr-FR" w:eastAsia="en-GB"/>
        </w:rPr>
        <w:t>Regulamentelor</w:t>
      </w:r>
      <w:proofErr w:type="spellEnd"/>
      <w:r w:rsidRPr="009A010C">
        <w:rPr>
          <w:rFonts w:ascii="Calibri" w:eastAsiaTheme="minorHAnsi" w:hAnsi="Calibri"/>
          <w:sz w:val="24"/>
          <w:szCs w:val="24"/>
          <w:lang w:val="fr-FR" w:eastAsia="en-GB"/>
        </w:rPr>
        <w:t xml:space="preserve"> (UE) 2021/1060 </w:t>
      </w:r>
      <w:proofErr w:type="spellStart"/>
      <w:r w:rsidRPr="009A010C">
        <w:rPr>
          <w:rFonts w:ascii="Calibri" w:eastAsiaTheme="minorHAnsi" w:hAnsi="Calibri"/>
          <w:sz w:val="24"/>
          <w:szCs w:val="24"/>
          <w:lang w:val="fr-FR" w:eastAsia="en-GB"/>
        </w:rPr>
        <w:t>și</w:t>
      </w:r>
      <w:proofErr w:type="spellEnd"/>
      <w:r w:rsidRPr="009A010C">
        <w:rPr>
          <w:rFonts w:ascii="Calibri" w:eastAsiaTheme="minorHAnsi" w:hAnsi="Calibri"/>
          <w:sz w:val="24"/>
          <w:szCs w:val="24"/>
          <w:lang w:val="fr-FR" w:eastAsia="en-GB"/>
        </w:rPr>
        <w:t xml:space="preserve"> (UE, Euratom) 2018/1046.</w:t>
      </w:r>
    </w:p>
    <w:p w14:paraId="7D28B0EA" w14:textId="77777777" w:rsidR="007F2A1B" w:rsidRPr="009A010C" w:rsidRDefault="007F2A1B" w:rsidP="00200326">
      <w:pPr>
        <w:spacing w:before="0" w:after="0"/>
        <w:jc w:val="both"/>
        <w:rPr>
          <w:rFonts w:ascii="Calibri" w:eastAsiaTheme="minorHAnsi" w:hAnsi="Calibri"/>
          <w:sz w:val="24"/>
          <w:szCs w:val="24"/>
          <w:lang w:val="fr-FR" w:eastAsia="en-GB"/>
        </w:rPr>
      </w:pPr>
    </w:p>
    <w:p w14:paraId="65047DED" w14:textId="785FDE03" w:rsidR="00F72175" w:rsidRPr="009A010C" w:rsidRDefault="009D7C9A" w:rsidP="00F72175">
      <w:pPr>
        <w:pStyle w:val="Heading2"/>
        <w:numPr>
          <w:ilvl w:val="0"/>
          <w:numId w:val="0"/>
        </w:numPr>
        <w:ind w:left="576"/>
        <w:rPr>
          <w:rFonts w:ascii="Calibri" w:hAnsi="Calibri" w:cs="Calibri"/>
        </w:rPr>
      </w:pPr>
      <w:bookmarkStart w:id="34" w:name="_Toc161091211"/>
      <w:r w:rsidRPr="009A010C">
        <w:rPr>
          <w:rFonts w:ascii="Calibri" w:hAnsi="Calibri" w:cs="Calibri"/>
        </w:rPr>
        <w:t xml:space="preserve">3.3 </w:t>
      </w:r>
      <w:r w:rsidR="00297225" w:rsidRPr="009A010C">
        <w:rPr>
          <w:rFonts w:ascii="Calibri" w:hAnsi="Calibri" w:cs="Calibri"/>
        </w:rPr>
        <w:t>Bugetul alocat apelului de proiecte</w:t>
      </w:r>
      <w:bookmarkEnd w:id="34"/>
    </w:p>
    <w:p w14:paraId="1E32AE0A" w14:textId="211A496E" w:rsidR="009D7C9A" w:rsidRPr="009A010C" w:rsidRDefault="000B3615" w:rsidP="004D495D">
      <w:pPr>
        <w:spacing w:before="0" w:after="0"/>
        <w:jc w:val="both"/>
        <w:rPr>
          <w:rFonts w:ascii="Calibri" w:eastAsia="SimSun" w:hAnsi="Calibri"/>
          <w:sz w:val="24"/>
          <w:szCs w:val="24"/>
        </w:rPr>
      </w:pPr>
      <w:bookmarkStart w:id="35" w:name="_Hlk110934592"/>
      <w:bookmarkStart w:id="36" w:name="_Hlk129864255"/>
      <w:r w:rsidRPr="009A010C">
        <w:rPr>
          <w:rFonts w:ascii="Calibri" w:eastAsia="SimSun" w:hAnsi="Calibri"/>
          <w:sz w:val="24"/>
          <w:szCs w:val="24"/>
        </w:rPr>
        <w:t xml:space="preserve">Alocarea apelului de proiecte </w:t>
      </w:r>
      <w:r w:rsidR="00D3699E" w:rsidRPr="009A010C">
        <w:rPr>
          <w:rFonts w:ascii="Calibri" w:hAnsi="Calibri"/>
          <w:sz w:val="24"/>
          <w:szCs w:val="24"/>
        </w:rPr>
        <w:t>PRSE/5.1/ITI/1/202</w:t>
      </w:r>
      <w:r w:rsidR="00493325" w:rsidRPr="009A010C">
        <w:rPr>
          <w:rFonts w:ascii="Calibri" w:hAnsi="Calibri"/>
          <w:sz w:val="24"/>
          <w:szCs w:val="24"/>
        </w:rPr>
        <w:t>4</w:t>
      </w:r>
      <w:r w:rsidR="00D3699E" w:rsidRPr="009A010C">
        <w:rPr>
          <w:rFonts w:ascii="Calibri" w:hAnsi="Calibri"/>
          <w:sz w:val="24"/>
          <w:szCs w:val="24"/>
        </w:rPr>
        <w:t xml:space="preserve"> </w:t>
      </w:r>
      <w:r w:rsidRPr="009A010C">
        <w:rPr>
          <w:rFonts w:ascii="Calibri" w:hAnsi="Calibri"/>
          <w:sz w:val="24"/>
          <w:szCs w:val="24"/>
        </w:rPr>
        <w:t>este</w:t>
      </w:r>
      <w:r w:rsidRPr="009A010C">
        <w:rPr>
          <w:rFonts w:ascii="Calibri" w:eastAsia="SimSun" w:hAnsi="Calibri"/>
          <w:sz w:val="24"/>
          <w:szCs w:val="24"/>
        </w:rPr>
        <w:t xml:space="preserve"> </w:t>
      </w:r>
      <w:r w:rsidR="008804B6" w:rsidRPr="009A010C">
        <w:rPr>
          <w:rFonts w:ascii="Calibri" w:eastAsia="SimSun" w:hAnsi="Calibri"/>
          <w:sz w:val="24"/>
          <w:szCs w:val="24"/>
        </w:rPr>
        <w:t xml:space="preserve">de </w:t>
      </w:r>
      <w:bookmarkEnd w:id="35"/>
      <w:bookmarkEnd w:id="36"/>
      <w:r w:rsidR="00F72175" w:rsidRPr="009A010C">
        <w:rPr>
          <w:rFonts w:ascii="Calibri" w:hAnsi="Calibri"/>
          <w:sz w:val="24"/>
          <w:szCs w:val="24"/>
        </w:rPr>
        <w:t>1.152.941,58</w:t>
      </w:r>
      <w:r w:rsidR="00B078A4" w:rsidRPr="009A010C">
        <w:rPr>
          <w:rFonts w:ascii="Calibri" w:hAnsi="Calibri"/>
          <w:sz w:val="24"/>
          <w:szCs w:val="24"/>
        </w:rPr>
        <w:t xml:space="preserve"> euro (FEDR+ </w:t>
      </w:r>
      <w:r w:rsidR="00F72175" w:rsidRPr="009A010C">
        <w:rPr>
          <w:rFonts w:ascii="Calibri" w:hAnsi="Calibri"/>
          <w:sz w:val="24"/>
          <w:szCs w:val="24"/>
        </w:rPr>
        <w:t>Bugetul de Stat</w:t>
      </w:r>
      <w:r w:rsidR="00B078A4" w:rsidRPr="009A010C">
        <w:rPr>
          <w:rFonts w:ascii="Calibri" w:hAnsi="Calibri"/>
          <w:sz w:val="24"/>
          <w:szCs w:val="24"/>
        </w:rPr>
        <w:t xml:space="preserve">), din care </w:t>
      </w:r>
      <w:r w:rsidR="00F72175" w:rsidRPr="009A010C">
        <w:rPr>
          <w:rFonts w:ascii="Calibri" w:hAnsi="Calibri"/>
          <w:sz w:val="24"/>
          <w:szCs w:val="24"/>
        </w:rPr>
        <w:t>647.059</w:t>
      </w:r>
      <w:r w:rsidR="00B078A4" w:rsidRPr="009A010C">
        <w:rPr>
          <w:rFonts w:ascii="Calibri" w:hAnsi="Calibri"/>
          <w:sz w:val="24"/>
          <w:szCs w:val="24"/>
        </w:rPr>
        <w:t xml:space="preserve"> euro FEDR.</w:t>
      </w:r>
    </w:p>
    <w:p w14:paraId="055EE768" w14:textId="77777777" w:rsidR="00050BE7" w:rsidRPr="009A010C" w:rsidRDefault="00050BE7" w:rsidP="00050BE7">
      <w:pPr>
        <w:autoSpaceDE w:val="0"/>
        <w:autoSpaceDN w:val="0"/>
        <w:adjustRightInd w:val="0"/>
        <w:spacing w:before="0" w:after="0"/>
        <w:jc w:val="both"/>
        <w:rPr>
          <w:rFonts w:ascii="Calibri" w:hAnsi="Calibri"/>
          <w:sz w:val="24"/>
          <w:szCs w:val="24"/>
        </w:rPr>
      </w:pPr>
      <w:r w:rsidRPr="009A010C">
        <w:rPr>
          <w:rFonts w:ascii="Calibri" w:hAnsi="Calibri"/>
          <w:sz w:val="24"/>
          <w:szCs w:val="24"/>
        </w:rPr>
        <w:t>Aprobarea supracontractării în cadrul apelurilor de cereri de finanțare se realizează în conformitate cu prevederile OUG 133/2021 – art. 15, alin. 1, lit. b, în funcție de disponibilitatea fondurilor, pe baza instrucțiunilor emise de AM PR Sud-Est, cu încadrarea în creditele de angajament aprobate anual cu această destinație prin legile bugetare anuale.</w:t>
      </w:r>
    </w:p>
    <w:p w14:paraId="01EB6DC7" w14:textId="77777777" w:rsidR="00050BE7" w:rsidRPr="009A010C" w:rsidRDefault="00050BE7" w:rsidP="004D495D">
      <w:pPr>
        <w:spacing w:before="0" w:after="0"/>
        <w:jc w:val="both"/>
        <w:rPr>
          <w:rFonts w:ascii="Calibri" w:eastAsia="SimSun" w:hAnsi="Calibri"/>
          <w:sz w:val="24"/>
          <w:szCs w:val="24"/>
        </w:rPr>
      </w:pPr>
    </w:p>
    <w:p w14:paraId="2280BD10" w14:textId="31B0B59C" w:rsidR="00297225" w:rsidRPr="009A010C" w:rsidRDefault="00297225" w:rsidP="00E07D7E">
      <w:pPr>
        <w:pStyle w:val="Heading2"/>
        <w:numPr>
          <w:ilvl w:val="1"/>
          <w:numId w:val="27"/>
        </w:numPr>
        <w:rPr>
          <w:rFonts w:ascii="Calibri" w:hAnsi="Calibri" w:cs="Calibri"/>
        </w:rPr>
      </w:pPr>
      <w:bookmarkStart w:id="37" w:name="_Toc161091212"/>
      <w:r w:rsidRPr="009A010C">
        <w:rPr>
          <w:rFonts w:ascii="Calibri" w:hAnsi="Calibri" w:cs="Calibri"/>
        </w:rPr>
        <w:t>Rata de cofinanţare</w:t>
      </w:r>
      <w:bookmarkEnd w:id="37"/>
    </w:p>
    <w:p w14:paraId="3E24512E" w14:textId="77777777" w:rsidR="00C10DF0" w:rsidRPr="009A010C" w:rsidRDefault="000B03F9" w:rsidP="000B03F9">
      <w:pPr>
        <w:spacing w:before="0" w:after="0"/>
        <w:ind w:left="360"/>
        <w:jc w:val="both"/>
        <w:rPr>
          <w:rFonts w:ascii="Calibri" w:eastAsia="Times New Roman" w:hAnsi="Calibri"/>
          <w:sz w:val="24"/>
          <w:szCs w:val="24"/>
        </w:rPr>
      </w:pPr>
      <w:r w:rsidRPr="009A010C">
        <w:rPr>
          <w:rFonts w:ascii="Calibri" w:eastAsia="Times New Roman" w:hAnsi="Calibri"/>
          <w:sz w:val="24"/>
          <w:szCs w:val="24"/>
        </w:rPr>
        <w:t>În cadrul prezentului apel de proiecte, pentru întocmirea bugetului cererii de finanțare, se va lua în calcul</w:t>
      </w:r>
      <w:r w:rsidR="00C10DF0" w:rsidRPr="009A010C">
        <w:rPr>
          <w:rFonts w:ascii="Calibri" w:eastAsia="Times New Roman" w:hAnsi="Calibri"/>
          <w:sz w:val="24"/>
          <w:szCs w:val="24"/>
        </w:rPr>
        <w:t>:</w:t>
      </w:r>
      <w:r w:rsidRPr="009A010C">
        <w:rPr>
          <w:rFonts w:ascii="Calibri" w:eastAsia="Times New Roman" w:hAnsi="Calibri"/>
          <w:sz w:val="24"/>
          <w:szCs w:val="24"/>
        </w:rPr>
        <w:t xml:space="preserve"> </w:t>
      </w:r>
    </w:p>
    <w:p w14:paraId="3A0A4BFE" w14:textId="77777777" w:rsidR="00C10DF0" w:rsidRPr="009A010C" w:rsidRDefault="000B03F9" w:rsidP="00E07D7E">
      <w:pPr>
        <w:pStyle w:val="ListParagraph"/>
        <w:numPr>
          <w:ilvl w:val="0"/>
          <w:numId w:val="26"/>
        </w:numPr>
        <w:spacing w:before="0" w:after="0"/>
        <w:jc w:val="both"/>
        <w:rPr>
          <w:rFonts w:ascii="Calibri" w:eastAsia="Times New Roman" w:hAnsi="Calibri"/>
          <w:sz w:val="24"/>
          <w:szCs w:val="24"/>
        </w:rPr>
      </w:pPr>
      <w:r w:rsidRPr="009A010C">
        <w:rPr>
          <w:rFonts w:ascii="Calibri" w:eastAsia="Times New Roman" w:hAnsi="Calibri"/>
          <w:sz w:val="24"/>
          <w:szCs w:val="24"/>
        </w:rPr>
        <w:t xml:space="preserve">rata de cofinanțare acordată </w:t>
      </w:r>
      <w:r w:rsidR="00C10DF0" w:rsidRPr="009A010C">
        <w:rPr>
          <w:rFonts w:ascii="Calibri" w:eastAsia="Times New Roman" w:hAnsi="Calibri"/>
          <w:sz w:val="24"/>
          <w:szCs w:val="24"/>
        </w:rPr>
        <w:t xml:space="preserve">din partea Uniunii Europene este de maxim </w:t>
      </w:r>
      <w:r w:rsidRPr="009A010C">
        <w:rPr>
          <w:rFonts w:ascii="Calibri" w:eastAsia="Times New Roman" w:hAnsi="Calibri"/>
          <w:sz w:val="24"/>
          <w:szCs w:val="24"/>
        </w:rPr>
        <w:t>55% din valoarea cheltuielilor eligibile ale proiectului</w:t>
      </w:r>
      <w:r w:rsidR="00C10DF0" w:rsidRPr="009A010C">
        <w:rPr>
          <w:rFonts w:ascii="Calibri" w:eastAsia="Times New Roman" w:hAnsi="Calibri"/>
          <w:sz w:val="24"/>
          <w:szCs w:val="24"/>
        </w:rPr>
        <w:t xml:space="preserve"> prin Fondul European de Dezvoltare Regionala (FEDR)</w:t>
      </w:r>
      <w:r w:rsidRPr="009A010C">
        <w:rPr>
          <w:rFonts w:ascii="Calibri" w:eastAsia="Times New Roman" w:hAnsi="Calibri"/>
          <w:sz w:val="24"/>
          <w:szCs w:val="24"/>
        </w:rPr>
        <w:t xml:space="preserve">, </w:t>
      </w:r>
    </w:p>
    <w:p w14:paraId="1D5D843B" w14:textId="77777777" w:rsidR="00C10DF0" w:rsidRPr="009A010C" w:rsidRDefault="00C10DF0" w:rsidP="00E07D7E">
      <w:pPr>
        <w:pStyle w:val="ListParagraph"/>
        <w:numPr>
          <w:ilvl w:val="0"/>
          <w:numId w:val="26"/>
        </w:numPr>
        <w:spacing w:before="0" w:after="0"/>
        <w:jc w:val="both"/>
        <w:rPr>
          <w:rFonts w:ascii="Calibri" w:eastAsia="Times New Roman" w:hAnsi="Calibri"/>
          <w:sz w:val="24"/>
          <w:szCs w:val="24"/>
        </w:rPr>
      </w:pPr>
      <w:r w:rsidRPr="009A010C">
        <w:rPr>
          <w:rFonts w:ascii="Calibri" w:eastAsia="Times New Roman" w:hAnsi="Calibri"/>
          <w:sz w:val="24"/>
          <w:szCs w:val="24"/>
        </w:rPr>
        <w:t>maxim</w:t>
      </w:r>
      <w:r w:rsidR="000B03F9" w:rsidRPr="009A010C">
        <w:rPr>
          <w:rFonts w:ascii="Calibri" w:eastAsia="Times New Roman" w:hAnsi="Calibri"/>
          <w:sz w:val="24"/>
          <w:szCs w:val="24"/>
        </w:rPr>
        <w:t xml:space="preserve"> 43% din valoarea cheltuielilor eligibile ale proiectului reprezintă rata de cofinanțare din bugetul de stat (BS).</w:t>
      </w:r>
    </w:p>
    <w:p w14:paraId="1042488E" w14:textId="00C2D1E5" w:rsidR="000B03F9" w:rsidRPr="009A010C" w:rsidRDefault="000B03F9" w:rsidP="00E07D7E">
      <w:pPr>
        <w:pStyle w:val="ListParagraph"/>
        <w:numPr>
          <w:ilvl w:val="0"/>
          <w:numId w:val="26"/>
        </w:numPr>
        <w:spacing w:before="0" w:after="0"/>
        <w:jc w:val="both"/>
        <w:rPr>
          <w:rFonts w:ascii="Calibri" w:eastAsia="Times New Roman" w:hAnsi="Calibri"/>
          <w:sz w:val="24"/>
          <w:szCs w:val="24"/>
        </w:rPr>
      </w:pPr>
      <w:r w:rsidRPr="009A010C">
        <w:rPr>
          <w:rFonts w:ascii="Calibri" w:eastAsia="Times New Roman" w:hAnsi="Calibri"/>
          <w:sz w:val="24"/>
          <w:szCs w:val="24"/>
        </w:rPr>
        <w:t>minim 2 % din valoarea cheltuielilor eligibile</w:t>
      </w:r>
      <w:r w:rsidR="00C10DF0" w:rsidRPr="009A010C">
        <w:rPr>
          <w:rFonts w:ascii="Calibri" w:eastAsia="Times New Roman" w:hAnsi="Calibri"/>
          <w:sz w:val="24"/>
          <w:szCs w:val="24"/>
        </w:rPr>
        <w:t xml:space="preserve"> reprezinta contributia solicitantului.</w:t>
      </w:r>
    </w:p>
    <w:p w14:paraId="59E62BE7" w14:textId="77777777" w:rsidR="000B03F9" w:rsidRPr="009A010C" w:rsidRDefault="000B03F9" w:rsidP="00B81B8E">
      <w:pPr>
        <w:spacing w:before="0" w:after="0"/>
        <w:jc w:val="both"/>
        <w:rPr>
          <w:rFonts w:ascii="Calibri" w:eastAsia="Times New Roman" w:hAnsi="Calibri"/>
          <w:sz w:val="24"/>
          <w:szCs w:val="24"/>
        </w:rPr>
      </w:pPr>
      <w:r w:rsidRPr="009A010C">
        <w:rPr>
          <w:rFonts w:ascii="Calibri" w:eastAsia="Times New Roman" w:hAnsi="Calibri"/>
          <w:sz w:val="24"/>
          <w:szCs w:val="24"/>
        </w:rPr>
        <w:t>Valoarea eligibilă a investiției reprezintă suma cheltuielilor eligibile incluse în proiect.</w:t>
      </w:r>
    </w:p>
    <w:p w14:paraId="550CA0E7" w14:textId="19886DCF" w:rsidR="00A220C4" w:rsidRPr="009A010C" w:rsidRDefault="000B03F9" w:rsidP="009D7C9A">
      <w:pPr>
        <w:spacing w:before="0" w:after="0"/>
        <w:jc w:val="both"/>
        <w:rPr>
          <w:rFonts w:ascii="Calibri" w:eastAsia="Times New Roman" w:hAnsi="Calibri"/>
          <w:sz w:val="24"/>
          <w:szCs w:val="24"/>
        </w:rPr>
      </w:pPr>
      <w:r w:rsidRPr="009A010C">
        <w:rPr>
          <w:rFonts w:ascii="Calibri" w:eastAsia="Times New Roman" w:hAnsi="Calibri"/>
          <w:sz w:val="24"/>
          <w:szCs w:val="24"/>
        </w:rPr>
        <w:t>Solicitantul va asigura contribuția proprie la valoarea cheltuielilor eligibile, acoperirea cheltuielilor neeligibile ale proiectului, precum şi asigurarea altor sume necesare implementării proiectului.</w:t>
      </w:r>
    </w:p>
    <w:p w14:paraId="21E95234" w14:textId="77777777" w:rsidR="009D7C9A" w:rsidRPr="009A010C" w:rsidRDefault="009D7C9A" w:rsidP="009D7C9A">
      <w:pPr>
        <w:spacing w:before="0" w:after="0"/>
        <w:jc w:val="both"/>
        <w:rPr>
          <w:rFonts w:ascii="Calibri" w:eastAsia="Times New Roman" w:hAnsi="Calibri"/>
          <w:sz w:val="24"/>
          <w:szCs w:val="24"/>
        </w:rPr>
      </w:pPr>
    </w:p>
    <w:p w14:paraId="7E5F26CF" w14:textId="2508DAF8" w:rsidR="00297225" w:rsidRPr="009A010C" w:rsidRDefault="009D7C9A" w:rsidP="00735675">
      <w:pPr>
        <w:pStyle w:val="Heading2"/>
        <w:numPr>
          <w:ilvl w:val="0"/>
          <w:numId w:val="0"/>
        </w:numPr>
        <w:ind w:left="576"/>
        <w:rPr>
          <w:rFonts w:ascii="Calibri" w:hAnsi="Calibri" w:cs="Calibri"/>
          <w:lang w:val="fr-FR"/>
        </w:rPr>
      </w:pPr>
      <w:bookmarkStart w:id="38" w:name="_Toc161091213"/>
      <w:r w:rsidRPr="009A010C">
        <w:rPr>
          <w:rFonts w:ascii="Calibri" w:hAnsi="Calibri" w:cs="Calibri"/>
        </w:rPr>
        <w:t xml:space="preserve">3.5 </w:t>
      </w:r>
      <w:r w:rsidR="00297225" w:rsidRPr="009A010C">
        <w:rPr>
          <w:rFonts w:ascii="Calibri" w:hAnsi="Calibri" w:cs="Calibri"/>
        </w:rPr>
        <w:t xml:space="preserve">Zona </w:t>
      </w:r>
      <w:r w:rsidR="008A0A29" w:rsidRPr="009A010C">
        <w:rPr>
          <w:rFonts w:ascii="Calibri" w:hAnsi="Calibri" w:cs="Calibri"/>
          <w:lang w:val="fr-FR"/>
        </w:rPr>
        <w:t xml:space="preserve">/ </w:t>
      </w:r>
      <w:proofErr w:type="spellStart"/>
      <w:r w:rsidR="008A0A29" w:rsidRPr="009A010C">
        <w:rPr>
          <w:rFonts w:ascii="Calibri" w:hAnsi="Calibri" w:cs="Calibri"/>
          <w:lang w:val="fr-FR"/>
        </w:rPr>
        <w:t>zonele</w:t>
      </w:r>
      <w:proofErr w:type="spellEnd"/>
      <w:r w:rsidR="008A0A29" w:rsidRPr="009A010C">
        <w:rPr>
          <w:rFonts w:ascii="Calibri" w:hAnsi="Calibri" w:cs="Calibri"/>
          <w:lang w:val="fr-FR"/>
        </w:rPr>
        <w:t xml:space="preserve"> </w:t>
      </w:r>
      <w:proofErr w:type="spellStart"/>
      <w:r w:rsidR="008A0A29" w:rsidRPr="009A010C">
        <w:rPr>
          <w:rFonts w:ascii="Calibri" w:hAnsi="Calibri" w:cs="Calibri"/>
          <w:lang w:val="fr-FR"/>
        </w:rPr>
        <w:t>geografică</w:t>
      </w:r>
      <w:proofErr w:type="spellEnd"/>
      <w:r w:rsidR="008A0A29" w:rsidRPr="009A010C">
        <w:rPr>
          <w:rFonts w:ascii="Calibri" w:hAnsi="Calibri" w:cs="Calibri"/>
          <w:lang w:val="fr-FR"/>
        </w:rPr>
        <w:t xml:space="preserve">(e) </w:t>
      </w:r>
      <w:proofErr w:type="spellStart"/>
      <w:r w:rsidR="008A0A29" w:rsidRPr="009A010C">
        <w:rPr>
          <w:rFonts w:ascii="Calibri" w:hAnsi="Calibri" w:cs="Calibri"/>
          <w:lang w:val="fr-FR"/>
        </w:rPr>
        <w:t>vizată</w:t>
      </w:r>
      <w:proofErr w:type="spellEnd"/>
      <w:r w:rsidR="008A0A29" w:rsidRPr="009A010C">
        <w:rPr>
          <w:rFonts w:ascii="Calibri" w:hAnsi="Calibri" w:cs="Calibri"/>
          <w:lang w:val="fr-FR"/>
        </w:rPr>
        <w:t xml:space="preserve">(e) de </w:t>
      </w:r>
      <w:proofErr w:type="spellStart"/>
      <w:r w:rsidR="008A0A29" w:rsidRPr="009A010C">
        <w:rPr>
          <w:rFonts w:ascii="Calibri" w:hAnsi="Calibri" w:cs="Calibri"/>
          <w:lang w:val="fr-FR"/>
        </w:rPr>
        <w:t>apelul</w:t>
      </w:r>
      <w:proofErr w:type="spellEnd"/>
      <w:r w:rsidR="008A0A29" w:rsidRPr="009A010C">
        <w:rPr>
          <w:rFonts w:ascii="Calibri" w:hAnsi="Calibri" w:cs="Calibri"/>
          <w:lang w:val="fr-FR"/>
        </w:rPr>
        <w:t xml:space="preserve"> de </w:t>
      </w:r>
      <w:proofErr w:type="spellStart"/>
      <w:r w:rsidR="00391176" w:rsidRPr="009A010C">
        <w:rPr>
          <w:rFonts w:ascii="Calibri" w:hAnsi="Calibri" w:cs="Calibri"/>
          <w:lang w:val="fr-FR"/>
        </w:rPr>
        <w:t>Proiecte</w:t>
      </w:r>
      <w:bookmarkEnd w:id="38"/>
      <w:proofErr w:type="spellEnd"/>
    </w:p>
    <w:p w14:paraId="6094BCC6" w14:textId="77777777" w:rsidR="003E2D1A" w:rsidRPr="009A010C" w:rsidRDefault="003E2D1A" w:rsidP="00767C79">
      <w:pPr>
        <w:jc w:val="both"/>
        <w:rPr>
          <w:rFonts w:ascii="Calibri" w:hAnsi="Calibri"/>
          <w:sz w:val="24"/>
          <w:szCs w:val="24"/>
          <w:lang w:val="fr-FR"/>
        </w:rPr>
      </w:pPr>
      <w:r w:rsidRPr="009A010C">
        <w:rPr>
          <w:rFonts w:ascii="Calibri" w:hAnsi="Calibri"/>
          <w:sz w:val="24"/>
          <w:szCs w:val="24"/>
          <w:lang w:val="fr-FR"/>
        </w:rPr>
        <w:t xml:space="preserve">Zona </w:t>
      </w:r>
      <w:proofErr w:type="spellStart"/>
      <w:r w:rsidRPr="009A010C">
        <w:rPr>
          <w:rFonts w:ascii="Calibri" w:hAnsi="Calibri"/>
          <w:sz w:val="24"/>
          <w:szCs w:val="24"/>
          <w:lang w:val="fr-FR"/>
        </w:rPr>
        <w:t>vizată</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acest</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apel</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Proiecte</w:t>
      </w:r>
      <w:proofErr w:type="spellEnd"/>
      <w:r w:rsidRPr="009A010C">
        <w:rPr>
          <w:rFonts w:ascii="Calibri" w:hAnsi="Calibri"/>
          <w:sz w:val="24"/>
          <w:szCs w:val="24"/>
          <w:lang w:val="fr-FR"/>
        </w:rPr>
        <w:t xml:space="preserve"> este </w:t>
      </w:r>
      <w:proofErr w:type="spellStart"/>
      <w:r w:rsidRPr="009A010C">
        <w:rPr>
          <w:rFonts w:ascii="Calibri" w:hAnsi="Calibri"/>
          <w:sz w:val="24"/>
          <w:szCs w:val="24"/>
          <w:lang w:val="fr-FR"/>
        </w:rPr>
        <w:t>arealul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aferent</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zonei</w:t>
      </w:r>
      <w:proofErr w:type="spellEnd"/>
      <w:r w:rsidRPr="009A010C">
        <w:rPr>
          <w:rFonts w:ascii="Calibri" w:hAnsi="Calibri"/>
          <w:sz w:val="24"/>
          <w:szCs w:val="24"/>
          <w:lang w:val="fr-FR"/>
        </w:rPr>
        <w:t xml:space="preserve"> ITI Delta </w:t>
      </w:r>
      <w:proofErr w:type="spellStart"/>
      <w:r w:rsidRPr="009A010C">
        <w:rPr>
          <w:rFonts w:ascii="Calibri" w:hAnsi="Calibri"/>
          <w:sz w:val="24"/>
          <w:szCs w:val="24"/>
          <w:lang w:val="fr-FR"/>
        </w:rPr>
        <w:t>Dunării</w:t>
      </w:r>
      <w:proofErr w:type="spellEnd"/>
      <w:r w:rsidRPr="009A010C">
        <w:rPr>
          <w:rFonts w:ascii="Calibri" w:hAnsi="Calibri"/>
          <w:sz w:val="24"/>
          <w:szCs w:val="24"/>
          <w:lang w:val="fr-FR"/>
        </w:rPr>
        <w:t>.</w:t>
      </w:r>
    </w:p>
    <w:p w14:paraId="451AD6DD" w14:textId="77777777" w:rsidR="003E2D1A" w:rsidRPr="009A010C" w:rsidRDefault="003E2D1A" w:rsidP="00767C79">
      <w:pPr>
        <w:jc w:val="both"/>
        <w:rPr>
          <w:rFonts w:ascii="Calibri" w:hAnsi="Calibri"/>
          <w:sz w:val="24"/>
          <w:szCs w:val="24"/>
          <w:lang w:val="fr-FR"/>
        </w:rPr>
      </w:pPr>
      <w:proofErr w:type="spellStart"/>
      <w:r w:rsidRPr="009A010C">
        <w:rPr>
          <w:rFonts w:ascii="Calibri" w:hAnsi="Calibri"/>
          <w:sz w:val="24"/>
          <w:szCs w:val="24"/>
          <w:lang w:val="fr-FR"/>
        </w:rPr>
        <w:t>Arealul</w:t>
      </w:r>
      <w:proofErr w:type="spellEnd"/>
      <w:r w:rsidRPr="009A010C">
        <w:rPr>
          <w:rFonts w:ascii="Calibri" w:hAnsi="Calibri"/>
          <w:sz w:val="24"/>
          <w:szCs w:val="24"/>
          <w:lang w:val="fr-FR"/>
        </w:rPr>
        <w:t xml:space="preserve"> ITI Delta </w:t>
      </w:r>
      <w:proofErr w:type="spellStart"/>
      <w:r w:rsidRPr="009A010C">
        <w:rPr>
          <w:rFonts w:ascii="Calibri" w:hAnsi="Calibri"/>
          <w:sz w:val="24"/>
          <w:szCs w:val="24"/>
          <w:lang w:val="fr-FR"/>
        </w:rPr>
        <w:t>Dunării</w:t>
      </w:r>
      <w:proofErr w:type="spellEnd"/>
      <w:r w:rsidRPr="009A010C">
        <w:rPr>
          <w:rFonts w:ascii="Calibri" w:hAnsi="Calibri"/>
          <w:sz w:val="24"/>
          <w:szCs w:val="24"/>
          <w:lang w:val="fr-FR"/>
        </w:rPr>
        <w:t xml:space="preserve"> este format </w:t>
      </w:r>
      <w:proofErr w:type="spellStart"/>
      <w:r w:rsidRPr="009A010C">
        <w:rPr>
          <w:rFonts w:ascii="Calibri" w:hAnsi="Calibri"/>
          <w:sz w:val="24"/>
          <w:szCs w:val="24"/>
          <w:lang w:val="fr-FR"/>
        </w:rPr>
        <w:t>din</w:t>
      </w:r>
      <w:proofErr w:type="spellEnd"/>
      <w:r w:rsidRPr="009A010C">
        <w:rPr>
          <w:rFonts w:ascii="Calibri" w:hAnsi="Calibri"/>
          <w:sz w:val="24"/>
          <w:szCs w:val="24"/>
          <w:lang w:val="fr-FR"/>
        </w:rPr>
        <w:t xml:space="preserve"> 38 de </w:t>
      </w:r>
      <w:proofErr w:type="spellStart"/>
      <w:r w:rsidRPr="009A010C">
        <w:rPr>
          <w:rFonts w:ascii="Calibri" w:hAnsi="Calibri"/>
          <w:sz w:val="24"/>
          <w:szCs w:val="24"/>
          <w:lang w:val="fr-FR"/>
        </w:rPr>
        <w:t>unități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administrativ-teritoriale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din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cadrul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Rezervației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Biosfera</w:t>
      </w:r>
      <w:proofErr w:type="spellEnd"/>
      <w:r w:rsidRPr="009A010C">
        <w:rPr>
          <w:rFonts w:ascii="Calibri" w:hAnsi="Calibri"/>
          <w:sz w:val="24"/>
          <w:szCs w:val="24"/>
          <w:lang w:val="fr-FR"/>
        </w:rPr>
        <w:t xml:space="preserve"> Delta </w:t>
      </w:r>
      <w:proofErr w:type="spellStart"/>
      <w:r w:rsidRPr="009A010C">
        <w:rPr>
          <w:rFonts w:ascii="Calibri" w:hAnsi="Calibri"/>
          <w:sz w:val="24"/>
          <w:szCs w:val="24"/>
          <w:lang w:val="fr-FR"/>
        </w:rPr>
        <w:t>Dunării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Județul</w:t>
      </w:r>
      <w:proofErr w:type="spellEnd"/>
      <w:r w:rsidRPr="009A010C">
        <w:rPr>
          <w:rFonts w:ascii="Calibri" w:hAnsi="Calibri"/>
          <w:sz w:val="24"/>
          <w:szCs w:val="24"/>
          <w:lang w:val="fr-FR"/>
        </w:rPr>
        <w:t xml:space="preserve"> Tulcea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nordul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Județului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Constanța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zonele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identificate</w:t>
      </w:r>
      <w:proofErr w:type="spellEnd"/>
      <w:r w:rsidRPr="009A010C">
        <w:rPr>
          <w:rFonts w:ascii="Calibri" w:hAnsi="Calibri"/>
          <w:sz w:val="24"/>
          <w:szCs w:val="24"/>
          <w:lang w:val="fr-FR"/>
        </w:rPr>
        <w:t xml:space="preserve"> ca </w:t>
      </w:r>
      <w:proofErr w:type="spellStart"/>
      <w:r w:rsidRPr="009A010C">
        <w:rPr>
          <w:rFonts w:ascii="Calibri" w:hAnsi="Calibri"/>
          <w:sz w:val="24"/>
          <w:szCs w:val="24"/>
          <w:lang w:val="fr-FR"/>
        </w:rPr>
        <w:t>prioritare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cadrul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Strategiei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Integrate</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Dezvoltare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Durabilă</w:t>
      </w:r>
      <w:proofErr w:type="spellEnd"/>
      <w:r w:rsidRPr="009A010C">
        <w:rPr>
          <w:rFonts w:ascii="Calibri" w:hAnsi="Calibri"/>
          <w:sz w:val="24"/>
          <w:szCs w:val="24"/>
          <w:lang w:val="fr-FR"/>
        </w:rPr>
        <w:t xml:space="preserve"> a </w:t>
      </w:r>
      <w:proofErr w:type="spellStart"/>
      <w:r w:rsidRPr="009A010C">
        <w:rPr>
          <w:rFonts w:ascii="Calibri" w:hAnsi="Calibri"/>
          <w:sz w:val="24"/>
          <w:szCs w:val="24"/>
          <w:lang w:val="fr-FR"/>
        </w:rPr>
        <w:t>Deltei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Dunării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după</w:t>
      </w:r>
      <w:proofErr w:type="spellEnd"/>
      <w:r w:rsidRPr="009A010C">
        <w:rPr>
          <w:rFonts w:ascii="Calibri" w:hAnsi="Calibri"/>
          <w:sz w:val="24"/>
          <w:szCs w:val="24"/>
          <w:lang w:val="fr-FR"/>
        </w:rPr>
        <w:t xml:space="preserve"> cum </w:t>
      </w:r>
      <w:proofErr w:type="spellStart"/>
      <w:proofErr w:type="gramStart"/>
      <w:r w:rsidRPr="009A010C">
        <w:rPr>
          <w:rFonts w:ascii="Calibri" w:hAnsi="Calibri"/>
          <w:sz w:val="24"/>
          <w:szCs w:val="24"/>
          <w:lang w:val="fr-FR"/>
        </w:rPr>
        <w:t>urmează</w:t>
      </w:r>
      <w:proofErr w:type="spellEnd"/>
      <w:r w:rsidRPr="009A010C">
        <w:rPr>
          <w:rFonts w:ascii="Calibri" w:hAnsi="Calibri"/>
          <w:sz w:val="24"/>
          <w:szCs w:val="24"/>
          <w:lang w:val="fr-FR"/>
        </w:rPr>
        <w:t>:</w:t>
      </w:r>
      <w:proofErr w:type="gramEnd"/>
    </w:p>
    <w:p w14:paraId="31B1BB72" w14:textId="77777777" w:rsidR="003E2D1A" w:rsidRPr="009A010C" w:rsidRDefault="003E2D1A" w:rsidP="00767C79">
      <w:pPr>
        <w:jc w:val="both"/>
        <w:rPr>
          <w:rFonts w:ascii="Calibri" w:hAnsi="Calibri"/>
          <w:sz w:val="24"/>
          <w:szCs w:val="24"/>
          <w:lang w:val="fr-FR"/>
        </w:rPr>
      </w:pPr>
      <w:r w:rsidRPr="009A010C">
        <w:rPr>
          <w:rFonts w:ascii="Calibri" w:hAnsi="Calibri"/>
          <w:sz w:val="24"/>
          <w:szCs w:val="24"/>
          <w:lang w:val="fr-FR"/>
        </w:rPr>
        <w:t>a.</w:t>
      </w:r>
      <w:r w:rsidRPr="009A010C">
        <w:rPr>
          <w:rFonts w:ascii="Calibri" w:hAnsi="Calibri"/>
          <w:sz w:val="24"/>
          <w:szCs w:val="24"/>
          <w:lang w:val="fr-FR"/>
        </w:rPr>
        <w:tab/>
        <w:t>„</w:t>
      </w:r>
      <w:proofErr w:type="spellStart"/>
      <w:r w:rsidRPr="009A010C">
        <w:rPr>
          <w:rFonts w:ascii="Calibri" w:hAnsi="Calibri"/>
          <w:sz w:val="24"/>
          <w:szCs w:val="24"/>
          <w:lang w:val="fr-FR"/>
        </w:rPr>
        <w:t>centrul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Deltei</w:t>
      </w:r>
      <w:proofErr w:type="spellEnd"/>
      <w:r w:rsidRPr="009A010C">
        <w:rPr>
          <w:rFonts w:ascii="Calibri" w:hAnsi="Calibri"/>
          <w:sz w:val="24"/>
          <w:szCs w:val="24"/>
          <w:lang w:val="fr-FR"/>
        </w:rPr>
        <w:t xml:space="preserve">, care </w:t>
      </w:r>
      <w:proofErr w:type="spellStart"/>
      <w:r w:rsidRPr="009A010C">
        <w:rPr>
          <w:rFonts w:ascii="Calibri" w:hAnsi="Calibri"/>
          <w:sz w:val="24"/>
          <w:szCs w:val="24"/>
          <w:lang w:val="fr-FR"/>
        </w:rPr>
        <w:t>cuprinde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unităţile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administrativ-teritoriale</w:t>
      </w:r>
      <w:proofErr w:type="spellEnd"/>
      <w:r w:rsidRPr="009A010C">
        <w:rPr>
          <w:rFonts w:ascii="Calibri" w:hAnsi="Calibri"/>
          <w:sz w:val="24"/>
          <w:szCs w:val="24"/>
          <w:lang w:val="fr-FR"/>
        </w:rPr>
        <w:t xml:space="preserve"> al </w:t>
      </w:r>
      <w:proofErr w:type="spellStart"/>
      <w:r w:rsidRPr="009A010C">
        <w:rPr>
          <w:rFonts w:ascii="Calibri" w:hAnsi="Calibri"/>
          <w:sz w:val="24"/>
          <w:szCs w:val="24"/>
          <w:lang w:val="fr-FR"/>
        </w:rPr>
        <w:t>căror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teritoriu</w:t>
      </w:r>
      <w:proofErr w:type="spellEnd"/>
      <w:r w:rsidRPr="009A010C">
        <w:rPr>
          <w:rFonts w:ascii="Calibri" w:hAnsi="Calibri"/>
          <w:sz w:val="24"/>
          <w:szCs w:val="24"/>
          <w:lang w:val="fr-FR"/>
        </w:rPr>
        <w:t xml:space="preserve"> se </w:t>
      </w:r>
      <w:proofErr w:type="spellStart"/>
      <w:r w:rsidRPr="009A010C">
        <w:rPr>
          <w:rFonts w:ascii="Calibri" w:hAnsi="Calibri"/>
          <w:sz w:val="24"/>
          <w:szCs w:val="24"/>
          <w:lang w:val="fr-FR"/>
        </w:rPr>
        <w:t>află</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integral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Rezervaţia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Biosferei</w:t>
      </w:r>
      <w:proofErr w:type="spellEnd"/>
      <w:r w:rsidRPr="009A010C">
        <w:rPr>
          <w:rFonts w:ascii="Calibri" w:hAnsi="Calibri"/>
          <w:sz w:val="24"/>
          <w:szCs w:val="24"/>
          <w:lang w:val="fr-FR"/>
        </w:rPr>
        <w:t xml:space="preserve"> Delta </w:t>
      </w:r>
      <w:proofErr w:type="spellStart"/>
      <w:r w:rsidRPr="009A010C">
        <w:rPr>
          <w:rFonts w:ascii="Calibri" w:hAnsi="Calibri"/>
          <w:sz w:val="24"/>
          <w:szCs w:val="24"/>
          <w:lang w:val="fr-FR"/>
        </w:rPr>
        <w:t>Dunării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respectiv</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comunele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Ceatalchioi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Pardina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Chilia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Veche</w:t>
      </w:r>
      <w:proofErr w:type="spellEnd"/>
      <w:r w:rsidRPr="009A010C">
        <w:rPr>
          <w:rFonts w:ascii="Calibri" w:hAnsi="Calibri"/>
          <w:sz w:val="24"/>
          <w:szCs w:val="24"/>
          <w:lang w:val="fr-FR"/>
        </w:rPr>
        <w:t xml:space="preserve">, C.A. </w:t>
      </w:r>
      <w:proofErr w:type="spellStart"/>
      <w:r w:rsidRPr="009A010C">
        <w:rPr>
          <w:rFonts w:ascii="Calibri" w:hAnsi="Calibri"/>
          <w:sz w:val="24"/>
          <w:szCs w:val="24"/>
          <w:lang w:val="fr-FR"/>
        </w:rPr>
        <w:t>Rosetti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Crişan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Maliuc</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Sfântu</w:t>
      </w:r>
      <w:proofErr w:type="spellEnd"/>
      <w:r w:rsidRPr="009A010C">
        <w:rPr>
          <w:rFonts w:ascii="Calibri" w:hAnsi="Calibri"/>
          <w:sz w:val="24"/>
          <w:szCs w:val="24"/>
          <w:lang w:val="fr-FR"/>
        </w:rPr>
        <w:t xml:space="preserve"> Gheorghe </w:t>
      </w:r>
      <w:proofErr w:type="spellStart"/>
      <w:r w:rsidRPr="009A010C">
        <w:rPr>
          <w:rFonts w:ascii="Calibri" w:hAnsi="Calibri"/>
          <w:sz w:val="24"/>
          <w:szCs w:val="24"/>
          <w:lang w:val="fr-FR"/>
        </w:rPr>
        <w:t>şi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oraşul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Sulina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Teritoriul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acestor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unități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administrativ-teritoriale</w:t>
      </w:r>
      <w:proofErr w:type="spellEnd"/>
      <w:r w:rsidRPr="009A010C">
        <w:rPr>
          <w:rFonts w:ascii="Calibri" w:hAnsi="Calibri"/>
          <w:sz w:val="24"/>
          <w:szCs w:val="24"/>
          <w:lang w:val="fr-FR"/>
        </w:rPr>
        <w:t xml:space="preserve"> se </w:t>
      </w:r>
      <w:proofErr w:type="spellStart"/>
      <w:r w:rsidRPr="009A010C">
        <w:rPr>
          <w:rFonts w:ascii="Calibri" w:hAnsi="Calibri"/>
          <w:sz w:val="24"/>
          <w:szCs w:val="24"/>
          <w:lang w:val="fr-FR"/>
        </w:rPr>
        <w:t>află</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integral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sau</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preponderent</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Delta </w:t>
      </w:r>
      <w:proofErr w:type="spellStart"/>
      <w:r w:rsidRPr="009A010C">
        <w:rPr>
          <w:rFonts w:ascii="Calibri" w:hAnsi="Calibri"/>
          <w:sz w:val="24"/>
          <w:szCs w:val="24"/>
          <w:lang w:val="fr-FR"/>
        </w:rPr>
        <w:t>Dunării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propriu-zisă</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între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braţele</w:t>
      </w:r>
      <w:proofErr w:type="spellEnd"/>
      <w:r w:rsidRPr="009A010C">
        <w:rPr>
          <w:rFonts w:ascii="Calibri" w:hAnsi="Calibri"/>
          <w:sz w:val="24"/>
          <w:szCs w:val="24"/>
          <w:lang w:val="fr-FR"/>
        </w:rPr>
        <w:t xml:space="preserve"> </w:t>
      </w:r>
      <w:proofErr w:type="spellStart"/>
      <w:proofErr w:type="gramStart"/>
      <w:r w:rsidRPr="009A010C">
        <w:rPr>
          <w:rFonts w:ascii="Calibri" w:hAnsi="Calibri"/>
          <w:sz w:val="24"/>
          <w:szCs w:val="24"/>
          <w:lang w:val="fr-FR"/>
        </w:rPr>
        <w:t>Dunării</w:t>
      </w:r>
      <w:proofErr w:type="spellEnd"/>
      <w:r w:rsidRPr="009A010C">
        <w:rPr>
          <w:rFonts w:ascii="Calibri" w:hAnsi="Calibri"/>
          <w:sz w:val="24"/>
          <w:szCs w:val="24"/>
          <w:lang w:val="fr-FR"/>
        </w:rPr>
        <w:t>;</w:t>
      </w:r>
      <w:proofErr w:type="gramEnd"/>
    </w:p>
    <w:p w14:paraId="0A70D21E" w14:textId="77777777" w:rsidR="003E2D1A" w:rsidRPr="009A010C" w:rsidRDefault="003E2D1A" w:rsidP="00767C79">
      <w:pPr>
        <w:jc w:val="both"/>
        <w:rPr>
          <w:rFonts w:ascii="Calibri" w:hAnsi="Calibri"/>
          <w:sz w:val="24"/>
          <w:szCs w:val="24"/>
          <w:lang w:val="fr-FR"/>
        </w:rPr>
      </w:pPr>
      <w:r w:rsidRPr="009A010C">
        <w:rPr>
          <w:rFonts w:ascii="Calibri" w:hAnsi="Calibri"/>
          <w:sz w:val="24"/>
          <w:szCs w:val="24"/>
          <w:lang w:val="fr-FR"/>
        </w:rPr>
        <w:lastRenderedPageBreak/>
        <w:t>b.</w:t>
      </w:r>
      <w:r w:rsidRPr="009A010C">
        <w:rPr>
          <w:rFonts w:ascii="Calibri" w:hAnsi="Calibri"/>
          <w:sz w:val="24"/>
          <w:szCs w:val="24"/>
          <w:lang w:val="fr-FR"/>
        </w:rPr>
        <w:tab/>
      </w:r>
      <w:proofErr w:type="spellStart"/>
      <w:r w:rsidRPr="009A010C">
        <w:rPr>
          <w:rFonts w:ascii="Calibri" w:hAnsi="Calibri"/>
          <w:sz w:val="24"/>
          <w:szCs w:val="24"/>
          <w:lang w:val="fr-FR"/>
        </w:rPr>
        <w:t>unităţi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administrativ-teritoriale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aflate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parţial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teritoriul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Rezervaţiei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Biosferei</w:t>
      </w:r>
      <w:proofErr w:type="spellEnd"/>
      <w:r w:rsidRPr="009A010C">
        <w:rPr>
          <w:rFonts w:ascii="Calibri" w:hAnsi="Calibri"/>
          <w:sz w:val="24"/>
          <w:szCs w:val="24"/>
          <w:lang w:val="fr-FR"/>
        </w:rPr>
        <w:t xml:space="preserve"> Delta </w:t>
      </w:r>
      <w:proofErr w:type="spellStart"/>
      <w:proofErr w:type="gramStart"/>
      <w:r w:rsidRPr="009A010C">
        <w:rPr>
          <w:rFonts w:ascii="Calibri" w:hAnsi="Calibri"/>
          <w:sz w:val="24"/>
          <w:szCs w:val="24"/>
          <w:lang w:val="fr-FR"/>
        </w:rPr>
        <w:t>Dunării</w:t>
      </w:r>
      <w:proofErr w:type="spellEnd"/>
      <w:r w:rsidRPr="009A010C">
        <w:rPr>
          <w:rFonts w:ascii="Calibri" w:hAnsi="Calibri"/>
          <w:sz w:val="24"/>
          <w:szCs w:val="24"/>
          <w:lang w:val="fr-FR"/>
        </w:rPr>
        <w:t>:</w:t>
      </w:r>
      <w:proofErr w:type="gramEnd"/>
      <w:r w:rsidRPr="009A010C">
        <w:rPr>
          <w:rFonts w:ascii="Calibri" w:hAnsi="Calibri"/>
          <w:sz w:val="24"/>
          <w:szCs w:val="24"/>
          <w:lang w:val="fr-FR"/>
        </w:rPr>
        <w:t xml:space="preserve"> </w:t>
      </w:r>
      <w:proofErr w:type="spellStart"/>
      <w:r w:rsidRPr="009A010C">
        <w:rPr>
          <w:rFonts w:ascii="Calibri" w:hAnsi="Calibri"/>
          <w:sz w:val="24"/>
          <w:szCs w:val="24"/>
          <w:lang w:val="fr-FR"/>
        </w:rPr>
        <w:t>municipiul</w:t>
      </w:r>
      <w:proofErr w:type="spellEnd"/>
      <w:r w:rsidRPr="009A010C">
        <w:rPr>
          <w:rFonts w:ascii="Calibri" w:hAnsi="Calibri"/>
          <w:sz w:val="24"/>
          <w:szCs w:val="24"/>
          <w:lang w:val="fr-FR"/>
        </w:rPr>
        <w:t xml:space="preserve"> Tulcea, </w:t>
      </w:r>
      <w:proofErr w:type="spellStart"/>
      <w:r w:rsidRPr="009A010C">
        <w:rPr>
          <w:rFonts w:ascii="Calibri" w:hAnsi="Calibri"/>
          <w:sz w:val="24"/>
          <w:szCs w:val="24"/>
          <w:lang w:val="fr-FR"/>
        </w:rPr>
        <w:t>oraşul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Isaccea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orașul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Babadag</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şi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comunele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Murighiol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Mahmudia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Beștepe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Nufăru</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Somova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Niculițel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Luncavița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Grindu</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Valea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Nucarilor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Sarichioi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Jurilovca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Ceamurlia</w:t>
      </w:r>
      <w:proofErr w:type="spellEnd"/>
      <w:r w:rsidRPr="009A010C">
        <w:rPr>
          <w:rFonts w:ascii="Calibri" w:hAnsi="Calibri"/>
          <w:sz w:val="24"/>
          <w:szCs w:val="24"/>
          <w:lang w:val="fr-FR"/>
        </w:rPr>
        <w:t xml:space="preserve"> de Jos, Mihai </w:t>
      </w:r>
      <w:proofErr w:type="spellStart"/>
      <w:r w:rsidRPr="009A010C">
        <w:rPr>
          <w:rFonts w:ascii="Calibri" w:hAnsi="Calibri"/>
          <w:sz w:val="24"/>
          <w:szCs w:val="24"/>
          <w:lang w:val="fr-FR"/>
        </w:rPr>
        <w:t>Bravu</w:t>
      </w:r>
      <w:proofErr w:type="spellEnd"/>
      <w:r w:rsidRPr="009A010C">
        <w:rPr>
          <w:rFonts w:ascii="Calibri" w:hAnsi="Calibri"/>
          <w:sz w:val="24"/>
          <w:szCs w:val="24"/>
          <w:lang w:val="fr-FR"/>
        </w:rPr>
        <w:t>, Baia (</w:t>
      </w:r>
      <w:proofErr w:type="spellStart"/>
      <w:r w:rsidRPr="009A010C">
        <w:rPr>
          <w:rFonts w:ascii="Calibri" w:hAnsi="Calibri"/>
          <w:sz w:val="24"/>
          <w:szCs w:val="24"/>
          <w:lang w:val="fr-FR"/>
        </w:rPr>
        <w:t>județul</w:t>
      </w:r>
      <w:proofErr w:type="spellEnd"/>
      <w:r w:rsidRPr="009A010C">
        <w:rPr>
          <w:rFonts w:ascii="Calibri" w:hAnsi="Calibri"/>
          <w:sz w:val="24"/>
          <w:szCs w:val="24"/>
          <w:lang w:val="fr-FR"/>
        </w:rPr>
        <w:t xml:space="preserve"> Tulcea)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Mihai </w:t>
      </w:r>
      <w:proofErr w:type="spellStart"/>
      <w:r w:rsidRPr="009A010C">
        <w:rPr>
          <w:rFonts w:ascii="Calibri" w:hAnsi="Calibri"/>
          <w:sz w:val="24"/>
          <w:szCs w:val="24"/>
          <w:lang w:val="fr-FR"/>
        </w:rPr>
        <w:t>Viteazu</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Istria</w:t>
      </w:r>
      <w:proofErr w:type="spellEnd"/>
      <w:r w:rsidRPr="009A010C">
        <w:rPr>
          <w:rFonts w:ascii="Calibri" w:hAnsi="Calibri"/>
          <w:sz w:val="24"/>
          <w:szCs w:val="24"/>
          <w:lang w:val="fr-FR"/>
        </w:rPr>
        <w:t xml:space="preserve">, Săcele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Corbu (</w:t>
      </w:r>
      <w:proofErr w:type="spellStart"/>
      <w:r w:rsidRPr="009A010C">
        <w:rPr>
          <w:rFonts w:ascii="Calibri" w:hAnsi="Calibri"/>
          <w:sz w:val="24"/>
          <w:szCs w:val="24"/>
          <w:lang w:val="fr-FR"/>
        </w:rPr>
        <w:t>județul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Constanța</w:t>
      </w:r>
      <w:proofErr w:type="spellEnd"/>
      <w:r w:rsidRPr="009A010C">
        <w:rPr>
          <w:rFonts w:ascii="Calibri" w:hAnsi="Calibri"/>
          <w:sz w:val="24"/>
          <w:szCs w:val="24"/>
          <w:lang w:val="fr-FR"/>
        </w:rPr>
        <w:t>);</w:t>
      </w:r>
    </w:p>
    <w:p w14:paraId="25398A3D" w14:textId="77777777" w:rsidR="003E2D1A" w:rsidRPr="009A010C" w:rsidRDefault="003E2D1A" w:rsidP="00767C79">
      <w:pPr>
        <w:jc w:val="both"/>
        <w:rPr>
          <w:rFonts w:ascii="Calibri" w:hAnsi="Calibri"/>
          <w:sz w:val="24"/>
          <w:szCs w:val="24"/>
          <w:lang w:val="fr-FR"/>
        </w:rPr>
      </w:pPr>
      <w:r w:rsidRPr="009A010C">
        <w:rPr>
          <w:rFonts w:ascii="Calibri" w:hAnsi="Calibri"/>
          <w:sz w:val="24"/>
          <w:szCs w:val="24"/>
          <w:lang w:val="fr-FR"/>
        </w:rPr>
        <w:t>c.</w:t>
      </w:r>
      <w:r w:rsidRPr="009A010C">
        <w:rPr>
          <w:rFonts w:ascii="Calibri" w:hAnsi="Calibri"/>
          <w:sz w:val="24"/>
          <w:szCs w:val="24"/>
          <w:lang w:val="fr-FR"/>
        </w:rPr>
        <w:tab/>
      </w:r>
      <w:proofErr w:type="spellStart"/>
      <w:r w:rsidRPr="009A010C">
        <w:rPr>
          <w:rFonts w:ascii="Calibri" w:hAnsi="Calibri"/>
          <w:sz w:val="24"/>
          <w:szCs w:val="24"/>
          <w:lang w:val="fr-FR"/>
        </w:rPr>
        <w:t>unităţi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administrativ-teritoriale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aflate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vecinătatea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teritoriului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Rezervaţiei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Biosferei</w:t>
      </w:r>
      <w:proofErr w:type="spellEnd"/>
      <w:r w:rsidRPr="009A010C">
        <w:rPr>
          <w:rFonts w:ascii="Calibri" w:hAnsi="Calibri"/>
          <w:sz w:val="24"/>
          <w:szCs w:val="24"/>
          <w:lang w:val="fr-FR"/>
        </w:rPr>
        <w:t xml:space="preserve"> Delta </w:t>
      </w:r>
      <w:proofErr w:type="spellStart"/>
      <w:r w:rsidRPr="009A010C">
        <w:rPr>
          <w:rFonts w:ascii="Calibri" w:hAnsi="Calibri"/>
          <w:sz w:val="24"/>
          <w:szCs w:val="24"/>
          <w:lang w:val="fr-FR"/>
        </w:rPr>
        <w:t>Dunării</w:t>
      </w:r>
      <w:proofErr w:type="spellEnd"/>
      <w:r w:rsidRPr="009A010C">
        <w:rPr>
          <w:rFonts w:ascii="Calibri" w:hAnsi="Calibri"/>
          <w:sz w:val="24"/>
          <w:szCs w:val="24"/>
          <w:lang w:val="fr-FR"/>
        </w:rPr>
        <w:t xml:space="preserve">, incluse </w:t>
      </w:r>
      <w:proofErr w:type="spellStart"/>
      <w:r w:rsidRPr="009A010C">
        <w:rPr>
          <w:rFonts w:ascii="Calibri" w:hAnsi="Calibri"/>
          <w:sz w:val="24"/>
          <w:szCs w:val="24"/>
          <w:lang w:val="fr-FR"/>
        </w:rPr>
        <w:t>pentru</w:t>
      </w:r>
      <w:proofErr w:type="spellEnd"/>
      <w:r w:rsidRPr="009A010C">
        <w:rPr>
          <w:rFonts w:ascii="Calibri" w:hAnsi="Calibri"/>
          <w:sz w:val="24"/>
          <w:szCs w:val="24"/>
          <w:lang w:val="fr-FR"/>
        </w:rPr>
        <w:t xml:space="preserve"> a </w:t>
      </w:r>
      <w:proofErr w:type="spellStart"/>
      <w:r w:rsidRPr="009A010C">
        <w:rPr>
          <w:rFonts w:ascii="Calibri" w:hAnsi="Calibri"/>
          <w:sz w:val="24"/>
          <w:szCs w:val="24"/>
          <w:lang w:val="fr-FR"/>
        </w:rPr>
        <w:t>asigura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coeziunea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teritorială</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coerenţa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unor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intervenţii</w:t>
      </w:r>
      <w:proofErr w:type="spellEnd"/>
      <w:r w:rsidRPr="009A010C">
        <w:rPr>
          <w:rFonts w:ascii="Calibri" w:hAnsi="Calibri"/>
          <w:sz w:val="24"/>
          <w:szCs w:val="24"/>
          <w:lang w:val="fr-FR"/>
        </w:rPr>
        <w:t xml:space="preserve"> </w:t>
      </w:r>
      <w:proofErr w:type="spellStart"/>
      <w:proofErr w:type="gramStart"/>
      <w:r w:rsidRPr="009A010C">
        <w:rPr>
          <w:rFonts w:ascii="Calibri" w:hAnsi="Calibri"/>
          <w:sz w:val="24"/>
          <w:szCs w:val="24"/>
          <w:lang w:val="fr-FR"/>
        </w:rPr>
        <w:t>strategice</w:t>
      </w:r>
      <w:proofErr w:type="spellEnd"/>
      <w:r w:rsidRPr="009A010C">
        <w:rPr>
          <w:rFonts w:ascii="Calibri" w:hAnsi="Calibri"/>
          <w:sz w:val="24"/>
          <w:szCs w:val="24"/>
          <w:lang w:val="fr-FR"/>
        </w:rPr>
        <w:t>:</w:t>
      </w:r>
      <w:proofErr w:type="gramEnd"/>
      <w:r w:rsidRPr="009A010C">
        <w:rPr>
          <w:rFonts w:ascii="Calibri" w:hAnsi="Calibri"/>
          <w:sz w:val="24"/>
          <w:szCs w:val="24"/>
          <w:lang w:val="fr-FR"/>
        </w:rPr>
        <w:t xml:space="preserve"> </w:t>
      </w:r>
      <w:proofErr w:type="spellStart"/>
      <w:r w:rsidRPr="009A010C">
        <w:rPr>
          <w:rFonts w:ascii="Calibri" w:hAnsi="Calibri"/>
          <w:sz w:val="24"/>
          <w:szCs w:val="24"/>
          <w:lang w:val="fr-FR"/>
        </w:rPr>
        <w:t>orașul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Măcin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comunele</w:t>
      </w:r>
      <w:proofErr w:type="spellEnd"/>
      <w:r w:rsidRPr="009A010C">
        <w:rPr>
          <w:rFonts w:ascii="Calibri" w:hAnsi="Calibri"/>
          <w:sz w:val="24"/>
          <w:szCs w:val="24"/>
          <w:lang w:val="fr-FR"/>
        </w:rPr>
        <w:t xml:space="preserve"> I.C. </w:t>
      </w:r>
      <w:proofErr w:type="spellStart"/>
      <w:r w:rsidRPr="009A010C">
        <w:rPr>
          <w:rFonts w:ascii="Calibri" w:hAnsi="Calibri"/>
          <w:sz w:val="24"/>
          <w:szCs w:val="24"/>
          <w:lang w:val="fr-FR"/>
        </w:rPr>
        <w:t>Brătianu</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Smârdan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Jijila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Văcăreni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Greci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Frecăței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Mihail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Kogălniceanu</w:t>
      </w:r>
      <w:proofErr w:type="spellEnd"/>
      <w:r w:rsidRPr="009A010C">
        <w:rPr>
          <w:rFonts w:ascii="Calibri" w:hAnsi="Calibri"/>
          <w:sz w:val="24"/>
          <w:szCs w:val="24"/>
          <w:lang w:val="fr-FR"/>
        </w:rPr>
        <w:t xml:space="preserve">, Slava </w:t>
      </w:r>
      <w:proofErr w:type="spellStart"/>
      <w:r w:rsidRPr="009A010C">
        <w:rPr>
          <w:rFonts w:ascii="Calibri" w:hAnsi="Calibri"/>
          <w:sz w:val="24"/>
          <w:szCs w:val="24"/>
          <w:lang w:val="fr-FR"/>
        </w:rPr>
        <w:t>Cercheză</w:t>
      </w:r>
      <w:proofErr w:type="spellEnd"/>
      <w:r w:rsidRPr="009A010C">
        <w:rPr>
          <w:rFonts w:ascii="Calibri" w:hAnsi="Calibri"/>
          <w:sz w:val="24"/>
          <w:szCs w:val="24"/>
          <w:lang w:val="fr-FR"/>
        </w:rPr>
        <w:t xml:space="preserve">.”-extras </w:t>
      </w:r>
      <w:proofErr w:type="spellStart"/>
      <w:r w:rsidRPr="009A010C">
        <w:rPr>
          <w:rFonts w:ascii="Calibri" w:hAnsi="Calibri"/>
          <w:sz w:val="24"/>
          <w:szCs w:val="24"/>
          <w:lang w:val="fr-FR"/>
        </w:rPr>
        <w:t>din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Strategia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Integrată</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Dezvoltare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Durabilă</w:t>
      </w:r>
      <w:proofErr w:type="spellEnd"/>
      <w:r w:rsidRPr="009A010C">
        <w:rPr>
          <w:rFonts w:ascii="Calibri" w:hAnsi="Calibri"/>
          <w:sz w:val="24"/>
          <w:szCs w:val="24"/>
          <w:lang w:val="fr-FR"/>
        </w:rPr>
        <w:t xml:space="preserve"> a </w:t>
      </w:r>
      <w:proofErr w:type="spellStart"/>
      <w:r w:rsidRPr="009A010C">
        <w:rPr>
          <w:rFonts w:ascii="Calibri" w:hAnsi="Calibri"/>
          <w:sz w:val="24"/>
          <w:szCs w:val="24"/>
          <w:lang w:val="fr-FR"/>
        </w:rPr>
        <w:t>Deltei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Dunării</w:t>
      </w:r>
      <w:proofErr w:type="spellEnd"/>
      <w:r w:rsidRPr="009A010C">
        <w:rPr>
          <w:rFonts w:ascii="Calibri" w:hAnsi="Calibri"/>
          <w:sz w:val="24"/>
          <w:szCs w:val="24"/>
          <w:lang w:val="fr-FR"/>
        </w:rPr>
        <w:t xml:space="preserve">, cap. I. </w:t>
      </w:r>
      <w:proofErr w:type="spellStart"/>
      <w:r w:rsidRPr="009A010C">
        <w:rPr>
          <w:rFonts w:ascii="Calibri" w:hAnsi="Calibri"/>
          <w:sz w:val="24"/>
          <w:szCs w:val="24"/>
          <w:lang w:val="fr-FR"/>
        </w:rPr>
        <w:t>Contextul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elaborării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Strategiei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subcapitolul</w:t>
      </w:r>
      <w:proofErr w:type="spellEnd"/>
      <w:r w:rsidRPr="009A010C">
        <w:rPr>
          <w:rFonts w:ascii="Calibri" w:hAnsi="Calibri"/>
          <w:sz w:val="24"/>
          <w:szCs w:val="24"/>
          <w:lang w:val="fr-FR"/>
        </w:rPr>
        <w:t xml:space="preserve"> I.1 </w:t>
      </w:r>
      <w:proofErr w:type="spellStart"/>
      <w:r w:rsidRPr="009A010C">
        <w:rPr>
          <w:rFonts w:ascii="Calibri" w:hAnsi="Calibri"/>
          <w:sz w:val="24"/>
          <w:szCs w:val="24"/>
          <w:lang w:val="fr-FR"/>
        </w:rPr>
        <w:t>Contextul</w:t>
      </w:r>
      <w:proofErr w:type="spellEnd"/>
      <w:r w:rsidRPr="009A010C">
        <w:rPr>
          <w:rFonts w:ascii="Calibri" w:hAnsi="Calibri"/>
          <w:sz w:val="24"/>
          <w:szCs w:val="24"/>
          <w:lang w:val="fr-FR"/>
        </w:rPr>
        <w:t>.</w:t>
      </w:r>
    </w:p>
    <w:p w14:paraId="2B7908A0" w14:textId="77777777" w:rsidR="003E2D1A" w:rsidRPr="009A010C" w:rsidRDefault="003E2D1A" w:rsidP="003E2D1A">
      <w:pPr>
        <w:rPr>
          <w:rFonts w:ascii="Calibri" w:hAnsi="Calibri"/>
          <w:sz w:val="24"/>
          <w:szCs w:val="24"/>
          <w:lang w:val="fr-FR"/>
        </w:rPr>
      </w:pPr>
    </w:p>
    <w:p w14:paraId="5EF1DCFF" w14:textId="2503A991" w:rsidR="006A694F" w:rsidRPr="009A010C" w:rsidRDefault="003E2D1A" w:rsidP="00767C79">
      <w:pPr>
        <w:jc w:val="both"/>
        <w:rPr>
          <w:rFonts w:ascii="Calibri" w:hAnsi="Calibri"/>
          <w:sz w:val="24"/>
          <w:szCs w:val="24"/>
          <w:lang w:val="fr-FR"/>
        </w:rPr>
      </w:pPr>
      <w:proofErr w:type="spellStart"/>
      <w:r w:rsidRPr="009A010C">
        <w:rPr>
          <w:rFonts w:ascii="Calibri" w:hAnsi="Calibri"/>
          <w:sz w:val="24"/>
          <w:szCs w:val="24"/>
          <w:lang w:val="fr-FR"/>
        </w:rPr>
        <w:t>Investițiile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finanțate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cadrul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prezentului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apel</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proiecte</w:t>
      </w:r>
      <w:proofErr w:type="spellEnd"/>
      <w:r w:rsidRPr="009A010C">
        <w:rPr>
          <w:rFonts w:ascii="Calibri" w:hAnsi="Calibri"/>
          <w:sz w:val="24"/>
          <w:szCs w:val="24"/>
          <w:lang w:val="fr-FR"/>
        </w:rPr>
        <w:t xml:space="preserve"> vor fi </w:t>
      </w:r>
      <w:proofErr w:type="spellStart"/>
      <w:r w:rsidRPr="009A010C">
        <w:rPr>
          <w:rFonts w:ascii="Calibri" w:hAnsi="Calibri"/>
          <w:sz w:val="24"/>
          <w:szCs w:val="24"/>
          <w:lang w:val="fr-FR"/>
        </w:rPr>
        <w:t>realizate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teritoriul</w:t>
      </w:r>
      <w:proofErr w:type="spellEnd"/>
      <w:r w:rsidR="00767C79" w:rsidRPr="009A010C">
        <w:rPr>
          <w:rFonts w:ascii="Calibri" w:hAnsi="Calibri"/>
          <w:sz w:val="24"/>
          <w:szCs w:val="24"/>
          <w:lang w:val="fr-FR"/>
        </w:rPr>
        <w:t xml:space="preserve"> </w:t>
      </w:r>
      <w:proofErr w:type="spellStart"/>
      <w:r w:rsidRPr="009A010C">
        <w:rPr>
          <w:rFonts w:ascii="Calibri" w:hAnsi="Calibri"/>
          <w:sz w:val="24"/>
          <w:szCs w:val="24"/>
          <w:lang w:val="fr-FR"/>
        </w:rPr>
        <w:t>solicitanților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partenerilor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eligibili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cazul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proiectelor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parteneriat</w:t>
      </w:r>
      <w:proofErr w:type="spellEnd"/>
      <w:r w:rsidRPr="009A010C">
        <w:rPr>
          <w:rFonts w:ascii="Calibri" w:hAnsi="Calibri"/>
          <w:sz w:val="24"/>
          <w:szCs w:val="24"/>
          <w:lang w:val="fr-FR"/>
        </w:rPr>
        <w:t>.</w:t>
      </w:r>
    </w:p>
    <w:p w14:paraId="7CB57229" w14:textId="638CA199" w:rsidR="000972F7" w:rsidRPr="009A010C" w:rsidRDefault="009D7C9A" w:rsidP="00735675">
      <w:pPr>
        <w:pStyle w:val="Heading2"/>
        <w:numPr>
          <w:ilvl w:val="0"/>
          <w:numId w:val="0"/>
        </w:numPr>
        <w:ind w:left="576"/>
        <w:rPr>
          <w:rFonts w:ascii="Calibri" w:hAnsi="Calibri" w:cs="Calibri"/>
        </w:rPr>
      </w:pPr>
      <w:bookmarkStart w:id="39" w:name="_Toc161091214"/>
      <w:bookmarkStart w:id="40" w:name="_Hlk109895956"/>
      <w:r w:rsidRPr="009A010C">
        <w:rPr>
          <w:rFonts w:ascii="Calibri" w:hAnsi="Calibri" w:cs="Calibri"/>
        </w:rPr>
        <w:t xml:space="preserve">3.6 </w:t>
      </w:r>
      <w:r w:rsidR="00DE10B4" w:rsidRPr="009A010C">
        <w:rPr>
          <w:rFonts w:ascii="Calibri" w:hAnsi="Calibri" w:cs="Calibri"/>
        </w:rPr>
        <w:t>Acțiuni sprijinite în cadrul apelului</w:t>
      </w:r>
      <w:bookmarkEnd w:id="39"/>
      <w:r w:rsidR="00DE10B4" w:rsidRPr="009A010C">
        <w:rPr>
          <w:rFonts w:ascii="Calibri" w:hAnsi="Calibri" w:cs="Calibri"/>
        </w:rPr>
        <w:t xml:space="preserve"> </w:t>
      </w:r>
    </w:p>
    <w:p w14:paraId="30699B62" w14:textId="00B99E6D" w:rsidR="00B07052" w:rsidRPr="009A010C" w:rsidRDefault="00B07052" w:rsidP="00B07052">
      <w:pPr>
        <w:spacing w:before="0" w:after="0"/>
        <w:jc w:val="both"/>
        <w:rPr>
          <w:rFonts w:ascii="Calibri" w:hAnsi="Calibri"/>
          <w:bCs/>
          <w:sz w:val="24"/>
          <w:szCs w:val="24"/>
        </w:rPr>
      </w:pPr>
      <w:r w:rsidRPr="009A010C">
        <w:rPr>
          <w:rFonts w:ascii="Calibri" w:hAnsi="Calibri"/>
          <w:bCs/>
          <w:sz w:val="24"/>
          <w:szCs w:val="24"/>
        </w:rPr>
        <w:t>P</w:t>
      </w:r>
      <w:r w:rsidR="00433FF6" w:rsidRPr="009A010C">
        <w:rPr>
          <w:rFonts w:ascii="Calibri" w:hAnsi="Calibri"/>
          <w:bCs/>
          <w:sz w:val="24"/>
          <w:szCs w:val="24"/>
        </w:rPr>
        <w:t xml:space="preserve">rogramul </w:t>
      </w:r>
      <w:r w:rsidRPr="009A010C">
        <w:rPr>
          <w:rFonts w:ascii="Calibri" w:hAnsi="Calibri"/>
          <w:bCs/>
          <w:sz w:val="24"/>
          <w:szCs w:val="24"/>
        </w:rPr>
        <w:t>R</w:t>
      </w:r>
      <w:r w:rsidR="00433FF6" w:rsidRPr="009A010C">
        <w:rPr>
          <w:rFonts w:ascii="Calibri" w:hAnsi="Calibri"/>
          <w:bCs/>
          <w:sz w:val="24"/>
          <w:szCs w:val="24"/>
        </w:rPr>
        <w:t xml:space="preserve">egional </w:t>
      </w:r>
      <w:r w:rsidRPr="009A010C">
        <w:rPr>
          <w:rFonts w:ascii="Calibri" w:hAnsi="Calibri"/>
          <w:bCs/>
          <w:sz w:val="24"/>
          <w:szCs w:val="24"/>
        </w:rPr>
        <w:t xml:space="preserve">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de la început considerentele legate de mediu prin aplicarea integrată a principiului DNSH. </w:t>
      </w:r>
    </w:p>
    <w:bookmarkEnd w:id="40"/>
    <w:p w14:paraId="682EA653" w14:textId="6B60F11A" w:rsidR="00B07052" w:rsidRPr="009A010C" w:rsidRDefault="00B07052" w:rsidP="008E68AA">
      <w:pPr>
        <w:spacing w:before="0" w:after="0"/>
        <w:jc w:val="both"/>
        <w:rPr>
          <w:rFonts w:ascii="Calibri" w:hAnsi="Calibri"/>
          <w:bCs/>
          <w:sz w:val="24"/>
          <w:szCs w:val="24"/>
        </w:rPr>
      </w:pPr>
    </w:p>
    <w:p w14:paraId="6B36BF53" w14:textId="77777777" w:rsidR="002B17D5" w:rsidRPr="009A010C" w:rsidRDefault="002B17D5" w:rsidP="002B17D5">
      <w:pPr>
        <w:spacing w:before="0" w:after="0"/>
        <w:jc w:val="both"/>
        <w:rPr>
          <w:rFonts w:ascii="Calibri" w:hAnsi="Calibri"/>
          <w:sz w:val="24"/>
          <w:szCs w:val="24"/>
        </w:rPr>
      </w:pPr>
      <w:r w:rsidRPr="009A010C">
        <w:rPr>
          <w:rFonts w:ascii="Calibri" w:hAnsi="Calibri"/>
          <w:b/>
          <w:bCs/>
          <w:sz w:val="24"/>
          <w:szCs w:val="24"/>
        </w:rPr>
        <w:t>Tipurile de intervenții</w:t>
      </w:r>
      <w:r w:rsidRPr="009A010C">
        <w:rPr>
          <w:rFonts w:ascii="Calibri" w:hAnsi="Calibri"/>
          <w:sz w:val="24"/>
          <w:szCs w:val="24"/>
        </w:rPr>
        <w:t xml:space="preserve"> previzionate în cadrul acestei acțiuni pentru </w:t>
      </w:r>
      <w:proofErr w:type="spellStart"/>
      <w:r w:rsidRPr="009A010C">
        <w:rPr>
          <w:rFonts w:ascii="Calibri" w:eastAsia="Times New Roman" w:hAnsi="Calibri"/>
          <w:iCs/>
          <w:sz w:val="24"/>
          <w:szCs w:val="24"/>
          <w:lang w:val="fr-FR" w:eastAsia="en-GB"/>
        </w:rPr>
        <w:t>învățământul</w:t>
      </w:r>
      <w:proofErr w:type="spellEnd"/>
      <w:r w:rsidRPr="009A010C">
        <w:rPr>
          <w:rFonts w:ascii="Calibri" w:eastAsia="Times New Roman" w:hAnsi="Calibri"/>
          <w:iCs/>
          <w:sz w:val="24"/>
          <w:szCs w:val="24"/>
          <w:lang w:val="fr-FR" w:eastAsia="en-GB"/>
        </w:rPr>
        <w:t xml:space="preserve"> </w:t>
      </w:r>
      <w:proofErr w:type="spellStart"/>
      <w:r w:rsidRPr="009A010C">
        <w:rPr>
          <w:rFonts w:ascii="Calibri" w:eastAsia="Times New Roman" w:hAnsi="Calibri"/>
          <w:iCs/>
          <w:sz w:val="24"/>
          <w:szCs w:val="24"/>
          <w:lang w:val="fr-FR" w:eastAsia="en-GB"/>
        </w:rPr>
        <w:t>preșcolar</w:t>
      </w:r>
      <w:proofErr w:type="spellEnd"/>
      <w:r w:rsidRPr="009A010C">
        <w:rPr>
          <w:rFonts w:ascii="Calibri" w:hAnsi="Calibri"/>
          <w:sz w:val="24"/>
          <w:szCs w:val="24"/>
        </w:rPr>
        <w:t xml:space="preserve"> se referă la:</w:t>
      </w:r>
    </w:p>
    <w:p w14:paraId="2E56CFD6" w14:textId="77777777" w:rsidR="002B17D5" w:rsidRPr="009A010C" w:rsidRDefault="002B17D5" w:rsidP="002B17D5">
      <w:pPr>
        <w:spacing w:before="0" w:after="0"/>
        <w:jc w:val="both"/>
        <w:rPr>
          <w:rFonts w:ascii="Calibri" w:hAnsi="Calibri"/>
          <w:sz w:val="24"/>
          <w:szCs w:val="24"/>
        </w:rPr>
      </w:pPr>
    </w:p>
    <w:p w14:paraId="537001CF" w14:textId="77777777" w:rsidR="002B17D5" w:rsidRPr="009A010C" w:rsidRDefault="002B17D5" w:rsidP="002B17D5">
      <w:pPr>
        <w:spacing w:before="0" w:after="0"/>
        <w:jc w:val="both"/>
        <w:rPr>
          <w:rFonts w:ascii="Calibri" w:hAnsi="Calibri"/>
          <w:sz w:val="24"/>
          <w:szCs w:val="24"/>
        </w:rPr>
      </w:pPr>
      <w:r w:rsidRPr="009A010C">
        <w:rPr>
          <w:rFonts w:ascii="Calibri" w:hAnsi="Calibri"/>
          <w:b/>
          <w:bCs/>
          <w:i/>
          <w:iCs/>
          <w:sz w:val="24"/>
          <w:szCs w:val="24"/>
          <w:u w:val="single"/>
        </w:rPr>
        <w:t>Activități de tip FEDR:</w:t>
      </w:r>
    </w:p>
    <w:p w14:paraId="63850720" w14:textId="77777777" w:rsidR="005F637E" w:rsidRPr="009A010C" w:rsidRDefault="005F637E" w:rsidP="00ED57FC">
      <w:pPr>
        <w:numPr>
          <w:ilvl w:val="0"/>
          <w:numId w:val="45"/>
        </w:numPr>
        <w:contextualSpacing/>
        <w:jc w:val="both"/>
        <w:rPr>
          <w:rFonts w:asciiTheme="minorHAnsi" w:eastAsia="Times New Roman" w:hAnsiTheme="minorHAnsi" w:cstheme="minorHAnsi"/>
          <w:iCs/>
          <w:sz w:val="24"/>
          <w:szCs w:val="24"/>
        </w:rPr>
      </w:pPr>
      <w:r w:rsidRPr="009A010C">
        <w:rPr>
          <w:rFonts w:asciiTheme="minorHAnsi" w:eastAsia="Times New Roman" w:hAnsiTheme="minorHAnsi" w:cstheme="minorHAnsi"/>
          <w:iCs/>
          <w:sz w:val="24"/>
          <w:szCs w:val="24"/>
        </w:rPr>
        <w:t>construirea, extinderea, modernizarea și dotarea infrastructurii educaționale pentru nivelul preșcolar, din mediul urban și rural;</w:t>
      </w:r>
    </w:p>
    <w:p w14:paraId="016F387C" w14:textId="77777777" w:rsidR="005F637E" w:rsidRPr="009A010C" w:rsidRDefault="005F637E" w:rsidP="00ED57FC">
      <w:pPr>
        <w:numPr>
          <w:ilvl w:val="0"/>
          <w:numId w:val="45"/>
        </w:numPr>
        <w:contextualSpacing/>
        <w:jc w:val="both"/>
        <w:rPr>
          <w:rFonts w:asciiTheme="minorHAnsi" w:eastAsia="Times New Roman" w:hAnsiTheme="minorHAnsi" w:cstheme="minorHAnsi"/>
          <w:iCs/>
          <w:sz w:val="24"/>
          <w:szCs w:val="24"/>
        </w:rPr>
      </w:pPr>
      <w:proofErr w:type="spellStart"/>
      <w:proofErr w:type="gramStart"/>
      <w:r w:rsidRPr="009A010C">
        <w:rPr>
          <w:rFonts w:asciiTheme="minorHAnsi" w:eastAsia="Times New Roman" w:hAnsiTheme="minorHAnsi" w:cstheme="minorHAnsi"/>
          <w:sz w:val="24"/>
          <w:szCs w:val="24"/>
          <w:lang w:val="fr-FR"/>
        </w:rPr>
        <w:t>adaptarea</w:t>
      </w:r>
      <w:proofErr w:type="spellEnd"/>
      <w:proofErr w:type="gram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infrastructurii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educaționale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pentru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persoanele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mobilitate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redusă</w:t>
      </w:r>
      <w:proofErr w:type="spellEnd"/>
      <w:r w:rsidRPr="009A010C">
        <w:rPr>
          <w:rFonts w:asciiTheme="minorHAnsi" w:eastAsia="Times New Roman" w:hAnsiTheme="minorHAnsi" w:cstheme="minorHAnsi"/>
          <w:sz w:val="24"/>
          <w:szCs w:val="24"/>
          <w:lang w:val="fr-FR"/>
        </w:rPr>
        <w:t>/</w:t>
      </w:r>
      <w:proofErr w:type="spellStart"/>
      <w:r w:rsidRPr="009A010C">
        <w:rPr>
          <w:rFonts w:asciiTheme="minorHAnsi" w:eastAsia="Times New Roman" w:hAnsiTheme="minorHAnsi" w:cstheme="minorHAnsi"/>
          <w:sz w:val="24"/>
          <w:szCs w:val="24"/>
          <w:lang w:val="fr-FR"/>
        </w:rPr>
        <w:t>dizabilități</w:t>
      </w:r>
      <w:proofErr w:type="spellEnd"/>
      <w:r w:rsidRPr="009A010C">
        <w:rPr>
          <w:rFonts w:asciiTheme="minorHAnsi" w:eastAsia="Times New Roman" w:hAnsiTheme="minorHAnsi" w:cstheme="minorHAnsi"/>
          <w:sz w:val="24"/>
          <w:szCs w:val="24"/>
          <w:lang w:val="fr-FR"/>
        </w:rPr>
        <w:t xml:space="preserve">, se va face </w:t>
      </w:r>
      <w:proofErr w:type="spellStart"/>
      <w:r w:rsidRPr="009A010C">
        <w:rPr>
          <w:rFonts w:asciiTheme="minorHAnsi" w:eastAsia="Times New Roman" w:hAnsiTheme="minorHAnsi" w:cstheme="minorHAnsi"/>
          <w:sz w:val="24"/>
          <w:szCs w:val="24"/>
          <w:lang w:val="fr-FR"/>
        </w:rPr>
        <w:t>respectând</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legislaţia</w:t>
      </w:r>
      <w:proofErr w:type="spellEnd"/>
      <w:r w:rsidRPr="009A010C">
        <w:rPr>
          <w:rFonts w:asciiTheme="minorHAnsi" w:eastAsia="Times New Roman" w:hAnsiTheme="minorHAnsi" w:cstheme="minorHAnsi"/>
          <w:sz w:val="24"/>
          <w:szCs w:val="24"/>
          <w:lang w:val="fr-FR"/>
        </w:rPr>
        <w:t xml:space="preserve"> in </w:t>
      </w:r>
      <w:proofErr w:type="spellStart"/>
      <w:r w:rsidRPr="009A010C">
        <w:rPr>
          <w:rFonts w:asciiTheme="minorHAnsi" w:eastAsia="Times New Roman" w:hAnsiTheme="minorHAnsi" w:cstheme="minorHAnsi"/>
          <w:sz w:val="24"/>
          <w:szCs w:val="24"/>
          <w:lang w:val="fr-FR"/>
        </w:rPr>
        <w:t>domeniu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prin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asigurarea</w:t>
      </w:r>
      <w:proofErr w:type="spellEnd"/>
      <w:r w:rsidRPr="009A010C">
        <w:rPr>
          <w:rFonts w:asciiTheme="minorHAnsi" w:eastAsia="Times New Roman" w:hAnsiTheme="minorHAnsi" w:cstheme="minorHAnsi"/>
          <w:sz w:val="24"/>
          <w:szCs w:val="24"/>
          <w:lang w:val="fr-FR"/>
        </w:rPr>
        <w:t xml:space="preserve"> de rampe de </w:t>
      </w:r>
      <w:proofErr w:type="spellStart"/>
      <w:r w:rsidRPr="009A010C">
        <w:rPr>
          <w:rFonts w:asciiTheme="minorHAnsi" w:eastAsia="Times New Roman" w:hAnsiTheme="minorHAnsi" w:cstheme="minorHAnsi"/>
          <w:sz w:val="24"/>
          <w:szCs w:val="24"/>
          <w:lang w:val="fr-FR"/>
        </w:rPr>
        <w:t>acces</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marcarea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traseelor</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acces</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adaptarea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spațiului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învățare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pentru</w:t>
      </w:r>
      <w:proofErr w:type="spellEnd"/>
      <w:r w:rsidRPr="009A010C">
        <w:rPr>
          <w:rFonts w:asciiTheme="minorHAnsi" w:eastAsia="Times New Roman" w:hAnsiTheme="minorHAnsi" w:cstheme="minorHAnsi"/>
          <w:sz w:val="24"/>
          <w:szCs w:val="24"/>
          <w:lang w:val="fr-FR"/>
        </w:rPr>
        <w:t xml:space="preserve"> a facilita nu </w:t>
      </w:r>
      <w:proofErr w:type="spellStart"/>
      <w:r w:rsidRPr="009A010C">
        <w:rPr>
          <w:rFonts w:asciiTheme="minorHAnsi" w:eastAsia="Times New Roman" w:hAnsiTheme="minorHAnsi" w:cstheme="minorHAnsi"/>
          <w:sz w:val="24"/>
          <w:szCs w:val="24"/>
          <w:lang w:val="fr-FR"/>
        </w:rPr>
        <w:t>doar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accesul</w:t>
      </w:r>
      <w:proofErr w:type="spellEnd"/>
      <w:r w:rsidRPr="009A010C">
        <w:rPr>
          <w:rFonts w:asciiTheme="minorHAnsi" w:eastAsia="Times New Roman" w:hAnsiTheme="minorHAnsi" w:cstheme="minorHAnsi"/>
          <w:sz w:val="24"/>
          <w:szCs w:val="24"/>
          <w:lang w:val="fr-FR"/>
        </w:rPr>
        <w:t xml:space="preserve">, dar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funcționalitatea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pentru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persoanele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dizabilități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asigurarea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accesului</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circulației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orizontale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verticale, a </w:t>
      </w:r>
      <w:proofErr w:type="spellStart"/>
      <w:r w:rsidRPr="009A010C">
        <w:rPr>
          <w:rFonts w:asciiTheme="minorHAnsi" w:eastAsia="Times New Roman" w:hAnsiTheme="minorHAnsi" w:cstheme="minorHAnsi"/>
          <w:sz w:val="24"/>
          <w:szCs w:val="24"/>
          <w:lang w:val="fr-FR"/>
        </w:rPr>
        <w:t>accesului</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grupuri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sanitare</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sălile</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clasă</w:t>
      </w:r>
      <w:proofErr w:type="spellEnd"/>
      <w:r w:rsidRPr="009A010C">
        <w:rPr>
          <w:rFonts w:asciiTheme="minorHAnsi" w:eastAsia="Times New Roman" w:hAnsiTheme="minorHAnsi" w:cstheme="minorHAnsi"/>
          <w:sz w:val="24"/>
          <w:szCs w:val="24"/>
          <w:lang w:val="fr-FR"/>
        </w:rPr>
        <w:t xml:space="preserve"> etc.</w:t>
      </w:r>
    </w:p>
    <w:p w14:paraId="22D6A911" w14:textId="44E93C52" w:rsidR="005F637E" w:rsidRPr="009A010C" w:rsidRDefault="005F637E" w:rsidP="00ED57FC">
      <w:pPr>
        <w:numPr>
          <w:ilvl w:val="0"/>
          <w:numId w:val="45"/>
        </w:numPr>
        <w:spacing w:before="0" w:after="0" w:line="259" w:lineRule="auto"/>
        <w:contextualSpacing/>
        <w:jc w:val="both"/>
        <w:rPr>
          <w:rFonts w:ascii="Calibri" w:hAnsi="Calibri"/>
          <w:sz w:val="24"/>
          <w:szCs w:val="24"/>
        </w:rPr>
      </w:pPr>
      <w:bookmarkStart w:id="41" w:name="_Hlk148695338"/>
      <w:r w:rsidRPr="009A010C">
        <w:rPr>
          <w:rFonts w:ascii="Calibri" w:eastAsia="Times New Roman" w:hAnsi="Calibri"/>
          <w:bCs/>
          <w:sz w:val="24"/>
          <w:szCs w:val="24"/>
        </w:rPr>
        <w:t>activități de cooperare teritorială</w:t>
      </w:r>
      <w:r w:rsidRPr="009A010C">
        <w:rPr>
          <w:rFonts w:ascii="Calibri" w:hAnsi="Calibri"/>
          <w:sz w:val="24"/>
          <w:szCs w:val="24"/>
        </w:rPr>
        <w:t xml:space="preserve">  - sunt eligibile: organizarea de study-visit (deplas</w:t>
      </w:r>
      <w:r w:rsidR="00E80B6E" w:rsidRPr="009A010C">
        <w:rPr>
          <w:rFonts w:ascii="Calibri" w:hAnsi="Calibri"/>
          <w:strike/>
          <w:sz w:val="24"/>
          <w:szCs w:val="24"/>
        </w:rPr>
        <w:t>ă</w:t>
      </w:r>
      <w:r w:rsidRPr="009A010C">
        <w:rPr>
          <w:rFonts w:ascii="Calibri" w:hAnsi="Calibri"/>
          <w:sz w:val="24"/>
          <w:szCs w:val="24"/>
        </w:rPr>
        <w:t xml:space="preserve">ri, realizarea de materiale de prezentare, înregistrări audio-video, servicii de traducere /translație, alte costuri absolut necesare implementării activităților menționate) etc .– pentru echipa de implementare a proiectului si factori decizionali din partea </w:t>
      </w:r>
      <w:r w:rsidRPr="009A010C">
        <w:rPr>
          <w:rFonts w:ascii="Calibri" w:hAnsi="Calibri"/>
          <w:sz w:val="24"/>
          <w:szCs w:val="24"/>
        </w:rPr>
        <w:lastRenderedPageBreak/>
        <w:t xml:space="preserve">beneficiarilor/partenerilor. Activitățile de cooperare cu alte entități din Uniunea Europeană trebuie să fie în legătură cu obiectivul principal al proiectului, fiind desfășurate pe teritoriul acesteia.  </w:t>
      </w:r>
    </w:p>
    <w:bookmarkEnd w:id="41"/>
    <w:p w14:paraId="6FFCBAD8" w14:textId="77777777" w:rsidR="002B17D5" w:rsidRPr="009A010C" w:rsidRDefault="002B17D5" w:rsidP="002B17D5">
      <w:pPr>
        <w:spacing w:before="0" w:after="0"/>
        <w:ind w:left="720"/>
        <w:jc w:val="both"/>
        <w:rPr>
          <w:rFonts w:ascii="Calibri" w:hAnsi="Calibri"/>
          <w:i/>
          <w:iCs/>
          <w:sz w:val="24"/>
          <w:szCs w:val="24"/>
        </w:rPr>
      </w:pPr>
    </w:p>
    <w:p w14:paraId="4D98EEA6" w14:textId="77777777" w:rsidR="002B17D5" w:rsidRPr="009A010C" w:rsidRDefault="002B17D5" w:rsidP="002B17D5">
      <w:pPr>
        <w:tabs>
          <w:tab w:val="left" w:pos="284"/>
        </w:tabs>
        <w:spacing w:before="0" w:after="0"/>
        <w:jc w:val="both"/>
        <w:rPr>
          <w:rFonts w:ascii="Calibri" w:hAnsi="Calibri"/>
          <w:i/>
          <w:iCs/>
          <w:sz w:val="24"/>
          <w:szCs w:val="24"/>
        </w:rPr>
      </w:pPr>
      <w:r w:rsidRPr="009A010C">
        <w:rPr>
          <w:rFonts w:ascii="Calibri" w:eastAsia="Times New Roman" w:hAnsi="Calibri"/>
          <w:sz w:val="24"/>
          <w:szCs w:val="24"/>
        </w:rPr>
        <w:t>Adaptarea infrastructurii educaționale pentru persoanele cu mobilitate redusă/dizabilități, se va face respectând legislaţia in domeniu, prin: asigurarea de rampe de acces, marcarea traseelor de acces, adaptarea spațiului de învățare pentru a facilita nu doar accesul, dar și funcționalitatea pentru persoanele cu dizabilități, asigurarea accesului, a circulației orizontale și verticale, a accesului la grupuri sanitare, la sălile de clasă etc.</w:t>
      </w:r>
    </w:p>
    <w:p w14:paraId="7F082BA5" w14:textId="77777777" w:rsidR="002B17D5" w:rsidRPr="009A010C" w:rsidRDefault="002B17D5" w:rsidP="002B17D5">
      <w:pPr>
        <w:spacing w:before="0" w:after="0"/>
        <w:jc w:val="both"/>
        <w:rPr>
          <w:rFonts w:ascii="Calibri" w:hAnsi="Calibri"/>
          <w:b/>
          <w:bCs/>
          <w:i/>
          <w:iCs/>
          <w:sz w:val="24"/>
          <w:szCs w:val="24"/>
          <w:u w:val="single"/>
        </w:rPr>
      </w:pPr>
    </w:p>
    <w:p w14:paraId="777F54DF" w14:textId="77777777" w:rsidR="002B17D5" w:rsidRPr="009A010C" w:rsidRDefault="002B17D5" w:rsidP="002B17D5">
      <w:pPr>
        <w:spacing w:before="0" w:after="0"/>
        <w:jc w:val="both"/>
        <w:rPr>
          <w:rFonts w:ascii="Calibri" w:hAnsi="Calibri"/>
          <w:b/>
          <w:bCs/>
          <w:i/>
          <w:iCs/>
          <w:sz w:val="24"/>
          <w:szCs w:val="24"/>
          <w:u w:val="single"/>
        </w:rPr>
      </w:pPr>
      <w:bookmarkStart w:id="42" w:name="_Hlk152593957"/>
      <w:r w:rsidRPr="009A010C">
        <w:rPr>
          <w:rFonts w:ascii="Calibri" w:hAnsi="Calibri"/>
          <w:b/>
          <w:bCs/>
          <w:i/>
          <w:iCs/>
          <w:sz w:val="24"/>
          <w:szCs w:val="24"/>
          <w:u w:val="single"/>
        </w:rPr>
        <w:t>Activități de tip FSE:</w:t>
      </w:r>
    </w:p>
    <w:p w14:paraId="22E3D7A5" w14:textId="77777777" w:rsidR="00CD5AB1" w:rsidRPr="009A010C" w:rsidRDefault="00CD5AB1" w:rsidP="002B17D5">
      <w:pPr>
        <w:spacing w:before="0" w:after="0"/>
        <w:jc w:val="both"/>
        <w:rPr>
          <w:rFonts w:ascii="Calibri" w:hAnsi="Calibri"/>
          <w:b/>
          <w:bCs/>
          <w:i/>
          <w:iCs/>
          <w:sz w:val="24"/>
          <w:szCs w:val="24"/>
          <w:u w:val="single"/>
        </w:rPr>
      </w:pPr>
    </w:p>
    <w:p w14:paraId="0CBB3D6E" w14:textId="77777777" w:rsidR="00CD5AB1" w:rsidRPr="009A010C" w:rsidRDefault="00CD5AB1" w:rsidP="002B17D5">
      <w:pPr>
        <w:spacing w:before="0" w:after="0"/>
        <w:jc w:val="both"/>
        <w:rPr>
          <w:rFonts w:ascii="Calibri" w:hAnsi="Calibri"/>
          <w:b/>
          <w:bCs/>
          <w:sz w:val="24"/>
          <w:szCs w:val="24"/>
          <w:u w:val="single"/>
        </w:rPr>
      </w:pPr>
    </w:p>
    <w:p w14:paraId="75DFFCE5"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asigurarea serviciilor de mediere școlară/consiliere pentru comunitățile defavorizate;</w:t>
      </w:r>
    </w:p>
    <w:p w14:paraId="2CF5D4A1"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asigurarea accesului elevilor cu CES la serviciile de consiliere și asistență psihopedagogică și de terapie a tulburărilor de limbaj;</w:t>
      </w:r>
    </w:p>
    <w:p w14:paraId="6DEAECA4"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consilierea/informarea și sprijinirea părinților copiilor defavorizați;</w:t>
      </w:r>
    </w:p>
    <w:p w14:paraId="68854CB5"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asigurarea / dezvoltarea și utilizarea de noi servicii şi materiale de învăţare pentru copiii din învățământul preșcolar, în special pentru copiii aparținând minorității roma și copiii cu dizabilități;</w:t>
      </w:r>
    </w:p>
    <w:p w14:paraId="5CDCA2C7"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promovarea de bune practici în aria facilitării accesului la învățământul preșcolar, valorificând rezultatele unor proiecte/programe inițiate sau dezvoltate în parteneriat, inclusiv la nivel transnational;</w:t>
      </w:r>
    </w:p>
    <w:p w14:paraId="7E4805F9" w14:textId="36C6605B" w:rsidR="00C44808" w:rsidRPr="009A010C" w:rsidRDefault="00C44808" w:rsidP="00C44808">
      <w:pPr>
        <w:spacing w:before="0"/>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alte măsuri care vin în sprijinul îndeplinirii obiectivelor specifice stabilite în cadrul priorității (ex. activități de formare care promovează incluziunea, activități de formare pentru echipele manageriale în aria monitorizării impactului măsurilor privind creșterea accesului la educație etc).</w:t>
      </w:r>
    </w:p>
    <w:p w14:paraId="7E2EA8BB" w14:textId="1CEFCE34" w:rsidR="00C44808" w:rsidRPr="009A010C" w:rsidRDefault="00C44808" w:rsidP="00C44808">
      <w:pPr>
        <w:spacing w:before="0"/>
        <w:jc w:val="both"/>
        <w:rPr>
          <w:rFonts w:ascii="Calibri" w:hAnsi="Calibri"/>
          <w:sz w:val="24"/>
          <w:szCs w:val="24"/>
        </w:rPr>
      </w:pPr>
      <w:r w:rsidRPr="009A010C">
        <w:rPr>
          <w:rFonts w:ascii="Calibri" w:hAnsi="Calibri"/>
          <w:sz w:val="24"/>
          <w:szCs w:val="24"/>
        </w:rPr>
        <w:t>În cadrul unui proiect care vizează modernizarea infrastructurii educaționale, se vor putea finanța lucrări auxiliare care cuprind lucrări de consolidare a clădirilor aflate în risc seismic, acestea fiind eligibile într-un procent de maxim 15 % din valoarea eligibilă a cheltuielilor aferente cap.1, cap.2, cap.4 (punctele 4.1 – 4.6) și cap. 5 (punctul 5.1.1) din bugetul cererii de finanțare.</w:t>
      </w:r>
    </w:p>
    <w:bookmarkEnd w:id="42"/>
    <w:p w14:paraId="5F0C1241"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Nu sunt eligibile:</w:t>
      </w:r>
    </w:p>
    <w:p w14:paraId="6D253F6C"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a)</w:t>
      </w:r>
      <w:r w:rsidRPr="009A010C">
        <w:rPr>
          <w:rFonts w:ascii="Calibri" w:hAnsi="Calibri"/>
          <w:sz w:val="24"/>
          <w:szCs w:val="24"/>
        </w:rPr>
        <w:tab/>
        <w:t>Proiectele care propun exclusiv realizarea de lucrări fără autorizație de construire si/sau dotari;</w:t>
      </w:r>
    </w:p>
    <w:p w14:paraId="48FEFD15"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b)</w:t>
      </w:r>
      <w:r w:rsidRPr="009A010C">
        <w:rPr>
          <w:rFonts w:ascii="Calibri" w:hAnsi="Calibri"/>
          <w:sz w:val="24"/>
          <w:szCs w:val="24"/>
        </w:rPr>
        <w:tab/>
        <w:t>Proiectele care propun exclusiv dotari;</w:t>
      </w:r>
    </w:p>
    <w:p w14:paraId="793FE95D"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lastRenderedPageBreak/>
        <w:t>c)</w:t>
      </w:r>
      <w:r w:rsidRPr="009A010C">
        <w:rPr>
          <w:rFonts w:ascii="Calibri" w:hAnsi="Calibri"/>
          <w:sz w:val="24"/>
          <w:szCs w:val="24"/>
        </w:rPr>
        <w:tab/>
        <w:t>Proiectele care implica doar lucrări de întreținere, reparare si mentenanță a infrastructurii;</w:t>
      </w:r>
    </w:p>
    <w:p w14:paraId="048C081F" w14:textId="1424DC99" w:rsidR="00C44808" w:rsidRPr="009A010C" w:rsidRDefault="00C44808" w:rsidP="00C44808">
      <w:pPr>
        <w:spacing w:before="0"/>
        <w:jc w:val="both"/>
        <w:rPr>
          <w:rFonts w:ascii="Calibri" w:hAnsi="Calibri"/>
          <w:sz w:val="24"/>
          <w:szCs w:val="24"/>
        </w:rPr>
      </w:pPr>
      <w:r w:rsidRPr="009A010C">
        <w:rPr>
          <w:rFonts w:ascii="Calibri" w:hAnsi="Calibri"/>
          <w:sz w:val="24"/>
          <w:szCs w:val="24"/>
        </w:rPr>
        <w:t>d)</w:t>
      </w:r>
      <w:r w:rsidRPr="009A010C">
        <w:rPr>
          <w:rFonts w:ascii="Calibri" w:hAnsi="Calibri"/>
          <w:sz w:val="24"/>
          <w:szCs w:val="24"/>
        </w:rPr>
        <w:tab/>
        <w:t>Proiectele finalizate care potrivit art 2 al RDC, Regulamentul (UE) 2021/1060, pct 37, reprezintă proiectele care au fost încheiate in mod fizic sau implementate intregal si pentru care toate plățile au fost efectuate de beneficiar, iar contribuția publica relevanta a fost plătită beneficiarilor.</w:t>
      </w:r>
    </w:p>
    <w:p w14:paraId="6F204924" w14:textId="77777777" w:rsidR="00755D04" w:rsidRPr="009A010C" w:rsidRDefault="00755D04" w:rsidP="00755D04">
      <w:pPr>
        <w:pStyle w:val="ListParagraph"/>
        <w:autoSpaceDE w:val="0"/>
        <w:autoSpaceDN w:val="0"/>
        <w:spacing w:before="0" w:after="0"/>
        <w:jc w:val="both"/>
        <w:rPr>
          <w:rFonts w:ascii="Calibri" w:hAnsi="Calibri"/>
          <w:sz w:val="24"/>
          <w:szCs w:val="24"/>
          <w:lang w:eastAsia="ro-RO"/>
        </w:rPr>
      </w:pPr>
      <w:r w:rsidRPr="009A010C">
        <w:rPr>
          <w:rFonts w:ascii="Calibri" w:hAnsi="Calibri"/>
          <w:bCs/>
          <w:sz w:val="24"/>
          <w:szCs w:val="24"/>
        </w:rPr>
        <w:t xml:space="preserve">e) </w:t>
      </w:r>
      <w:r w:rsidRPr="009A010C">
        <w:rPr>
          <w:rFonts w:ascii="Calibri" w:eastAsia="Times New Roman" w:hAnsi="Calibri"/>
          <w:sz w:val="24"/>
          <w:szCs w:val="24"/>
          <w:lang w:eastAsia="ro-RO"/>
        </w:rPr>
        <w:t xml:space="preserve">investițiile legate de producția, prelucrarea, transportul, distribuția, stocarea sau arderea combustibililor fosili, exceptând: </w:t>
      </w:r>
    </w:p>
    <w:p w14:paraId="44A2DAC5" w14:textId="77777777" w:rsidR="00755D04" w:rsidRPr="009A010C" w:rsidRDefault="00755D04" w:rsidP="00755D04">
      <w:pPr>
        <w:autoSpaceDE w:val="0"/>
        <w:autoSpaceDN w:val="0"/>
        <w:spacing w:before="0" w:after="0"/>
        <w:ind w:left="720"/>
        <w:contextualSpacing/>
        <w:jc w:val="both"/>
        <w:rPr>
          <w:rFonts w:ascii="Calibri" w:hAnsi="Calibri"/>
          <w:sz w:val="24"/>
          <w:szCs w:val="24"/>
          <w:lang w:eastAsia="ro-RO"/>
        </w:rPr>
      </w:pPr>
      <w:r w:rsidRPr="009A010C">
        <w:rPr>
          <w:rFonts w:ascii="Calibri" w:hAnsi="Calibri"/>
          <w:sz w:val="24"/>
          <w:szCs w:val="24"/>
          <w:lang w:eastAsia="ro-RO"/>
        </w:rPr>
        <w:t>(i) investițiile în înlocuirea sistemelor de încălzire cu ardere pe bază de combustibili fosili solizi, și anume cărbune, turbă, lignit, șisturi bituminoase, cu sisteme de încălzire cu ardere pe bază de gaz, în scopul:</w:t>
      </w:r>
    </w:p>
    <w:p w14:paraId="36AF9899" w14:textId="77777777" w:rsidR="00755D04" w:rsidRPr="009A010C" w:rsidRDefault="00755D04" w:rsidP="00ED57FC">
      <w:pPr>
        <w:numPr>
          <w:ilvl w:val="0"/>
          <w:numId w:val="43"/>
        </w:numPr>
        <w:autoSpaceDE w:val="0"/>
        <w:autoSpaceDN w:val="0"/>
        <w:spacing w:before="0" w:after="0"/>
        <w:contextualSpacing/>
        <w:jc w:val="both"/>
        <w:rPr>
          <w:rFonts w:ascii="Calibri" w:eastAsia="Times New Roman" w:hAnsi="Calibri"/>
          <w:sz w:val="24"/>
          <w:szCs w:val="24"/>
          <w:lang w:eastAsia="ro-RO"/>
        </w:rPr>
      </w:pPr>
      <w:r w:rsidRPr="009A010C">
        <w:rPr>
          <w:rFonts w:ascii="Calibri" w:eastAsia="Times New Roman" w:hAnsi="Calibri"/>
          <w:sz w:val="24"/>
          <w:szCs w:val="24"/>
          <w:lang w:eastAsia="ro-RO"/>
        </w:rPr>
        <w:t>de a optimiza sistemele de încălzire și răcire centralizată pentru a le aduce la stadiul de „sisteme eficiente de termoficare și răcire centralizată”, astfel cum sunt definite la articolul 2 punctul 41 din Directiva 2012/27/UE;</w:t>
      </w:r>
    </w:p>
    <w:p w14:paraId="097E080B" w14:textId="77777777" w:rsidR="00755D04" w:rsidRPr="009A010C" w:rsidRDefault="00755D04" w:rsidP="00ED57FC">
      <w:pPr>
        <w:numPr>
          <w:ilvl w:val="0"/>
          <w:numId w:val="43"/>
        </w:numPr>
        <w:autoSpaceDE w:val="0"/>
        <w:autoSpaceDN w:val="0"/>
        <w:spacing w:before="0" w:after="0"/>
        <w:contextualSpacing/>
        <w:jc w:val="both"/>
        <w:rPr>
          <w:rFonts w:ascii="Calibri" w:hAnsi="Calibri"/>
          <w:sz w:val="24"/>
          <w:szCs w:val="24"/>
          <w:lang w:eastAsia="ro-RO"/>
        </w:rPr>
      </w:pPr>
      <w:r w:rsidRPr="009A010C">
        <w:rPr>
          <w:rFonts w:ascii="Calibri" w:hAnsi="Calibri"/>
          <w:sz w:val="24"/>
          <w:szCs w:val="24"/>
          <w:lang w:eastAsia="ro-RO"/>
        </w:rPr>
        <w:t>de a optimiza centralele de producere combinată a energiei electrice și a energiei termice pentru a le aduce la stadiul de „cogenerare de înaltă eficiență”, astfel cum este definită la articolul 2 punctul 34 din Directiva 2012/27/UE;</w:t>
      </w:r>
    </w:p>
    <w:p w14:paraId="43073509" w14:textId="77777777" w:rsidR="00755D04" w:rsidRPr="009A010C" w:rsidRDefault="00755D04" w:rsidP="00ED57FC">
      <w:pPr>
        <w:numPr>
          <w:ilvl w:val="0"/>
          <w:numId w:val="43"/>
        </w:numPr>
        <w:autoSpaceDE w:val="0"/>
        <w:autoSpaceDN w:val="0"/>
        <w:spacing w:before="0" w:after="0"/>
        <w:contextualSpacing/>
        <w:jc w:val="both"/>
        <w:rPr>
          <w:rFonts w:ascii="Calibri" w:hAnsi="Calibri"/>
          <w:sz w:val="24"/>
          <w:szCs w:val="24"/>
          <w:lang w:eastAsia="ro-RO"/>
        </w:rPr>
      </w:pPr>
      <w:r w:rsidRPr="009A010C">
        <w:rPr>
          <w:rFonts w:ascii="Calibri" w:hAnsi="Calibri"/>
          <w:sz w:val="24"/>
          <w:szCs w:val="24"/>
          <w:lang w:eastAsia="ro-RO"/>
        </w:rPr>
        <w:t>de a investi în cazane și sisteme de încălzire cu ardere pe bază de gaze naturale pentru locuințe și clădiri, care înlocuiesc instalațiile pe bază de cărbune, turbă, lignit sau șisturi bituminoase;</w:t>
      </w:r>
    </w:p>
    <w:p w14:paraId="068A661A" w14:textId="77777777" w:rsidR="00755D04" w:rsidRPr="009A010C" w:rsidRDefault="00755D04" w:rsidP="00755D04">
      <w:pPr>
        <w:autoSpaceDE w:val="0"/>
        <w:autoSpaceDN w:val="0"/>
        <w:spacing w:before="0" w:after="0"/>
        <w:ind w:left="1068"/>
        <w:jc w:val="both"/>
        <w:rPr>
          <w:rFonts w:ascii="Calibri" w:hAnsi="Calibri"/>
          <w:sz w:val="24"/>
          <w:szCs w:val="24"/>
          <w:lang w:eastAsia="ro-RO"/>
        </w:rPr>
      </w:pPr>
      <w:r w:rsidRPr="009A010C">
        <w:rPr>
          <w:rFonts w:ascii="Calibri" w:hAnsi="Calibri"/>
          <w:sz w:val="24"/>
          <w:szCs w:val="24"/>
          <w:lang w:eastAsia="ro-RO"/>
        </w:rPr>
        <w:t>(ii) investițiile în extinderea și schimbarea destinației, conversia sau modernizarea rețelelor de transport și distribuție a gazelor, cu condiția ca aceste investiții să pregătească rețelele pentru adăugarea în sistem a gazelor din surse regenerabile și a gazelor cu emisii reduse de carbon, cum ar fi hidrogenul, biometanul și gazul de sinteză, și să permită înlocuirea instalațiilor de combustibili fosili solizi;</w:t>
      </w:r>
    </w:p>
    <w:p w14:paraId="067BA008" w14:textId="77777777" w:rsidR="00755D04" w:rsidRPr="009A010C" w:rsidRDefault="00755D04" w:rsidP="00755D04">
      <w:pPr>
        <w:autoSpaceDE w:val="0"/>
        <w:autoSpaceDN w:val="0"/>
        <w:spacing w:before="0" w:after="0"/>
        <w:ind w:left="1068"/>
        <w:jc w:val="both"/>
        <w:rPr>
          <w:rFonts w:ascii="Calibri" w:hAnsi="Calibri"/>
          <w:sz w:val="24"/>
          <w:szCs w:val="24"/>
          <w:lang w:eastAsia="ro-RO"/>
        </w:rPr>
      </w:pPr>
      <w:r w:rsidRPr="009A010C">
        <w:rPr>
          <w:rFonts w:ascii="Calibri" w:hAnsi="Calibri"/>
          <w:sz w:val="24"/>
          <w:szCs w:val="24"/>
          <w:lang w:eastAsia="ro-RO"/>
        </w:rPr>
        <w:t>(iii) investițiile în:</w:t>
      </w:r>
    </w:p>
    <w:p w14:paraId="4FB7094E" w14:textId="77777777" w:rsidR="00755D04" w:rsidRPr="009A010C" w:rsidRDefault="00755D04" w:rsidP="00ED57FC">
      <w:pPr>
        <w:numPr>
          <w:ilvl w:val="0"/>
          <w:numId w:val="44"/>
        </w:numPr>
        <w:autoSpaceDE w:val="0"/>
        <w:autoSpaceDN w:val="0"/>
        <w:spacing w:before="0" w:after="0"/>
        <w:contextualSpacing/>
        <w:jc w:val="both"/>
        <w:rPr>
          <w:rFonts w:ascii="Calibri" w:hAnsi="Calibri"/>
          <w:sz w:val="24"/>
          <w:szCs w:val="24"/>
          <w:lang w:eastAsia="ro-RO"/>
        </w:rPr>
      </w:pPr>
      <w:r w:rsidRPr="009A010C">
        <w:rPr>
          <w:rFonts w:ascii="Calibri" w:eastAsia="Times New Roman" w:hAnsi="Calibri"/>
          <w:sz w:val="24"/>
          <w:szCs w:val="24"/>
          <w:lang w:eastAsia="ro-RO"/>
        </w:rPr>
        <w:t>vehiculele nepoluante, astfel cum sunt definite în Directiva 2009/33/CE a Parlamentului European și a Consiliului, de interes public; și</w:t>
      </w:r>
    </w:p>
    <w:p w14:paraId="3BECCA3B" w14:textId="77777777" w:rsidR="00755D04" w:rsidRPr="009A010C" w:rsidRDefault="00755D04" w:rsidP="00ED57FC">
      <w:pPr>
        <w:numPr>
          <w:ilvl w:val="0"/>
          <w:numId w:val="44"/>
        </w:numPr>
        <w:autoSpaceDE w:val="0"/>
        <w:autoSpaceDN w:val="0"/>
        <w:spacing w:before="0" w:after="0"/>
        <w:contextualSpacing/>
        <w:jc w:val="both"/>
        <w:rPr>
          <w:rFonts w:ascii="Calibri" w:hAnsi="Calibri"/>
          <w:sz w:val="24"/>
          <w:szCs w:val="24"/>
          <w:lang w:eastAsia="ro-RO"/>
        </w:rPr>
      </w:pPr>
      <w:r w:rsidRPr="009A010C">
        <w:rPr>
          <w:rFonts w:ascii="Calibri" w:hAnsi="Calibri"/>
          <w:sz w:val="24"/>
          <w:szCs w:val="24"/>
          <w:lang w:eastAsia="ro-RO"/>
        </w:rPr>
        <w:t>vehicule, aeronave și nave proiectate și construite sau adaptate pentru a fi utilizate de serviciile de protecție civilă și de pompieri.</w:t>
      </w:r>
    </w:p>
    <w:p w14:paraId="652FA02A" w14:textId="77777777" w:rsidR="00755D04" w:rsidRPr="009A010C" w:rsidRDefault="00755D04" w:rsidP="00C44808">
      <w:pPr>
        <w:spacing w:before="0"/>
        <w:jc w:val="both"/>
        <w:rPr>
          <w:rFonts w:ascii="Calibri" w:hAnsi="Calibri"/>
          <w:sz w:val="24"/>
          <w:szCs w:val="24"/>
        </w:rPr>
      </w:pPr>
    </w:p>
    <w:p w14:paraId="7D18256B" w14:textId="77777777" w:rsidR="002B17D5" w:rsidRPr="009A010C" w:rsidRDefault="002B17D5" w:rsidP="002B17D5">
      <w:pPr>
        <w:spacing w:before="0" w:after="0"/>
        <w:jc w:val="both"/>
        <w:rPr>
          <w:rFonts w:ascii="Calibri" w:eastAsia="Times New Roman" w:hAnsi="Calibri"/>
          <w:sz w:val="24"/>
          <w:szCs w:val="24"/>
        </w:rPr>
      </w:pPr>
      <w:r w:rsidRPr="009A010C">
        <w:rPr>
          <w:rFonts w:ascii="Calibri" w:eastAsia="Times New Roman" w:hAnsi="Calibri"/>
          <w:sz w:val="24"/>
          <w:szCs w:val="24"/>
        </w:rPr>
        <w:t>Investițiile vor respecta principiile de desegregare și nediscriminare, concentrându-se pe promovarea accesului la servicii incluzive de masă în educație.</w:t>
      </w:r>
    </w:p>
    <w:p w14:paraId="0B35830F" w14:textId="77777777" w:rsidR="002B17D5" w:rsidRPr="009A010C" w:rsidRDefault="002B17D5" w:rsidP="008E68AA">
      <w:pPr>
        <w:spacing w:before="0" w:after="0"/>
        <w:jc w:val="both"/>
        <w:rPr>
          <w:rFonts w:ascii="Calibri" w:hAnsi="Calibri"/>
          <w:bCs/>
          <w:sz w:val="24"/>
          <w:szCs w:val="24"/>
        </w:rPr>
      </w:pPr>
    </w:p>
    <w:p w14:paraId="002F2BA5" w14:textId="3E084128" w:rsidR="008A0A29" w:rsidRPr="009A010C" w:rsidRDefault="009D7C9A" w:rsidP="00735675">
      <w:pPr>
        <w:pStyle w:val="Heading2"/>
        <w:numPr>
          <w:ilvl w:val="0"/>
          <w:numId w:val="0"/>
        </w:numPr>
        <w:ind w:left="576"/>
        <w:rPr>
          <w:rFonts w:ascii="Calibri" w:hAnsi="Calibri" w:cs="Calibri"/>
        </w:rPr>
      </w:pPr>
      <w:bookmarkStart w:id="43" w:name="_Toc161091215"/>
      <w:bookmarkStart w:id="44" w:name="_Hlk118210228"/>
      <w:r w:rsidRPr="009A010C">
        <w:rPr>
          <w:rFonts w:ascii="Calibri" w:hAnsi="Calibri" w:cs="Calibri"/>
        </w:rPr>
        <w:t xml:space="preserve">3.7 </w:t>
      </w:r>
      <w:r w:rsidR="008A0A29" w:rsidRPr="009A010C">
        <w:rPr>
          <w:rFonts w:ascii="Calibri" w:hAnsi="Calibri" w:cs="Calibri"/>
        </w:rPr>
        <w:t xml:space="preserve">Grup ţintă </w:t>
      </w:r>
      <w:r w:rsidR="00F13D4C" w:rsidRPr="009A010C">
        <w:rPr>
          <w:rFonts w:ascii="Calibri" w:hAnsi="Calibri" w:cs="Calibri"/>
        </w:rPr>
        <w:t>vizat de apelul de proiecte</w:t>
      </w:r>
      <w:bookmarkEnd w:id="43"/>
    </w:p>
    <w:p w14:paraId="1467BE42" w14:textId="632A8367" w:rsidR="00D56D62" w:rsidRPr="009A010C" w:rsidRDefault="00D56D62" w:rsidP="007F2A1B">
      <w:pPr>
        <w:pStyle w:val="Default"/>
        <w:jc w:val="both"/>
        <w:rPr>
          <w:rFonts w:ascii="Calibri" w:hAnsi="Calibri" w:cs="Calibri"/>
          <w:color w:val="auto"/>
          <w:lang w:eastAsia="en-GB"/>
        </w:rPr>
      </w:pPr>
      <w:r w:rsidRPr="009A010C">
        <w:rPr>
          <w:rFonts w:ascii="Calibri" w:hAnsi="Calibri" w:cs="Calibri"/>
          <w:color w:val="auto"/>
        </w:rPr>
        <w:t xml:space="preserve">Grupurile țintă includ, în funcție de sfera lor de interes, toate instituțiile publice și părțile interesate care vor fi implicate sau vor folosi / beneficia de rezultatele investițiilor: </w:t>
      </w:r>
    </w:p>
    <w:p w14:paraId="2CD1B1A2" w14:textId="573F6B49" w:rsidR="00D56D62" w:rsidRPr="009A010C" w:rsidRDefault="0016647A" w:rsidP="00E07D7E">
      <w:pPr>
        <w:pStyle w:val="ListParagraph"/>
        <w:numPr>
          <w:ilvl w:val="0"/>
          <w:numId w:val="14"/>
        </w:numPr>
        <w:spacing w:before="0" w:after="0"/>
        <w:jc w:val="both"/>
        <w:rPr>
          <w:rFonts w:ascii="Calibri" w:hAnsi="Calibri"/>
          <w:sz w:val="24"/>
          <w:szCs w:val="24"/>
          <w:lang w:val="fr-FR"/>
        </w:rPr>
      </w:pPr>
      <w:proofErr w:type="spellStart"/>
      <w:proofErr w:type="gramStart"/>
      <w:r w:rsidRPr="009A010C">
        <w:rPr>
          <w:rFonts w:ascii="Calibri" w:hAnsi="Calibri"/>
          <w:sz w:val="24"/>
          <w:szCs w:val="24"/>
          <w:lang w:val="fr-FR"/>
        </w:rPr>
        <w:lastRenderedPageBreak/>
        <w:t>prescolari</w:t>
      </w:r>
      <w:proofErr w:type="spellEnd"/>
      <w:proofErr w:type="gramEnd"/>
      <w:r w:rsidRPr="009A010C">
        <w:rPr>
          <w:rFonts w:ascii="Calibri" w:hAnsi="Calibri"/>
          <w:sz w:val="24"/>
          <w:szCs w:val="24"/>
          <w:lang w:val="fr-FR"/>
        </w:rPr>
        <w:t xml:space="preserve"> </w:t>
      </w:r>
      <w:proofErr w:type="spellStart"/>
      <w:r w:rsidRPr="009A010C">
        <w:rPr>
          <w:rFonts w:ascii="Calibri" w:hAnsi="Calibri"/>
          <w:sz w:val="24"/>
          <w:szCs w:val="24"/>
          <w:lang w:val="fr-FR"/>
        </w:rPr>
        <w:t>din</w:t>
      </w:r>
      <w:proofErr w:type="spellEnd"/>
      <w:r w:rsidRPr="009A010C">
        <w:rPr>
          <w:rFonts w:ascii="Calibri" w:hAnsi="Calibri"/>
          <w:sz w:val="24"/>
          <w:szCs w:val="24"/>
          <w:lang w:val="fr-FR"/>
        </w:rPr>
        <w:t xml:space="preserve"> </w:t>
      </w:r>
      <w:r w:rsidR="00D51C49" w:rsidRPr="009A010C">
        <w:rPr>
          <w:rFonts w:asciiTheme="minorHAnsi" w:eastAsia="SimSun" w:hAnsiTheme="minorHAnsi" w:cstheme="minorHAnsi"/>
          <w:bCs/>
          <w:sz w:val="24"/>
          <w:szCs w:val="24"/>
        </w:rPr>
        <w:t xml:space="preserve">zona ITI </w:t>
      </w:r>
      <w:r w:rsidR="00D51C49" w:rsidRPr="009A010C">
        <w:rPr>
          <w:rFonts w:asciiTheme="minorHAnsi" w:eastAsiaTheme="minorHAnsi" w:hAnsiTheme="minorHAnsi" w:cstheme="minorHAnsi"/>
          <w:sz w:val="24"/>
          <w:szCs w:val="24"/>
        </w:rPr>
        <w:t>Delta Dunării</w:t>
      </w:r>
      <w:r w:rsidR="00D56D62" w:rsidRPr="009A010C">
        <w:rPr>
          <w:rFonts w:ascii="Calibri" w:hAnsi="Calibri"/>
          <w:sz w:val="24"/>
          <w:szCs w:val="24"/>
          <w:lang w:val="fr-FR"/>
        </w:rPr>
        <w:t>;</w:t>
      </w:r>
    </w:p>
    <w:p w14:paraId="77E581AB" w14:textId="204760BE" w:rsidR="00D56D62" w:rsidRPr="009A010C" w:rsidRDefault="00E3644C" w:rsidP="00E07D7E">
      <w:pPr>
        <w:pStyle w:val="Default"/>
        <w:numPr>
          <w:ilvl w:val="0"/>
          <w:numId w:val="14"/>
        </w:numPr>
        <w:adjustRightInd/>
        <w:jc w:val="both"/>
        <w:rPr>
          <w:rFonts w:ascii="Calibri" w:hAnsi="Calibri" w:cs="Calibri"/>
          <w:color w:val="auto"/>
          <w:lang w:val="fr-FR" w:eastAsia="en-GB"/>
        </w:rPr>
      </w:pPr>
      <w:proofErr w:type="spellStart"/>
      <w:proofErr w:type="gramStart"/>
      <w:r w:rsidRPr="009A010C">
        <w:rPr>
          <w:rFonts w:ascii="Calibri" w:hAnsi="Calibri" w:cs="Calibri"/>
          <w:color w:val="auto"/>
          <w:lang w:val="fr-FR"/>
        </w:rPr>
        <w:t>l</w:t>
      </w:r>
      <w:r w:rsidR="00D56D62" w:rsidRPr="009A010C">
        <w:rPr>
          <w:rFonts w:ascii="Calibri" w:hAnsi="Calibri" w:cs="Calibri"/>
          <w:color w:val="auto"/>
          <w:lang w:val="fr-FR"/>
        </w:rPr>
        <w:t>ocuitorii</w:t>
      </w:r>
      <w:proofErr w:type="spellEnd"/>
      <w:proofErr w:type="gramEnd"/>
      <w:r w:rsidR="00D56D62" w:rsidRPr="009A010C">
        <w:rPr>
          <w:rFonts w:ascii="Calibri" w:hAnsi="Calibri" w:cs="Calibri"/>
          <w:color w:val="auto"/>
          <w:lang w:val="fr-FR"/>
        </w:rPr>
        <w:t xml:space="preserve"> </w:t>
      </w:r>
      <w:proofErr w:type="spellStart"/>
      <w:r w:rsidR="00D56D62" w:rsidRPr="009A010C">
        <w:rPr>
          <w:rFonts w:ascii="Calibri" w:hAnsi="Calibri" w:cs="Calibri"/>
          <w:color w:val="auto"/>
          <w:lang w:val="fr-FR"/>
        </w:rPr>
        <w:t>din</w:t>
      </w:r>
      <w:proofErr w:type="spellEnd"/>
      <w:r w:rsidR="00D56D62" w:rsidRPr="009A010C">
        <w:rPr>
          <w:rFonts w:ascii="Calibri" w:hAnsi="Calibri" w:cs="Calibri"/>
          <w:color w:val="auto"/>
          <w:lang w:val="fr-FR"/>
        </w:rPr>
        <w:t xml:space="preserve"> </w:t>
      </w:r>
      <w:r w:rsidR="00D51C49" w:rsidRPr="009A010C">
        <w:rPr>
          <w:rFonts w:asciiTheme="minorHAnsi" w:eastAsia="SimSun" w:hAnsiTheme="minorHAnsi" w:cstheme="minorHAnsi"/>
          <w:bCs/>
          <w:color w:val="auto"/>
        </w:rPr>
        <w:t xml:space="preserve">zona ITI </w:t>
      </w:r>
      <w:r w:rsidR="00D51C49" w:rsidRPr="009A010C">
        <w:rPr>
          <w:rFonts w:asciiTheme="minorHAnsi" w:eastAsiaTheme="minorHAnsi" w:hAnsiTheme="minorHAnsi" w:cstheme="minorHAnsi"/>
          <w:color w:val="auto"/>
        </w:rPr>
        <w:t>Delta Dunării</w:t>
      </w:r>
      <w:r w:rsidR="0016647A" w:rsidRPr="009A010C">
        <w:rPr>
          <w:rFonts w:ascii="Calibri" w:hAnsi="Calibri" w:cs="Calibri"/>
          <w:color w:val="auto"/>
          <w:lang w:val="fr-FR"/>
        </w:rPr>
        <w:t>;</w:t>
      </w:r>
    </w:p>
    <w:p w14:paraId="47381E48" w14:textId="5DE0157B" w:rsidR="0016647A" w:rsidRPr="009A010C" w:rsidRDefault="0016647A" w:rsidP="00E07D7E">
      <w:pPr>
        <w:pStyle w:val="Default"/>
        <w:numPr>
          <w:ilvl w:val="0"/>
          <w:numId w:val="14"/>
        </w:numPr>
        <w:adjustRightInd/>
        <w:jc w:val="both"/>
        <w:rPr>
          <w:rFonts w:ascii="Calibri" w:hAnsi="Calibri" w:cs="Calibri"/>
          <w:color w:val="auto"/>
          <w:lang w:val="fr-FR" w:eastAsia="en-GB"/>
        </w:rPr>
      </w:pPr>
      <w:proofErr w:type="spellStart"/>
      <w:proofErr w:type="gramStart"/>
      <w:r w:rsidRPr="009A010C">
        <w:rPr>
          <w:rFonts w:ascii="Calibri" w:hAnsi="Calibri" w:cs="Calibri"/>
          <w:color w:val="auto"/>
          <w:lang w:val="fr-FR" w:eastAsia="en-GB"/>
        </w:rPr>
        <w:t>autorități</w:t>
      </w:r>
      <w:proofErr w:type="spellEnd"/>
      <w:proofErr w:type="gram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și</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instituții</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publice</w:t>
      </w:r>
      <w:proofErr w:type="spellEnd"/>
      <w:r w:rsidRPr="009A010C">
        <w:rPr>
          <w:rFonts w:ascii="Calibri" w:hAnsi="Calibri" w:cs="Calibri"/>
          <w:color w:val="auto"/>
          <w:lang w:val="fr-FR" w:eastAsia="en-GB"/>
        </w:rPr>
        <w:t xml:space="preserve"> locale</w:t>
      </w:r>
      <w:r w:rsidR="00D51C49" w:rsidRPr="009A010C">
        <w:rPr>
          <w:rFonts w:ascii="Calibri" w:hAnsi="Calibri" w:cs="Calibri"/>
          <w:color w:val="auto"/>
          <w:lang w:val="fr-FR" w:eastAsia="en-GB"/>
        </w:rPr>
        <w:t xml:space="preserve"> </w:t>
      </w:r>
      <w:proofErr w:type="spellStart"/>
      <w:r w:rsidR="00D51C49" w:rsidRPr="009A010C">
        <w:rPr>
          <w:rFonts w:ascii="Calibri" w:hAnsi="Calibri" w:cs="Calibri"/>
          <w:color w:val="auto"/>
          <w:lang w:val="fr-FR" w:eastAsia="en-GB"/>
        </w:rPr>
        <w:t>din</w:t>
      </w:r>
      <w:proofErr w:type="spellEnd"/>
      <w:r w:rsidR="00D51C49" w:rsidRPr="009A010C">
        <w:rPr>
          <w:rFonts w:ascii="Calibri" w:hAnsi="Calibri" w:cs="Calibri"/>
          <w:color w:val="auto"/>
          <w:lang w:val="fr-FR" w:eastAsia="en-GB"/>
        </w:rPr>
        <w:t xml:space="preserve"> </w:t>
      </w:r>
      <w:r w:rsidR="00D51C49" w:rsidRPr="009A010C">
        <w:rPr>
          <w:rFonts w:asciiTheme="minorHAnsi" w:eastAsia="SimSun" w:hAnsiTheme="minorHAnsi" w:cstheme="minorHAnsi"/>
          <w:bCs/>
          <w:color w:val="auto"/>
        </w:rPr>
        <w:t xml:space="preserve">zona ITI </w:t>
      </w:r>
      <w:r w:rsidR="00D51C49" w:rsidRPr="009A010C">
        <w:rPr>
          <w:rFonts w:asciiTheme="minorHAnsi" w:eastAsiaTheme="minorHAnsi" w:hAnsiTheme="minorHAnsi" w:cstheme="minorHAnsi"/>
          <w:color w:val="auto"/>
        </w:rPr>
        <w:t>Delta Dunării</w:t>
      </w:r>
      <w:r w:rsidR="003E3ACA" w:rsidRPr="009A010C">
        <w:rPr>
          <w:rFonts w:ascii="Calibri" w:hAnsi="Calibri" w:cs="Calibri"/>
          <w:color w:val="auto"/>
          <w:lang w:val="fr-FR" w:eastAsia="en-GB"/>
        </w:rPr>
        <w:t>;</w:t>
      </w:r>
    </w:p>
    <w:p w14:paraId="4162D844" w14:textId="0D152CF7" w:rsidR="003E3ACA" w:rsidRPr="009A010C" w:rsidRDefault="003E3ACA" w:rsidP="00E07D7E">
      <w:pPr>
        <w:pStyle w:val="Default"/>
        <w:numPr>
          <w:ilvl w:val="0"/>
          <w:numId w:val="14"/>
        </w:numPr>
        <w:adjustRightInd/>
        <w:jc w:val="both"/>
        <w:rPr>
          <w:rFonts w:ascii="Calibri" w:hAnsi="Calibri" w:cs="Calibri"/>
          <w:color w:val="auto"/>
          <w:lang w:val="fr-FR" w:eastAsia="en-GB"/>
        </w:rPr>
      </w:pPr>
      <w:proofErr w:type="spellStart"/>
      <w:proofErr w:type="gramStart"/>
      <w:r w:rsidRPr="009A010C">
        <w:rPr>
          <w:rFonts w:ascii="Calibri" w:hAnsi="Calibri" w:cs="Calibri"/>
          <w:color w:val="auto"/>
          <w:lang w:val="fr-FR" w:eastAsia="en-GB"/>
        </w:rPr>
        <w:t>antreprenori</w:t>
      </w:r>
      <w:proofErr w:type="spellEnd"/>
      <w:proofErr w:type="gramEnd"/>
      <w:r w:rsidRPr="009A010C">
        <w:rPr>
          <w:rFonts w:ascii="Calibri" w:hAnsi="Calibri" w:cs="Calibri"/>
          <w:color w:val="auto"/>
          <w:lang w:val="fr-FR" w:eastAsia="en-GB"/>
        </w:rPr>
        <w:t xml:space="preserve"> </w:t>
      </w:r>
      <w:proofErr w:type="spellStart"/>
      <w:r w:rsidR="00D51C49" w:rsidRPr="009A010C">
        <w:rPr>
          <w:rFonts w:ascii="Calibri" w:hAnsi="Calibri" w:cs="Calibri"/>
          <w:color w:val="auto"/>
          <w:lang w:val="fr-FR" w:eastAsia="en-GB"/>
        </w:rPr>
        <w:t>din</w:t>
      </w:r>
      <w:proofErr w:type="spellEnd"/>
      <w:r w:rsidR="00D51C49" w:rsidRPr="009A010C">
        <w:rPr>
          <w:rFonts w:ascii="Calibri" w:hAnsi="Calibri" w:cs="Calibri"/>
          <w:color w:val="auto"/>
          <w:lang w:val="fr-FR" w:eastAsia="en-GB"/>
        </w:rPr>
        <w:t xml:space="preserve"> </w:t>
      </w:r>
      <w:r w:rsidR="00D51C49" w:rsidRPr="009A010C">
        <w:rPr>
          <w:rFonts w:asciiTheme="minorHAnsi" w:eastAsia="SimSun" w:hAnsiTheme="minorHAnsi" w:cstheme="minorHAnsi"/>
          <w:bCs/>
          <w:color w:val="auto"/>
        </w:rPr>
        <w:t xml:space="preserve">zona ITI </w:t>
      </w:r>
      <w:r w:rsidR="00D51C49" w:rsidRPr="009A010C">
        <w:rPr>
          <w:rFonts w:asciiTheme="minorHAnsi" w:eastAsiaTheme="minorHAnsi" w:hAnsiTheme="minorHAnsi" w:cstheme="minorHAnsi"/>
          <w:color w:val="auto"/>
        </w:rPr>
        <w:t>Delta Dunării</w:t>
      </w:r>
      <w:r w:rsidRPr="009A010C">
        <w:rPr>
          <w:rFonts w:ascii="Calibri" w:hAnsi="Calibri" w:cs="Calibri"/>
          <w:color w:val="auto"/>
          <w:lang w:val="fr-FR" w:eastAsia="en-GB"/>
        </w:rPr>
        <w:t>;</w:t>
      </w:r>
    </w:p>
    <w:p w14:paraId="70CACE79" w14:textId="114435EF" w:rsidR="003E3ACA" w:rsidRPr="009A010C" w:rsidRDefault="003E3ACA" w:rsidP="00E07D7E">
      <w:pPr>
        <w:pStyle w:val="Default"/>
        <w:numPr>
          <w:ilvl w:val="0"/>
          <w:numId w:val="14"/>
        </w:numPr>
        <w:adjustRightInd/>
        <w:jc w:val="both"/>
        <w:rPr>
          <w:rFonts w:ascii="Calibri" w:hAnsi="Calibri" w:cs="Calibri"/>
          <w:color w:val="auto"/>
          <w:lang w:val="fr-FR" w:eastAsia="en-GB"/>
        </w:rPr>
      </w:pPr>
      <w:proofErr w:type="spellStart"/>
      <w:proofErr w:type="gramStart"/>
      <w:r w:rsidRPr="009A010C">
        <w:rPr>
          <w:rFonts w:ascii="Calibri" w:hAnsi="Calibri" w:cs="Calibri"/>
          <w:color w:val="auto"/>
          <w:lang w:val="fr-FR" w:eastAsia="en-GB"/>
        </w:rPr>
        <w:t>angajatori</w:t>
      </w:r>
      <w:proofErr w:type="spellEnd"/>
      <w:proofErr w:type="gramEnd"/>
      <w:r w:rsidR="00D51C49" w:rsidRPr="009A010C">
        <w:rPr>
          <w:rFonts w:ascii="Calibri" w:hAnsi="Calibri" w:cs="Calibri"/>
          <w:color w:val="auto"/>
          <w:lang w:val="fr-FR" w:eastAsia="en-GB"/>
        </w:rPr>
        <w:t xml:space="preserve"> </w:t>
      </w:r>
      <w:proofErr w:type="spellStart"/>
      <w:r w:rsidR="00D51C49" w:rsidRPr="009A010C">
        <w:rPr>
          <w:rFonts w:ascii="Calibri" w:hAnsi="Calibri" w:cs="Calibri"/>
          <w:color w:val="auto"/>
          <w:lang w:val="fr-FR" w:eastAsia="en-GB"/>
        </w:rPr>
        <w:t>din</w:t>
      </w:r>
      <w:proofErr w:type="spellEnd"/>
      <w:r w:rsidR="00D51C49" w:rsidRPr="009A010C">
        <w:rPr>
          <w:rFonts w:ascii="Calibri" w:hAnsi="Calibri" w:cs="Calibri"/>
          <w:color w:val="auto"/>
          <w:lang w:val="fr-FR" w:eastAsia="en-GB"/>
        </w:rPr>
        <w:t xml:space="preserve"> </w:t>
      </w:r>
      <w:r w:rsidR="00D51C49" w:rsidRPr="009A010C">
        <w:rPr>
          <w:rFonts w:asciiTheme="minorHAnsi" w:eastAsia="SimSun" w:hAnsiTheme="minorHAnsi" w:cstheme="minorHAnsi"/>
          <w:bCs/>
          <w:color w:val="auto"/>
        </w:rPr>
        <w:t xml:space="preserve">zona ITI </w:t>
      </w:r>
      <w:r w:rsidR="00D51C49" w:rsidRPr="009A010C">
        <w:rPr>
          <w:rFonts w:asciiTheme="minorHAnsi" w:eastAsiaTheme="minorHAnsi" w:hAnsiTheme="minorHAnsi" w:cstheme="minorHAnsi"/>
          <w:color w:val="auto"/>
        </w:rPr>
        <w:t>Delta Dunării</w:t>
      </w:r>
      <w:r w:rsidRPr="009A010C">
        <w:rPr>
          <w:rFonts w:ascii="Calibri" w:hAnsi="Calibri" w:cs="Calibri"/>
          <w:color w:val="auto"/>
          <w:lang w:val="fr-FR" w:eastAsia="en-GB"/>
        </w:rPr>
        <w:t>.</w:t>
      </w:r>
    </w:p>
    <w:p w14:paraId="13D97EFE" w14:textId="7BFCB351" w:rsidR="00FC2307" w:rsidRPr="009A010C" w:rsidRDefault="00FC2307" w:rsidP="007F2A1B">
      <w:pPr>
        <w:pStyle w:val="Default"/>
        <w:adjustRightInd/>
        <w:jc w:val="both"/>
        <w:rPr>
          <w:rFonts w:ascii="Calibri" w:hAnsi="Calibri" w:cs="Calibri"/>
          <w:color w:val="auto"/>
          <w:lang w:val="fr-FR" w:eastAsia="en-GB"/>
        </w:rPr>
      </w:pPr>
      <w:proofErr w:type="spellStart"/>
      <w:r w:rsidRPr="009A010C">
        <w:rPr>
          <w:rFonts w:ascii="Calibri" w:hAnsi="Calibri" w:cs="Calibri"/>
          <w:color w:val="auto"/>
          <w:lang w:val="fr-FR" w:eastAsia="en-GB"/>
        </w:rPr>
        <w:t>Solicitantul</w:t>
      </w:r>
      <w:proofErr w:type="spellEnd"/>
      <w:r w:rsidRPr="009A010C">
        <w:rPr>
          <w:rFonts w:ascii="Calibri" w:hAnsi="Calibri" w:cs="Calibri"/>
          <w:color w:val="auto"/>
          <w:lang w:val="fr-FR" w:eastAsia="en-GB"/>
        </w:rPr>
        <w:t xml:space="preserve"> va </w:t>
      </w:r>
      <w:proofErr w:type="spellStart"/>
      <w:r w:rsidRPr="009A010C">
        <w:rPr>
          <w:rFonts w:ascii="Calibri" w:hAnsi="Calibri" w:cs="Calibri"/>
          <w:color w:val="auto"/>
          <w:lang w:val="fr-FR" w:eastAsia="en-GB"/>
        </w:rPr>
        <w:t>menționa</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în</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secțiunea</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Grup</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țintă</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din</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Cererea</w:t>
      </w:r>
      <w:proofErr w:type="spellEnd"/>
      <w:r w:rsidRPr="009A010C">
        <w:rPr>
          <w:rFonts w:ascii="Calibri" w:hAnsi="Calibri" w:cs="Calibri"/>
          <w:color w:val="auto"/>
          <w:lang w:val="fr-FR" w:eastAsia="en-GB"/>
        </w:rPr>
        <w:t xml:space="preserve"> de </w:t>
      </w:r>
      <w:proofErr w:type="spellStart"/>
      <w:r w:rsidRPr="009A010C">
        <w:rPr>
          <w:rFonts w:ascii="Calibri" w:hAnsi="Calibri" w:cs="Calibri"/>
          <w:color w:val="auto"/>
          <w:lang w:val="fr-FR" w:eastAsia="en-GB"/>
        </w:rPr>
        <w:t>finanțare</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principalii</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beneficiari</w:t>
      </w:r>
      <w:proofErr w:type="spellEnd"/>
      <w:r w:rsidRPr="009A010C">
        <w:rPr>
          <w:rFonts w:ascii="Calibri" w:hAnsi="Calibri" w:cs="Calibri"/>
          <w:color w:val="auto"/>
          <w:lang w:val="fr-FR" w:eastAsia="en-GB"/>
        </w:rPr>
        <w:t xml:space="preserve"> ai </w:t>
      </w:r>
      <w:proofErr w:type="spellStart"/>
      <w:r w:rsidRPr="009A010C">
        <w:rPr>
          <w:rFonts w:ascii="Calibri" w:hAnsi="Calibri" w:cs="Calibri"/>
          <w:color w:val="auto"/>
          <w:lang w:val="fr-FR" w:eastAsia="en-GB"/>
        </w:rPr>
        <w:t>rezultatelor</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proiectului</w:t>
      </w:r>
      <w:proofErr w:type="spellEnd"/>
      <w:r w:rsidRPr="009A010C">
        <w:rPr>
          <w:rFonts w:ascii="Calibri" w:hAnsi="Calibri" w:cs="Calibri"/>
          <w:color w:val="auto"/>
          <w:lang w:val="fr-FR" w:eastAsia="en-GB"/>
        </w:rPr>
        <w:t>.</w:t>
      </w:r>
    </w:p>
    <w:p w14:paraId="2FD04DB9" w14:textId="77777777" w:rsidR="00D56D62" w:rsidRPr="009A010C" w:rsidRDefault="00D56D62" w:rsidP="00D56D62">
      <w:pPr>
        <w:spacing w:before="0" w:after="0"/>
        <w:jc w:val="both"/>
        <w:rPr>
          <w:rFonts w:ascii="Calibri" w:hAnsi="Calibri"/>
          <w:sz w:val="24"/>
          <w:szCs w:val="24"/>
          <w:lang w:val="fr-FR"/>
        </w:rPr>
      </w:pPr>
    </w:p>
    <w:p w14:paraId="441AFF23" w14:textId="79072E45" w:rsidR="00D00F2D" w:rsidRPr="009A010C" w:rsidRDefault="009D7C9A" w:rsidP="00735675">
      <w:pPr>
        <w:pStyle w:val="Heading2"/>
        <w:numPr>
          <w:ilvl w:val="0"/>
          <w:numId w:val="0"/>
        </w:numPr>
        <w:ind w:left="576"/>
        <w:rPr>
          <w:rFonts w:ascii="Calibri" w:hAnsi="Calibri" w:cs="Calibri"/>
        </w:rPr>
      </w:pPr>
      <w:bookmarkStart w:id="45" w:name="_Toc161091216"/>
      <w:r w:rsidRPr="009A010C">
        <w:rPr>
          <w:rFonts w:ascii="Calibri" w:hAnsi="Calibri" w:cs="Calibri"/>
        </w:rPr>
        <w:t xml:space="preserve">3.8 </w:t>
      </w:r>
      <w:r w:rsidR="00D93F48" w:rsidRPr="009A010C">
        <w:rPr>
          <w:rFonts w:ascii="Calibri" w:hAnsi="Calibri" w:cs="Calibri"/>
        </w:rPr>
        <w:t>Indicatori</w:t>
      </w:r>
      <w:bookmarkEnd w:id="45"/>
      <w:r w:rsidR="00D93F48" w:rsidRPr="009A010C">
        <w:rPr>
          <w:rFonts w:ascii="Calibri" w:hAnsi="Calibri" w:cs="Calibri"/>
        </w:rPr>
        <w:t xml:space="preserve"> </w:t>
      </w:r>
      <w:r w:rsidR="00974087" w:rsidRPr="009A010C">
        <w:rPr>
          <w:rFonts w:ascii="Calibri" w:hAnsi="Calibri" w:cs="Calibri"/>
        </w:rPr>
        <w:t xml:space="preserve"> </w:t>
      </w:r>
    </w:p>
    <w:p w14:paraId="028366CE" w14:textId="77777777" w:rsidR="002D12CE" w:rsidRPr="009A010C" w:rsidRDefault="002D12CE" w:rsidP="002D12CE">
      <w:pPr>
        <w:spacing w:before="0" w:after="0"/>
        <w:jc w:val="both"/>
        <w:rPr>
          <w:rFonts w:ascii="Calibri" w:hAnsi="Calibri"/>
          <w:bCs/>
          <w:sz w:val="24"/>
          <w:szCs w:val="24"/>
        </w:rPr>
      </w:pPr>
      <w:r w:rsidRPr="009A010C">
        <w:rPr>
          <w:rFonts w:ascii="Calibri" w:hAnsi="Calibri"/>
          <w:bCs/>
          <w:sz w:val="24"/>
          <w:szCs w:val="24"/>
        </w:rPr>
        <w:t>În cadrul cererii de finanțare se vor completa atât indicatorii de realizare, de rezultat, cât și indicatorii suplimentari specifici apelului de proiecte. Indicatorii reprezintă instrumente de măsurare a efectelor/ realizărilor/ rezultatelor intervențiilor.  În cadrul prezentelor apeluri, solicitantul va stabili valori pentru indicatorii detaliați în subcapitolele 3.8.1 și 3.8.2.</w:t>
      </w:r>
    </w:p>
    <w:p w14:paraId="25CDB852" w14:textId="060B8CD6" w:rsidR="00D56D62" w:rsidRPr="009A010C" w:rsidRDefault="002D12CE" w:rsidP="002D12CE">
      <w:pPr>
        <w:spacing w:before="0" w:after="0"/>
        <w:jc w:val="both"/>
        <w:rPr>
          <w:rFonts w:ascii="Calibri" w:hAnsi="Calibri"/>
          <w:bCs/>
          <w:sz w:val="24"/>
          <w:szCs w:val="24"/>
        </w:rPr>
      </w:pPr>
      <w:r w:rsidRPr="009A010C">
        <w:rPr>
          <w:rFonts w:ascii="Calibri" w:hAnsi="Calibri"/>
          <w:bCs/>
          <w:sz w:val="24"/>
          <w:szCs w:val="24"/>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4691475A" w14:textId="03D11F72" w:rsidR="005C29D1" w:rsidRPr="009A010C" w:rsidRDefault="006F4663" w:rsidP="009D7C9A">
      <w:pPr>
        <w:pStyle w:val="Heading3"/>
        <w:numPr>
          <w:ilvl w:val="0"/>
          <w:numId w:val="0"/>
        </w:numPr>
        <w:rPr>
          <w:rFonts w:cs="Calibri"/>
          <w:i w:val="0"/>
        </w:rPr>
      </w:pPr>
      <w:bookmarkStart w:id="46" w:name="_Toc161091217"/>
      <w:bookmarkStart w:id="47" w:name="_Hlk99961469"/>
      <w:r w:rsidRPr="009A010C">
        <w:rPr>
          <w:rFonts w:cs="Calibri"/>
          <w:i w:val="0"/>
        </w:rPr>
        <w:t xml:space="preserve">3.8.1. </w:t>
      </w:r>
      <w:r w:rsidR="00F13D4C" w:rsidRPr="009A010C">
        <w:rPr>
          <w:rFonts w:cs="Calibri"/>
          <w:i w:val="0"/>
        </w:rPr>
        <w:t>Indicatori de realizare</w:t>
      </w:r>
      <w:bookmarkEnd w:id="46"/>
      <w:r w:rsidR="00F13D4C" w:rsidRPr="009A010C">
        <w:rPr>
          <w:rFonts w:cs="Calibri"/>
          <w:i w:val="0"/>
        </w:rPr>
        <w:t xml:space="preserve"> </w:t>
      </w:r>
    </w:p>
    <w:p w14:paraId="6BD97BFF" w14:textId="77777777" w:rsidR="001F7A3C" w:rsidRPr="009A010C" w:rsidRDefault="001F7A3C" w:rsidP="001F7A3C">
      <w:pPr>
        <w:pStyle w:val="5Normal"/>
        <w:rPr>
          <w:rFonts w:asciiTheme="minorHAnsi" w:hAnsiTheme="minorHAnsi"/>
          <w:b/>
          <w:bCs/>
          <w:sz w:val="24"/>
        </w:rPr>
      </w:pPr>
      <w:bookmarkStart w:id="48" w:name="_Hlk99961586"/>
      <w:r w:rsidRPr="009A010C">
        <w:rPr>
          <w:rFonts w:asciiTheme="minorHAnsi" w:hAnsiTheme="minorHAnsi"/>
          <w:b/>
          <w:bCs/>
          <w:sz w:val="24"/>
        </w:rPr>
        <w:t>RCO 66 - Capacitatea sălilor de clasă din structurile noi sau modernizate de îngrijire a copiilor (persoane).</w:t>
      </w:r>
    </w:p>
    <w:bookmarkEnd w:id="48"/>
    <w:p w14:paraId="1176C4B9" w14:textId="77777777" w:rsidR="001F7A3C" w:rsidRPr="009A010C" w:rsidRDefault="001F7A3C" w:rsidP="001F7A3C">
      <w:pPr>
        <w:tabs>
          <w:tab w:val="left" w:pos="180"/>
          <w:tab w:val="left" w:pos="720"/>
        </w:tabs>
        <w:spacing w:before="0" w:after="0"/>
        <w:jc w:val="both"/>
        <w:rPr>
          <w:rFonts w:asciiTheme="minorHAnsi" w:hAnsiTheme="minorHAnsi" w:cstheme="minorHAnsi"/>
          <w:i/>
          <w:iCs/>
          <w:sz w:val="24"/>
          <w:szCs w:val="24"/>
          <w:lang w:eastAsia="ja-JP"/>
        </w:rPr>
      </w:pPr>
      <w:r w:rsidRPr="009A010C">
        <w:rPr>
          <w:rFonts w:asciiTheme="minorHAnsi" w:hAnsiTheme="minorHAnsi" w:cstheme="minorHAnsi"/>
          <w:i/>
          <w:iCs/>
          <w:sz w:val="24"/>
          <w:szCs w:val="24"/>
          <w:lang w:eastAsia="ja-JP"/>
        </w:rPr>
        <w:t xml:space="preserve">Capacitatea sălilor de clasă măsurată ca număr maxim de locuri în structurile de îngrijire a copiilor noi sau modernizate. </w:t>
      </w:r>
    </w:p>
    <w:p w14:paraId="1465B404" w14:textId="77777777" w:rsidR="001F7A3C" w:rsidRPr="009A010C" w:rsidRDefault="001F7A3C" w:rsidP="001F7A3C">
      <w:pPr>
        <w:tabs>
          <w:tab w:val="left" w:pos="180"/>
          <w:tab w:val="left" w:pos="720"/>
        </w:tabs>
        <w:spacing w:before="0" w:after="0"/>
        <w:jc w:val="both"/>
        <w:rPr>
          <w:rFonts w:asciiTheme="minorHAnsi" w:hAnsiTheme="minorHAnsi" w:cstheme="minorHAnsi"/>
          <w:i/>
          <w:iCs/>
          <w:sz w:val="24"/>
          <w:szCs w:val="24"/>
          <w:lang w:eastAsia="ja-JP"/>
        </w:rPr>
      </w:pPr>
      <w:r w:rsidRPr="009A010C">
        <w:rPr>
          <w:rFonts w:asciiTheme="minorHAnsi" w:hAnsiTheme="minorHAnsi" w:cstheme="minorHAnsi"/>
          <w:i/>
          <w:iCs/>
          <w:sz w:val="24"/>
          <w:szCs w:val="24"/>
          <w:lang w:eastAsia="ja-JP"/>
        </w:rPr>
        <w:t>Capacitatea sălii de clasă trebuie calculată în în conformitate cu legislația națională, și nu include profesori, părinţii, personalul auxiliar sau alte persoane care folosesc aceste structuri.</w:t>
      </w:r>
    </w:p>
    <w:p w14:paraId="1CB7C9E2" w14:textId="77777777" w:rsidR="001F7A3C" w:rsidRPr="009A010C" w:rsidRDefault="001F7A3C" w:rsidP="001F7A3C">
      <w:pPr>
        <w:tabs>
          <w:tab w:val="left" w:pos="180"/>
          <w:tab w:val="left" w:pos="720"/>
        </w:tabs>
        <w:spacing w:before="0" w:after="0"/>
        <w:jc w:val="both"/>
        <w:rPr>
          <w:rFonts w:asciiTheme="minorHAnsi" w:hAnsiTheme="minorHAnsi" w:cstheme="minorHAnsi"/>
          <w:i/>
          <w:iCs/>
          <w:sz w:val="24"/>
          <w:szCs w:val="24"/>
          <w:lang w:eastAsia="ja-JP"/>
        </w:rPr>
      </w:pPr>
      <w:r w:rsidRPr="009A010C">
        <w:rPr>
          <w:rFonts w:asciiTheme="minorHAnsi" w:hAnsiTheme="minorHAnsi" w:cstheme="minorHAnsi"/>
          <w:i/>
          <w:iCs/>
          <w:sz w:val="24"/>
          <w:szCs w:val="24"/>
          <w:lang w:eastAsia="ja-JP"/>
        </w:rPr>
        <w:t>Indicatorul acoperă structuri de îngrijire a copiilor care sunt nou construite sau modernizate (de exemplu, pentru creșterea standardelor de igienă și siguranță). Modernizarea nu include renovări pentru îmbunătățirea performanței energetică, sau întreținerea și reparațiile.</w:t>
      </w:r>
    </w:p>
    <w:p w14:paraId="51C8A111" w14:textId="5CC2F4DC" w:rsidR="001F7A3C" w:rsidRPr="009A010C" w:rsidRDefault="001F7A3C" w:rsidP="001F7A3C">
      <w:pPr>
        <w:tabs>
          <w:tab w:val="left" w:pos="180"/>
          <w:tab w:val="left" w:pos="720"/>
        </w:tabs>
        <w:spacing w:before="0" w:after="0"/>
        <w:jc w:val="both"/>
        <w:rPr>
          <w:rFonts w:asciiTheme="minorHAnsi" w:hAnsiTheme="minorHAnsi" w:cstheme="minorHAnsi"/>
          <w:i/>
          <w:iCs/>
          <w:sz w:val="24"/>
          <w:szCs w:val="24"/>
          <w:lang w:eastAsia="ja-JP"/>
        </w:rPr>
      </w:pPr>
    </w:p>
    <w:p w14:paraId="17132B20" w14:textId="77777777" w:rsidR="00165D90" w:rsidRPr="009A010C" w:rsidRDefault="00165D90" w:rsidP="00165D90">
      <w:pPr>
        <w:spacing w:before="0" w:after="0"/>
        <w:jc w:val="both"/>
        <w:rPr>
          <w:rFonts w:asciiTheme="minorHAnsi" w:eastAsia="Times New Roman" w:hAnsiTheme="minorHAnsi" w:cstheme="minorHAnsi"/>
          <w:b/>
          <w:sz w:val="24"/>
          <w:szCs w:val="24"/>
        </w:rPr>
      </w:pPr>
      <w:r w:rsidRPr="009A010C">
        <w:rPr>
          <w:rFonts w:asciiTheme="minorHAnsi" w:eastAsia="Times New Roman" w:hAnsiTheme="minorHAnsi" w:cstheme="minorHAnsi"/>
          <w:b/>
          <w:sz w:val="24"/>
          <w:szCs w:val="24"/>
        </w:rPr>
        <w:t>RCO 74 – Populația vizată de proiecte derulate in cadrul strategiilor de dezvoltare teritorială integrată (persoane)</w:t>
      </w:r>
    </w:p>
    <w:p w14:paraId="556A37A6" w14:textId="77777777" w:rsidR="00165D90" w:rsidRPr="009A010C" w:rsidRDefault="00165D90" w:rsidP="00165D90">
      <w:pPr>
        <w:spacing w:before="0" w:after="0"/>
        <w:jc w:val="both"/>
        <w:rPr>
          <w:rFonts w:asciiTheme="minorHAnsi" w:hAnsiTheme="minorHAnsi" w:cstheme="minorHAnsi"/>
          <w:sz w:val="24"/>
          <w:szCs w:val="24"/>
        </w:rPr>
      </w:pPr>
    </w:p>
    <w:p w14:paraId="66E5D104" w14:textId="77777777" w:rsidR="00165D90" w:rsidRPr="009A010C" w:rsidRDefault="00165D90" w:rsidP="00165D90">
      <w:pPr>
        <w:spacing w:before="0" w:after="0"/>
        <w:jc w:val="both"/>
        <w:rPr>
          <w:rFonts w:asciiTheme="minorHAnsi" w:eastAsia="Times New Roman" w:hAnsiTheme="minorHAnsi" w:cstheme="minorHAnsi"/>
          <w:b/>
          <w:i/>
          <w:iCs/>
          <w:sz w:val="24"/>
          <w:szCs w:val="24"/>
        </w:rPr>
      </w:pPr>
      <w:r w:rsidRPr="009A010C">
        <w:rPr>
          <w:rFonts w:asciiTheme="minorHAnsi" w:hAnsiTheme="minorHAnsi" w:cstheme="minorHAnsi"/>
          <w:i/>
          <w:iCs/>
          <w:sz w:val="24"/>
          <w:szCs w:val="24"/>
        </w:rPr>
        <w:t>Numărul de persoane acoperite de proiecte sprijinite de fonduri în cadrul strategiilor de dezvoltare teritorială integrată.</w:t>
      </w:r>
    </w:p>
    <w:p w14:paraId="3E3875FC" w14:textId="77777777" w:rsidR="00165D90" w:rsidRPr="009A010C" w:rsidRDefault="00165D90" w:rsidP="001F7A3C">
      <w:pPr>
        <w:tabs>
          <w:tab w:val="left" w:pos="180"/>
          <w:tab w:val="left" w:pos="720"/>
        </w:tabs>
        <w:spacing w:before="0" w:after="0"/>
        <w:jc w:val="both"/>
        <w:rPr>
          <w:rFonts w:asciiTheme="minorHAnsi" w:hAnsiTheme="minorHAnsi" w:cstheme="minorHAnsi"/>
          <w:i/>
          <w:iCs/>
          <w:sz w:val="24"/>
          <w:szCs w:val="24"/>
          <w:lang w:eastAsia="ja-JP"/>
        </w:rPr>
      </w:pPr>
    </w:p>
    <w:p w14:paraId="18D7EB56" w14:textId="77777777" w:rsidR="001F7A3C" w:rsidRPr="009A010C" w:rsidRDefault="001F7A3C" w:rsidP="001F7A3C">
      <w:pPr>
        <w:tabs>
          <w:tab w:val="left" w:pos="180"/>
          <w:tab w:val="left" w:pos="720"/>
        </w:tabs>
        <w:spacing w:before="0" w:after="0"/>
        <w:jc w:val="both"/>
        <w:rPr>
          <w:rFonts w:asciiTheme="minorHAnsi" w:hAnsiTheme="minorHAnsi" w:cstheme="minorHAnsi"/>
          <w:b/>
          <w:iCs/>
          <w:sz w:val="24"/>
          <w:szCs w:val="24"/>
          <w:lang w:eastAsia="ja-JP"/>
        </w:rPr>
      </w:pPr>
      <w:r w:rsidRPr="009A010C">
        <w:rPr>
          <w:rFonts w:asciiTheme="minorHAnsi" w:hAnsiTheme="minorHAnsi" w:cstheme="minorHAnsi"/>
          <w:b/>
          <w:iCs/>
          <w:sz w:val="24"/>
          <w:szCs w:val="24"/>
          <w:lang w:eastAsia="ja-JP"/>
        </w:rPr>
        <w:t>RCO75 - Strategii de dezvoltare teritorială integrată care beneficiază de sprijin</w:t>
      </w:r>
    </w:p>
    <w:p w14:paraId="2E6BF3C5" w14:textId="77777777" w:rsidR="001F7A3C" w:rsidRPr="009A010C" w:rsidRDefault="001F7A3C" w:rsidP="001F7A3C">
      <w:pPr>
        <w:tabs>
          <w:tab w:val="left" w:pos="180"/>
          <w:tab w:val="left" w:pos="720"/>
        </w:tabs>
        <w:spacing w:before="0" w:after="0"/>
        <w:jc w:val="both"/>
        <w:rPr>
          <w:rFonts w:asciiTheme="minorHAnsi" w:hAnsiTheme="minorHAnsi" w:cstheme="minorHAnsi"/>
          <w:i/>
          <w:iCs/>
          <w:sz w:val="24"/>
          <w:szCs w:val="24"/>
          <w:lang w:eastAsia="ja-JP"/>
        </w:rPr>
      </w:pPr>
      <w:r w:rsidRPr="009A010C">
        <w:rPr>
          <w:rFonts w:asciiTheme="minorHAnsi" w:hAnsiTheme="minorHAnsi" w:cstheme="minorHAnsi"/>
          <w:i/>
          <w:iCs/>
          <w:sz w:val="24"/>
          <w:szCs w:val="24"/>
          <w:lang w:eastAsia="ja-JP"/>
        </w:rPr>
        <w:t>Valoarea țintă a indicatorului a fost estimata ca fiind egală cu valoarea numarului de Strategii de devoltare teritoriala integrata care beneficiaza de sprijin prin implementarea proiectelor din cadrul OS a (ii), respectiv 1 SIDD DD.</w:t>
      </w:r>
    </w:p>
    <w:p w14:paraId="4B0D0D7D" w14:textId="6C253E72" w:rsidR="00B07052" w:rsidRPr="009A010C" w:rsidRDefault="00B07052" w:rsidP="00BB0559">
      <w:pPr>
        <w:tabs>
          <w:tab w:val="left" w:pos="180"/>
          <w:tab w:val="left" w:pos="720"/>
        </w:tabs>
        <w:spacing w:before="0" w:after="0"/>
        <w:jc w:val="both"/>
        <w:rPr>
          <w:rFonts w:ascii="Calibri" w:hAnsi="Calibri"/>
          <w:i/>
          <w:iCs/>
          <w:sz w:val="24"/>
          <w:szCs w:val="24"/>
          <w:lang w:eastAsia="ja-JP"/>
        </w:rPr>
      </w:pPr>
    </w:p>
    <w:p w14:paraId="3562578E" w14:textId="77777777" w:rsidR="00BB0559" w:rsidRPr="009A010C" w:rsidRDefault="00BB0559" w:rsidP="00BB0559">
      <w:pPr>
        <w:tabs>
          <w:tab w:val="left" w:pos="180"/>
          <w:tab w:val="left" w:pos="720"/>
        </w:tabs>
        <w:spacing w:before="0" w:after="0"/>
        <w:jc w:val="both"/>
        <w:rPr>
          <w:rFonts w:ascii="Calibri" w:hAnsi="Calibri"/>
          <w:b/>
          <w:bCs/>
          <w:sz w:val="24"/>
          <w:szCs w:val="24"/>
          <w:lang w:eastAsia="ja-JP"/>
        </w:rPr>
      </w:pPr>
    </w:p>
    <w:p w14:paraId="4ECB44BC" w14:textId="38469D94" w:rsidR="002C788F" w:rsidRPr="009A010C" w:rsidRDefault="00F13D4C" w:rsidP="00E07D7E">
      <w:pPr>
        <w:pStyle w:val="Heading3"/>
        <w:numPr>
          <w:ilvl w:val="2"/>
          <w:numId w:val="31"/>
        </w:numPr>
        <w:rPr>
          <w:rFonts w:cs="Calibri"/>
        </w:rPr>
      </w:pPr>
      <w:bookmarkStart w:id="49" w:name="_Toc161091218"/>
      <w:r w:rsidRPr="009A010C">
        <w:rPr>
          <w:rFonts w:cs="Calibri"/>
        </w:rPr>
        <w:t>Indicatori de rezultat</w:t>
      </w:r>
      <w:bookmarkEnd w:id="49"/>
    </w:p>
    <w:bookmarkEnd w:id="47"/>
    <w:p w14:paraId="6152C31F" w14:textId="77777777" w:rsidR="0059409F" w:rsidRPr="009A010C" w:rsidRDefault="0059409F" w:rsidP="0059409F">
      <w:pPr>
        <w:pStyle w:val="ListParagraph"/>
        <w:spacing w:before="0" w:after="0"/>
        <w:jc w:val="both"/>
        <w:rPr>
          <w:rFonts w:asciiTheme="minorHAnsi" w:eastAsia="Times New Roman" w:hAnsiTheme="minorHAnsi" w:cstheme="minorHAnsi"/>
          <w:b/>
          <w:bCs/>
          <w:sz w:val="24"/>
          <w:szCs w:val="24"/>
        </w:rPr>
      </w:pPr>
      <w:r w:rsidRPr="009A010C">
        <w:rPr>
          <w:rFonts w:asciiTheme="minorHAnsi" w:eastAsia="Times New Roman" w:hAnsiTheme="minorHAnsi" w:cstheme="minorHAnsi"/>
          <w:sz w:val="24"/>
          <w:szCs w:val="24"/>
        </w:rPr>
        <w:t xml:space="preserve">RCR 70   -  </w:t>
      </w:r>
      <w:r w:rsidRPr="009A010C">
        <w:rPr>
          <w:rFonts w:asciiTheme="minorHAnsi" w:eastAsia="Times New Roman" w:hAnsiTheme="minorHAnsi" w:cstheme="minorHAnsi"/>
          <w:b/>
          <w:bCs/>
          <w:sz w:val="24"/>
          <w:szCs w:val="24"/>
        </w:rPr>
        <w:t xml:space="preserve">Număr anual de utilizatori ai structurilor noi sau modernizate de îngrijire a </w:t>
      </w:r>
    </w:p>
    <w:p w14:paraId="3F1478DE" w14:textId="77777777" w:rsidR="0059409F" w:rsidRPr="009A010C" w:rsidRDefault="0059409F" w:rsidP="0059409F">
      <w:pPr>
        <w:spacing w:before="0" w:after="0"/>
        <w:jc w:val="both"/>
        <w:rPr>
          <w:rFonts w:asciiTheme="minorHAnsi" w:eastAsia="Times New Roman" w:hAnsiTheme="minorHAnsi" w:cstheme="minorHAnsi"/>
          <w:b/>
          <w:bCs/>
          <w:sz w:val="24"/>
          <w:szCs w:val="24"/>
        </w:rPr>
      </w:pPr>
      <w:r w:rsidRPr="009A010C">
        <w:rPr>
          <w:rFonts w:asciiTheme="minorHAnsi" w:eastAsia="Times New Roman" w:hAnsiTheme="minorHAnsi" w:cstheme="minorHAnsi"/>
          <w:b/>
          <w:bCs/>
          <w:sz w:val="24"/>
          <w:szCs w:val="24"/>
        </w:rPr>
        <w:t>copiilor (utilizatori/an).</w:t>
      </w:r>
    </w:p>
    <w:p w14:paraId="0F6DB91D" w14:textId="77777777" w:rsidR="0059409F" w:rsidRPr="009A010C" w:rsidRDefault="0059409F" w:rsidP="0059409F">
      <w:pPr>
        <w:spacing w:before="0" w:after="0"/>
        <w:jc w:val="both"/>
        <w:rPr>
          <w:rFonts w:asciiTheme="minorHAnsi" w:eastAsia="Times New Roman" w:hAnsiTheme="minorHAnsi" w:cstheme="minorHAnsi"/>
          <w:i/>
          <w:iCs/>
          <w:sz w:val="24"/>
          <w:szCs w:val="24"/>
        </w:rPr>
      </w:pPr>
      <w:r w:rsidRPr="009A010C">
        <w:rPr>
          <w:rFonts w:asciiTheme="minorHAnsi" w:eastAsia="Times New Roman" w:hAnsiTheme="minorHAnsi" w:cstheme="minorHAnsi"/>
          <w:i/>
          <w:iCs/>
          <w:sz w:val="24"/>
          <w:szCs w:val="24"/>
        </w:rPr>
        <w:t xml:space="preserve">Numărul anual de copii înregistrați care utilizează structura de îngrijire a copiilor sprijinită. Pentru valorile realizate, estimarea trebuie efectuată ex post pe baza numărului și mărimii grupurilor de copii care folosesc structura de îngrijire a copiilor cel puţin o dată în cursul anului ulterior finalizării intervenţiei. </w:t>
      </w:r>
    </w:p>
    <w:p w14:paraId="7F63468D" w14:textId="77777777" w:rsidR="0059409F" w:rsidRPr="009A010C" w:rsidRDefault="0059409F" w:rsidP="0059409F">
      <w:pPr>
        <w:spacing w:before="0" w:after="0"/>
        <w:jc w:val="both"/>
        <w:rPr>
          <w:rFonts w:asciiTheme="minorHAnsi" w:eastAsia="Times New Roman" w:hAnsiTheme="minorHAnsi" w:cstheme="minorHAnsi"/>
          <w:i/>
          <w:iCs/>
          <w:sz w:val="24"/>
          <w:szCs w:val="24"/>
        </w:rPr>
      </w:pPr>
      <w:r w:rsidRPr="009A010C">
        <w:rPr>
          <w:rFonts w:asciiTheme="minorHAnsi" w:eastAsia="Times New Roman" w:hAnsiTheme="minorHAnsi" w:cstheme="minorHAnsi"/>
          <w:i/>
          <w:iCs/>
          <w:sz w:val="24"/>
          <w:szCs w:val="24"/>
        </w:rPr>
        <w:t>Valoarea de bază a indicatorului se referă la numărul de utilizatori ai structurii de îngrijire a copiilor estimată pentru anul anterior începerii intervenției. Valoarea de bază este zero pentru structurile nou construite.</w:t>
      </w:r>
    </w:p>
    <w:p w14:paraId="1E969832" w14:textId="77777777" w:rsidR="0059409F" w:rsidRPr="009A010C" w:rsidRDefault="0059409F" w:rsidP="0059409F">
      <w:pPr>
        <w:spacing w:before="0" w:after="0"/>
        <w:jc w:val="both"/>
        <w:rPr>
          <w:rFonts w:asciiTheme="minorHAnsi" w:eastAsia="Times New Roman" w:hAnsiTheme="minorHAnsi" w:cstheme="minorHAnsi"/>
          <w:i/>
          <w:iCs/>
          <w:sz w:val="24"/>
          <w:szCs w:val="24"/>
        </w:rPr>
      </w:pPr>
      <w:r w:rsidRPr="009A010C">
        <w:rPr>
          <w:rFonts w:asciiTheme="minorHAnsi" w:eastAsia="Times New Roman" w:hAnsiTheme="minorHAnsi" w:cstheme="minorHAnsi"/>
          <w:i/>
          <w:iCs/>
          <w:sz w:val="24"/>
          <w:szCs w:val="24"/>
        </w:rPr>
        <w:t>Indicatorul nu acoperă cadrele didactice, părinții, personalul auxiliar sau alte persoane care utilizează structura de îngrijire a copiilor.</w:t>
      </w:r>
    </w:p>
    <w:p w14:paraId="12596B24" w14:textId="77777777" w:rsidR="0059409F" w:rsidRPr="009A010C" w:rsidRDefault="0059409F" w:rsidP="0059409F">
      <w:pPr>
        <w:spacing w:before="0" w:after="0"/>
        <w:jc w:val="both"/>
        <w:rPr>
          <w:rFonts w:asciiTheme="minorHAnsi" w:eastAsia="Times New Roman" w:hAnsiTheme="minorHAnsi" w:cstheme="minorHAnsi"/>
          <w:sz w:val="24"/>
          <w:szCs w:val="24"/>
        </w:rPr>
      </w:pPr>
    </w:p>
    <w:p w14:paraId="0B7007AB" w14:textId="77777777" w:rsidR="0059409F" w:rsidRPr="009A010C" w:rsidRDefault="0059409F" w:rsidP="0059409F">
      <w:pPr>
        <w:pStyle w:val="ListParagraph"/>
        <w:spacing w:before="0" w:after="0"/>
        <w:ind w:left="0"/>
        <w:jc w:val="both"/>
        <w:rPr>
          <w:rFonts w:asciiTheme="minorHAnsi" w:eastAsia="Times New Roman" w:hAnsiTheme="minorHAnsi" w:cstheme="minorHAnsi"/>
          <w:b/>
          <w:bCs/>
          <w:sz w:val="24"/>
          <w:szCs w:val="24"/>
        </w:rPr>
      </w:pPr>
      <w:r w:rsidRPr="009A010C">
        <w:rPr>
          <w:rFonts w:asciiTheme="minorHAnsi" w:eastAsia="Times New Roman" w:hAnsiTheme="minorHAnsi" w:cstheme="minorHAnsi"/>
          <w:b/>
          <w:bCs/>
          <w:sz w:val="24"/>
          <w:szCs w:val="24"/>
        </w:rPr>
        <w:t xml:space="preserve">             8S14 - Ponderea utilizatorilor din unitățile de învățământ de masă, noi sau modernizate care aparțin grupurilor vulnerabile/marginalizate (procent %).</w:t>
      </w:r>
    </w:p>
    <w:p w14:paraId="63E2D873" w14:textId="77777777" w:rsidR="0059409F" w:rsidRPr="009A010C" w:rsidRDefault="0059409F" w:rsidP="0059409F">
      <w:pPr>
        <w:spacing w:before="0" w:after="0"/>
        <w:jc w:val="both"/>
        <w:rPr>
          <w:rFonts w:asciiTheme="minorHAnsi" w:hAnsiTheme="minorHAnsi" w:cstheme="minorHAnsi"/>
          <w:i/>
          <w:iCs/>
          <w:sz w:val="24"/>
          <w:szCs w:val="24"/>
        </w:rPr>
      </w:pPr>
      <w:r w:rsidRPr="009A010C">
        <w:rPr>
          <w:rFonts w:asciiTheme="minorHAnsi" w:hAnsiTheme="minorHAnsi" w:cstheme="minorHAnsi"/>
          <w:i/>
          <w:iCs/>
          <w:sz w:val="24"/>
          <w:szCs w:val="24"/>
        </w:rPr>
        <w:t>Indicatorul reprezintă ponderea elevilor din învățământul preșcolar, aparținând grupurilor vulnerabile/marginalizate care utilizează infrastructura educațională, nouă sau modernizată, calculat ca raport între numărul elevilor aparținând grupurilor vulnerabile/marginalizate și numărul anual de elevii care utilizează infrastructura din unitățile de învățământ preșcolar sprijinite.</w:t>
      </w:r>
    </w:p>
    <w:p w14:paraId="1096AFDD" w14:textId="77777777" w:rsidR="0059409F" w:rsidRPr="009A010C" w:rsidRDefault="0059409F" w:rsidP="0059409F">
      <w:pPr>
        <w:spacing w:before="0" w:after="0"/>
        <w:jc w:val="both"/>
        <w:rPr>
          <w:rFonts w:asciiTheme="minorHAnsi" w:hAnsiTheme="minorHAnsi" w:cstheme="minorHAnsi"/>
          <w:i/>
          <w:iCs/>
          <w:sz w:val="24"/>
          <w:szCs w:val="24"/>
        </w:rPr>
      </w:pPr>
      <w:r w:rsidRPr="009A010C">
        <w:rPr>
          <w:rFonts w:asciiTheme="minorHAnsi" w:hAnsiTheme="minorHAnsi" w:cstheme="minorHAnsi"/>
          <w:i/>
          <w:iCs/>
          <w:sz w:val="24"/>
          <w:szCs w:val="24"/>
        </w:rPr>
        <w:t>Modernizarea nu include reabilitare pentru eficientizare energetică sau mentenanță și reparații curente. În categoria grupurilor vulnerabile/marginalizate pot intra elevi: de etnie roma, cu dizabilități/ cerințe educaționale speciale (CES), din centre de plasament și persoane orfane, din familii cu venituri mici, beneficiari ai tichetelor de sprijin educațional conform OUG 133 (elevi), alte categorii dezavantajate pentru care unitatea de învățământ deține statistici și/sau există un cadru legal pentru încadrarea acestora într-o categorie beneficiară de sprijin social sau educațional (ex: din familii monoparentale, expuși altor riscuri sociale: cu părinți în afara țării, migranți etc).</w:t>
      </w:r>
    </w:p>
    <w:p w14:paraId="7FE55CF7" w14:textId="77777777" w:rsidR="0059409F" w:rsidRPr="009A010C" w:rsidRDefault="0059409F" w:rsidP="0059409F">
      <w:pPr>
        <w:pStyle w:val="ListParagraph"/>
        <w:spacing w:before="0" w:after="0"/>
        <w:ind w:left="0"/>
        <w:jc w:val="both"/>
        <w:rPr>
          <w:rFonts w:asciiTheme="minorHAnsi" w:hAnsiTheme="minorHAnsi" w:cstheme="minorHAnsi"/>
          <w:i/>
          <w:iCs/>
          <w:sz w:val="24"/>
          <w:szCs w:val="24"/>
        </w:rPr>
      </w:pPr>
      <w:r w:rsidRPr="009A010C">
        <w:rPr>
          <w:rFonts w:asciiTheme="minorHAnsi" w:hAnsiTheme="minorHAnsi" w:cstheme="minorHAnsi"/>
          <w:i/>
          <w:iCs/>
          <w:sz w:val="24"/>
          <w:szCs w:val="24"/>
        </w:rPr>
        <w:t>Pentru valorile obținute, estimarea se va realiza ex-post pe baza numărului și mărimii grupurilor de elevi care folosesc infrastructura cel puțin o dată pe parcursul anului școlar, după finalizarea intervenției. Indicatorul nu acoperă cadrele didactice, părinții, personalul auxiliar sau orice alte persoane care ar putea folosi infrastructura.</w:t>
      </w:r>
    </w:p>
    <w:p w14:paraId="6D2545AA" w14:textId="77777777" w:rsidR="002B3C87" w:rsidRPr="009A010C" w:rsidRDefault="002B3C87" w:rsidP="002B3C87">
      <w:pPr>
        <w:pStyle w:val="ListParagraph"/>
        <w:spacing w:before="0" w:after="0"/>
        <w:ind w:left="0"/>
        <w:jc w:val="both"/>
        <w:rPr>
          <w:rFonts w:ascii="Calibri" w:hAnsi="Calibri"/>
          <w:b/>
          <w:bCs/>
          <w:sz w:val="24"/>
          <w:szCs w:val="24"/>
        </w:rPr>
      </w:pPr>
    </w:p>
    <w:p w14:paraId="635D3652" w14:textId="6DD46D95" w:rsidR="004A4B7C" w:rsidRPr="009A010C" w:rsidRDefault="00333725" w:rsidP="00E07D7E">
      <w:pPr>
        <w:pStyle w:val="Heading3"/>
        <w:numPr>
          <w:ilvl w:val="2"/>
          <w:numId w:val="31"/>
        </w:numPr>
        <w:rPr>
          <w:rFonts w:cs="Calibri"/>
        </w:rPr>
      </w:pPr>
      <w:bookmarkStart w:id="50" w:name="_Toc161091219"/>
      <w:r w:rsidRPr="009A010C">
        <w:rPr>
          <w:rStyle w:val="Heading4Char"/>
          <w:rFonts w:cs="Calibri"/>
          <w:b/>
          <w:iCs w:val="0"/>
        </w:rPr>
        <w:t>Indicatori suplimentari specifici Apelului de Proiecte</w:t>
      </w:r>
      <w:bookmarkEnd w:id="50"/>
    </w:p>
    <w:p w14:paraId="0CD92DEF" w14:textId="359ABEF0" w:rsidR="00F9575F" w:rsidRPr="009A010C" w:rsidRDefault="005C29D1" w:rsidP="00F9575F">
      <w:pPr>
        <w:pStyle w:val="ListParagraph"/>
        <w:spacing w:before="0" w:after="0"/>
        <w:ind w:left="0"/>
        <w:jc w:val="both"/>
        <w:rPr>
          <w:rFonts w:ascii="Calibri" w:hAnsi="Calibri"/>
          <w:sz w:val="24"/>
          <w:szCs w:val="24"/>
        </w:rPr>
      </w:pPr>
      <w:r w:rsidRPr="009A010C">
        <w:rPr>
          <w:rFonts w:ascii="Calibri" w:hAnsi="Calibri"/>
          <w:sz w:val="24"/>
          <w:szCs w:val="24"/>
        </w:rPr>
        <w:t xml:space="preserve">Acesti indicatori </w:t>
      </w:r>
      <w:r w:rsidR="00350585" w:rsidRPr="009A010C">
        <w:rPr>
          <w:rFonts w:ascii="Calibri" w:hAnsi="Calibri"/>
          <w:sz w:val="24"/>
          <w:szCs w:val="24"/>
        </w:rPr>
        <w:t xml:space="preserve">fac obiectul monitorizării implementării și performanței investiției propuse prin proiect. </w:t>
      </w:r>
    </w:p>
    <w:p w14:paraId="02C3D2D0" w14:textId="77777777" w:rsidR="00F9575F" w:rsidRPr="009A010C" w:rsidRDefault="00F9575F" w:rsidP="00F9575F">
      <w:pPr>
        <w:spacing w:before="0" w:after="0"/>
        <w:contextualSpacing/>
        <w:jc w:val="both"/>
        <w:rPr>
          <w:rFonts w:ascii="Calibri" w:hAnsi="Calibri"/>
          <w:sz w:val="24"/>
          <w:szCs w:val="24"/>
        </w:rPr>
      </w:pPr>
    </w:p>
    <w:p w14:paraId="2D7B36C0" w14:textId="77777777" w:rsidR="00F9575F" w:rsidRPr="009A010C" w:rsidRDefault="00F9575F" w:rsidP="00F9575F">
      <w:pPr>
        <w:spacing w:before="0" w:after="0"/>
        <w:jc w:val="both"/>
        <w:rPr>
          <w:rFonts w:ascii="Calibri" w:eastAsia="SimSun" w:hAnsi="Calibri"/>
          <w:b/>
          <w:bCs/>
          <w:sz w:val="24"/>
          <w:szCs w:val="24"/>
        </w:rPr>
      </w:pPr>
      <w:r w:rsidRPr="009A010C">
        <w:rPr>
          <w:rFonts w:ascii="Calibri" w:eastAsia="SimSun" w:hAnsi="Calibri"/>
          <w:b/>
          <w:bCs/>
          <w:sz w:val="24"/>
          <w:szCs w:val="24"/>
        </w:rPr>
        <w:lastRenderedPageBreak/>
        <w:t xml:space="preserve">Numărul total de participanți la procesul educațional în unitatea de infrastructură subiect al proiectului, din care: fete, băieți. </w:t>
      </w:r>
      <w:bookmarkStart w:id="51" w:name="_Hlk112070000"/>
    </w:p>
    <w:p w14:paraId="6AF03EA3" w14:textId="179B0AFD" w:rsidR="00F9575F" w:rsidRPr="009A010C" w:rsidRDefault="00F9575F" w:rsidP="00F9575F">
      <w:pPr>
        <w:spacing w:before="0" w:after="0"/>
        <w:jc w:val="both"/>
        <w:rPr>
          <w:rFonts w:ascii="Calibri" w:eastAsia="SimSun" w:hAnsi="Calibri"/>
          <w:sz w:val="24"/>
          <w:szCs w:val="24"/>
        </w:rPr>
      </w:pPr>
      <w:r w:rsidRPr="009A010C">
        <w:rPr>
          <w:rFonts w:ascii="Calibri" w:hAnsi="Calibri"/>
          <w:i/>
          <w:sz w:val="24"/>
          <w:szCs w:val="24"/>
        </w:rPr>
        <w:t xml:space="preserve">În categoria grupurilor vulnerabile/marginalizate pot intra </w:t>
      </w:r>
      <w:r w:rsidRPr="009A010C">
        <w:rPr>
          <w:rFonts w:ascii="Calibri" w:eastAsia="SimSun" w:hAnsi="Calibri"/>
          <w:i/>
          <w:iCs/>
          <w:sz w:val="24"/>
          <w:szCs w:val="24"/>
        </w:rPr>
        <w:t>preșcolari</w:t>
      </w:r>
      <w:r w:rsidRPr="009A010C">
        <w:rPr>
          <w:rFonts w:ascii="Calibri" w:hAnsi="Calibri"/>
          <w:i/>
          <w:iCs/>
          <w:sz w:val="24"/>
          <w:szCs w:val="24"/>
        </w:rPr>
        <w:t>:</w:t>
      </w:r>
      <w:r w:rsidRPr="009A010C">
        <w:rPr>
          <w:rFonts w:ascii="Calibri" w:hAnsi="Calibri"/>
          <w:i/>
          <w:sz w:val="24"/>
          <w:szCs w:val="24"/>
        </w:rPr>
        <w:t xml:space="preserve"> de etnie roma, cu dizabilități/  cerințe educaționale speciale (CES), din centre de plasament și persoane orfane, din familii cu venituri mici, </w:t>
      </w:r>
      <w:bookmarkStart w:id="52" w:name="_Hlk112071745"/>
      <w:r w:rsidRPr="009A010C">
        <w:rPr>
          <w:rFonts w:ascii="Calibri" w:hAnsi="Calibri"/>
          <w:i/>
          <w:sz w:val="24"/>
          <w:szCs w:val="24"/>
        </w:rPr>
        <w:t>beneficiari ai tichetelor de sprijin educațional conform OUG 133</w:t>
      </w:r>
      <w:bookmarkEnd w:id="52"/>
      <w:r w:rsidR="000A45E2" w:rsidRPr="009A010C">
        <w:rPr>
          <w:rFonts w:ascii="Calibri" w:hAnsi="Calibri"/>
          <w:i/>
          <w:sz w:val="24"/>
          <w:szCs w:val="24"/>
        </w:rPr>
        <w:t>/2021</w:t>
      </w:r>
      <w:r w:rsidRPr="009A010C">
        <w:rPr>
          <w:rFonts w:ascii="Calibri" w:hAnsi="Calibri"/>
          <w:i/>
          <w:sz w:val="24"/>
          <w:szCs w:val="24"/>
        </w:rPr>
        <w:t xml:space="preserve"> (elevi), alte categorii dezavantajate pentru care unitatea de învățământ deține statistici și/sau există un cadru legal pentru încadrarea acestora într-o categorie beneficiară de sprijin social sau educațional (ex: din familii monoparentale, expuși altor riscuri sociale: cu părinți în afara țării, migranți, etc).</w:t>
      </w:r>
      <w:bookmarkEnd w:id="51"/>
    </w:p>
    <w:p w14:paraId="1D9FF0B9" w14:textId="77777777" w:rsidR="00F9575F" w:rsidRPr="009A010C" w:rsidRDefault="00F9575F" w:rsidP="00F9575F">
      <w:pPr>
        <w:spacing w:before="0" w:after="0"/>
        <w:jc w:val="both"/>
        <w:rPr>
          <w:rFonts w:ascii="Calibri" w:eastAsia="SimSun" w:hAnsi="Calibri"/>
          <w:b/>
          <w:bCs/>
          <w:sz w:val="24"/>
          <w:szCs w:val="24"/>
        </w:rPr>
      </w:pPr>
      <w:r w:rsidRPr="009A010C">
        <w:rPr>
          <w:rFonts w:ascii="Calibri" w:eastAsia="SimSun" w:hAnsi="Calibri"/>
          <w:b/>
          <w:bCs/>
          <w:sz w:val="24"/>
          <w:szCs w:val="24"/>
        </w:rPr>
        <w:t>Categoria infrastructurii subiect al proiectului:</w:t>
      </w:r>
      <w:r w:rsidRPr="009A010C">
        <w:rPr>
          <w:rFonts w:ascii="Calibri" w:eastAsia="SimSun" w:hAnsi="Calibri"/>
          <w:b/>
          <w:bCs/>
          <w:sz w:val="24"/>
          <w:szCs w:val="24"/>
          <w:u w:val="single"/>
        </w:rPr>
        <w:t xml:space="preserve"> preșcolar</w:t>
      </w:r>
      <w:r w:rsidRPr="009A010C">
        <w:rPr>
          <w:rFonts w:ascii="Calibri" w:eastAsia="SimSun" w:hAnsi="Calibri"/>
          <w:b/>
          <w:bCs/>
          <w:sz w:val="24"/>
          <w:szCs w:val="24"/>
        </w:rPr>
        <w:t>.</w:t>
      </w:r>
    </w:p>
    <w:p w14:paraId="1BE2A647" w14:textId="77777777" w:rsidR="00F9575F" w:rsidRPr="009A010C" w:rsidRDefault="00F9575F" w:rsidP="00F9575F">
      <w:pPr>
        <w:spacing w:before="0" w:after="0"/>
        <w:jc w:val="both"/>
        <w:rPr>
          <w:rFonts w:ascii="Calibri" w:hAnsi="Calibri"/>
          <w:sz w:val="24"/>
          <w:szCs w:val="24"/>
        </w:rPr>
      </w:pPr>
    </w:p>
    <w:p w14:paraId="6111A6B1" w14:textId="77777777" w:rsidR="00F9575F" w:rsidRPr="009A010C" w:rsidRDefault="00F9575F" w:rsidP="00F9575F">
      <w:pPr>
        <w:spacing w:before="0" w:after="0"/>
        <w:jc w:val="both"/>
        <w:rPr>
          <w:rFonts w:ascii="Calibri" w:hAnsi="Calibri"/>
          <w:iCs/>
          <w:sz w:val="24"/>
          <w:szCs w:val="24"/>
        </w:rPr>
      </w:pPr>
      <w:r w:rsidRPr="009A010C">
        <w:rPr>
          <w:rFonts w:ascii="Calibri" w:hAnsi="Calibri"/>
          <w:b/>
          <w:bCs/>
          <w:iCs/>
          <w:sz w:val="24"/>
          <w:szCs w:val="24"/>
        </w:rPr>
        <w:t>Notă!</w:t>
      </w:r>
      <w:r w:rsidRPr="009A010C">
        <w:rPr>
          <w:rFonts w:ascii="Calibri" w:hAnsi="Calibri"/>
          <w:iCs/>
          <w:sz w:val="24"/>
          <w:szCs w:val="24"/>
        </w:rPr>
        <w:t xml:space="preserve"> </w:t>
      </w:r>
      <w:r w:rsidRPr="009A010C">
        <w:rPr>
          <w:rFonts w:ascii="Calibri" w:eastAsia="Times New Roman" w:hAnsi="Calibri"/>
          <w:sz w:val="24"/>
          <w:szCs w:val="24"/>
        </w:rPr>
        <w:t xml:space="preserve">Valorile preconizate trebuie să fie realiste, realizabile, măsurabile </w:t>
      </w:r>
      <w:r w:rsidRPr="009A010C">
        <w:rPr>
          <w:rFonts w:ascii="Calibri" w:hAnsi="Calibri"/>
          <w:sz w:val="24"/>
          <w:szCs w:val="24"/>
        </w:rPr>
        <w:t>și</w:t>
      </w:r>
      <w:r w:rsidRPr="009A010C">
        <w:rPr>
          <w:rFonts w:ascii="Calibri" w:eastAsia="Times New Roman" w:hAnsi="Calibri"/>
          <w:sz w:val="24"/>
          <w:szCs w:val="24"/>
        </w:rPr>
        <w:t xml:space="preserve"> </w:t>
      </w:r>
      <w:r w:rsidRPr="009A010C">
        <w:rPr>
          <w:rFonts w:ascii="Calibri" w:hAnsi="Calibri"/>
          <w:sz w:val="24"/>
          <w:szCs w:val="24"/>
        </w:rPr>
        <w:t>î</w:t>
      </w:r>
      <w:r w:rsidRPr="009A010C">
        <w:rPr>
          <w:rFonts w:ascii="Calibri" w:eastAsia="Times New Roman" w:hAnsi="Calibri"/>
          <w:sz w:val="24"/>
          <w:szCs w:val="24"/>
        </w:rPr>
        <w:t>n concordanță cu documentaţia tehnică care stă la baza proiectului.</w:t>
      </w:r>
    </w:p>
    <w:p w14:paraId="32A7B2F4" w14:textId="77787F7D" w:rsidR="00B07052" w:rsidRPr="009A010C" w:rsidRDefault="00F9575F" w:rsidP="00A4401B">
      <w:pPr>
        <w:spacing w:before="0" w:after="0"/>
        <w:jc w:val="both"/>
        <w:rPr>
          <w:rFonts w:ascii="Calibri" w:hAnsi="Calibri"/>
          <w:iCs/>
          <w:sz w:val="24"/>
          <w:szCs w:val="24"/>
        </w:rPr>
      </w:pPr>
      <w:r w:rsidRPr="009A010C">
        <w:rPr>
          <w:rFonts w:ascii="Calibri" w:hAnsi="Calibri"/>
          <w:iCs/>
          <w:sz w:val="24"/>
          <w:szCs w:val="24"/>
        </w:rPr>
        <w:t xml:space="preserve">Nu se acceptă identificarea și cuantificarea în cadrul cererii de finanțare a altor indicatori în afara celor menționați în cadrul secțiunii </w:t>
      </w:r>
      <w:r w:rsidR="002031BF" w:rsidRPr="009A010C">
        <w:rPr>
          <w:rFonts w:ascii="Calibri" w:hAnsi="Calibri"/>
          <w:iCs/>
          <w:sz w:val="24"/>
          <w:szCs w:val="24"/>
        </w:rPr>
        <w:t>3.8</w:t>
      </w:r>
      <w:r w:rsidRPr="009A010C">
        <w:rPr>
          <w:rFonts w:ascii="Calibri" w:hAnsi="Calibri"/>
          <w:iCs/>
          <w:sz w:val="24"/>
          <w:szCs w:val="24"/>
        </w:rPr>
        <w:t xml:space="preserve"> din prezentul Ghid.</w:t>
      </w:r>
    </w:p>
    <w:p w14:paraId="56310C69" w14:textId="29FA9B87" w:rsidR="00FA437D" w:rsidRPr="009A010C" w:rsidRDefault="0070462C" w:rsidP="008E68AA">
      <w:pPr>
        <w:spacing w:before="0" w:after="0"/>
        <w:jc w:val="both"/>
        <w:rPr>
          <w:rFonts w:ascii="Calibri" w:hAnsi="Calibri"/>
          <w:sz w:val="24"/>
          <w:szCs w:val="24"/>
        </w:rPr>
      </w:pPr>
      <w:r w:rsidRPr="009A010C">
        <w:rPr>
          <w:rFonts w:ascii="Calibri" w:hAnsi="Calibri"/>
          <w:sz w:val="24"/>
          <w:szCs w:val="24"/>
        </w:rPr>
        <w:t xml:space="preserve">Aceștia vor fi preluați în cererea de finanțare, centralizat, la nivel de proiect. </w:t>
      </w:r>
      <w:r w:rsidR="00A54B92" w:rsidRPr="009A010C">
        <w:rPr>
          <w:rFonts w:ascii="Calibri" w:hAnsi="Calibr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68D570EC" w14:textId="32A2D161" w:rsidR="00CB34B7" w:rsidRPr="009A010C" w:rsidRDefault="00CB34B7" w:rsidP="008E68AA">
      <w:pPr>
        <w:spacing w:before="0" w:after="0"/>
        <w:jc w:val="both"/>
        <w:rPr>
          <w:rFonts w:ascii="Calibri" w:hAnsi="Calibri"/>
          <w:iCs/>
          <w:sz w:val="24"/>
          <w:szCs w:val="24"/>
        </w:rPr>
      </w:pPr>
    </w:p>
    <w:p w14:paraId="1F8FEE92" w14:textId="3D88F693" w:rsidR="00B72DC4" w:rsidRPr="009A010C" w:rsidRDefault="00CB34B7" w:rsidP="00E07D7E">
      <w:pPr>
        <w:pStyle w:val="Heading2"/>
        <w:numPr>
          <w:ilvl w:val="1"/>
          <w:numId w:val="31"/>
        </w:numPr>
        <w:rPr>
          <w:rFonts w:ascii="Calibri" w:hAnsi="Calibri" w:cs="Calibri"/>
        </w:rPr>
      </w:pPr>
      <w:bookmarkStart w:id="53" w:name="_Toc161091220"/>
      <w:r w:rsidRPr="009A010C">
        <w:rPr>
          <w:rFonts w:ascii="Calibri" w:hAnsi="Calibri" w:cs="Calibri"/>
        </w:rPr>
        <w:t>Rezultate a</w:t>
      </w:r>
      <w:r w:rsidR="007B7A3B" w:rsidRPr="009A010C">
        <w:rPr>
          <w:rFonts w:ascii="Calibri" w:hAnsi="Calibri" w:cs="Calibri"/>
        </w:rPr>
        <w:t>ș</w:t>
      </w:r>
      <w:r w:rsidRPr="009A010C">
        <w:rPr>
          <w:rFonts w:ascii="Calibri" w:hAnsi="Calibri" w:cs="Calibri"/>
        </w:rPr>
        <w:t>teptate</w:t>
      </w:r>
      <w:bookmarkEnd w:id="44"/>
      <w:bookmarkEnd w:id="53"/>
    </w:p>
    <w:p w14:paraId="464D0AE3" w14:textId="7939DEC5" w:rsidR="00F0678C" w:rsidRPr="009A010C" w:rsidRDefault="00F0678C" w:rsidP="00B40F9B">
      <w:pPr>
        <w:pBdr>
          <w:top w:val="nil"/>
          <w:left w:val="nil"/>
          <w:bottom w:val="nil"/>
          <w:right w:val="nil"/>
          <w:between w:val="nil"/>
        </w:pBdr>
        <w:spacing w:after="240"/>
        <w:jc w:val="both"/>
        <w:rPr>
          <w:rFonts w:ascii="Calibri" w:eastAsia="Times New Roman" w:hAnsi="Calibri"/>
          <w:sz w:val="24"/>
          <w:szCs w:val="24"/>
        </w:rPr>
      </w:pPr>
      <w:r w:rsidRPr="009A010C">
        <w:rPr>
          <w:rFonts w:ascii="Calibri" w:eastAsia="Times New Roman" w:hAnsi="Calibri"/>
          <w:sz w:val="24"/>
          <w:szCs w:val="24"/>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p>
    <w:p w14:paraId="536851EF" w14:textId="539755D9" w:rsidR="0009272D" w:rsidRPr="009A010C" w:rsidRDefault="00F0678C" w:rsidP="00F469F8">
      <w:pPr>
        <w:pBdr>
          <w:top w:val="nil"/>
          <w:left w:val="nil"/>
          <w:bottom w:val="nil"/>
          <w:right w:val="nil"/>
          <w:between w:val="nil"/>
        </w:pBdr>
        <w:spacing w:after="240"/>
        <w:jc w:val="both"/>
        <w:rPr>
          <w:rFonts w:ascii="Calibri" w:eastAsia="Times New Roman" w:hAnsi="Calibri"/>
          <w:sz w:val="24"/>
          <w:szCs w:val="24"/>
        </w:rPr>
      </w:pPr>
      <w:r w:rsidRPr="009A010C">
        <w:rPr>
          <w:rFonts w:ascii="Calibri" w:eastAsia="Times New Roman" w:hAnsi="Calibri"/>
          <w:sz w:val="24"/>
          <w:szCs w:val="24"/>
        </w:rPr>
        <w:t>Valorile preconizate trebuie să fie realiste, realizabile si măsurabile</w:t>
      </w:r>
      <w:r w:rsidR="00F469F8" w:rsidRPr="009A010C">
        <w:rPr>
          <w:rFonts w:ascii="Calibri" w:eastAsia="Times New Roman" w:hAnsi="Calibri"/>
          <w:sz w:val="24"/>
          <w:szCs w:val="24"/>
        </w:rPr>
        <w:t>.</w:t>
      </w:r>
    </w:p>
    <w:p w14:paraId="452288AD" w14:textId="38F338AF" w:rsidR="004E43AC" w:rsidRPr="009A010C" w:rsidRDefault="00F13D4C" w:rsidP="00E07D7E">
      <w:pPr>
        <w:pStyle w:val="Heading2"/>
        <w:numPr>
          <w:ilvl w:val="1"/>
          <w:numId w:val="31"/>
        </w:numPr>
        <w:rPr>
          <w:rFonts w:ascii="Calibri" w:hAnsi="Calibri" w:cs="Calibri"/>
        </w:rPr>
      </w:pPr>
      <w:bookmarkStart w:id="54" w:name="_Toc161091221"/>
      <w:r w:rsidRPr="009A010C">
        <w:rPr>
          <w:rFonts w:ascii="Calibri" w:hAnsi="Calibri" w:cs="Calibri"/>
        </w:rPr>
        <w:t>Operaţiune de importanţă strategică</w:t>
      </w:r>
      <w:bookmarkEnd w:id="54"/>
      <w:r w:rsidR="00D56D62" w:rsidRPr="009A010C">
        <w:rPr>
          <w:rFonts w:ascii="Calibri" w:hAnsi="Calibri" w:cs="Calibri"/>
        </w:rPr>
        <w:t xml:space="preserve"> </w:t>
      </w:r>
    </w:p>
    <w:p w14:paraId="25790CEA" w14:textId="58DB5C76" w:rsidR="004E43AC" w:rsidRPr="009A010C" w:rsidRDefault="00F1083B" w:rsidP="00637B2E">
      <w:pPr>
        <w:pStyle w:val="5Normal"/>
        <w:rPr>
          <w:rFonts w:ascii="Calibri" w:hAnsi="Calibri"/>
          <w:sz w:val="24"/>
        </w:rPr>
      </w:pPr>
      <w:r w:rsidRPr="009A010C">
        <w:rPr>
          <w:rFonts w:ascii="Calibri" w:hAnsi="Calibri"/>
          <w:sz w:val="24"/>
        </w:rPr>
        <w:t>Această secțiune nu se aplică prezentului apel.</w:t>
      </w:r>
    </w:p>
    <w:p w14:paraId="2FF13DDB" w14:textId="7C2F1006" w:rsidR="004E43AC" w:rsidRPr="009A010C" w:rsidRDefault="00F13D4C" w:rsidP="00E07D7E">
      <w:pPr>
        <w:pStyle w:val="Heading2"/>
        <w:numPr>
          <w:ilvl w:val="1"/>
          <w:numId w:val="31"/>
        </w:numPr>
        <w:rPr>
          <w:rFonts w:ascii="Calibri" w:hAnsi="Calibri" w:cs="Calibri"/>
        </w:rPr>
      </w:pPr>
      <w:bookmarkStart w:id="55" w:name="_Toc161091222"/>
      <w:r w:rsidRPr="009A010C">
        <w:rPr>
          <w:rFonts w:ascii="Calibri" w:hAnsi="Calibri" w:cs="Calibri"/>
        </w:rPr>
        <w:t>Investiţii teritoriale integrate</w:t>
      </w:r>
      <w:bookmarkEnd w:id="55"/>
    </w:p>
    <w:p w14:paraId="65AEB931" w14:textId="28CF4892" w:rsidR="00FD4537" w:rsidRPr="009A010C" w:rsidRDefault="00FD4537" w:rsidP="00FD4537">
      <w:pPr>
        <w:jc w:val="both"/>
        <w:rPr>
          <w:rFonts w:ascii="Calibri" w:eastAsia="SimSun" w:hAnsi="Calibri"/>
          <w:bCs/>
          <w:sz w:val="24"/>
          <w:szCs w:val="24"/>
        </w:rPr>
      </w:pPr>
      <w:r w:rsidRPr="009A010C">
        <w:rPr>
          <w:rFonts w:asciiTheme="minorHAnsi" w:eastAsia="SimSun" w:hAnsiTheme="minorHAnsi" w:cstheme="minorHAnsi"/>
          <w:bCs/>
          <w:sz w:val="24"/>
          <w:szCs w:val="24"/>
        </w:rPr>
        <w:t xml:space="preserve">Având în vedere faptul că în cadrul Programului Regional Sud Est 2021 - 2027 există alocare financiară dedicată zonei de Investiţie Teritorială Integrată Delta Dunării, aplicanţii din această zonă pot depune proiecte ale căror locuri de implementare se găsesc pe teritoriul ITI, aşa cum </w:t>
      </w:r>
      <w:r w:rsidRPr="009A010C">
        <w:rPr>
          <w:rFonts w:ascii="Calibri" w:eastAsia="SimSun" w:hAnsi="Calibri"/>
          <w:bCs/>
          <w:sz w:val="24"/>
          <w:szCs w:val="24"/>
        </w:rPr>
        <w:t>acesta este precizat în SIDD - DD, numai în cadrul apelurilor dedicate ITI DD.</w:t>
      </w:r>
    </w:p>
    <w:p w14:paraId="3336F1B6" w14:textId="6765BBAB" w:rsidR="00FD4537" w:rsidRPr="009A010C" w:rsidRDefault="00FD4537" w:rsidP="00FD4537">
      <w:pPr>
        <w:spacing w:before="240" w:after="160" w:line="259" w:lineRule="auto"/>
        <w:contextualSpacing/>
        <w:jc w:val="both"/>
        <w:rPr>
          <w:rFonts w:asciiTheme="minorHAnsi" w:eastAsiaTheme="minorHAnsi" w:hAnsiTheme="minorHAnsi" w:cstheme="minorHAnsi"/>
          <w:bCs/>
          <w:snapToGrid w:val="0"/>
          <w:sz w:val="24"/>
          <w:szCs w:val="24"/>
          <w:lang w:val="en-GB"/>
        </w:rPr>
      </w:pPr>
      <w:r w:rsidRPr="009A010C">
        <w:rPr>
          <w:rFonts w:ascii="Calibri" w:eastAsia="SimSun" w:hAnsi="Calibri"/>
          <w:bCs/>
          <w:sz w:val="24"/>
          <w:szCs w:val="24"/>
        </w:rPr>
        <w:lastRenderedPageBreak/>
        <w:t>Se vor finanta proiecte integrate care c</w:t>
      </w:r>
      <w:proofErr w:type="spellStart"/>
      <w:r w:rsidRPr="009A010C">
        <w:rPr>
          <w:rFonts w:asciiTheme="minorHAnsi" w:eastAsiaTheme="minorHAnsi" w:hAnsiTheme="minorHAnsi" w:cstheme="minorHAnsi"/>
          <w:bCs/>
          <w:snapToGrid w:val="0"/>
          <w:sz w:val="24"/>
          <w:szCs w:val="24"/>
          <w:lang w:val="en-GB"/>
        </w:rPr>
        <w:t>ontribuie</w:t>
      </w:r>
      <w:proofErr w:type="spellEnd"/>
      <w:r w:rsidRPr="009A010C">
        <w:rPr>
          <w:rFonts w:asciiTheme="minorHAnsi" w:eastAsiaTheme="minorHAnsi" w:hAnsiTheme="minorHAnsi" w:cstheme="minorHAnsi"/>
          <w:bCs/>
          <w:snapToGrid w:val="0"/>
          <w:sz w:val="24"/>
          <w:szCs w:val="24"/>
          <w:lang w:val="en-GB"/>
        </w:rPr>
        <w:t xml:space="preserve"> la </w:t>
      </w:r>
      <w:proofErr w:type="spellStart"/>
      <w:r w:rsidRPr="009A010C">
        <w:rPr>
          <w:rFonts w:asciiTheme="minorHAnsi" w:eastAsiaTheme="minorHAnsi" w:hAnsiTheme="minorHAnsi" w:cstheme="minorHAnsi"/>
          <w:bCs/>
          <w:snapToGrid w:val="0"/>
          <w:sz w:val="24"/>
          <w:szCs w:val="24"/>
          <w:lang w:val="en-GB"/>
        </w:rPr>
        <w:t>realizarea</w:t>
      </w:r>
      <w:proofErr w:type="spellEnd"/>
      <w:r w:rsidRPr="009A010C">
        <w:rPr>
          <w:rFonts w:asciiTheme="minorHAnsi" w:eastAsiaTheme="minorHAnsi" w:hAnsiTheme="minorHAnsi" w:cstheme="minorHAnsi"/>
          <w:bCs/>
          <w:snapToGrid w:val="0"/>
          <w:sz w:val="24"/>
          <w:szCs w:val="24"/>
          <w:lang w:val="en-GB"/>
        </w:rPr>
        <w:t xml:space="preserve"> </w:t>
      </w:r>
      <w:proofErr w:type="spellStart"/>
      <w:r w:rsidRPr="009A010C">
        <w:rPr>
          <w:rFonts w:asciiTheme="minorHAnsi" w:eastAsiaTheme="minorHAnsi" w:hAnsiTheme="minorHAnsi" w:cstheme="minorHAnsi"/>
          <w:bCs/>
          <w:snapToGrid w:val="0"/>
          <w:sz w:val="24"/>
          <w:szCs w:val="24"/>
          <w:lang w:val="en-GB"/>
        </w:rPr>
        <w:t>obiectivelor</w:t>
      </w:r>
      <w:proofErr w:type="spellEnd"/>
      <w:r w:rsidRPr="009A010C">
        <w:rPr>
          <w:rFonts w:asciiTheme="minorHAnsi" w:eastAsiaTheme="minorHAnsi" w:hAnsiTheme="minorHAnsi" w:cstheme="minorHAnsi"/>
          <w:bCs/>
          <w:snapToGrid w:val="0"/>
          <w:sz w:val="24"/>
          <w:szCs w:val="24"/>
          <w:lang w:val="en-GB"/>
        </w:rPr>
        <w:t xml:space="preserve"> </w:t>
      </w:r>
      <w:proofErr w:type="spellStart"/>
      <w:r w:rsidRPr="009A010C">
        <w:rPr>
          <w:rFonts w:asciiTheme="minorHAnsi" w:eastAsiaTheme="minorHAnsi" w:hAnsiTheme="minorHAnsi" w:cstheme="minorHAnsi"/>
          <w:bCs/>
          <w:snapToGrid w:val="0"/>
          <w:sz w:val="24"/>
          <w:szCs w:val="24"/>
          <w:lang w:val="en-GB"/>
        </w:rPr>
        <w:t>Strategiei</w:t>
      </w:r>
      <w:proofErr w:type="spellEnd"/>
      <w:r w:rsidRPr="009A010C">
        <w:rPr>
          <w:rFonts w:asciiTheme="minorHAnsi" w:eastAsiaTheme="minorHAnsi" w:hAnsiTheme="minorHAnsi" w:cstheme="minorHAnsi"/>
          <w:bCs/>
          <w:snapToGrid w:val="0"/>
          <w:sz w:val="24"/>
          <w:szCs w:val="24"/>
          <w:lang w:val="en-GB"/>
        </w:rPr>
        <w:t xml:space="preserve"> Integrate de </w:t>
      </w:r>
      <w:proofErr w:type="spellStart"/>
      <w:r w:rsidRPr="009A010C">
        <w:rPr>
          <w:rFonts w:asciiTheme="minorHAnsi" w:eastAsiaTheme="minorHAnsi" w:hAnsiTheme="minorHAnsi" w:cstheme="minorHAnsi"/>
          <w:bCs/>
          <w:snapToGrid w:val="0"/>
          <w:sz w:val="24"/>
          <w:szCs w:val="24"/>
          <w:lang w:val="en-GB"/>
        </w:rPr>
        <w:t>Dezvoltare</w:t>
      </w:r>
      <w:proofErr w:type="spellEnd"/>
      <w:r w:rsidRPr="009A010C">
        <w:rPr>
          <w:rFonts w:asciiTheme="minorHAnsi" w:eastAsiaTheme="minorHAnsi" w:hAnsiTheme="minorHAnsi" w:cstheme="minorHAnsi"/>
          <w:bCs/>
          <w:snapToGrid w:val="0"/>
          <w:sz w:val="24"/>
          <w:szCs w:val="24"/>
          <w:lang w:val="en-GB"/>
        </w:rPr>
        <w:t xml:space="preserve"> </w:t>
      </w:r>
      <w:proofErr w:type="spellStart"/>
      <w:r w:rsidRPr="009A010C">
        <w:rPr>
          <w:rFonts w:asciiTheme="minorHAnsi" w:eastAsiaTheme="minorHAnsi" w:hAnsiTheme="minorHAnsi" w:cstheme="minorHAnsi"/>
          <w:bCs/>
          <w:snapToGrid w:val="0"/>
          <w:sz w:val="24"/>
          <w:szCs w:val="24"/>
          <w:lang w:val="en-GB"/>
        </w:rPr>
        <w:t>Durabilă</w:t>
      </w:r>
      <w:proofErr w:type="spellEnd"/>
      <w:r w:rsidRPr="009A010C">
        <w:rPr>
          <w:rFonts w:asciiTheme="minorHAnsi" w:eastAsiaTheme="minorHAnsi" w:hAnsiTheme="minorHAnsi" w:cstheme="minorHAnsi"/>
          <w:bCs/>
          <w:snapToGrid w:val="0"/>
          <w:sz w:val="24"/>
          <w:szCs w:val="24"/>
          <w:lang w:val="en-GB"/>
        </w:rPr>
        <w:t xml:space="preserve">  </w:t>
      </w:r>
      <w:proofErr w:type="spellStart"/>
      <w:r w:rsidRPr="009A010C">
        <w:rPr>
          <w:rFonts w:asciiTheme="minorHAnsi" w:eastAsiaTheme="minorHAnsi" w:hAnsiTheme="minorHAnsi" w:cstheme="minorHAnsi"/>
          <w:bCs/>
          <w:snapToGrid w:val="0"/>
          <w:sz w:val="24"/>
          <w:szCs w:val="24"/>
          <w:lang w:val="en-GB"/>
        </w:rPr>
        <w:t>Deltei</w:t>
      </w:r>
      <w:proofErr w:type="spellEnd"/>
      <w:r w:rsidRPr="009A010C">
        <w:rPr>
          <w:rFonts w:asciiTheme="minorHAnsi" w:eastAsiaTheme="minorHAnsi" w:hAnsiTheme="minorHAnsi" w:cstheme="minorHAnsi"/>
          <w:bCs/>
          <w:snapToGrid w:val="0"/>
          <w:sz w:val="24"/>
          <w:szCs w:val="24"/>
          <w:lang w:val="en-GB"/>
        </w:rPr>
        <w:t xml:space="preserve"> </w:t>
      </w:r>
      <w:proofErr w:type="spellStart"/>
      <w:r w:rsidRPr="009A010C">
        <w:rPr>
          <w:rFonts w:asciiTheme="minorHAnsi" w:eastAsiaTheme="minorHAnsi" w:hAnsiTheme="minorHAnsi" w:cstheme="minorHAnsi"/>
          <w:bCs/>
          <w:snapToGrid w:val="0"/>
          <w:sz w:val="24"/>
          <w:szCs w:val="24"/>
          <w:lang w:val="en-GB"/>
        </w:rPr>
        <w:t>Dunării</w:t>
      </w:r>
      <w:proofErr w:type="spellEnd"/>
      <w:r w:rsidRPr="009A010C">
        <w:rPr>
          <w:rFonts w:asciiTheme="minorHAnsi" w:eastAsiaTheme="minorHAnsi" w:hAnsiTheme="minorHAnsi" w:cstheme="minorHAnsi"/>
          <w:bCs/>
          <w:snapToGrid w:val="0"/>
          <w:sz w:val="24"/>
          <w:szCs w:val="24"/>
          <w:lang w:val="en-GB"/>
        </w:rPr>
        <w:t>.</w:t>
      </w:r>
    </w:p>
    <w:p w14:paraId="15FB0E03" w14:textId="5DE3ACF4" w:rsidR="00FD4537" w:rsidRPr="009A010C" w:rsidRDefault="00FD4537" w:rsidP="00FD4537">
      <w:pPr>
        <w:jc w:val="both"/>
        <w:rPr>
          <w:rFonts w:ascii="Calibri" w:hAnsi="Calibri"/>
          <w:sz w:val="24"/>
          <w:szCs w:val="24"/>
        </w:rPr>
      </w:pPr>
    </w:p>
    <w:p w14:paraId="1937D208" w14:textId="277C53B9" w:rsidR="004E43AC" w:rsidRPr="009A010C" w:rsidRDefault="00F13D4C" w:rsidP="00E07D7E">
      <w:pPr>
        <w:pStyle w:val="Heading2"/>
        <w:numPr>
          <w:ilvl w:val="1"/>
          <w:numId w:val="31"/>
        </w:numPr>
        <w:rPr>
          <w:rFonts w:ascii="Calibri" w:hAnsi="Calibri" w:cs="Calibri"/>
        </w:rPr>
      </w:pPr>
      <w:bookmarkStart w:id="56" w:name="_Toc161091223"/>
      <w:r w:rsidRPr="009A010C">
        <w:rPr>
          <w:rFonts w:ascii="Calibri" w:hAnsi="Calibri" w:cs="Calibri"/>
        </w:rPr>
        <w:t>Dezvoltare locală plasată sub responsabilitatea comunității</w:t>
      </w:r>
      <w:bookmarkEnd w:id="56"/>
    </w:p>
    <w:p w14:paraId="7E7BCF1D" w14:textId="77777777" w:rsidR="00F1083B" w:rsidRPr="009A010C" w:rsidRDefault="00F1083B" w:rsidP="00F1083B">
      <w:pPr>
        <w:pStyle w:val="5Normal"/>
        <w:rPr>
          <w:rFonts w:ascii="Calibri" w:hAnsi="Calibri"/>
          <w:sz w:val="24"/>
        </w:rPr>
      </w:pPr>
      <w:r w:rsidRPr="009A010C">
        <w:rPr>
          <w:rFonts w:ascii="Calibri" w:hAnsi="Calibri"/>
          <w:sz w:val="24"/>
        </w:rPr>
        <w:t>Această secțiune nu se aplică prezentului apel.</w:t>
      </w:r>
    </w:p>
    <w:p w14:paraId="29A3D9D8" w14:textId="77777777" w:rsidR="004E43AC" w:rsidRPr="009A010C" w:rsidRDefault="004E43AC" w:rsidP="004E43AC">
      <w:pPr>
        <w:rPr>
          <w:rFonts w:ascii="Calibri" w:hAnsi="Calibri"/>
          <w:sz w:val="24"/>
          <w:szCs w:val="24"/>
        </w:rPr>
      </w:pPr>
    </w:p>
    <w:p w14:paraId="404D9FF1" w14:textId="36751083" w:rsidR="00F13D4C" w:rsidRPr="009A010C" w:rsidRDefault="00F13D4C" w:rsidP="00E07D7E">
      <w:pPr>
        <w:pStyle w:val="Heading2"/>
        <w:numPr>
          <w:ilvl w:val="1"/>
          <w:numId w:val="31"/>
        </w:numPr>
        <w:rPr>
          <w:rFonts w:ascii="Calibri" w:hAnsi="Calibri" w:cs="Calibri"/>
        </w:rPr>
      </w:pPr>
      <w:bookmarkStart w:id="57" w:name="_Toc161091224"/>
      <w:r w:rsidRPr="009A010C">
        <w:rPr>
          <w:rFonts w:ascii="Calibri" w:hAnsi="Calibri" w:cs="Calibri"/>
        </w:rPr>
        <w:t>Reguli privind ajutorul de stat</w:t>
      </w:r>
      <w:bookmarkEnd w:id="57"/>
    </w:p>
    <w:p w14:paraId="15B6C3CA" w14:textId="77777777" w:rsidR="005A35D9" w:rsidRPr="009A010C" w:rsidRDefault="005A35D9" w:rsidP="005A35D9">
      <w:pPr>
        <w:tabs>
          <w:tab w:val="left" w:pos="180"/>
          <w:tab w:val="left" w:pos="720"/>
        </w:tabs>
        <w:spacing w:before="0" w:after="0"/>
        <w:jc w:val="both"/>
        <w:rPr>
          <w:rFonts w:ascii="Calibri" w:hAnsi="Calibri"/>
          <w:sz w:val="24"/>
          <w:szCs w:val="24"/>
        </w:rPr>
      </w:pPr>
      <w:bookmarkStart w:id="58" w:name="_Hlk154087463"/>
      <w:r w:rsidRPr="009A010C">
        <w:rPr>
          <w:rFonts w:ascii="Calibri" w:hAnsi="Calibri"/>
          <w:sz w:val="24"/>
          <w:szCs w:val="24"/>
        </w:rPr>
        <w:t xml:space="preserve">Prin prezentul ghid nu sunt finanţate proiectele care intră sub incidenţa ajutorului de stat sau în cadrul cărora sunt identificate elemente de natura ajutorului de stat. </w:t>
      </w:r>
    </w:p>
    <w:p w14:paraId="0D539FD0" w14:textId="25F2E7BD" w:rsidR="005A35D9" w:rsidRPr="009A010C" w:rsidRDefault="005A35D9" w:rsidP="005A35D9">
      <w:pPr>
        <w:tabs>
          <w:tab w:val="left" w:pos="180"/>
          <w:tab w:val="left" w:pos="720"/>
        </w:tabs>
        <w:spacing w:before="0" w:after="0"/>
        <w:jc w:val="both"/>
        <w:rPr>
          <w:rFonts w:ascii="Calibri" w:hAnsi="Calibri"/>
          <w:sz w:val="24"/>
          <w:szCs w:val="24"/>
        </w:rPr>
      </w:pPr>
      <w:r w:rsidRPr="009A010C">
        <w:rPr>
          <w:rFonts w:ascii="Calibri" w:hAnsi="Calibri"/>
          <w:sz w:val="24"/>
          <w:szCs w:val="24"/>
        </w:rPr>
        <w:t xml:space="preserve">În conformitate cu principiul non-profitului menționat la art. 192 din Regulamentul financial (UE) nr. 1046/2018, cu modificările și completările ulterioare, asistența financiară nerambursabilă acordată în cadrul prezentului apel nu are scopul sau efectul de a produce profit în contextul investițiilor finanțate. </w:t>
      </w:r>
    </w:p>
    <w:p w14:paraId="416FF9A4"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p>
    <w:p w14:paraId="0B3C0514" w14:textId="1D618675"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189B7BF4"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p>
    <w:p w14:paraId="1FEEEF26"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Este considerat ajutor de stat incompatibil cu Piaţa internă a Uniunii Europene orice măsură de sprijin a unui Stat Membru care îndeplineşte cumulativ următoarele patru condiții: </w:t>
      </w:r>
    </w:p>
    <w:p w14:paraId="2C593E6D" w14:textId="77777777" w:rsidR="00EF2379" w:rsidRPr="009A010C" w:rsidRDefault="00EF2379" w:rsidP="00ED57FC">
      <w:pPr>
        <w:pStyle w:val="ListParagraph"/>
        <w:numPr>
          <w:ilvl w:val="0"/>
          <w:numId w:val="52"/>
        </w:num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76BCA938" w14:textId="77777777" w:rsidR="00EF2379" w:rsidRPr="009A010C" w:rsidRDefault="00EF2379" w:rsidP="00ED57FC">
      <w:pPr>
        <w:pStyle w:val="ListParagraph"/>
        <w:numPr>
          <w:ilvl w:val="0"/>
          <w:numId w:val="52"/>
        </w:num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să fie selectivă; </w:t>
      </w:r>
    </w:p>
    <w:p w14:paraId="3EB4D071" w14:textId="77777777" w:rsidR="00EF2379" w:rsidRPr="009A010C" w:rsidRDefault="00EF2379" w:rsidP="00ED57FC">
      <w:pPr>
        <w:pStyle w:val="ListParagraph"/>
        <w:numPr>
          <w:ilvl w:val="0"/>
          <w:numId w:val="52"/>
        </w:num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să asigure un avantaj agentului economic; </w:t>
      </w:r>
    </w:p>
    <w:p w14:paraId="39AD45B5" w14:textId="77777777" w:rsidR="00EF2379" w:rsidRPr="009A010C" w:rsidRDefault="00EF2379" w:rsidP="00ED57FC">
      <w:pPr>
        <w:pStyle w:val="ListParagraph"/>
        <w:numPr>
          <w:ilvl w:val="0"/>
          <w:numId w:val="52"/>
        </w:num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să distorsioneze ori să amenințe să distorsioneze concurența sau să afecteze comerțul dintre statele membre ale Uniunii Europene;</w:t>
      </w:r>
    </w:p>
    <w:p w14:paraId="0B9DE426"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p>
    <w:p w14:paraId="43463E60"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Elementele de ajutor de stat sunt excluse, la </w:t>
      </w:r>
      <w:r w:rsidRPr="009A010C">
        <w:rPr>
          <w:rFonts w:asciiTheme="minorHAnsi" w:hAnsiTheme="minorHAnsi" w:cstheme="minorHAnsi"/>
          <w:b/>
          <w:bCs/>
          <w:sz w:val="24"/>
          <w:szCs w:val="24"/>
        </w:rPr>
        <w:t>nivelul proprietarului infrastructurii</w:t>
      </w:r>
      <w:r w:rsidRPr="009A010C">
        <w:rPr>
          <w:rFonts w:asciiTheme="minorHAnsi" w:hAnsiTheme="minorHAnsi" w:cstheme="minorHAnsi"/>
          <w:sz w:val="24"/>
          <w:szCs w:val="24"/>
        </w:rPr>
        <w:t xml:space="preserve">, atunci când nu sunt îndeplinite cumulativ criteriile menționate în Comunicarea Comisiei anterior menţionată. </w:t>
      </w:r>
    </w:p>
    <w:p w14:paraId="78D3C808"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p>
    <w:p w14:paraId="6FADCEF8" w14:textId="2973BAFE"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La </w:t>
      </w:r>
      <w:r w:rsidRPr="009A010C">
        <w:rPr>
          <w:rFonts w:asciiTheme="minorHAnsi" w:hAnsiTheme="minorHAnsi" w:cstheme="minorHAnsi"/>
          <w:b/>
          <w:bCs/>
          <w:sz w:val="24"/>
          <w:szCs w:val="24"/>
        </w:rPr>
        <w:t>nivelul utilizatorului infrastructurii</w:t>
      </w:r>
      <w:r w:rsidRPr="009A010C">
        <w:rPr>
          <w:rFonts w:asciiTheme="minorHAnsi" w:hAnsiTheme="minorHAnsi" w:cstheme="minorHAnsi"/>
          <w:sz w:val="24"/>
          <w:szCs w:val="24"/>
        </w:rPr>
        <w:t xml:space="preserve">, se consideră că investițiile pentru care se acordă finanțare prin prezentul apel nu implică elemente de ajutor de stat avand in vedere natura activitatii desfasurate. </w:t>
      </w:r>
    </w:p>
    <w:p w14:paraId="17D2EC23"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p>
    <w:p w14:paraId="11B9C4BF"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lastRenderedPageBreak/>
        <w:t xml:space="preserve">La </w:t>
      </w:r>
      <w:r w:rsidRPr="009A010C">
        <w:rPr>
          <w:rFonts w:asciiTheme="minorHAnsi" w:hAnsiTheme="minorHAnsi" w:cstheme="minorHAnsi"/>
          <w:b/>
          <w:bCs/>
          <w:sz w:val="24"/>
          <w:szCs w:val="24"/>
        </w:rPr>
        <w:t>nivelul execuției lucrărilor</w:t>
      </w:r>
      <w:r w:rsidRPr="009A010C">
        <w:rPr>
          <w:rFonts w:asciiTheme="minorHAnsi" w:hAnsiTheme="minorHAnsi" w:cstheme="minorHAnsi"/>
          <w:sz w:val="24"/>
          <w:szCs w:val="24"/>
        </w:rPr>
        <w:t>, dacă selecția executantului este realizată în baza unei proceduri competitive, atunci este înlăturat ajutorul la nivelul constructorului.</w:t>
      </w:r>
    </w:p>
    <w:p w14:paraId="4B2B10D9"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p>
    <w:p w14:paraId="1EBD988C" w14:textId="57D96CAD"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72B0FF38" w14:textId="77777777" w:rsidR="00EF2379" w:rsidRPr="009A010C" w:rsidRDefault="00EF2379" w:rsidP="005A35D9">
      <w:pPr>
        <w:tabs>
          <w:tab w:val="left" w:pos="180"/>
          <w:tab w:val="left" w:pos="720"/>
        </w:tabs>
        <w:spacing w:before="0" w:after="0"/>
        <w:jc w:val="both"/>
        <w:rPr>
          <w:rFonts w:ascii="Calibri" w:hAnsi="Calibri"/>
          <w:sz w:val="24"/>
          <w:szCs w:val="24"/>
        </w:rPr>
      </w:pPr>
    </w:p>
    <w:bookmarkEnd w:id="58"/>
    <w:p w14:paraId="5C2D0EB1" w14:textId="77777777" w:rsidR="00B059C8" w:rsidRPr="009A010C" w:rsidRDefault="00B059C8" w:rsidP="005A35D9">
      <w:pPr>
        <w:tabs>
          <w:tab w:val="left" w:pos="180"/>
          <w:tab w:val="left" w:pos="720"/>
        </w:tabs>
        <w:spacing w:before="0" w:after="0"/>
        <w:jc w:val="both"/>
        <w:rPr>
          <w:rFonts w:ascii="Calibri" w:hAnsi="Calibri"/>
          <w:sz w:val="24"/>
          <w:szCs w:val="24"/>
        </w:rPr>
      </w:pPr>
    </w:p>
    <w:p w14:paraId="10793644" w14:textId="5711BEB4" w:rsidR="00F13D4C" w:rsidRPr="009A010C" w:rsidRDefault="00F13D4C" w:rsidP="00E07D7E">
      <w:pPr>
        <w:pStyle w:val="Heading2"/>
        <w:numPr>
          <w:ilvl w:val="1"/>
          <w:numId w:val="31"/>
        </w:numPr>
        <w:rPr>
          <w:rFonts w:ascii="Calibri" w:hAnsi="Calibri" w:cs="Calibri"/>
        </w:rPr>
      </w:pPr>
      <w:bookmarkStart w:id="59" w:name="_Toc161091225"/>
      <w:r w:rsidRPr="009A010C">
        <w:rPr>
          <w:rFonts w:ascii="Calibri" w:hAnsi="Calibri" w:cs="Calibri"/>
        </w:rPr>
        <w:t>Reguli privind instrumente financiare</w:t>
      </w:r>
      <w:bookmarkEnd w:id="59"/>
      <w:r w:rsidR="00D56D62" w:rsidRPr="009A010C">
        <w:rPr>
          <w:rFonts w:ascii="Calibri" w:hAnsi="Calibri" w:cs="Calibri"/>
        </w:rPr>
        <w:t xml:space="preserve"> </w:t>
      </w:r>
    </w:p>
    <w:p w14:paraId="6EC58930" w14:textId="77777777" w:rsidR="00F1083B" w:rsidRPr="009A010C" w:rsidRDefault="00F1083B" w:rsidP="00F1083B">
      <w:pPr>
        <w:pStyle w:val="5Normal"/>
        <w:rPr>
          <w:rFonts w:ascii="Calibri" w:hAnsi="Calibri"/>
          <w:sz w:val="24"/>
        </w:rPr>
      </w:pPr>
      <w:r w:rsidRPr="009A010C">
        <w:rPr>
          <w:rFonts w:ascii="Calibri" w:hAnsi="Calibri"/>
          <w:sz w:val="24"/>
        </w:rPr>
        <w:t>Această secțiune nu se aplică prezentului apel.</w:t>
      </w:r>
    </w:p>
    <w:p w14:paraId="426FCEB1" w14:textId="77777777" w:rsidR="004E43AC" w:rsidRPr="009A010C" w:rsidRDefault="004E43AC" w:rsidP="004E43AC">
      <w:pPr>
        <w:rPr>
          <w:rFonts w:ascii="Calibri" w:hAnsi="Calibri"/>
          <w:sz w:val="24"/>
          <w:szCs w:val="24"/>
        </w:rPr>
      </w:pPr>
    </w:p>
    <w:p w14:paraId="3B4CFB34" w14:textId="41154A59" w:rsidR="00F13D4C" w:rsidRPr="009A010C" w:rsidRDefault="00F13D4C" w:rsidP="00E07D7E">
      <w:pPr>
        <w:pStyle w:val="Heading2"/>
        <w:numPr>
          <w:ilvl w:val="1"/>
          <w:numId w:val="31"/>
        </w:numPr>
        <w:rPr>
          <w:rFonts w:ascii="Calibri" w:hAnsi="Calibri" w:cs="Calibri"/>
        </w:rPr>
      </w:pPr>
      <w:bookmarkStart w:id="60" w:name="_Toc161091226"/>
      <w:r w:rsidRPr="009A010C">
        <w:rPr>
          <w:rFonts w:ascii="Calibri" w:hAnsi="Calibri" w:cs="Calibri"/>
        </w:rPr>
        <w:t xml:space="preserve">Acţiuni </w:t>
      </w:r>
      <w:r w:rsidR="000F3451" w:rsidRPr="009A010C">
        <w:rPr>
          <w:rFonts w:ascii="Calibri" w:hAnsi="Calibri" w:cs="Calibri"/>
        </w:rPr>
        <w:t>interregionale, transfrontaliere şi transnaţionale</w:t>
      </w:r>
      <w:bookmarkEnd w:id="60"/>
      <w:r w:rsidR="00D56D62" w:rsidRPr="009A010C">
        <w:rPr>
          <w:rFonts w:ascii="Calibri" w:hAnsi="Calibri" w:cs="Calibri"/>
        </w:rPr>
        <w:t xml:space="preserve"> </w:t>
      </w:r>
    </w:p>
    <w:p w14:paraId="5F289BD8" w14:textId="68CB6CEA" w:rsidR="004E43AC" w:rsidRPr="009A010C" w:rsidRDefault="00F1083B" w:rsidP="00B059C8">
      <w:pPr>
        <w:pStyle w:val="5Normal"/>
        <w:rPr>
          <w:rFonts w:ascii="Calibri" w:hAnsi="Calibri"/>
          <w:sz w:val="24"/>
        </w:rPr>
      </w:pPr>
      <w:r w:rsidRPr="009A010C">
        <w:rPr>
          <w:rFonts w:ascii="Calibri" w:hAnsi="Calibri"/>
          <w:sz w:val="24"/>
        </w:rPr>
        <w:t>Această secțiune nu se aplică prezentului apel.</w:t>
      </w:r>
    </w:p>
    <w:p w14:paraId="766BCB72" w14:textId="6C7FB235" w:rsidR="000F3451" w:rsidRPr="009A010C" w:rsidRDefault="000F3451" w:rsidP="00E07D7E">
      <w:pPr>
        <w:pStyle w:val="Heading2"/>
        <w:numPr>
          <w:ilvl w:val="1"/>
          <w:numId w:val="31"/>
        </w:numPr>
        <w:rPr>
          <w:rFonts w:ascii="Calibri" w:hAnsi="Calibri" w:cs="Calibri"/>
        </w:rPr>
      </w:pPr>
      <w:bookmarkStart w:id="61" w:name="_Toc161091227"/>
      <w:r w:rsidRPr="009A010C">
        <w:rPr>
          <w:rFonts w:ascii="Calibri" w:hAnsi="Calibri" w:cs="Calibri"/>
        </w:rPr>
        <w:t>Principii orizontale</w:t>
      </w:r>
      <w:bookmarkEnd w:id="61"/>
      <w:r w:rsidRPr="009A010C">
        <w:rPr>
          <w:rFonts w:ascii="Calibri" w:hAnsi="Calibri" w:cs="Calibri"/>
        </w:rPr>
        <w:t xml:space="preserve"> </w:t>
      </w:r>
    </w:p>
    <w:p w14:paraId="39E4A14E" w14:textId="77777777" w:rsidR="00124820" w:rsidRPr="009A010C" w:rsidRDefault="00124820" w:rsidP="00124820">
      <w:pPr>
        <w:pStyle w:val="Default"/>
        <w:jc w:val="both"/>
        <w:rPr>
          <w:rFonts w:ascii="Calibri" w:hAnsi="Calibri" w:cs="Calibri"/>
          <w:color w:val="auto"/>
        </w:rPr>
      </w:pPr>
      <w:r w:rsidRPr="009A010C">
        <w:rPr>
          <w:rFonts w:ascii="Calibri" w:hAnsi="Calibri" w:cs="Calibri"/>
          <w:color w:val="auto"/>
        </w:rPr>
        <w:t xml:space="preserve">O atenție deosebită este acordată respectării principiilor orizontale menționate la nivelul Acordului de Parteneriat și Programului Regional Sud-Est. </w:t>
      </w:r>
    </w:p>
    <w:p w14:paraId="0D490C64" w14:textId="77777777" w:rsidR="00124820" w:rsidRPr="009A010C" w:rsidRDefault="00124820" w:rsidP="00124820">
      <w:pPr>
        <w:pStyle w:val="Default"/>
        <w:jc w:val="both"/>
        <w:rPr>
          <w:rFonts w:ascii="Calibri" w:hAnsi="Calibri" w:cs="Calibri"/>
          <w:color w:val="auto"/>
        </w:rPr>
      </w:pPr>
    </w:p>
    <w:p w14:paraId="6B9D792D" w14:textId="1D15C138" w:rsidR="00124820" w:rsidRPr="009A010C" w:rsidRDefault="00124820" w:rsidP="00124820">
      <w:pPr>
        <w:spacing w:before="0" w:after="0"/>
        <w:jc w:val="both"/>
        <w:rPr>
          <w:rFonts w:ascii="Calibri" w:hAnsi="Calibri"/>
          <w:sz w:val="24"/>
          <w:szCs w:val="24"/>
        </w:rPr>
      </w:pPr>
      <w:r w:rsidRPr="009A010C">
        <w:rPr>
          <w:rFonts w:ascii="Calibri" w:hAnsi="Calibri"/>
          <w:sz w:val="24"/>
          <w:szCs w:val="24"/>
        </w:rPr>
        <w:t>Proiectele trebuie să descrie și s</w:t>
      </w:r>
      <w:bookmarkStart w:id="62" w:name="_Hlk127968621"/>
      <w:r w:rsidRPr="009A010C">
        <w:rPr>
          <w:rFonts w:ascii="Calibri" w:hAnsi="Calibri"/>
          <w:sz w:val="24"/>
          <w:szCs w:val="24"/>
        </w:rPr>
        <w:t>ă</w:t>
      </w:r>
      <w:bookmarkEnd w:id="62"/>
      <w:r w:rsidRPr="009A010C">
        <w:rPr>
          <w:rFonts w:ascii="Calibri" w:hAnsi="Calibri"/>
          <w:sz w:val="24"/>
          <w:szCs w:val="24"/>
        </w:rPr>
        <w:t xml:space="preserve"> demonstreze modul în care principiile de mai </w:t>
      </w:r>
      <w:r w:rsidR="00D56D62" w:rsidRPr="009A010C">
        <w:rPr>
          <w:rFonts w:ascii="Calibri" w:hAnsi="Calibri"/>
          <w:sz w:val="24"/>
          <w:szCs w:val="24"/>
        </w:rPr>
        <w:t>jos</w:t>
      </w:r>
      <w:r w:rsidRPr="009A010C">
        <w:rPr>
          <w:rFonts w:ascii="Calibri" w:hAnsi="Calibri"/>
          <w:sz w:val="24"/>
          <w:szCs w:val="24"/>
        </w:rPr>
        <w:t xml:space="preserve"> sunt promovate prin investiția respectivă, detaliindu-se concret care sunt măsurile și instrumentele prin care solicitantul va garanta aplicarea respectivelor principii. </w:t>
      </w:r>
      <w:r w:rsidRPr="009A010C">
        <w:rPr>
          <w:rFonts w:ascii="Calibri" w:hAnsi="Calibri"/>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523863FA" w:rsidR="00124820" w:rsidRPr="009A010C" w:rsidRDefault="00124820" w:rsidP="00124820">
      <w:pPr>
        <w:spacing w:before="0" w:after="0"/>
        <w:jc w:val="both"/>
        <w:rPr>
          <w:rFonts w:ascii="Calibri" w:hAnsi="Calibri"/>
          <w:sz w:val="24"/>
          <w:szCs w:val="24"/>
          <w:lang w:eastAsia="en-GB"/>
        </w:rPr>
      </w:pPr>
      <w:r w:rsidRPr="009A010C">
        <w:rPr>
          <w:rFonts w:ascii="Calibri" w:hAnsi="Calibri"/>
          <w:sz w:val="24"/>
          <w:szCs w:val="24"/>
          <w:lang w:eastAsia="en-GB"/>
        </w:rPr>
        <w:t xml:space="preserve">Solicitanții de finanțare vor completa toate informațiile relevante în legătură cu aspectele menționate mai sus, particularizând pentru proiectul propus, completând corespunzător secțiunii </w:t>
      </w:r>
      <w:r w:rsidRPr="009A010C">
        <w:rPr>
          <w:rFonts w:ascii="Calibri" w:hAnsi="Calibri"/>
          <w:i/>
          <w:iCs/>
          <w:sz w:val="24"/>
          <w:szCs w:val="24"/>
          <w:lang w:eastAsia="en-GB"/>
        </w:rPr>
        <w:t xml:space="preserve">Principii orizontale </w:t>
      </w:r>
      <w:r w:rsidRPr="009A010C">
        <w:rPr>
          <w:rFonts w:ascii="Calibri" w:hAnsi="Calibri"/>
          <w:sz w:val="24"/>
          <w:szCs w:val="24"/>
          <w:lang w:eastAsia="en-GB"/>
        </w:rPr>
        <w:t xml:space="preserve"> a cererii de finanțare.</w:t>
      </w:r>
      <w:bookmarkStart w:id="63" w:name="_Hlk104467274"/>
    </w:p>
    <w:p w14:paraId="1FD41C88" w14:textId="77777777" w:rsidR="000D2C33" w:rsidRPr="009A010C" w:rsidRDefault="000D2C33" w:rsidP="000D2C33">
      <w:pPr>
        <w:autoSpaceDE w:val="0"/>
        <w:autoSpaceDN w:val="0"/>
        <w:adjustRightInd w:val="0"/>
        <w:spacing w:before="0" w:after="0"/>
        <w:rPr>
          <w:rFonts w:ascii="Calibri" w:hAnsi="Calibri"/>
          <w:sz w:val="24"/>
          <w:szCs w:val="24"/>
          <w:lang w:val="fr-FR" w:eastAsia="ro-RO"/>
        </w:rPr>
      </w:pPr>
      <w:proofErr w:type="spellStart"/>
      <w:r w:rsidRPr="009A010C">
        <w:rPr>
          <w:rFonts w:ascii="Calibri" w:hAnsi="Calibri"/>
          <w:sz w:val="24"/>
          <w:szCs w:val="24"/>
          <w:lang w:val="fr-FR" w:eastAsia="ro-RO"/>
        </w:rPr>
        <w:t>În</w:t>
      </w:r>
      <w:proofErr w:type="spellEnd"/>
      <w:r w:rsidRPr="009A010C">
        <w:rPr>
          <w:rFonts w:ascii="Calibri" w:hAnsi="Calibri"/>
          <w:sz w:val="24"/>
          <w:szCs w:val="24"/>
          <w:lang w:val="fr-FR" w:eastAsia="ro-RO"/>
        </w:rPr>
        <w:t xml:space="preserve"> </w:t>
      </w:r>
      <w:proofErr w:type="spellStart"/>
      <w:r w:rsidRPr="009A010C">
        <w:rPr>
          <w:rFonts w:ascii="Calibri" w:hAnsi="Calibri"/>
          <w:sz w:val="24"/>
          <w:szCs w:val="24"/>
          <w:lang w:val="fr-FR" w:eastAsia="ro-RO"/>
        </w:rPr>
        <w:t>procesul</w:t>
      </w:r>
      <w:proofErr w:type="spellEnd"/>
      <w:r w:rsidRPr="009A010C">
        <w:rPr>
          <w:rFonts w:ascii="Calibri" w:hAnsi="Calibri"/>
          <w:sz w:val="24"/>
          <w:szCs w:val="24"/>
          <w:lang w:val="fr-FR" w:eastAsia="ro-RO"/>
        </w:rPr>
        <w:t xml:space="preserve"> de </w:t>
      </w:r>
      <w:proofErr w:type="spellStart"/>
      <w:r w:rsidRPr="009A010C">
        <w:rPr>
          <w:rFonts w:ascii="Calibri" w:hAnsi="Calibri"/>
          <w:sz w:val="24"/>
          <w:szCs w:val="24"/>
          <w:lang w:val="fr-FR" w:eastAsia="ro-RO"/>
        </w:rPr>
        <w:t>pregătire</w:t>
      </w:r>
      <w:proofErr w:type="spellEnd"/>
      <w:r w:rsidRPr="009A010C">
        <w:rPr>
          <w:rFonts w:ascii="Calibri" w:hAnsi="Calibri"/>
          <w:sz w:val="24"/>
          <w:szCs w:val="24"/>
          <w:lang w:val="fr-FR" w:eastAsia="ro-RO"/>
        </w:rPr>
        <w:t xml:space="preserve">, </w:t>
      </w:r>
      <w:proofErr w:type="spellStart"/>
      <w:r w:rsidRPr="009A010C">
        <w:rPr>
          <w:rFonts w:ascii="Calibri" w:hAnsi="Calibri"/>
          <w:sz w:val="24"/>
          <w:szCs w:val="24"/>
          <w:lang w:val="fr-FR" w:eastAsia="ro-RO"/>
        </w:rPr>
        <w:t>verificare</w:t>
      </w:r>
      <w:proofErr w:type="spellEnd"/>
      <w:r w:rsidRPr="009A010C">
        <w:rPr>
          <w:rFonts w:ascii="Calibri" w:hAnsi="Calibri"/>
          <w:sz w:val="24"/>
          <w:szCs w:val="24"/>
          <w:lang w:val="fr-FR" w:eastAsia="ro-RO"/>
        </w:rPr>
        <w:t xml:space="preserve">, </w:t>
      </w:r>
      <w:proofErr w:type="spellStart"/>
      <w:r w:rsidRPr="009A010C">
        <w:rPr>
          <w:rFonts w:ascii="Calibri" w:hAnsi="Calibri"/>
          <w:sz w:val="24"/>
          <w:szCs w:val="24"/>
          <w:lang w:val="fr-FR" w:eastAsia="ro-RO"/>
        </w:rPr>
        <w:t>implementare</w:t>
      </w:r>
      <w:proofErr w:type="spellEnd"/>
      <w:r w:rsidRPr="009A010C">
        <w:rPr>
          <w:rFonts w:ascii="Calibri" w:hAnsi="Calibri"/>
          <w:sz w:val="24"/>
          <w:szCs w:val="24"/>
          <w:lang w:val="fr-FR" w:eastAsia="ro-RO"/>
        </w:rPr>
        <w:t xml:space="preserve"> </w:t>
      </w:r>
      <w:proofErr w:type="spellStart"/>
      <w:r w:rsidRPr="009A010C">
        <w:rPr>
          <w:rFonts w:ascii="Calibri" w:hAnsi="Calibri"/>
          <w:sz w:val="24"/>
          <w:szCs w:val="24"/>
          <w:lang w:val="fr-FR" w:eastAsia="ro-RO"/>
        </w:rPr>
        <w:t>și</w:t>
      </w:r>
      <w:proofErr w:type="spellEnd"/>
      <w:r w:rsidRPr="009A010C">
        <w:rPr>
          <w:rFonts w:ascii="Calibri" w:hAnsi="Calibri"/>
          <w:sz w:val="24"/>
          <w:szCs w:val="24"/>
          <w:lang w:val="fr-FR" w:eastAsia="ro-RO"/>
        </w:rPr>
        <w:t xml:space="preserve"> </w:t>
      </w:r>
      <w:proofErr w:type="spellStart"/>
      <w:r w:rsidRPr="009A010C">
        <w:rPr>
          <w:rFonts w:ascii="Calibri" w:hAnsi="Calibri"/>
          <w:sz w:val="24"/>
          <w:szCs w:val="24"/>
          <w:lang w:val="fr-FR" w:eastAsia="ro-RO"/>
        </w:rPr>
        <w:t>durabilitate</w:t>
      </w:r>
      <w:proofErr w:type="spellEnd"/>
      <w:r w:rsidRPr="009A010C">
        <w:rPr>
          <w:rFonts w:ascii="Calibri" w:hAnsi="Calibri"/>
          <w:sz w:val="24"/>
          <w:szCs w:val="24"/>
          <w:lang w:val="fr-FR" w:eastAsia="ro-RO"/>
        </w:rPr>
        <w:t xml:space="preserve"> a </w:t>
      </w:r>
      <w:proofErr w:type="spellStart"/>
      <w:r w:rsidRPr="009A010C">
        <w:rPr>
          <w:rFonts w:ascii="Calibri" w:hAnsi="Calibri"/>
          <w:sz w:val="24"/>
          <w:szCs w:val="24"/>
          <w:lang w:val="fr-FR" w:eastAsia="ro-RO"/>
        </w:rPr>
        <w:t>proiectului</w:t>
      </w:r>
      <w:proofErr w:type="spellEnd"/>
      <w:r w:rsidRPr="009A010C">
        <w:rPr>
          <w:rFonts w:ascii="Calibri" w:hAnsi="Calibri"/>
          <w:sz w:val="24"/>
          <w:szCs w:val="24"/>
          <w:lang w:val="fr-FR" w:eastAsia="ro-RO"/>
        </w:rPr>
        <w:t xml:space="preserve">, </w:t>
      </w:r>
      <w:proofErr w:type="spellStart"/>
      <w:r w:rsidRPr="009A010C">
        <w:rPr>
          <w:rFonts w:ascii="Calibri" w:hAnsi="Calibri"/>
          <w:sz w:val="24"/>
          <w:szCs w:val="24"/>
          <w:lang w:val="fr-FR" w:eastAsia="ro-RO"/>
        </w:rPr>
        <w:t>solicitantul</w:t>
      </w:r>
      <w:proofErr w:type="spellEnd"/>
      <w:r w:rsidRPr="009A010C">
        <w:rPr>
          <w:rFonts w:ascii="Calibri" w:hAnsi="Calibri"/>
          <w:sz w:val="24"/>
          <w:szCs w:val="24"/>
          <w:lang w:val="fr-FR" w:eastAsia="ro-RO"/>
        </w:rPr>
        <w:t xml:space="preserve"> </w:t>
      </w:r>
      <w:proofErr w:type="spellStart"/>
      <w:proofErr w:type="gramStart"/>
      <w:r w:rsidRPr="009A010C">
        <w:rPr>
          <w:rFonts w:ascii="Calibri" w:hAnsi="Calibri"/>
          <w:sz w:val="24"/>
          <w:szCs w:val="24"/>
          <w:lang w:val="fr-FR" w:eastAsia="ro-RO"/>
        </w:rPr>
        <w:t>asigură</w:t>
      </w:r>
      <w:proofErr w:type="spellEnd"/>
      <w:r w:rsidRPr="009A010C">
        <w:rPr>
          <w:rFonts w:ascii="Calibri" w:hAnsi="Calibri"/>
          <w:sz w:val="24"/>
          <w:szCs w:val="24"/>
          <w:lang w:val="fr-FR" w:eastAsia="ro-RO"/>
        </w:rPr>
        <w:t>:</w:t>
      </w:r>
      <w:proofErr w:type="gramEnd"/>
      <w:r w:rsidRPr="009A010C">
        <w:rPr>
          <w:rFonts w:ascii="Calibri" w:hAnsi="Calibri"/>
          <w:sz w:val="24"/>
          <w:szCs w:val="24"/>
          <w:lang w:val="fr-FR" w:eastAsia="ro-RO"/>
        </w:rPr>
        <w:t xml:space="preserve"> </w:t>
      </w:r>
    </w:p>
    <w:p w14:paraId="27575A5C" w14:textId="77777777" w:rsidR="000D2C33" w:rsidRPr="009A010C" w:rsidRDefault="000D2C33" w:rsidP="00E07D7E">
      <w:pPr>
        <w:numPr>
          <w:ilvl w:val="0"/>
          <w:numId w:val="40"/>
        </w:numPr>
        <w:autoSpaceDE w:val="0"/>
        <w:autoSpaceDN w:val="0"/>
        <w:adjustRightInd w:val="0"/>
        <w:spacing w:before="0" w:after="0"/>
        <w:contextualSpacing/>
        <w:jc w:val="both"/>
        <w:rPr>
          <w:rFonts w:ascii="Calibri" w:hAnsi="Calibri"/>
          <w:sz w:val="24"/>
          <w:szCs w:val="24"/>
          <w:lang w:eastAsia="ro-RO"/>
        </w:rPr>
      </w:pPr>
      <w:r w:rsidRPr="009A010C">
        <w:rPr>
          <w:rFonts w:ascii="Calibri" w:hAnsi="Calibri"/>
          <w:sz w:val="24"/>
          <w:szCs w:val="24"/>
          <w:lang w:eastAsia="ro-RO"/>
        </w:rPr>
        <w:t xml:space="preserve">Respectarea drepturilor fundamentale și a Cartei drepturilor fundamentale a Uniunii Europene </w:t>
      </w:r>
    </w:p>
    <w:p w14:paraId="5D3243CD" w14:textId="77777777" w:rsidR="000D2C33" w:rsidRPr="009A010C" w:rsidRDefault="000D2C33" w:rsidP="00E07D7E">
      <w:pPr>
        <w:numPr>
          <w:ilvl w:val="0"/>
          <w:numId w:val="40"/>
        </w:numPr>
        <w:autoSpaceDE w:val="0"/>
        <w:autoSpaceDN w:val="0"/>
        <w:adjustRightInd w:val="0"/>
        <w:spacing w:before="0" w:after="0"/>
        <w:contextualSpacing/>
        <w:jc w:val="both"/>
        <w:rPr>
          <w:rFonts w:ascii="Calibri" w:hAnsi="Calibri"/>
          <w:sz w:val="24"/>
          <w:szCs w:val="24"/>
          <w:lang w:eastAsia="ro-RO"/>
        </w:rPr>
      </w:pPr>
      <w:r w:rsidRPr="009A010C">
        <w:rPr>
          <w:rFonts w:ascii="Calibri" w:hAnsi="Calibri"/>
          <w:sz w:val="24"/>
          <w:szCs w:val="24"/>
          <w:lang w:eastAsia="ro-RO"/>
        </w:rPr>
        <w:t xml:space="preserve">Respectarea egalității între bărbați și femei, integrarea perspectivei de gen și abordarea aspectelor de gen </w:t>
      </w:r>
    </w:p>
    <w:p w14:paraId="6C5FFB24" w14:textId="77777777" w:rsidR="000D2C33" w:rsidRPr="009A010C" w:rsidRDefault="000D2C33" w:rsidP="00E07D7E">
      <w:pPr>
        <w:numPr>
          <w:ilvl w:val="0"/>
          <w:numId w:val="40"/>
        </w:numPr>
        <w:autoSpaceDE w:val="0"/>
        <w:autoSpaceDN w:val="0"/>
        <w:adjustRightInd w:val="0"/>
        <w:spacing w:before="0" w:after="0"/>
        <w:contextualSpacing/>
        <w:jc w:val="both"/>
        <w:rPr>
          <w:rFonts w:ascii="Calibri" w:hAnsi="Calibri"/>
          <w:sz w:val="24"/>
          <w:szCs w:val="24"/>
          <w:lang w:eastAsia="ro-RO"/>
        </w:rPr>
      </w:pPr>
      <w:r w:rsidRPr="009A010C">
        <w:rPr>
          <w:rFonts w:ascii="Calibri" w:hAnsi="Calibr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58603DEB" w14:textId="730F4CFD" w:rsidR="000D2C33" w:rsidRPr="009A010C" w:rsidRDefault="000D2C33" w:rsidP="00E07D7E">
      <w:pPr>
        <w:numPr>
          <w:ilvl w:val="0"/>
          <w:numId w:val="40"/>
        </w:numPr>
        <w:spacing w:before="0" w:after="0"/>
        <w:contextualSpacing/>
        <w:jc w:val="both"/>
        <w:rPr>
          <w:rFonts w:ascii="Calibri" w:hAnsi="Calibri"/>
          <w:sz w:val="24"/>
          <w:szCs w:val="24"/>
        </w:rPr>
      </w:pPr>
      <w:r w:rsidRPr="009A010C">
        <w:rPr>
          <w:rFonts w:ascii="Calibri" w:hAnsi="Calibri"/>
          <w:sz w:val="24"/>
          <w:szCs w:val="24"/>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62454E74" w14:textId="77777777" w:rsidR="00987208" w:rsidRPr="009A010C" w:rsidRDefault="00987208" w:rsidP="00987208">
      <w:pPr>
        <w:jc w:val="both"/>
        <w:rPr>
          <w:rFonts w:asciiTheme="minorHAnsi" w:hAnsiTheme="minorHAnsi" w:cstheme="minorHAnsi"/>
          <w:sz w:val="24"/>
          <w:szCs w:val="24"/>
        </w:rPr>
      </w:pPr>
      <w:r w:rsidRPr="009A010C">
        <w:rPr>
          <w:rFonts w:asciiTheme="minorHAnsi" w:hAnsiTheme="minorHAnsi" w:cstheme="minorHAnsi"/>
          <w:sz w:val="24"/>
          <w:szCs w:val="24"/>
        </w:rPr>
        <w:lastRenderedPageBreak/>
        <w:t>Solicitanții de finanțare vor completa toate informațiile relevante în legătură cu aspectele menționate mai sus, particularizând pentru proiectul propus, completând corespunzător secțiunii Principii orizontale  a cererii de finanțare.</w:t>
      </w:r>
    </w:p>
    <w:p w14:paraId="752ED7EE" w14:textId="77777777" w:rsidR="00D56D62" w:rsidRPr="009A010C" w:rsidRDefault="00D56D62" w:rsidP="00124820">
      <w:pPr>
        <w:spacing w:before="0" w:after="0"/>
        <w:jc w:val="both"/>
        <w:rPr>
          <w:rFonts w:ascii="Calibri" w:hAnsi="Calibri"/>
          <w:sz w:val="24"/>
          <w:szCs w:val="24"/>
        </w:rPr>
      </w:pPr>
    </w:p>
    <w:p w14:paraId="180F8C44" w14:textId="64A49C25" w:rsidR="00D56D62" w:rsidRPr="009A010C" w:rsidRDefault="000F3451" w:rsidP="00E07D7E">
      <w:pPr>
        <w:pStyle w:val="Heading2"/>
        <w:numPr>
          <w:ilvl w:val="1"/>
          <w:numId w:val="31"/>
        </w:numPr>
        <w:rPr>
          <w:rFonts w:ascii="Calibri" w:hAnsi="Calibri" w:cs="Calibri"/>
        </w:rPr>
      </w:pPr>
      <w:bookmarkStart w:id="64" w:name="_Toc161091228"/>
      <w:bookmarkEnd w:id="63"/>
      <w:r w:rsidRPr="009A010C">
        <w:rPr>
          <w:rFonts w:ascii="Calibri" w:hAnsi="Calibri" w:cs="Calibri"/>
        </w:rPr>
        <w:t>Aspecte de mediu (inclusiv aplicarea Directivei 2011/92/UE a Parlamentului European și a Consiliului). Aplicarea principiului  DNSH. Imunizarea la schimbările climatice</w:t>
      </w:r>
      <w:bookmarkEnd w:id="64"/>
    </w:p>
    <w:p w14:paraId="2252EF3C"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Metodologiei privind abordarea principiului DNSH și imunizarea infrastructurii la schimbări climatice în cadrul Programului Regional Sud-Est 2021-2027 elaborată de AM PR SE în sprijinul solicitanților la finanțare document ce poate fi accesat la adresa: https://regiosudest.ro/.</w:t>
      </w:r>
    </w:p>
    <w:p w14:paraId="62B08638" w14:textId="77777777" w:rsidR="00A574FA" w:rsidRPr="009A010C" w:rsidRDefault="00A574FA" w:rsidP="00A574FA">
      <w:pPr>
        <w:pStyle w:val="Default"/>
        <w:jc w:val="both"/>
        <w:rPr>
          <w:rFonts w:ascii="Calibri" w:hAnsi="Calibri" w:cs="Calibri"/>
          <w:color w:val="auto"/>
        </w:rPr>
      </w:pPr>
    </w:p>
    <w:p w14:paraId="2919FFBE"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6574D6FD"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ab/>
        <w:t xml:space="preserve">a) atenuarea schimbărilor climatice ; </w:t>
      </w:r>
    </w:p>
    <w:p w14:paraId="4E68A63D"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ab/>
        <w:t xml:space="preserve">b) adaptarea la schimbările climatice ; </w:t>
      </w:r>
    </w:p>
    <w:p w14:paraId="1FBE5571"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ab/>
        <w:t xml:space="preserve">c) utilizarea durabilă și protecția resurselor de apă și a celor marine; </w:t>
      </w:r>
    </w:p>
    <w:p w14:paraId="63E09D60"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ab/>
        <w:t xml:space="preserve">d) tranziția către o economie circulară; </w:t>
      </w:r>
    </w:p>
    <w:p w14:paraId="3B025719"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ab/>
        <w:t xml:space="preserve">e) prevenirea și controlul poluării; </w:t>
      </w:r>
    </w:p>
    <w:p w14:paraId="63D43126"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ab/>
        <w:t xml:space="preserve">f) protecția și refacerea biodiversității și a ecosistemelor. </w:t>
      </w:r>
    </w:p>
    <w:p w14:paraId="5E6E5B31" w14:textId="77777777" w:rsidR="00A574FA" w:rsidRPr="009A010C" w:rsidRDefault="00A574FA" w:rsidP="00A574FA">
      <w:pPr>
        <w:pStyle w:val="Default"/>
        <w:jc w:val="both"/>
        <w:rPr>
          <w:rFonts w:ascii="Calibri" w:hAnsi="Calibri" w:cs="Calibri"/>
          <w:color w:val="auto"/>
        </w:rPr>
      </w:pPr>
    </w:p>
    <w:p w14:paraId="4AAD3F37"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735F07B4" w14:textId="77777777" w:rsidR="00A574FA" w:rsidRPr="009A010C" w:rsidRDefault="00A574FA" w:rsidP="00A574FA">
      <w:pPr>
        <w:pStyle w:val="Default"/>
        <w:jc w:val="both"/>
        <w:rPr>
          <w:rFonts w:ascii="Calibri" w:hAnsi="Calibri" w:cs="Calibri"/>
          <w:color w:val="auto"/>
        </w:rPr>
      </w:pPr>
    </w:p>
    <w:p w14:paraId="1284B726" w14:textId="0230F010" w:rsidR="006F05BC" w:rsidRPr="009A010C" w:rsidRDefault="00A574FA" w:rsidP="00A574FA">
      <w:pPr>
        <w:pStyle w:val="Default"/>
        <w:jc w:val="both"/>
        <w:rPr>
          <w:rFonts w:ascii="Calibri" w:hAnsi="Calibri" w:cs="Calibri"/>
          <w:color w:val="auto"/>
        </w:rPr>
      </w:pPr>
      <w:r w:rsidRPr="009A010C">
        <w:rPr>
          <w:rFonts w:ascii="Calibri" w:hAnsi="Calibri" w:cs="Calibri"/>
          <w:color w:val="auto"/>
        </w:rPr>
        <w:t xml:space="preserve">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w:t>
      </w:r>
      <w:r w:rsidRPr="009A010C">
        <w:rPr>
          <w:rFonts w:ascii="Calibri" w:hAnsi="Calibri" w:cs="Calibri"/>
          <w:color w:val="auto"/>
        </w:rPr>
        <w:lastRenderedPageBreak/>
        <w:t>circulară, prevenirea și controlul poluării și protecția și refacerea biodiversității și a ecosistemelor) se vor evalua în cadrul procedurii de reglementare din punct de vedere al protecției mediului in conformitate cu Legea nr 292/2018.</w:t>
      </w:r>
    </w:p>
    <w:p w14:paraId="2A764338" w14:textId="77777777" w:rsidR="00A66485" w:rsidRPr="009A010C" w:rsidRDefault="00A66485" w:rsidP="00A574FA">
      <w:pPr>
        <w:pStyle w:val="Default"/>
        <w:jc w:val="both"/>
        <w:rPr>
          <w:rFonts w:ascii="Calibri" w:hAnsi="Calibri" w:cs="Calibri"/>
          <w:color w:val="auto"/>
        </w:rPr>
      </w:pPr>
    </w:p>
    <w:p w14:paraId="230AB5E4" w14:textId="3FBEB724" w:rsidR="00D56D62" w:rsidRPr="009A010C" w:rsidRDefault="00D56D62" w:rsidP="00D56D62">
      <w:pPr>
        <w:pStyle w:val="Default"/>
        <w:jc w:val="both"/>
        <w:rPr>
          <w:rFonts w:ascii="Calibri" w:hAnsi="Calibri" w:cs="Calibri"/>
          <w:color w:val="auto"/>
        </w:rPr>
      </w:pPr>
      <w:r w:rsidRPr="009A010C">
        <w:rPr>
          <w:rFonts w:ascii="Calibri" w:hAnsi="Calibri" w:cs="Calibri"/>
          <w:color w:val="auto"/>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9A010C" w:rsidRDefault="00D56D62" w:rsidP="00D56D62">
      <w:pPr>
        <w:pStyle w:val="Default"/>
        <w:jc w:val="both"/>
        <w:rPr>
          <w:rFonts w:ascii="Calibri" w:hAnsi="Calibri" w:cs="Calibri"/>
          <w:color w:val="auto"/>
        </w:rPr>
      </w:pPr>
    </w:p>
    <w:p w14:paraId="6B5D887B" w14:textId="77777777" w:rsidR="00D56D62" w:rsidRPr="009A010C" w:rsidRDefault="00D56D62" w:rsidP="00D56D62">
      <w:pPr>
        <w:autoSpaceDE w:val="0"/>
        <w:autoSpaceDN w:val="0"/>
        <w:adjustRightInd w:val="0"/>
        <w:spacing w:before="0" w:after="0"/>
        <w:jc w:val="both"/>
        <w:rPr>
          <w:rFonts w:ascii="Calibri" w:hAnsi="Calibri"/>
          <w:sz w:val="24"/>
          <w:szCs w:val="24"/>
        </w:rPr>
      </w:pPr>
      <w:r w:rsidRPr="009A010C">
        <w:rPr>
          <w:rFonts w:ascii="Calibri" w:hAnsi="Calibri"/>
          <w:sz w:val="24"/>
          <w:szCs w:val="24"/>
        </w:rPr>
        <w:t xml:space="preserve">Investițiile în infrastructură care au o durată de viață preconizată de cel puțin cinci ani trebuie să demonstreze imunizarea față de schimbările climatice în conformitate cu cerințele din </w:t>
      </w:r>
      <w:r w:rsidRPr="009A010C">
        <w:rPr>
          <w:rFonts w:ascii="Calibri" w:hAnsi="Calibri"/>
          <w:i/>
          <w:iCs/>
          <w:sz w:val="24"/>
          <w:szCs w:val="24"/>
        </w:rPr>
        <w:t xml:space="preserve">Comunicarea Comisiei Europene privind Orientările tehnice referitoare la imunizarea infrastructurii la schimbările climatice în perioada 2021-2027 publicate la 16 septembrie 2021 (2021/C 373/01). </w:t>
      </w:r>
      <w:r w:rsidRPr="009A010C">
        <w:rPr>
          <w:rFonts w:ascii="Calibri" w:hAnsi="Calibri"/>
          <w:sz w:val="24"/>
          <w:szCs w:val="24"/>
        </w:rPr>
        <w:t xml:space="preserve">Imunizarea la schimbările climatice este un proces care integrează măsuri de </w:t>
      </w:r>
      <w:r w:rsidRPr="009A010C">
        <w:rPr>
          <w:rFonts w:ascii="Calibri" w:hAnsi="Calibri"/>
          <w:i/>
          <w:iCs/>
          <w:sz w:val="24"/>
          <w:szCs w:val="24"/>
        </w:rPr>
        <w:t xml:space="preserve">adaptare </w:t>
      </w:r>
      <w:r w:rsidRPr="009A010C">
        <w:rPr>
          <w:rFonts w:ascii="Calibri" w:hAnsi="Calibri"/>
          <w:sz w:val="24"/>
          <w:szCs w:val="24"/>
        </w:rPr>
        <w:t xml:space="preserve">a schimbărilor climatice și – dacă este cazul -  măsuri de </w:t>
      </w:r>
      <w:r w:rsidRPr="009A010C">
        <w:rPr>
          <w:rFonts w:ascii="Calibri" w:hAnsi="Calibri"/>
          <w:i/>
          <w:iCs/>
          <w:sz w:val="24"/>
          <w:szCs w:val="24"/>
        </w:rPr>
        <w:t>atenuare (compensare)</w:t>
      </w:r>
      <w:r w:rsidRPr="009A010C">
        <w:rPr>
          <w:rFonts w:ascii="Calibri" w:hAnsi="Calibri"/>
          <w:sz w:val="24"/>
          <w:szCs w:val="24"/>
        </w:rPr>
        <w:t xml:space="preserve"> la schimbările climatice în dezvoltarea proiectelor de infrastructură. </w:t>
      </w:r>
    </w:p>
    <w:p w14:paraId="7E49CC18" w14:textId="77777777" w:rsidR="00D56D62" w:rsidRPr="009A010C" w:rsidRDefault="00D56D62" w:rsidP="00D56D62">
      <w:pPr>
        <w:pStyle w:val="Default"/>
        <w:jc w:val="both"/>
        <w:rPr>
          <w:rFonts w:ascii="Calibri" w:hAnsi="Calibri" w:cs="Calibri"/>
          <w:color w:val="auto"/>
        </w:rPr>
      </w:pPr>
    </w:p>
    <w:p w14:paraId="7027A6D5" w14:textId="77777777" w:rsidR="00D56D62" w:rsidRPr="009A010C" w:rsidRDefault="00D56D62" w:rsidP="00D56D62">
      <w:pPr>
        <w:pStyle w:val="Default"/>
        <w:jc w:val="both"/>
        <w:rPr>
          <w:rFonts w:ascii="Calibri" w:hAnsi="Calibri" w:cs="Calibri"/>
          <w:color w:val="auto"/>
        </w:rPr>
      </w:pPr>
      <w:r w:rsidRPr="009A010C">
        <w:rPr>
          <w:rFonts w:ascii="Calibri" w:hAnsi="Calibri" w:cs="Calibri"/>
          <w:color w:val="auto"/>
        </w:rPr>
        <w:t xml:space="preserve">Aceasta presupune: </w:t>
      </w:r>
    </w:p>
    <w:p w14:paraId="3C382BCC" w14:textId="77777777" w:rsidR="00D56D62" w:rsidRPr="009A010C" w:rsidRDefault="00D56D62" w:rsidP="00D56D62">
      <w:pPr>
        <w:pStyle w:val="Default"/>
        <w:jc w:val="both"/>
        <w:rPr>
          <w:rFonts w:ascii="Calibri" w:hAnsi="Calibri" w:cs="Calibri"/>
          <w:color w:val="auto"/>
        </w:rPr>
      </w:pPr>
      <w:r w:rsidRPr="009A010C">
        <w:rPr>
          <w:rFonts w:ascii="Calibri" w:hAnsi="Calibri" w:cs="Calibri"/>
          <w:i/>
          <w:iCs/>
          <w:color w:val="auto"/>
        </w:rPr>
        <w:t xml:space="preserve">a. În etapa analizei de opțiuni </w:t>
      </w:r>
      <w:r w:rsidRPr="009A010C">
        <w:rPr>
          <w:rFonts w:ascii="Calibri" w:hAnsi="Calibri" w:cs="Calibr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9A010C" w:rsidRDefault="00D56D62" w:rsidP="00D56D62">
      <w:pPr>
        <w:pStyle w:val="Default"/>
        <w:jc w:val="both"/>
        <w:rPr>
          <w:rFonts w:ascii="Calibri" w:hAnsi="Calibri" w:cs="Calibri"/>
          <w:color w:val="auto"/>
        </w:rPr>
      </w:pPr>
      <w:r w:rsidRPr="009A010C">
        <w:rPr>
          <w:rFonts w:ascii="Calibri" w:hAnsi="Calibri" w:cs="Calibri"/>
          <w:i/>
          <w:iCs/>
          <w:color w:val="auto"/>
        </w:rPr>
        <w:t xml:space="preserve">b. În etapa detalierii/proiectării opțiunii preferate </w:t>
      </w:r>
      <w:r w:rsidRPr="009A010C">
        <w:rPr>
          <w:rFonts w:ascii="Calibri" w:hAnsi="Calibri" w:cs="Calibri"/>
          <w:color w:val="auto"/>
        </w:rPr>
        <w:t xml:space="preserve">– integrarea măsurilor adecvate pentru adaptarea, respectiv atenuarea (compensarea) - în măsura în care aceasta este necesară, la schimbările climatice. </w:t>
      </w:r>
    </w:p>
    <w:p w14:paraId="3D0E87DA" w14:textId="77777777" w:rsidR="00D56D62" w:rsidRPr="009A010C" w:rsidRDefault="00D56D62" w:rsidP="00D56D62">
      <w:pPr>
        <w:spacing w:before="0" w:after="0"/>
        <w:jc w:val="both"/>
        <w:rPr>
          <w:rFonts w:ascii="Calibri" w:hAnsi="Calibri"/>
          <w:b/>
          <w:bCs/>
          <w:sz w:val="24"/>
          <w:szCs w:val="24"/>
        </w:rPr>
      </w:pPr>
    </w:p>
    <w:p w14:paraId="717E8817" w14:textId="77777777" w:rsidR="00D56D62" w:rsidRPr="009A010C" w:rsidRDefault="00D56D62" w:rsidP="00D56D62">
      <w:pPr>
        <w:spacing w:before="0" w:after="0"/>
        <w:jc w:val="both"/>
        <w:rPr>
          <w:rFonts w:ascii="Calibri" w:hAnsi="Calibri"/>
          <w:b/>
          <w:bCs/>
          <w:sz w:val="24"/>
          <w:szCs w:val="24"/>
        </w:rPr>
      </w:pPr>
      <w:r w:rsidRPr="009A010C">
        <w:rPr>
          <w:rFonts w:ascii="Calibri" w:hAnsi="Calibri"/>
          <w:sz w:val="24"/>
          <w:szCs w:val="24"/>
        </w:rPr>
        <w:t>Solicitantul de finanțare va avea în vedere</w:t>
      </w:r>
      <w:r w:rsidRPr="009A010C">
        <w:rPr>
          <w:rFonts w:ascii="Calibri" w:hAnsi="Calibri"/>
          <w:b/>
          <w:bCs/>
          <w:sz w:val="24"/>
          <w:szCs w:val="24"/>
        </w:rPr>
        <w:t xml:space="preserve"> </w:t>
      </w:r>
      <w:r w:rsidRPr="009A010C">
        <w:rPr>
          <w:rFonts w:ascii="Calibri" w:hAnsi="Calibri"/>
          <w:sz w:val="24"/>
          <w:szCs w:val="24"/>
        </w:rPr>
        <w:t xml:space="preserve">Metodologia privind abordarea DNSH (principiul “a nu aduce prejudicii semnificative”) </w:t>
      </w:r>
      <w:r w:rsidRPr="009A010C">
        <w:rPr>
          <w:rFonts w:ascii="Calibri" w:hAnsi="Calibri"/>
          <w:iCs/>
          <w:sz w:val="24"/>
          <w:szCs w:val="24"/>
        </w:rPr>
        <w:t>și imunizarea la schimbările climatice</w:t>
      </w:r>
      <w:r w:rsidRPr="009A010C">
        <w:rPr>
          <w:rFonts w:ascii="Calibri" w:hAnsi="Calibri"/>
          <w:i/>
          <w:sz w:val="24"/>
          <w:szCs w:val="24"/>
        </w:rPr>
        <w:t xml:space="preserve"> </w:t>
      </w:r>
      <w:r w:rsidRPr="009A010C">
        <w:rPr>
          <w:rFonts w:ascii="Calibri" w:hAnsi="Calibri"/>
          <w:sz w:val="24"/>
          <w:szCs w:val="24"/>
        </w:rPr>
        <w:t>în cadrul PR Sud - Est 2021-2027</w:t>
      </w:r>
      <w:r w:rsidRPr="009A010C">
        <w:rPr>
          <w:rFonts w:ascii="Calibri" w:hAnsi="Calibri"/>
          <w:b/>
          <w:bCs/>
          <w:sz w:val="24"/>
          <w:szCs w:val="24"/>
        </w:rPr>
        <w:t xml:space="preserve"> </w:t>
      </w:r>
      <w:r w:rsidRPr="009A010C">
        <w:rPr>
          <w:rFonts w:ascii="Calibri" w:hAnsi="Calibri"/>
          <w:sz w:val="24"/>
          <w:szCs w:val="24"/>
        </w:rPr>
        <w:t>(Anexa 12)</w:t>
      </w:r>
      <w:r w:rsidRPr="009A010C">
        <w:rPr>
          <w:rStyle w:val="cf01"/>
          <w:rFonts w:ascii="Calibri" w:hAnsi="Calibri" w:cs="Calibri"/>
          <w:sz w:val="24"/>
          <w:szCs w:val="24"/>
        </w:rPr>
        <w:t>.</w:t>
      </w:r>
    </w:p>
    <w:p w14:paraId="1E37C8A7" w14:textId="77777777" w:rsidR="00D56D62" w:rsidRPr="009A010C" w:rsidRDefault="00D56D62" w:rsidP="00D56D62">
      <w:pPr>
        <w:pStyle w:val="Default"/>
        <w:jc w:val="both"/>
        <w:rPr>
          <w:rFonts w:ascii="Calibri" w:hAnsi="Calibri" w:cs="Calibri"/>
          <w:b/>
          <w:bCs/>
          <w:color w:val="auto"/>
        </w:rPr>
      </w:pPr>
    </w:p>
    <w:p w14:paraId="5D197087" w14:textId="77777777" w:rsidR="00D56D62" w:rsidRPr="009A010C" w:rsidRDefault="00D56D62" w:rsidP="00D56D62">
      <w:pPr>
        <w:spacing w:before="0" w:after="0"/>
        <w:jc w:val="both"/>
        <w:rPr>
          <w:rFonts w:ascii="Calibri" w:hAnsi="Calibri"/>
          <w:sz w:val="24"/>
          <w:szCs w:val="24"/>
        </w:rPr>
      </w:pPr>
      <w:r w:rsidRPr="009A010C">
        <w:rPr>
          <w:rFonts w:ascii="Calibri" w:hAnsi="Calibri"/>
          <w:b/>
          <w:bCs/>
          <w:sz w:val="24"/>
          <w:szCs w:val="24"/>
        </w:rPr>
        <w:t xml:space="preserve">Documentațiile tehnico-economice trebuie să aibă integrate aspecte privind imunizarea la schimbările climatice </w:t>
      </w:r>
      <w:r w:rsidRPr="009A010C">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9A010C" w:rsidRDefault="00D56D62" w:rsidP="00D56D62">
      <w:pPr>
        <w:autoSpaceDE w:val="0"/>
        <w:autoSpaceDN w:val="0"/>
        <w:adjustRightInd w:val="0"/>
        <w:spacing w:before="0" w:after="0"/>
        <w:jc w:val="both"/>
        <w:rPr>
          <w:rFonts w:ascii="Calibri" w:hAnsi="Calibri"/>
          <w:sz w:val="24"/>
          <w:szCs w:val="24"/>
        </w:rPr>
      </w:pPr>
    </w:p>
    <w:p w14:paraId="53A257EE" w14:textId="4CB1887F" w:rsidR="00D56D62" w:rsidRPr="009A010C" w:rsidRDefault="00D56D62" w:rsidP="00D56D62">
      <w:pPr>
        <w:autoSpaceDE w:val="0"/>
        <w:autoSpaceDN w:val="0"/>
        <w:adjustRightInd w:val="0"/>
        <w:spacing w:before="0" w:after="0"/>
        <w:jc w:val="both"/>
        <w:rPr>
          <w:rFonts w:ascii="Calibri" w:hAnsi="Calibri"/>
          <w:sz w:val="24"/>
          <w:szCs w:val="24"/>
        </w:rPr>
      </w:pPr>
      <w:r w:rsidRPr="009A010C">
        <w:rPr>
          <w:rFonts w:ascii="Calibri" w:hAnsi="Calibri"/>
          <w:sz w:val="24"/>
          <w:szCs w:val="24"/>
        </w:rPr>
        <w:t xml:space="preserve">Proiectele finanțate vor avea în vedere, pe toată perioada de implementare a proiectului, respectarea obligațiilor pentru implementarea principiului „Do No Significant Harm” (DNSH) așa </w:t>
      </w:r>
      <w:r w:rsidRPr="009A010C">
        <w:rPr>
          <w:rFonts w:ascii="Calibri" w:hAnsi="Calibri"/>
          <w:sz w:val="24"/>
          <w:szCs w:val="24"/>
        </w:rPr>
        <w:lastRenderedPageBreak/>
        <w:t xml:space="preserve">cum acesta este definit prin Regulamentul (UE) </w:t>
      </w:r>
      <w:r w:rsidR="004F2648" w:rsidRPr="009A010C">
        <w:rPr>
          <w:rFonts w:ascii="Calibri" w:hAnsi="Calibri"/>
          <w:sz w:val="24"/>
          <w:szCs w:val="24"/>
        </w:rPr>
        <w:t>2020/852</w:t>
      </w:r>
      <w:r w:rsidRPr="009A010C">
        <w:rPr>
          <w:rFonts w:ascii="Calibri" w:hAnsi="Calibri"/>
          <w:sz w:val="24"/>
          <w:szCs w:val="24"/>
        </w:rPr>
        <w:t xml:space="preserve"> privind instituirea unui cadru care să faciliteze investițiile durabile. </w:t>
      </w:r>
    </w:p>
    <w:p w14:paraId="059171BE" w14:textId="77777777" w:rsidR="00F42A84" w:rsidRPr="009A010C" w:rsidRDefault="00D56D62" w:rsidP="00D56D62">
      <w:pPr>
        <w:autoSpaceDE w:val="0"/>
        <w:autoSpaceDN w:val="0"/>
        <w:adjustRightInd w:val="0"/>
        <w:spacing w:before="0" w:after="0"/>
        <w:jc w:val="both"/>
        <w:rPr>
          <w:rFonts w:ascii="Calibri" w:hAnsi="Calibri"/>
          <w:sz w:val="24"/>
          <w:szCs w:val="24"/>
        </w:rPr>
      </w:pPr>
      <w:r w:rsidRPr="009A010C">
        <w:rPr>
          <w:rFonts w:ascii="Calibri" w:hAnsi="Calibri"/>
          <w:sz w:val="24"/>
          <w:szCs w:val="24"/>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16143542" w14:textId="26CD5921" w:rsidR="00D56D62" w:rsidRPr="009A010C" w:rsidRDefault="00D56D62" w:rsidP="00D56D62">
      <w:pPr>
        <w:autoSpaceDE w:val="0"/>
        <w:autoSpaceDN w:val="0"/>
        <w:adjustRightInd w:val="0"/>
        <w:spacing w:before="0" w:after="0"/>
        <w:jc w:val="both"/>
        <w:rPr>
          <w:rFonts w:ascii="Calibri" w:hAnsi="Calibri"/>
          <w:sz w:val="24"/>
          <w:szCs w:val="24"/>
        </w:rPr>
      </w:pPr>
      <w:r w:rsidRPr="009A010C">
        <w:rPr>
          <w:rFonts w:ascii="Calibri" w:hAnsi="Calibri"/>
          <w:sz w:val="24"/>
          <w:szCs w:val="24"/>
        </w:rPr>
        <w:t>Solicitantul va avea în vedere respectarea principiului DNSH inclusiv la întocmirea documentațiilor de atribuire a contractelor de achiziție.</w:t>
      </w:r>
    </w:p>
    <w:p w14:paraId="204BD8C1" w14:textId="77777777" w:rsidR="00D56D62" w:rsidRPr="009A010C" w:rsidRDefault="00D56D62" w:rsidP="00D56D62">
      <w:pPr>
        <w:pStyle w:val="Default"/>
        <w:jc w:val="both"/>
        <w:rPr>
          <w:rFonts w:ascii="Calibri" w:hAnsi="Calibri" w:cs="Calibri"/>
          <w:color w:val="auto"/>
        </w:rPr>
      </w:pPr>
    </w:p>
    <w:p w14:paraId="18C72B4C" w14:textId="77777777" w:rsidR="00D56D62" w:rsidRPr="009A010C" w:rsidRDefault="00D56D62" w:rsidP="00D56D62">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Proiectele care includ măsuri suplimentare cadrului legal in vigoare, vor fi punctate în grila de evaluare tehnică si financiară. Totodată, în faza de selectie se va verifica dacă proiectele propuse respecta cerintele minime obligatorii referitoare la abordarea principiului DNSH prin punctarea în Secțiunea II a grilei de evaluare tehnico-financiară. </w:t>
      </w:r>
    </w:p>
    <w:p w14:paraId="2BD4CB84" w14:textId="77777777" w:rsidR="00D56D62" w:rsidRPr="009A010C" w:rsidRDefault="00D56D62" w:rsidP="00D56D62">
      <w:pPr>
        <w:autoSpaceDE w:val="0"/>
        <w:autoSpaceDN w:val="0"/>
        <w:adjustRightInd w:val="0"/>
        <w:spacing w:before="0" w:after="0"/>
        <w:jc w:val="both"/>
        <w:rPr>
          <w:rFonts w:ascii="Calibri" w:hAnsi="Calibri"/>
          <w:sz w:val="24"/>
          <w:szCs w:val="24"/>
          <w:lang w:eastAsia="en-GB"/>
        </w:rPr>
      </w:pPr>
    </w:p>
    <w:p w14:paraId="1D9056AE" w14:textId="77777777" w:rsidR="00D56D62" w:rsidRPr="009A010C" w:rsidRDefault="00D56D62" w:rsidP="00D56D62">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De asemenea, solicitantul va avea în vedere, în mod special: </w:t>
      </w:r>
    </w:p>
    <w:p w14:paraId="455A0EE0" w14:textId="77777777" w:rsidR="00D56D62" w:rsidRPr="009A010C" w:rsidRDefault="00D56D62" w:rsidP="00E07D7E">
      <w:pPr>
        <w:numPr>
          <w:ilvl w:val="0"/>
          <w:numId w:val="8"/>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”Ghidul pentru aplicarea Cartei Drepturilor Fundamentale a UE în implementarea fondurilor europene nerambursabile” disponibil </w:t>
      </w:r>
      <w:r w:rsidRPr="009A010C">
        <w:fldChar w:fldCharType="begin"/>
      </w:r>
      <w:r w:rsidRPr="009A010C">
        <w:instrText>HYPERLINK "https://mfe.gov.ro/minister/perioade-de-programare/perioada-2021-2027/"</w:instrText>
      </w:r>
      <w:r w:rsidRPr="009A010C">
        <w:fldChar w:fldCharType="separate"/>
      </w:r>
      <w:r w:rsidRPr="009A010C">
        <w:rPr>
          <w:rStyle w:val="Hyperlink"/>
          <w:rFonts w:ascii="Calibri" w:hAnsi="Calibri"/>
          <w:color w:val="auto"/>
          <w:sz w:val="24"/>
          <w:szCs w:val="24"/>
          <w:lang w:eastAsia="en-GB"/>
        </w:rPr>
        <w:t>https://mfe.gov.ro/minister/perioade-de-programare/perioada-2021-2027/</w:t>
      </w:r>
      <w:r w:rsidRPr="009A010C">
        <w:rPr>
          <w:rStyle w:val="Hyperlink"/>
          <w:rFonts w:ascii="Calibri" w:hAnsi="Calibri"/>
          <w:color w:val="auto"/>
          <w:sz w:val="24"/>
          <w:szCs w:val="24"/>
          <w:lang w:eastAsia="en-GB"/>
        </w:rPr>
        <w:fldChar w:fldCharType="end"/>
      </w:r>
      <w:r w:rsidRPr="009A010C">
        <w:rPr>
          <w:rFonts w:ascii="Calibri" w:hAnsi="Calibri"/>
          <w:sz w:val="24"/>
          <w:szCs w:val="24"/>
          <w:lang w:eastAsia="en-GB"/>
        </w:rPr>
        <w:t xml:space="preserve">  </w:t>
      </w:r>
    </w:p>
    <w:p w14:paraId="2AF99406" w14:textId="783B6CFC" w:rsidR="00D56D62" w:rsidRPr="009A010C" w:rsidRDefault="00D56D62" w:rsidP="00E07D7E">
      <w:pPr>
        <w:numPr>
          <w:ilvl w:val="0"/>
          <w:numId w:val="8"/>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Strategia națională privind drepturile persoanelor cu dizabilități 2022-2027; Ghidul CDPD - Ghid </w:t>
      </w:r>
      <w:r w:rsidR="00C9251F" w:rsidRPr="009A010C">
        <w:rPr>
          <w:rFonts w:ascii="Calibri" w:hAnsi="Calibri"/>
          <w:sz w:val="24"/>
          <w:szCs w:val="24"/>
          <w:lang w:eastAsia="en-GB"/>
        </w:rPr>
        <w:t>pentru</w:t>
      </w:r>
      <w:r w:rsidRPr="009A010C">
        <w:rPr>
          <w:rFonts w:ascii="Calibri" w:hAnsi="Calibri"/>
          <w:sz w:val="24"/>
          <w:szCs w:val="24"/>
          <w:lang w:eastAsia="en-GB"/>
        </w:rPr>
        <w:t xml:space="preserve"> Reflectarea Convenției ONU privind drepturile persoanelor cu dizabilități în pregătirea și implementarea programelor și proiectelor cu finanțare nerambursabilă alocată României în perioada 2021–2027: </w:t>
      </w:r>
      <w:r w:rsidRPr="009A010C">
        <w:fldChar w:fldCharType="begin"/>
      </w:r>
      <w:r w:rsidRPr="009A010C">
        <w:instrText>HYPERLINK "https://mfe.gov.ro/minister/punctul-de-contact-pentru-implementarea-conventiei-privind-drepturile-persoanelor-cu-dizabilitati/"</w:instrText>
      </w:r>
      <w:r w:rsidRPr="009A010C">
        <w:fldChar w:fldCharType="separate"/>
      </w:r>
      <w:r w:rsidRPr="009A010C">
        <w:rPr>
          <w:rStyle w:val="Hyperlink"/>
          <w:rFonts w:ascii="Calibri" w:hAnsi="Calibri"/>
          <w:color w:val="auto"/>
          <w:sz w:val="24"/>
          <w:szCs w:val="24"/>
          <w:lang w:eastAsia="en-GB"/>
        </w:rPr>
        <w:t>https://mfe.gov.ro/minister/punctul-de-contact-pentru-implementarea-conventiei-privind-drepturile-persoanelor-cu-dizabilitati/</w:t>
      </w:r>
      <w:r w:rsidRPr="009A010C">
        <w:rPr>
          <w:rStyle w:val="Hyperlink"/>
          <w:rFonts w:ascii="Calibri" w:hAnsi="Calibri"/>
          <w:color w:val="auto"/>
          <w:sz w:val="24"/>
          <w:szCs w:val="24"/>
          <w:lang w:eastAsia="en-GB"/>
        </w:rPr>
        <w:fldChar w:fldCharType="end"/>
      </w:r>
      <w:r w:rsidRPr="009A010C">
        <w:rPr>
          <w:rFonts w:ascii="Calibri" w:hAnsi="Calibri"/>
          <w:sz w:val="24"/>
          <w:szCs w:val="24"/>
          <w:lang w:eastAsia="en-GB"/>
        </w:rPr>
        <w:t xml:space="preserve">;  </w:t>
      </w:r>
    </w:p>
    <w:p w14:paraId="43B06C31" w14:textId="77777777" w:rsidR="00D56D62" w:rsidRPr="009A010C" w:rsidRDefault="00D56D62" w:rsidP="00E07D7E">
      <w:pPr>
        <w:numPr>
          <w:ilvl w:val="0"/>
          <w:numId w:val="8"/>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Raportul de mediu pentru Programul Regional Sud-Est 2021-2027, Analiza privind evaluarea principiului DNSH în PR SE 2021-2027, </w:t>
      </w:r>
      <w:r w:rsidRPr="009A010C">
        <w:rPr>
          <w:rFonts w:ascii="Calibri" w:hAnsi="Calibri"/>
          <w:sz w:val="24"/>
          <w:szCs w:val="24"/>
        </w:rPr>
        <w:t xml:space="preserve">Metodologia privind abordarea DNSH </w:t>
      </w:r>
      <w:bookmarkStart w:id="65" w:name="_Hlk121482610"/>
      <w:r w:rsidRPr="009A010C">
        <w:rPr>
          <w:rFonts w:ascii="Calibri" w:hAnsi="Calibri"/>
          <w:sz w:val="24"/>
          <w:szCs w:val="24"/>
        </w:rPr>
        <w:t xml:space="preserve">(principiul “a nu aduce prejudicii semnificative”) </w:t>
      </w:r>
      <w:bookmarkEnd w:id="65"/>
      <w:r w:rsidRPr="009A010C">
        <w:rPr>
          <w:rFonts w:ascii="Calibri" w:hAnsi="Calibri"/>
          <w:iCs/>
          <w:sz w:val="24"/>
          <w:szCs w:val="24"/>
        </w:rPr>
        <w:t>și imunizarea la schimbările climatice</w:t>
      </w:r>
      <w:r w:rsidRPr="009A010C">
        <w:rPr>
          <w:rFonts w:ascii="Calibri" w:hAnsi="Calibri"/>
          <w:i/>
          <w:sz w:val="24"/>
          <w:szCs w:val="24"/>
        </w:rPr>
        <w:t xml:space="preserve"> </w:t>
      </w:r>
      <w:r w:rsidRPr="009A010C">
        <w:rPr>
          <w:rFonts w:ascii="Calibri" w:hAnsi="Calibri"/>
          <w:sz w:val="24"/>
          <w:szCs w:val="24"/>
        </w:rPr>
        <w:t>în cadrul PR SE 2021-2027</w:t>
      </w:r>
      <w:r w:rsidRPr="009A010C">
        <w:rPr>
          <w:rFonts w:ascii="Calibri" w:hAnsi="Calibri"/>
          <w:sz w:val="24"/>
          <w:szCs w:val="24"/>
          <w:lang w:eastAsia="en-GB"/>
        </w:rPr>
        <w:t xml:space="preserve">: </w:t>
      </w:r>
      <w:hyperlink r:id="rId8" w:history="1">
        <w:r w:rsidRPr="009A010C">
          <w:rPr>
            <w:rStyle w:val="Hyperlink"/>
            <w:rFonts w:ascii="Calibri" w:hAnsi="Calibri"/>
            <w:color w:val="auto"/>
            <w:sz w:val="24"/>
            <w:szCs w:val="24"/>
            <w:lang w:eastAsia="en-GB"/>
          </w:rPr>
          <w:t>www.regiosudest.ro</w:t>
        </w:r>
      </w:hyperlink>
      <w:r w:rsidRPr="009A010C">
        <w:rPr>
          <w:rFonts w:ascii="Calibri" w:hAnsi="Calibri"/>
          <w:sz w:val="24"/>
          <w:szCs w:val="24"/>
          <w:lang w:eastAsia="en-GB"/>
        </w:rPr>
        <w:t xml:space="preserve">. </w:t>
      </w:r>
    </w:p>
    <w:p w14:paraId="62336E9D" w14:textId="77777777" w:rsidR="00D56D62" w:rsidRPr="009A010C" w:rsidRDefault="00D56D62" w:rsidP="00D56D62">
      <w:pPr>
        <w:autoSpaceDE w:val="0"/>
        <w:autoSpaceDN w:val="0"/>
        <w:adjustRightInd w:val="0"/>
        <w:spacing w:before="0" w:after="0"/>
        <w:rPr>
          <w:rFonts w:ascii="Calibri" w:hAnsi="Calibri"/>
          <w:sz w:val="24"/>
          <w:szCs w:val="24"/>
          <w:lang w:eastAsia="en-GB"/>
        </w:rPr>
      </w:pPr>
    </w:p>
    <w:p w14:paraId="30F87FAF" w14:textId="0865A46F" w:rsidR="0020173D" w:rsidRPr="009A010C" w:rsidRDefault="00D56D62" w:rsidP="006F05BC">
      <w:pPr>
        <w:jc w:val="both"/>
        <w:rPr>
          <w:rFonts w:asciiTheme="minorHAnsi" w:hAnsiTheme="minorHAnsi" w:cstheme="minorHAnsi"/>
          <w:sz w:val="24"/>
          <w:szCs w:val="24"/>
          <w:lang w:eastAsia="en-GB"/>
        </w:rPr>
      </w:pPr>
      <w:r w:rsidRPr="009A010C">
        <w:rPr>
          <w:rFonts w:ascii="Calibri" w:hAnsi="Calibri"/>
          <w:sz w:val="24"/>
          <w:szCs w:val="24"/>
          <w:lang w:eastAsia="en-GB"/>
        </w:rPr>
        <w:t xml:space="preserve">Se va avea în vedere includerea unor factori adecvați de evaluare a ofertelor de echipamente/servicii în vederea gestionarii mai eficiente a consumului de energie. Solicitanții de finanțare vor adopta criteriile „verzi" ale UE în ceea ce privește achizițiile publice (Ordinul nr. </w:t>
      </w:r>
      <w:r w:rsidR="00B10249" w:rsidRPr="009A010C">
        <w:rPr>
          <w:rFonts w:ascii="Calibri" w:hAnsi="Calibri"/>
          <w:sz w:val="24"/>
          <w:szCs w:val="24"/>
          <w:lang w:eastAsia="en-GB"/>
        </w:rPr>
        <w:t>2395/2023</w:t>
      </w:r>
      <w:r w:rsidRPr="009A010C">
        <w:rPr>
          <w:rFonts w:ascii="Calibri" w:hAnsi="Calibri"/>
          <w:sz w:val="24"/>
          <w:szCs w:val="24"/>
          <w:lang w:eastAsia="en-GB"/>
        </w:rPr>
        <w:t xml:space="preserve"> </w:t>
      </w:r>
      <w:r w:rsidR="00B10249" w:rsidRPr="009A010C">
        <w:rPr>
          <w:rFonts w:asciiTheme="minorHAnsi" w:hAnsiTheme="minorHAnsi" w:cstheme="minorHAnsi"/>
          <w:sz w:val="24"/>
          <w:szCs w:val="24"/>
          <w:shd w:val="clear" w:color="auto" w:fill="FFFFFF"/>
        </w:rPr>
        <w:t>pentru aprobarea </w:t>
      </w:r>
      <w:r w:rsidRPr="009A010C">
        <w:fldChar w:fldCharType="begin"/>
      </w:r>
      <w:r w:rsidRPr="009A010C">
        <w:instrText>HYPERLINK "https://legislatie.just.ro/Public/DetaliiDocumentAfis/278051"</w:instrText>
      </w:r>
      <w:r w:rsidRPr="009A010C">
        <w:fldChar w:fldCharType="separate"/>
      </w:r>
      <w:r w:rsidR="00B10249" w:rsidRPr="009A010C">
        <w:rPr>
          <w:rStyle w:val="Hyperlink"/>
          <w:rFonts w:asciiTheme="minorHAnsi" w:hAnsiTheme="minorHAnsi" w:cstheme="minorHAnsi"/>
          <w:color w:val="auto"/>
          <w:sz w:val="24"/>
          <w:szCs w:val="24"/>
          <w:u w:val="none"/>
          <w:bdr w:val="none" w:sz="0" w:space="0" w:color="auto" w:frame="1"/>
          <w:shd w:val="clear" w:color="auto" w:fill="FFFFFF"/>
        </w:rPr>
        <w:t>criteriilor ecologice</w:t>
      </w:r>
      <w:r w:rsidRPr="009A010C">
        <w:rPr>
          <w:rStyle w:val="Hyperlink"/>
          <w:rFonts w:asciiTheme="minorHAnsi" w:hAnsiTheme="minorHAnsi" w:cstheme="minorHAnsi"/>
          <w:color w:val="auto"/>
          <w:sz w:val="24"/>
          <w:szCs w:val="24"/>
          <w:u w:val="none"/>
          <w:bdr w:val="none" w:sz="0" w:space="0" w:color="auto" w:frame="1"/>
          <w:shd w:val="clear" w:color="auto" w:fill="FFFFFF"/>
        </w:rPr>
        <w:fldChar w:fldCharType="end"/>
      </w:r>
      <w:r w:rsidR="00B10249" w:rsidRPr="009A010C">
        <w:rPr>
          <w:rFonts w:asciiTheme="minorHAnsi" w:hAnsiTheme="minorHAnsi" w:cstheme="minorHAnsi"/>
          <w:sz w:val="24"/>
          <w:szCs w:val="24"/>
          <w:shd w:val="clear" w:color="auto" w:fill="FFFFFF"/>
        </w:rPr>
        <w:t> aplicabile categoriilor de produse care au impact asupra mediului pe durata întregului ciclu de viață, prevăzute în </w:t>
      </w:r>
      <w:r w:rsidRPr="009A010C">
        <w:fldChar w:fldCharType="begin"/>
      </w:r>
      <w:r w:rsidRPr="009A010C">
        <w:instrText>HYPERLINK "https://legislatie.just.ro/Public/DetaliiDocumentAfis/266860"</w:instrText>
      </w:r>
      <w:r w:rsidRPr="009A010C">
        <w:fldChar w:fldCharType="separate"/>
      </w:r>
      <w:r w:rsidR="00B10249" w:rsidRPr="009A010C">
        <w:rPr>
          <w:rStyle w:val="Hyperlink"/>
          <w:rFonts w:asciiTheme="minorHAnsi" w:hAnsiTheme="minorHAnsi" w:cstheme="minorHAnsi"/>
          <w:color w:val="auto"/>
          <w:sz w:val="24"/>
          <w:szCs w:val="24"/>
          <w:u w:val="none"/>
          <w:bdr w:val="none" w:sz="0" w:space="0" w:color="auto" w:frame="1"/>
          <w:shd w:val="clear" w:color="auto" w:fill="FFFFFF"/>
        </w:rPr>
        <w:t>anexa nr. 2 la Normele metodologice</w:t>
      </w:r>
      <w:r w:rsidRPr="009A010C">
        <w:rPr>
          <w:rStyle w:val="Hyperlink"/>
          <w:rFonts w:asciiTheme="minorHAnsi" w:hAnsiTheme="minorHAnsi" w:cstheme="minorHAnsi"/>
          <w:color w:val="auto"/>
          <w:sz w:val="24"/>
          <w:szCs w:val="24"/>
          <w:u w:val="none"/>
          <w:bdr w:val="none" w:sz="0" w:space="0" w:color="auto" w:frame="1"/>
          <w:shd w:val="clear" w:color="auto" w:fill="FFFFFF"/>
        </w:rPr>
        <w:fldChar w:fldCharType="end"/>
      </w:r>
      <w:r w:rsidR="00B10249" w:rsidRPr="009A010C">
        <w:rPr>
          <w:rFonts w:asciiTheme="minorHAnsi" w:hAnsiTheme="minorHAnsi" w:cstheme="minorHAnsi"/>
          <w:sz w:val="24"/>
          <w:szCs w:val="24"/>
          <w:shd w:val="clear" w:color="auto" w:fill="FFFFFF"/>
        </w:rPr>
        <w:t> de aplicare a prevederilor referitoare la atribuirea contractului sectorial/acordului-cadru din </w:t>
      </w:r>
      <w:r w:rsidRPr="009A010C">
        <w:fldChar w:fldCharType="begin"/>
      </w:r>
      <w:r w:rsidRPr="009A010C">
        <w:instrText>HYPERLINK "https://legislatie.just.ro/Public/DetaliiDocumentAfis/266840"</w:instrText>
      </w:r>
      <w:r w:rsidRPr="009A010C">
        <w:fldChar w:fldCharType="separate"/>
      </w:r>
      <w:r w:rsidR="00B10249" w:rsidRPr="009A010C">
        <w:rPr>
          <w:rStyle w:val="Hyperlink"/>
          <w:rFonts w:asciiTheme="minorHAnsi" w:hAnsiTheme="minorHAnsi" w:cstheme="minorHAnsi"/>
          <w:color w:val="auto"/>
          <w:sz w:val="24"/>
          <w:szCs w:val="24"/>
          <w:u w:val="none"/>
          <w:bdr w:val="none" w:sz="0" w:space="0" w:color="auto" w:frame="1"/>
          <w:shd w:val="clear" w:color="auto" w:fill="FFFFFF"/>
        </w:rPr>
        <w:t>Legea nr. 99/2016</w:t>
      </w:r>
      <w:r w:rsidRPr="009A010C">
        <w:rPr>
          <w:rStyle w:val="Hyperlink"/>
          <w:rFonts w:asciiTheme="minorHAnsi" w:hAnsiTheme="minorHAnsi" w:cstheme="minorHAnsi"/>
          <w:color w:val="auto"/>
          <w:sz w:val="24"/>
          <w:szCs w:val="24"/>
          <w:u w:val="none"/>
          <w:bdr w:val="none" w:sz="0" w:space="0" w:color="auto" w:frame="1"/>
          <w:shd w:val="clear" w:color="auto" w:fill="FFFFFF"/>
        </w:rPr>
        <w:fldChar w:fldCharType="end"/>
      </w:r>
      <w:r w:rsidR="00B10249" w:rsidRPr="009A010C">
        <w:rPr>
          <w:rFonts w:asciiTheme="minorHAnsi" w:hAnsiTheme="minorHAnsi" w:cstheme="minorHAnsi"/>
          <w:sz w:val="24"/>
          <w:szCs w:val="24"/>
          <w:shd w:val="clear" w:color="auto" w:fill="FFFFFF"/>
        </w:rPr>
        <w:t> privind achizițiile sectoriale, aprobate prin </w:t>
      </w:r>
      <w:r w:rsidRPr="009A010C">
        <w:fldChar w:fldCharType="begin"/>
      </w:r>
      <w:r w:rsidRPr="009A010C">
        <w:instrText>HYPERLINK "https://legislatie.just.ro/Public/DetaliiDocumentAfis/266859"</w:instrText>
      </w:r>
      <w:r w:rsidRPr="009A010C">
        <w:fldChar w:fldCharType="separate"/>
      </w:r>
      <w:r w:rsidR="00B10249" w:rsidRPr="009A010C">
        <w:rPr>
          <w:rStyle w:val="Hyperlink"/>
          <w:rFonts w:asciiTheme="minorHAnsi" w:hAnsiTheme="minorHAnsi" w:cstheme="minorHAnsi"/>
          <w:color w:val="auto"/>
          <w:sz w:val="24"/>
          <w:szCs w:val="24"/>
          <w:u w:val="none"/>
          <w:bdr w:val="none" w:sz="0" w:space="0" w:color="auto" w:frame="1"/>
          <w:shd w:val="clear" w:color="auto" w:fill="FFFFFF"/>
        </w:rPr>
        <w:t>Hotărârea Guvernului nr. 394/2016</w:t>
      </w:r>
      <w:r w:rsidRPr="009A010C">
        <w:rPr>
          <w:rStyle w:val="Hyperlink"/>
          <w:rFonts w:asciiTheme="minorHAnsi" w:hAnsiTheme="minorHAnsi" w:cstheme="minorHAnsi"/>
          <w:color w:val="auto"/>
          <w:sz w:val="24"/>
          <w:szCs w:val="24"/>
          <w:u w:val="none"/>
          <w:bdr w:val="none" w:sz="0" w:space="0" w:color="auto" w:frame="1"/>
          <w:shd w:val="clear" w:color="auto" w:fill="FFFFFF"/>
        </w:rPr>
        <w:fldChar w:fldCharType="end"/>
      </w:r>
      <w:r w:rsidR="00B10249" w:rsidRPr="009A010C">
        <w:rPr>
          <w:rFonts w:asciiTheme="minorHAnsi" w:hAnsiTheme="minorHAnsi" w:cstheme="minorHAnsi"/>
          <w:sz w:val="24"/>
          <w:szCs w:val="24"/>
          <w:shd w:val="clear" w:color="auto" w:fill="FFFFFF"/>
        </w:rPr>
        <w:t>, respectiv în </w:t>
      </w:r>
      <w:r w:rsidRPr="009A010C">
        <w:fldChar w:fldCharType="begin"/>
      </w:r>
      <w:r w:rsidRPr="009A010C">
        <w:instrText>HYPERLINK "https://legislatie.just.ro/Public/DetaliiDocumentAfis/266862"</w:instrText>
      </w:r>
      <w:r w:rsidRPr="009A010C">
        <w:fldChar w:fldCharType="separate"/>
      </w:r>
      <w:r w:rsidR="00B10249" w:rsidRPr="009A010C">
        <w:rPr>
          <w:rStyle w:val="Hyperlink"/>
          <w:rFonts w:asciiTheme="minorHAnsi" w:hAnsiTheme="minorHAnsi" w:cstheme="minorHAnsi"/>
          <w:color w:val="auto"/>
          <w:sz w:val="24"/>
          <w:szCs w:val="24"/>
          <w:u w:val="none"/>
          <w:bdr w:val="none" w:sz="0" w:space="0" w:color="auto" w:frame="1"/>
          <w:shd w:val="clear" w:color="auto" w:fill="FFFFFF"/>
        </w:rPr>
        <w:t>anexa nr. 2 la Normele metodologice</w:t>
      </w:r>
      <w:r w:rsidRPr="009A010C">
        <w:rPr>
          <w:rStyle w:val="Hyperlink"/>
          <w:rFonts w:asciiTheme="minorHAnsi" w:hAnsiTheme="minorHAnsi" w:cstheme="minorHAnsi"/>
          <w:color w:val="auto"/>
          <w:sz w:val="24"/>
          <w:szCs w:val="24"/>
          <w:u w:val="none"/>
          <w:bdr w:val="none" w:sz="0" w:space="0" w:color="auto" w:frame="1"/>
          <w:shd w:val="clear" w:color="auto" w:fill="FFFFFF"/>
        </w:rPr>
        <w:fldChar w:fldCharType="end"/>
      </w:r>
      <w:r w:rsidR="00B10249" w:rsidRPr="009A010C">
        <w:rPr>
          <w:rFonts w:asciiTheme="minorHAnsi" w:hAnsiTheme="minorHAnsi" w:cstheme="minorHAnsi"/>
          <w:sz w:val="24"/>
          <w:szCs w:val="24"/>
          <w:shd w:val="clear" w:color="auto" w:fill="FFFFFF"/>
        </w:rPr>
        <w:t xml:space="preserve"> de aplicare a prevederilor referitoare la atribuirea contractului de achiziție publică/acordului-cadru </w:t>
      </w:r>
      <w:r w:rsidR="00B10249" w:rsidRPr="009A010C">
        <w:rPr>
          <w:rFonts w:asciiTheme="minorHAnsi" w:hAnsiTheme="minorHAnsi" w:cstheme="minorHAnsi"/>
          <w:sz w:val="24"/>
          <w:szCs w:val="24"/>
          <w:shd w:val="clear" w:color="auto" w:fill="FFFFFF"/>
        </w:rPr>
        <w:lastRenderedPageBreak/>
        <w:t>din </w:t>
      </w:r>
      <w:r w:rsidRPr="009A010C">
        <w:fldChar w:fldCharType="begin"/>
      </w:r>
      <w:r w:rsidRPr="009A010C">
        <w:instrText>HYPERLINK "https://legislatie.just.ro/Public/DetaliiDocumentAfis/259943"</w:instrText>
      </w:r>
      <w:r w:rsidRPr="009A010C">
        <w:fldChar w:fldCharType="separate"/>
      </w:r>
      <w:r w:rsidR="00B10249" w:rsidRPr="009A010C">
        <w:rPr>
          <w:rStyle w:val="Hyperlink"/>
          <w:rFonts w:asciiTheme="minorHAnsi" w:hAnsiTheme="minorHAnsi" w:cstheme="minorHAnsi"/>
          <w:color w:val="auto"/>
          <w:sz w:val="24"/>
          <w:szCs w:val="24"/>
          <w:u w:val="none"/>
          <w:bdr w:val="none" w:sz="0" w:space="0" w:color="auto" w:frame="1"/>
          <w:shd w:val="clear" w:color="auto" w:fill="FFFFFF"/>
        </w:rPr>
        <w:t>Legea nr. 98/2016</w:t>
      </w:r>
      <w:r w:rsidRPr="009A010C">
        <w:rPr>
          <w:rStyle w:val="Hyperlink"/>
          <w:rFonts w:asciiTheme="minorHAnsi" w:hAnsiTheme="minorHAnsi" w:cstheme="minorHAnsi"/>
          <w:color w:val="auto"/>
          <w:sz w:val="24"/>
          <w:szCs w:val="24"/>
          <w:u w:val="none"/>
          <w:bdr w:val="none" w:sz="0" w:space="0" w:color="auto" w:frame="1"/>
          <w:shd w:val="clear" w:color="auto" w:fill="FFFFFF"/>
        </w:rPr>
        <w:fldChar w:fldCharType="end"/>
      </w:r>
      <w:r w:rsidR="00B10249" w:rsidRPr="009A010C">
        <w:rPr>
          <w:rFonts w:asciiTheme="minorHAnsi" w:hAnsiTheme="minorHAnsi" w:cstheme="minorHAnsi"/>
          <w:sz w:val="24"/>
          <w:szCs w:val="24"/>
          <w:shd w:val="clear" w:color="auto" w:fill="FFFFFF"/>
        </w:rPr>
        <w:t> privind achizițiile publice, aprobate prin </w:t>
      </w:r>
      <w:r w:rsidRPr="009A010C">
        <w:fldChar w:fldCharType="begin"/>
      </w:r>
      <w:r w:rsidRPr="009A010C">
        <w:instrText>HYPERLINK "https://legislatie.just.ro/Public/DetaliiDocumentAfis/266861"</w:instrText>
      </w:r>
      <w:r w:rsidRPr="009A010C">
        <w:fldChar w:fldCharType="separate"/>
      </w:r>
      <w:r w:rsidR="00B10249" w:rsidRPr="009A010C">
        <w:rPr>
          <w:rStyle w:val="Hyperlink"/>
          <w:rFonts w:asciiTheme="minorHAnsi" w:hAnsiTheme="minorHAnsi" w:cstheme="minorHAnsi"/>
          <w:color w:val="auto"/>
          <w:sz w:val="24"/>
          <w:szCs w:val="24"/>
          <w:u w:val="none"/>
          <w:bdr w:val="none" w:sz="0" w:space="0" w:color="auto" w:frame="1"/>
          <w:shd w:val="clear" w:color="auto" w:fill="FFFFFF"/>
        </w:rPr>
        <w:t>Hotărârea Guvernului nr. 395/2016</w:t>
      </w:r>
      <w:r w:rsidRPr="009A010C">
        <w:rPr>
          <w:rStyle w:val="Hyperlink"/>
          <w:rFonts w:asciiTheme="minorHAnsi" w:hAnsiTheme="minorHAnsi" w:cstheme="minorHAnsi"/>
          <w:color w:val="auto"/>
          <w:sz w:val="24"/>
          <w:szCs w:val="24"/>
          <w:u w:val="none"/>
          <w:bdr w:val="none" w:sz="0" w:space="0" w:color="auto" w:frame="1"/>
          <w:shd w:val="clear" w:color="auto" w:fill="FFFFFF"/>
        </w:rPr>
        <w:fldChar w:fldCharType="end"/>
      </w:r>
      <w:r w:rsidRPr="009A010C">
        <w:rPr>
          <w:rFonts w:asciiTheme="minorHAnsi" w:hAnsiTheme="minorHAnsi" w:cstheme="minorHAnsi"/>
          <w:sz w:val="24"/>
          <w:szCs w:val="24"/>
          <w:lang w:eastAsia="en-GB"/>
        </w:rPr>
        <w:t>).</w:t>
      </w:r>
    </w:p>
    <w:p w14:paraId="0735C3E2" w14:textId="44614524" w:rsidR="000F3451" w:rsidRPr="009A010C" w:rsidRDefault="000F3451" w:rsidP="00E07D7E">
      <w:pPr>
        <w:pStyle w:val="Heading2"/>
        <w:numPr>
          <w:ilvl w:val="1"/>
          <w:numId w:val="31"/>
        </w:numPr>
        <w:rPr>
          <w:rFonts w:ascii="Calibri" w:hAnsi="Calibri" w:cs="Calibri"/>
        </w:rPr>
      </w:pPr>
      <w:bookmarkStart w:id="66" w:name="_Toc161091229"/>
      <w:r w:rsidRPr="009A010C">
        <w:rPr>
          <w:rFonts w:ascii="Calibri" w:hAnsi="Calibri" w:cs="Calibri"/>
        </w:rPr>
        <w:t>Caracterul durabil al proiectului</w:t>
      </w:r>
      <w:bookmarkEnd w:id="66"/>
    </w:p>
    <w:p w14:paraId="7A299C3E" w14:textId="77777777" w:rsidR="00A66485" w:rsidRPr="009A010C" w:rsidRDefault="00A66485" w:rsidP="00A66485">
      <w:pPr>
        <w:pStyle w:val="Default"/>
        <w:jc w:val="both"/>
        <w:rPr>
          <w:rFonts w:ascii="Calibri" w:hAnsi="Calibri" w:cs="Calibri"/>
          <w:color w:val="auto"/>
        </w:rPr>
      </w:pPr>
      <w:r w:rsidRPr="009A010C">
        <w:rPr>
          <w:rFonts w:ascii="Calibri" w:hAnsi="Calibri" w:cs="Calibri"/>
          <w:color w:val="auto"/>
        </w:rPr>
        <w:t xml:space="preserve">Caracterul durabil al operațiunilor este definit în conformitate cu art. 65 din Regulamentul (UE) 2021/1060 și cu normele privind ajutoarele de stat. Astfel, pe perioada respectivă, beneficiarul nu trebuie să: </w:t>
      </w:r>
    </w:p>
    <w:p w14:paraId="295C00EB" w14:textId="2ED94CFA" w:rsidR="00A66485" w:rsidRPr="009A010C" w:rsidRDefault="00A66485" w:rsidP="00A66485">
      <w:pPr>
        <w:pStyle w:val="Default"/>
        <w:jc w:val="both"/>
        <w:rPr>
          <w:rFonts w:ascii="Calibri" w:hAnsi="Calibri" w:cs="Calibri"/>
          <w:color w:val="auto"/>
        </w:rPr>
      </w:pPr>
      <w:r w:rsidRPr="009A010C">
        <w:rPr>
          <w:rFonts w:ascii="Calibri" w:hAnsi="Calibri" w:cs="Calibri"/>
          <w:color w:val="auto"/>
        </w:rPr>
        <w:t>-</w:t>
      </w:r>
      <w:r w:rsidRPr="009A010C">
        <w:rPr>
          <w:rFonts w:ascii="Calibri" w:hAnsi="Calibri" w:cs="Calibri"/>
          <w:color w:val="auto"/>
        </w:rPr>
        <w:tab/>
        <w:t>înceteze activitatea productivă sau să o transfere în afara regiunii de nivel NUTS 2</w:t>
      </w:r>
      <w:r w:rsidR="00FF5BE3" w:rsidRPr="009A010C">
        <w:rPr>
          <w:rFonts w:ascii="Calibri" w:hAnsi="Calibri" w:cs="Calibri"/>
          <w:color w:val="auto"/>
        </w:rPr>
        <w:t>/ zona ITI DD</w:t>
      </w:r>
      <w:r w:rsidR="00590415" w:rsidRPr="009A010C">
        <w:rPr>
          <w:rFonts w:ascii="Calibri" w:hAnsi="Calibri" w:cs="Calibri"/>
          <w:color w:val="auto"/>
        </w:rPr>
        <w:t xml:space="preserve"> </w:t>
      </w:r>
      <w:r w:rsidRPr="009A010C">
        <w:rPr>
          <w:rFonts w:ascii="Calibri" w:hAnsi="Calibri" w:cs="Calibri"/>
          <w:color w:val="auto"/>
        </w:rPr>
        <w:t xml:space="preserve">în care a primit sprijin; </w:t>
      </w:r>
    </w:p>
    <w:p w14:paraId="499BFDBA" w14:textId="77777777" w:rsidR="00A66485" w:rsidRPr="009A010C" w:rsidRDefault="00A66485" w:rsidP="00A66485">
      <w:pPr>
        <w:pStyle w:val="Default"/>
        <w:jc w:val="both"/>
        <w:rPr>
          <w:rFonts w:ascii="Calibri" w:hAnsi="Calibri" w:cs="Calibri"/>
          <w:color w:val="auto"/>
        </w:rPr>
      </w:pPr>
      <w:r w:rsidRPr="009A010C">
        <w:rPr>
          <w:rFonts w:ascii="Calibri" w:hAnsi="Calibri" w:cs="Calibri"/>
          <w:color w:val="auto"/>
        </w:rPr>
        <w:t>-</w:t>
      </w:r>
      <w:r w:rsidRPr="009A010C">
        <w:rPr>
          <w:rFonts w:ascii="Calibri" w:hAnsi="Calibri" w:cs="Calibri"/>
          <w:color w:val="auto"/>
        </w:rPr>
        <w:tab/>
        <w:t xml:space="preserve">efectueze o modificare a proprietății asupra unui element de infrastructură care conferă un avantaj nejustificat unei întreprinderi sau unui organism public; </w:t>
      </w:r>
    </w:p>
    <w:p w14:paraId="0061B7EB" w14:textId="4EDCACF9" w:rsidR="00A66485" w:rsidRPr="009A010C" w:rsidRDefault="00A66485" w:rsidP="00A66485">
      <w:pPr>
        <w:pStyle w:val="Default"/>
        <w:jc w:val="both"/>
        <w:rPr>
          <w:rFonts w:ascii="Calibri" w:hAnsi="Calibri" w:cs="Calibri"/>
          <w:color w:val="auto"/>
        </w:rPr>
      </w:pPr>
      <w:r w:rsidRPr="009A010C">
        <w:rPr>
          <w:rFonts w:ascii="Calibri" w:hAnsi="Calibri" w:cs="Calibri"/>
          <w:color w:val="auto"/>
        </w:rPr>
        <w:t>-</w:t>
      </w:r>
      <w:r w:rsidRPr="009A010C">
        <w:rPr>
          <w:rFonts w:ascii="Calibri" w:hAnsi="Calibri" w:cs="Calibri"/>
          <w:color w:val="auto"/>
        </w:rPr>
        <w:tab/>
        <w:t xml:space="preserve">efectueze o modificare substanțială care afectează natura, obiectivele sau condițiile de implementare a operațiunii și care ar conduce la subminarea obiectivelor inițiale ale acesteia. </w:t>
      </w:r>
    </w:p>
    <w:p w14:paraId="3FD962B3" w14:textId="77777777" w:rsidR="00A66485" w:rsidRPr="009A010C" w:rsidRDefault="00A66485" w:rsidP="00A66485">
      <w:pPr>
        <w:pStyle w:val="Default"/>
        <w:jc w:val="both"/>
        <w:rPr>
          <w:rFonts w:ascii="Calibri" w:hAnsi="Calibri" w:cs="Calibri"/>
          <w:color w:val="auto"/>
        </w:rPr>
      </w:pPr>
    </w:p>
    <w:p w14:paraId="11AC4CF1" w14:textId="4B7AEE29" w:rsidR="00A66485" w:rsidRPr="009A010C" w:rsidRDefault="00A66485" w:rsidP="00A66485">
      <w:pPr>
        <w:pStyle w:val="Default"/>
        <w:jc w:val="both"/>
        <w:rPr>
          <w:rFonts w:ascii="Calibri" w:hAnsi="Calibri" w:cs="Calibri"/>
          <w:color w:val="auto"/>
        </w:rPr>
      </w:pPr>
      <w:r w:rsidRPr="009A010C">
        <w:rPr>
          <w:rFonts w:ascii="Calibri" w:hAnsi="Calibri" w:cs="Calibri"/>
          <w:color w:val="auto"/>
        </w:rPr>
        <w:t xml:space="preserve">În vederea asigurării </w:t>
      </w:r>
      <w:r w:rsidR="00B03AA7" w:rsidRPr="009A010C">
        <w:rPr>
          <w:rFonts w:ascii="Calibri" w:hAnsi="Calibri" w:cs="Calibri"/>
          <w:color w:val="auto"/>
        </w:rPr>
        <w:t>(</w:t>
      </w:r>
      <w:r w:rsidRPr="009A010C">
        <w:rPr>
          <w:rFonts w:ascii="Calibri" w:hAnsi="Calibri" w:cs="Calibri"/>
          <w:color w:val="auto"/>
        </w:rPr>
        <w:t>celor 3 condiții de mai sus</w:t>
      </w:r>
      <w:r w:rsidR="00B03AA7" w:rsidRPr="009A010C">
        <w:rPr>
          <w:rFonts w:ascii="Calibri" w:hAnsi="Calibri" w:cs="Calibri"/>
          <w:color w:val="auto"/>
        </w:rPr>
        <w:t>)</w:t>
      </w:r>
      <w:r w:rsidRPr="009A010C">
        <w:rPr>
          <w:rFonts w:ascii="Calibri" w:hAnsi="Calibri" w:cs="Calibri"/>
          <w:color w:val="auto"/>
        </w:rPr>
        <w:t>, solicitantul va completa Declarația unică</w:t>
      </w:r>
      <w:r w:rsidR="008414D7" w:rsidRPr="009A010C">
        <w:rPr>
          <w:rFonts w:ascii="Calibri" w:hAnsi="Calibri" w:cs="Calibri"/>
          <w:color w:val="auto"/>
        </w:rPr>
        <w:t xml:space="preserve"> a solicitantului</w:t>
      </w:r>
      <w:r w:rsidRPr="009A010C">
        <w:rPr>
          <w:rFonts w:ascii="Calibri" w:hAnsi="Calibri" w:cs="Calibri"/>
          <w:color w:val="auto"/>
        </w:rPr>
        <w:t>.</w:t>
      </w:r>
    </w:p>
    <w:p w14:paraId="1A10683C" w14:textId="77777777" w:rsidR="00A66485" w:rsidRPr="009A010C" w:rsidRDefault="00A66485" w:rsidP="00A66485">
      <w:pPr>
        <w:pStyle w:val="Default"/>
        <w:jc w:val="both"/>
        <w:rPr>
          <w:rFonts w:ascii="Calibri" w:hAnsi="Calibri" w:cs="Calibri"/>
          <w:color w:val="auto"/>
        </w:rPr>
      </w:pPr>
      <w:r w:rsidRPr="009A010C">
        <w:rPr>
          <w:rFonts w:ascii="Calibri" w:hAnsi="Calibri" w:cs="Calibri"/>
          <w:color w:val="auto"/>
        </w:rPr>
        <w:t xml:space="preserve">În cadrul prezentelor apeluri de proiecte, perioada de durabilitate este de 5 ani, calculată de la efectuarea plății finale. </w:t>
      </w:r>
    </w:p>
    <w:p w14:paraId="027B7F7F" w14:textId="77777777" w:rsidR="00A66485" w:rsidRPr="009A010C" w:rsidRDefault="00A66485" w:rsidP="00A66485">
      <w:pPr>
        <w:pStyle w:val="Default"/>
        <w:jc w:val="both"/>
        <w:rPr>
          <w:rFonts w:ascii="Calibri" w:hAnsi="Calibri" w:cs="Calibri"/>
          <w:color w:val="auto"/>
        </w:rPr>
      </w:pPr>
    </w:p>
    <w:p w14:paraId="56D6D95E" w14:textId="77777777" w:rsidR="00A66485" w:rsidRPr="009A010C" w:rsidRDefault="00A66485" w:rsidP="00A66485">
      <w:pPr>
        <w:pStyle w:val="Default"/>
        <w:jc w:val="both"/>
        <w:rPr>
          <w:rFonts w:ascii="Calibri" w:hAnsi="Calibri" w:cs="Calibri"/>
          <w:i/>
          <w:color w:val="auto"/>
        </w:rPr>
      </w:pPr>
      <w:r w:rsidRPr="009A010C">
        <w:rPr>
          <w:rFonts w:ascii="Calibri" w:hAnsi="Calibri" w:cs="Calibri"/>
          <w:i/>
          <w:color w:val="auto"/>
        </w:rPr>
        <w:t>Notă!</w:t>
      </w:r>
    </w:p>
    <w:p w14:paraId="0B5DC7C4" w14:textId="77777777" w:rsidR="00A66485" w:rsidRPr="009A010C" w:rsidRDefault="00A66485" w:rsidP="00A66485">
      <w:pPr>
        <w:pStyle w:val="Default"/>
        <w:jc w:val="both"/>
        <w:rPr>
          <w:rFonts w:ascii="Calibri" w:hAnsi="Calibri" w:cs="Calibri"/>
          <w:i/>
          <w:color w:val="auto"/>
        </w:rPr>
      </w:pPr>
      <w:r w:rsidRPr="009A010C">
        <w:rPr>
          <w:rFonts w:ascii="Calibri" w:hAnsi="Calibri" w:cs="Calibri"/>
          <w:i/>
          <w:color w:val="auto"/>
        </w:rPr>
        <w:t xml:space="preserve">Finanțarea nerambursabilă acordată se recuperează total sau parțial de la Beneficiar dacă, în perioada pentru care trebuie asigurat caracterul durabil, proiectul face obiectul oricăreia dintre situațiile enunțate anterior. </w:t>
      </w:r>
    </w:p>
    <w:p w14:paraId="27C561CD" w14:textId="77777777" w:rsidR="00A66485" w:rsidRPr="009A010C" w:rsidRDefault="00A66485" w:rsidP="00A66485">
      <w:pPr>
        <w:pStyle w:val="Default"/>
        <w:jc w:val="both"/>
        <w:rPr>
          <w:rFonts w:ascii="Calibri" w:hAnsi="Calibri" w:cs="Calibri"/>
          <w:i/>
          <w:color w:val="auto"/>
        </w:rPr>
      </w:pPr>
      <w:r w:rsidRPr="009A010C">
        <w:rPr>
          <w:rFonts w:ascii="Calibri" w:hAnsi="Calibri" w:cs="Calibri"/>
          <w:i/>
          <w:color w:val="aut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5A45C6C5" w14:textId="77777777" w:rsidR="00A66485" w:rsidRPr="009A010C" w:rsidRDefault="00A66485" w:rsidP="00A66485">
      <w:pPr>
        <w:pStyle w:val="Default"/>
        <w:jc w:val="both"/>
        <w:rPr>
          <w:rFonts w:ascii="Calibri" w:hAnsi="Calibri" w:cs="Calibri"/>
          <w:i/>
          <w:color w:val="auto"/>
        </w:rPr>
      </w:pPr>
      <w:r w:rsidRPr="009A010C">
        <w:rPr>
          <w:rFonts w:ascii="Calibri" w:hAnsi="Calibri" w:cs="Calibri"/>
          <w:i/>
          <w:color w:val="aut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DCED570" w14:textId="5F1E4976" w:rsidR="00D56D62" w:rsidRPr="009A010C" w:rsidRDefault="00A66485" w:rsidP="00A66485">
      <w:pPr>
        <w:pStyle w:val="Default"/>
        <w:jc w:val="both"/>
        <w:rPr>
          <w:rFonts w:ascii="Calibri" w:hAnsi="Calibri" w:cs="Calibri"/>
          <w:i/>
          <w:color w:val="auto"/>
        </w:rPr>
      </w:pPr>
      <w:r w:rsidRPr="009A010C">
        <w:rPr>
          <w:rFonts w:ascii="Calibri" w:hAnsi="Calibri" w:cs="Calibri"/>
          <w:i/>
          <w:color w:val="auto"/>
        </w:rPr>
        <w:t>Solicitantul este obligat să asigure toate costurile de funcționare și întreținere a investiției în perioada de durabilitate.</w:t>
      </w:r>
    </w:p>
    <w:p w14:paraId="27F528C2" w14:textId="77777777" w:rsidR="00B059C8" w:rsidRPr="009A010C" w:rsidRDefault="00B059C8" w:rsidP="00A66485">
      <w:pPr>
        <w:pStyle w:val="Default"/>
        <w:jc w:val="both"/>
        <w:rPr>
          <w:rFonts w:ascii="Calibri" w:hAnsi="Calibri" w:cs="Calibri"/>
          <w:i/>
          <w:color w:val="auto"/>
        </w:rPr>
      </w:pPr>
    </w:p>
    <w:p w14:paraId="61416A93" w14:textId="0DF4C2CA" w:rsidR="000F3451" w:rsidRPr="009A010C" w:rsidRDefault="000F3451" w:rsidP="00E07D7E">
      <w:pPr>
        <w:pStyle w:val="Heading2"/>
        <w:numPr>
          <w:ilvl w:val="1"/>
          <w:numId w:val="31"/>
        </w:numPr>
        <w:rPr>
          <w:rFonts w:ascii="Calibri" w:hAnsi="Calibri" w:cs="Calibri"/>
        </w:rPr>
      </w:pPr>
      <w:bookmarkStart w:id="67" w:name="_Toc161091230"/>
      <w:r w:rsidRPr="009A010C">
        <w:rPr>
          <w:rFonts w:ascii="Calibri" w:hAnsi="Calibri" w:cs="Calibri"/>
        </w:rPr>
        <w:t>Acțiuni menite să garanteze egalitatea de șanse, de gen, incluziunea și nediscriminarea</w:t>
      </w:r>
      <w:bookmarkEnd w:id="67"/>
    </w:p>
    <w:p w14:paraId="679BB7E4" w14:textId="7F780155"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39D81DAE" w14:textId="77777777" w:rsidR="00B059C8" w:rsidRPr="009A010C" w:rsidRDefault="00B059C8" w:rsidP="000E3268">
      <w:pPr>
        <w:pStyle w:val="Default"/>
        <w:jc w:val="both"/>
        <w:rPr>
          <w:rFonts w:ascii="Calibri" w:hAnsi="Calibri" w:cs="Calibri"/>
          <w:color w:val="auto"/>
        </w:rPr>
      </w:pPr>
    </w:p>
    <w:p w14:paraId="5BEA9F5C" w14:textId="77777777" w:rsidR="000E3268" w:rsidRPr="009A010C" w:rsidRDefault="000E3268" w:rsidP="000E3268">
      <w:pPr>
        <w:pStyle w:val="Default"/>
        <w:jc w:val="both"/>
        <w:rPr>
          <w:rFonts w:ascii="Calibri" w:hAnsi="Calibri" w:cs="Calibri"/>
          <w:b/>
          <w:color w:val="auto"/>
        </w:rPr>
      </w:pPr>
      <w:r w:rsidRPr="009A010C">
        <w:rPr>
          <w:rFonts w:ascii="Calibri" w:hAnsi="Calibri" w:cs="Calibri"/>
          <w:b/>
          <w:color w:val="auto"/>
        </w:rPr>
        <w:t xml:space="preserve">1. Respectarea drepturilor fundamentale și a Cartei drepturilor fundamentale a Uniunii Europene </w:t>
      </w:r>
    </w:p>
    <w:p w14:paraId="52F07E16" w14:textId="77777777"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Carta drepturilor fundamentale a Uniunii Europene (Anexa 10) este un document adoptat de Comisia Europeană, Parlamentul European și Consiliul Uniunii Europene la 7 decembrie 2000, în cadrul Consiliului European de la Nisa. </w:t>
      </w:r>
    </w:p>
    <w:p w14:paraId="6F2200E2" w14:textId="53AA99A2"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Solicitantul se va asigura de respectarea drepturilor fundamentale și a Cartei drepturilor fundamentale a Uniunii Europene pe întreg ciclul de viață al proiectului. </w:t>
      </w:r>
    </w:p>
    <w:p w14:paraId="52D4BEC2" w14:textId="77777777" w:rsidR="00B059C8" w:rsidRPr="009A010C" w:rsidRDefault="00B059C8" w:rsidP="000E3268">
      <w:pPr>
        <w:pStyle w:val="Default"/>
        <w:jc w:val="both"/>
        <w:rPr>
          <w:rFonts w:ascii="Calibri" w:hAnsi="Calibri" w:cs="Calibri"/>
          <w:color w:val="auto"/>
        </w:rPr>
      </w:pPr>
    </w:p>
    <w:p w14:paraId="0688D7B7" w14:textId="77777777" w:rsidR="000E3268" w:rsidRPr="009A010C" w:rsidRDefault="000E3268" w:rsidP="000E3268">
      <w:pPr>
        <w:pStyle w:val="Default"/>
        <w:jc w:val="both"/>
        <w:rPr>
          <w:rFonts w:ascii="Calibri" w:hAnsi="Calibri" w:cs="Calibri"/>
          <w:b/>
          <w:color w:val="auto"/>
        </w:rPr>
      </w:pPr>
      <w:r w:rsidRPr="009A010C">
        <w:rPr>
          <w:rFonts w:ascii="Calibri" w:hAnsi="Calibri" w:cs="Calibri"/>
          <w:b/>
          <w:color w:val="auto"/>
        </w:rPr>
        <w:t xml:space="preserve">2. Respectarea egalității între bărbați și femei, integrarea perspectivei de gen și abordarea aspectelor de gen </w:t>
      </w:r>
    </w:p>
    <w:p w14:paraId="4AC83377" w14:textId="77777777"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 </w:t>
      </w:r>
    </w:p>
    <w:p w14:paraId="7D6B279B" w14:textId="77777777"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12DB5B2D" w14:textId="46A6E953"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0C51EE9F" w14:textId="77777777" w:rsidR="00B059C8" w:rsidRPr="009A010C" w:rsidRDefault="00B059C8" w:rsidP="000E3268">
      <w:pPr>
        <w:pStyle w:val="Default"/>
        <w:jc w:val="both"/>
        <w:rPr>
          <w:rFonts w:ascii="Calibri" w:hAnsi="Calibri" w:cs="Calibri"/>
          <w:color w:val="auto"/>
        </w:rPr>
      </w:pPr>
    </w:p>
    <w:p w14:paraId="04457630" w14:textId="77777777" w:rsidR="000E3268" w:rsidRPr="009A010C" w:rsidRDefault="000E3268" w:rsidP="000E3268">
      <w:pPr>
        <w:pStyle w:val="Default"/>
        <w:jc w:val="both"/>
        <w:rPr>
          <w:rFonts w:ascii="Calibri" w:hAnsi="Calibri" w:cs="Calibri"/>
          <w:b/>
          <w:color w:val="auto"/>
        </w:rPr>
      </w:pPr>
      <w:r w:rsidRPr="009A010C">
        <w:rPr>
          <w:rFonts w:ascii="Calibri" w:hAnsi="Calibri" w:cs="Calibri"/>
          <w:b/>
          <w:color w:val="aut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77D3C2AF" w14:textId="3E49F54D"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365452FB" w14:textId="77777777" w:rsidR="008D26C3" w:rsidRPr="009A010C" w:rsidRDefault="008D26C3" w:rsidP="000E3268">
      <w:pPr>
        <w:pStyle w:val="Default"/>
        <w:jc w:val="both"/>
        <w:rPr>
          <w:rFonts w:ascii="Calibri" w:hAnsi="Calibri" w:cs="Calibri"/>
          <w:color w:val="auto"/>
        </w:rPr>
      </w:pPr>
    </w:p>
    <w:p w14:paraId="11E0BD12" w14:textId="77777777"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lastRenderedPageBreak/>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75C21B00" w14:textId="6140D3C2"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0F0894D1" w14:textId="77777777" w:rsidR="00871F2B" w:rsidRPr="009A010C" w:rsidRDefault="00871F2B" w:rsidP="000E3268">
      <w:pPr>
        <w:pStyle w:val="Default"/>
        <w:jc w:val="both"/>
        <w:rPr>
          <w:rFonts w:ascii="Calibri" w:hAnsi="Calibri" w:cs="Calibri"/>
          <w:color w:val="auto"/>
        </w:rPr>
      </w:pPr>
    </w:p>
    <w:p w14:paraId="3292C96F" w14:textId="5741D983"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În ceea ce privește accesibilitatea pentru persoanele cu dizabilități,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14424A4A" w14:textId="39D3C497" w:rsidR="00871F2B" w:rsidRPr="009A010C" w:rsidRDefault="00871F2B" w:rsidP="000E3268">
      <w:pPr>
        <w:pStyle w:val="Default"/>
        <w:jc w:val="both"/>
        <w:rPr>
          <w:rFonts w:ascii="Calibri" w:hAnsi="Calibri" w:cs="Calibri"/>
          <w:color w:val="auto"/>
        </w:rPr>
      </w:pPr>
    </w:p>
    <w:p w14:paraId="51742394" w14:textId="77777777" w:rsidR="00871F2B" w:rsidRPr="009A010C" w:rsidRDefault="00871F2B" w:rsidP="00871F2B">
      <w:pPr>
        <w:pStyle w:val="Default"/>
        <w:jc w:val="both"/>
        <w:rPr>
          <w:rFonts w:ascii="Calibri" w:hAnsi="Calibri" w:cs="Calibri"/>
          <w:color w:val="auto"/>
        </w:rPr>
      </w:pPr>
      <w:r w:rsidRPr="009A010C">
        <w:rPr>
          <w:rFonts w:ascii="Calibri" w:hAnsi="Calibri" w:cs="Calibri"/>
          <w:color w:val="aut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6F85C964" w14:textId="77777777" w:rsidR="00871F2B" w:rsidRPr="009A010C" w:rsidRDefault="00871F2B" w:rsidP="00871F2B">
      <w:pPr>
        <w:pStyle w:val="Default"/>
        <w:jc w:val="both"/>
        <w:rPr>
          <w:rFonts w:ascii="Calibri" w:hAnsi="Calibri" w:cs="Calibri"/>
          <w:color w:val="auto"/>
        </w:rPr>
      </w:pPr>
      <w:r w:rsidRPr="009A010C">
        <w:rPr>
          <w:rFonts w:ascii="Calibri" w:hAnsi="Calibri" w:cs="Calibri"/>
          <w:color w:val="aut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7A8BFF5B" w14:textId="77777777" w:rsidR="00871F2B" w:rsidRPr="009A010C" w:rsidRDefault="00871F2B" w:rsidP="00871F2B">
      <w:pPr>
        <w:pStyle w:val="Default"/>
        <w:jc w:val="both"/>
        <w:rPr>
          <w:rFonts w:ascii="Calibri" w:hAnsi="Calibri" w:cs="Calibri"/>
          <w:color w:val="auto"/>
        </w:rPr>
      </w:pPr>
      <w:r w:rsidRPr="009A010C">
        <w:rPr>
          <w:rFonts w:ascii="Calibri" w:hAnsi="Calibri" w:cs="Calibri"/>
          <w:color w:val="auto"/>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0C299632" w14:textId="67D033FA" w:rsidR="00871F2B" w:rsidRPr="009A010C" w:rsidRDefault="00871F2B" w:rsidP="00871F2B">
      <w:pPr>
        <w:pStyle w:val="Default"/>
        <w:jc w:val="both"/>
        <w:rPr>
          <w:rFonts w:ascii="Calibri" w:hAnsi="Calibri" w:cs="Calibri"/>
          <w:color w:val="auto"/>
        </w:rPr>
      </w:pPr>
      <w:r w:rsidRPr="009A010C">
        <w:rPr>
          <w:rFonts w:ascii="Calibri" w:hAnsi="Calibri" w:cs="Calibri"/>
          <w:color w:val="auto"/>
        </w:rPr>
        <w:lastRenderedPageBreak/>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1D64DE63" w14:textId="77777777" w:rsidR="00871F2B" w:rsidRPr="009A010C" w:rsidRDefault="00871F2B" w:rsidP="000E3268">
      <w:pPr>
        <w:pStyle w:val="Default"/>
        <w:jc w:val="both"/>
        <w:rPr>
          <w:rFonts w:ascii="Calibri" w:hAnsi="Calibri" w:cs="Calibri"/>
          <w:color w:val="auto"/>
        </w:rPr>
      </w:pPr>
    </w:p>
    <w:p w14:paraId="444679AC" w14:textId="77777777"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5EB686DC" w14:textId="77777777" w:rsidR="000E3268" w:rsidRPr="009A010C" w:rsidRDefault="000E3268" w:rsidP="00987208">
      <w:pPr>
        <w:pStyle w:val="Default"/>
        <w:jc w:val="both"/>
        <w:rPr>
          <w:rFonts w:ascii="Calibri" w:hAnsi="Calibri" w:cs="Calibri"/>
          <w:color w:val="auto"/>
        </w:rPr>
      </w:pPr>
      <w:r w:rsidRPr="009A010C">
        <w:rPr>
          <w:rFonts w:ascii="Calibri" w:hAnsi="Calibri" w:cs="Calibri"/>
          <w:color w:val="auto"/>
        </w:rPr>
        <w:t>-</w:t>
      </w:r>
      <w:r w:rsidRPr="009A010C">
        <w:rPr>
          <w:rFonts w:ascii="Calibri" w:hAnsi="Calibri" w:cs="Calibri"/>
          <w:color w:val="auto"/>
        </w:rPr>
        <w:tab/>
        <w:t>Strategia națională privind drepturile persoanelor cu dizabilități 2022-2027</w:t>
      </w:r>
    </w:p>
    <w:p w14:paraId="1B609BC9" w14:textId="77777777" w:rsidR="000E3268" w:rsidRPr="009A010C" w:rsidRDefault="000E3268" w:rsidP="00987208">
      <w:pPr>
        <w:pStyle w:val="Default"/>
        <w:jc w:val="both"/>
        <w:rPr>
          <w:rFonts w:ascii="Calibri" w:hAnsi="Calibri" w:cs="Calibri"/>
          <w:color w:val="auto"/>
        </w:rPr>
      </w:pPr>
      <w:r w:rsidRPr="009A010C">
        <w:rPr>
          <w:rFonts w:ascii="Calibri" w:hAnsi="Calibri" w:cs="Calibri"/>
          <w:color w:val="auto"/>
        </w:rPr>
        <w:t>-</w:t>
      </w:r>
      <w:r w:rsidRPr="009A010C">
        <w:rPr>
          <w:rFonts w:ascii="Calibri" w:hAnsi="Calibri" w:cs="Calibri"/>
          <w:color w:val="auto"/>
        </w:rPr>
        <w:tab/>
        <w:t>Strategia UE pentru persoanele cu dizabilități 2021-2030;</w:t>
      </w:r>
    </w:p>
    <w:p w14:paraId="64453D24" w14:textId="77777777" w:rsidR="000E3268" w:rsidRPr="009A010C" w:rsidRDefault="000E3268" w:rsidP="00987208">
      <w:pPr>
        <w:pStyle w:val="Default"/>
        <w:jc w:val="both"/>
        <w:rPr>
          <w:rFonts w:ascii="Calibri" w:hAnsi="Calibri" w:cs="Calibri"/>
          <w:color w:val="auto"/>
        </w:rPr>
      </w:pPr>
      <w:r w:rsidRPr="009A010C">
        <w:rPr>
          <w:rFonts w:ascii="Calibri" w:hAnsi="Calibri" w:cs="Calibri"/>
          <w:color w:val="auto"/>
        </w:rPr>
        <w:t>-</w:t>
      </w:r>
      <w:r w:rsidRPr="009A010C">
        <w:rPr>
          <w:rFonts w:ascii="Calibri" w:hAnsi="Calibri" w:cs="Calibri"/>
          <w:color w:val="auto"/>
        </w:rPr>
        <w:tab/>
        <w:t>Legea nr. 221/2010 pentru ratificarea Convenţiei ONU privind drepturile persoanelor cu dizabilităţi;</w:t>
      </w:r>
    </w:p>
    <w:p w14:paraId="4F478716" w14:textId="3C1E2107" w:rsidR="000E3268" w:rsidRPr="009A010C" w:rsidRDefault="000E3268" w:rsidP="00987208">
      <w:pPr>
        <w:pStyle w:val="Default"/>
        <w:jc w:val="both"/>
        <w:rPr>
          <w:rFonts w:ascii="Calibri" w:hAnsi="Calibri" w:cs="Calibri"/>
          <w:color w:val="auto"/>
        </w:rPr>
      </w:pPr>
      <w:r w:rsidRPr="009A010C">
        <w:rPr>
          <w:rFonts w:ascii="Calibri" w:hAnsi="Calibri" w:cs="Calibri"/>
          <w:color w:val="auto"/>
        </w:rPr>
        <w:t>-</w:t>
      </w:r>
      <w:r w:rsidRPr="009A010C">
        <w:rPr>
          <w:rFonts w:ascii="Calibri" w:hAnsi="Calibri" w:cs="Calibri"/>
          <w:color w:val="auto"/>
        </w:rPr>
        <w:tab/>
        <w:t>Legea nr. 448/2006 privind protecţia şi promovarea drepturilor persoanelor cu dizabilităţi, cu modificările și completările ulterioare, alte strategii și acte normative relevante.</w:t>
      </w:r>
    </w:p>
    <w:p w14:paraId="6AE5EB52" w14:textId="3C015149" w:rsidR="00871F2B" w:rsidRPr="009A010C" w:rsidRDefault="00871F2B" w:rsidP="00ED57FC">
      <w:pPr>
        <w:pStyle w:val="ListParagraph"/>
        <w:numPr>
          <w:ilvl w:val="0"/>
          <w:numId w:val="42"/>
        </w:numPr>
        <w:ind w:left="709" w:hanging="709"/>
        <w:jc w:val="both"/>
        <w:rPr>
          <w:rFonts w:ascii="Calibri" w:hAnsi="Calibri"/>
          <w:sz w:val="24"/>
          <w:szCs w:val="24"/>
        </w:rPr>
      </w:pPr>
      <w:r w:rsidRPr="009A010C">
        <w:rPr>
          <w:rFonts w:ascii="Calibri" w:hAnsi="Calibri"/>
          <w:sz w:val="24"/>
          <w:szCs w:val="24"/>
        </w:rPr>
        <w:t>Legea nr. 232/2022 privind cerințele de accesibilitate aplicabile produselor şi serviciilor, cu modificările și completările ulterioare.</w:t>
      </w:r>
    </w:p>
    <w:p w14:paraId="61910CB7" w14:textId="06163E3F" w:rsidR="00D56D62" w:rsidRPr="009A010C" w:rsidRDefault="000E3268" w:rsidP="00987208">
      <w:pPr>
        <w:pStyle w:val="Default"/>
        <w:jc w:val="both"/>
        <w:rPr>
          <w:rFonts w:ascii="Calibri" w:hAnsi="Calibri" w:cs="Calibri"/>
          <w:color w:val="auto"/>
        </w:rPr>
      </w:pPr>
      <w:r w:rsidRPr="009A010C">
        <w:rPr>
          <w:rFonts w:ascii="Calibri" w:hAnsi="Calibri" w:cs="Calibr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r w:rsidR="00D56D62" w:rsidRPr="009A010C">
        <w:rPr>
          <w:rFonts w:ascii="Calibri" w:hAnsi="Calibri" w:cs="Calibri"/>
          <w:color w:val="auto"/>
        </w:rPr>
        <w:t xml:space="preserve"> </w:t>
      </w:r>
    </w:p>
    <w:p w14:paraId="0CB6FC07" w14:textId="77777777" w:rsidR="006F05BC" w:rsidRPr="009A010C" w:rsidRDefault="006F05BC" w:rsidP="00D56D62">
      <w:pPr>
        <w:pStyle w:val="Default"/>
        <w:jc w:val="both"/>
        <w:rPr>
          <w:rFonts w:ascii="Calibri" w:hAnsi="Calibri" w:cs="Calibri"/>
          <w:color w:val="auto"/>
        </w:rPr>
      </w:pPr>
    </w:p>
    <w:p w14:paraId="48473A76" w14:textId="4D379E3F" w:rsidR="0020173D" w:rsidRPr="009A010C" w:rsidRDefault="000F3451" w:rsidP="00E07D7E">
      <w:pPr>
        <w:pStyle w:val="Heading2"/>
        <w:numPr>
          <w:ilvl w:val="1"/>
          <w:numId w:val="31"/>
        </w:numPr>
        <w:rPr>
          <w:rFonts w:ascii="Calibri" w:hAnsi="Calibri" w:cs="Calibri"/>
        </w:rPr>
      </w:pPr>
      <w:bookmarkStart w:id="68" w:name="_Toc161091231"/>
      <w:r w:rsidRPr="009A010C">
        <w:rPr>
          <w:rFonts w:ascii="Calibri" w:hAnsi="Calibri" w:cs="Calibri"/>
        </w:rPr>
        <w:t>Teme secundare</w:t>
      </w:r>
      <w:bookmarkEnd w:id="68"/>
    </w:p>
    <w:p w14:paraId="74C59CEE" w14:textId="5C224128" w:rsidR="00F1083B" w:rsidRPr="009A010C" w:rsidRDefault="00F1083B" w:rsidP="00F1083B">
      <w:pPr>
        <w:pStyle w:val="5Normal"/>
        <w:rPr>
          <w:rFonts w:ascii="Calibri" w:hAnsi="Calibri"/>
          <w:sz w:val="24"/>
        </w:rPr>
      </w:pPr>
      <w:r w:rsidRPr="009A010C">
        <w:rPr>
          <w:rFonts w:ascii="Calibri" w:hAnsi="Calibri"/>
          <w:sz w:val="24"/>
        </w:rPr>
        <w:t>Această secțiune nu se aplică prezentului apel.</w:t>
      </w:r>
    </w:p>
    <w:p w14:paraId="292A8E8C" w14:textId="77777777" w:rsidR="00F1083B" w:rsidRPr="009A010C" w:rsidRDefault="00F1083B" w:rsidP="00F1083B">
      <w:pPr>
        <w:pStyle w:val="5Normal"/>
        <w:rPr>
          <w:rFonts w:ascii="Calibri" w:hAnsi="Calibri"/>
          <w:sz w:val="24"/>
        </w:rPr>
      </w:pPr>
    </w:p>
    <w:p w14:paraId="6C2F4C4C" w14:textId="462B3BC3" w:rsidR="000F3451" w:rsidRPr="009A010C" w:rsidRDefault="000F3451" w:rsidP="00E07D7E">
      <w:pPr>
        <w:pStyle w:val="Heading2"/>
        <w:numPr>
          <w:ilvl w:val="1"/>
          <w:numId w:val="31"/>
        </w:numPr>
        <w:rPr>
          <w:rFonts w:ascii="Calibri" w:hAnsi="Calibri" w:cs="Calibri"/>
        </w:rPr>
      </w:pPr>
      <w:bookmarkStart w:id="69" w:name="_Toc161091232"/>
      <w:r w:rsidRPr="009A010C">
        <w:rPr>
          <w:rFonts w:ascii="Calibri" w:hAnsi="Calibri" w:cs="Calibri"/>
        </w:rPr>
        <w:t>Informarea şi vizibilitatea sprijinului din fonduri</w:t>
      </w:r>
      <w:bookmarkEnd w:id="69"/>
    </w:p>
    <w:p w14:paraId="050A6AC0" w14:textId="77777777" w:rsidR="00944AF6" w:rsidRPr="009A010C" w:rsidRDefault="00944AF6" w:rsidP="00944AF6">
      <w:pPr>
        <w:spacing w:before="0" w:after="0"/>
        <w:jc w:val="both"/>
        <w:rPr>
          <w:rFonts w:ascii="Calibri" w:eastAsia="Times New Roman" w:hAnsi="Calibri"/>
          <w:bCs/>
          <w:iCs/>
          <w:sz w:val="24"/>
          <w:szCs w:val="24"/>
        </w:rPr>
      </w:pPr>
      <w:r w:rsidRPr="009A010C">
        <w:rPr>
          <w:rFonts w:ascii="Calibri" w:eastAsia="Times New Roman" w:hAnsi="Calibri"/>
          <w:bCs/>
          <w:iCs/>
          <w:sz w:val="24"/>
          <w:szCs w:val="24"/>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7BAE0BB5" w14:textId="77777777" w:rsidR="00944AF6" w:rsidRPr="009A010C" w:rsidRDefault="00944AF6" w:rsidP="00944AF6">
      <w:pPr>
        <w:jc w:val="both"/>
        <w:rPr>
          <w:rFonts w:ascii="Calibri" w:hAnsi="Calibri"/>
          <w:sz w:val="24"/>
          <w:szCs w:val="24"/>
          <w:lang w:eastAsia="en-GB"/>
        </w:rPr>
      </w:pPr>
      <w:r w:rsidRPr="009A010C">
        <w:rPr>
          <w:rFonts w:ascii="Calibri" w:hAnsi="Calibri"/>
          <w:sz w:val="24"/>
          <w:szCs w:val="24"/>
        </w:rPr>
        <w:t xml:space="preserve">Pentru îndeplinirea obligațiilor privind comunicarea și vizibilitatea, beneficiarii vor respecta prevederile din Manualul de Identitate Vizuală PRSE 2021-2027 care va fi pus la dispoziție, în format electronic pe site-ul dedicat programului, </w:t>
      </w:r>
      <w:r w:rsidRPr="009A010C">
        <w:fldChar w:fldCharType="begin"/>
      </w:r>
      <w:r w:rsidRPr="009A010C">
        <w:instrText>HYPERLINK "http://www.regiosudest.ro"</w:instrText>
      </w:r>
      <w:r w:rsidRPr="009A010C">
        <w:fldChar w:fldCharType="separate"/>
      </w:r>
      <w:r w:rsidRPr="009A010C">
        <w:rPr>
          <w:rStyle w:val="Hyperlink"/>
          <w:rFonts w:ascii="Calibri" w:hAnsi="Calibri"/>
          <w:color w:val="auto"/>
          <w:sz w:val="24"/>
          <w:szCs w:val="24"/>
        </w:rPr>
        <w:t>www.regiosudest.ro</w:t>
      </w:r>
      <w:r w:rsidRPr="009A010C">
        <w:rPr>
          <w:rStyle w:val="Hyperlink"/>
          <w:rFonts w:ascii="Calibri" w:hAnsi="Calibri"/>
          <w:color w:val="auto"/>
          <w:sz w:val="24"/>
          <w:szCs w:val="24"/>
        </w:rPr>
        <w:fldChar w:fldCharType="end"/>
      </w:r>
      <w:r w:rsidRPr="009A010C">
        <w:rPr>
          <w:rFonts w:ascii="Calibri" w:hAnsi="Calibri"/>
          <w:sz w:val="24"/>
          <w:szCs w:val="24"/>
        </w:rPr>
        <w:t xml:space="preserve">  </w:t>
      </w:r>
    </w:p>
    <w:p w14:paraId="5F04154A" w14:textId="77777777" w:rsidR="00944AF6" w:rsidRPr="009A010C" w:rsidRDefault="00944AF6" w:rsidP="00944AF6">
      <w:pPr>
        <w:jc w:val="both"/>
        <w:rPr>
          <w:rFonts w:ascii="Calibri" w:hAnsi="Calibri"/>
          <w:sz w:val="24"/>
          <w:szCs w:val="24"/>
        </w:rPr>
      </w:pPr>
      <w:r w:rsidRPr="009A010C">
        <w:rPr>
          <w:rFonts w:ascii="Calibri" w:hAnsi="Calibri"/>
          <w:sz w:val="24"/>
          <w:szCs w:val="24"/>
        </w:rPr>
        <w:lastRenderedPageBreak/>
        <w:t xml:space="preserve">Beneficiarii sunt obligați să utilizeze, pentru toate materialele de comunicare și vizibilitate realizate în cadrul proiectelor finanțate prin PRSE 2021-2027, indicațiile tehnice din Manualul de Identitate Vizuală, conform </w:t>
      </w:r>
      <w:r w:rsidRPr="009A010C">
        <w:rPr>
          <w:rStyle w:val="sden1"/>
          <w:rFonts w:ascii="Calibri" w:eastAsia="Times New Roman" w:hAnsi="Calibri"/>
          <w:b w:val="0"/>
          <w:bCs w:val="0"/>
          <w:color w:val="auto"/>
          <w:sz w:val="24"/>
          <w:szCs w:val="24"/>
          <w:specVanish w:val="0"/>
        </w:rPr>
        <w:t>GHID din 6 noiembrie 2023</w:t>
      </w:r>
      <w:r w:rsidRPr="009A010C">
        <w:rPr>
          <w:rStyle w:val="sden1"/>
          <w:rFonts w:eastAsia="Times New Roman"/>
          <w:color w:val="auto"/>
          <w:specVanish w:val="0"/>
        </w:rPr>
        <w:t xml:space="preserve"> </w:t>
      </w:r>
      <w:r w:rsidRPr="009A010C">
        <w:rPr>
          <w:rFonts w:ascii="Calibri" w:hAnsi="Calibri"/>
          <w:sz w:val="24"/>
          <w:szCs w:val="24"/>
        </w:rPr>
        <w:t>de identitate vizuală "Vizibilitate, transparenţă şi comunicare în perioada de programare 2021-2027", p</w:t>
      </w:r>
      <w:r w:rsidRPr="009A010C">
        <w:rPr>
          <w:rStyle w:val="spubttl"/>
          <w:rFonts w:ascii="Calibri" w:eastAsia="Times New Roman" w:hAnsi="Calibri"/>
          <w:color w:val="auto"/>
          <w:sz w:val="24"/>
          <w:szCs w:val="24"/>
        </w:rPr>
        <w:t>ublicat în </w:t>
      </w:r>
      <w:r w:rsidRPr="009A010C">
        <w:rPr>
          <w:rStyle w:val="spubbdy1"/>
          <w:rFonts w:ascii="Calibri" w:eastAsia="Times New Roman" w:hAnsi="Calibri"/>
          <w:b w:val="0"/>
          <w:bCs w:val="0"/>
          <w:color w:val="auto"/>
          <w:sz w:val="24"/>
          <w:szCs w:val="24"/>
        </w:rPr>
        <w:t>Monitorul Oficial nr. 1.041 bis din 16 noiembrie 2023.</w:t>
      </w:r>
    </w:p>
    <w:p w14:paraId="4A2CE637" w14:textId="67BBD470" w:rsidR="000F3451" w:rsidRPr="009A010C" w:rsidRDefault="000F3451" w:rsidP="00E07D7E">
      <w:pPr>
        <w:pStyle w:val="Heading1"/>
        <w:numPr>
          <w:ilvl w:val="0"/>
          <w:numId w:val="31"/>
        </w:numPr>
        <w:rPr>
          <w:rFonts w:ascii="Calibri" w:hAnsi="Calibri" w:cs="Calibri"/>
        </w:rPr>
      </w:pPr>
      <w:bookmarkStart w:id="70" w:name="_Toc161091233"/>
      <w:r w:rsidRPr="009A010C">
        <w:rPr>
          <w:rFonts w:ascii="Calibri" w:hAnsi="Calibri" w:cs="Calibri"/>
        </w:rPr>
        <w:t>INFORMAȚII ADMINISTRATIVE DESPRE APELUL DE PROIECTE</w:t>
      </w:r>
      <w:bookmarkEnd w:id="70"/>
    </w:p>
    <w:p w14:paraId="577A72F2" w14:textId="3D835769" w:rsidR="000F3451" w:rsidRPr="009A010C" w:rsidRDefault="000F3451" w:rsidP="00E07D7E">
      <w:pPr>
        <w:pStyle w:val="Heading2"/>
        <w:numPr>
          <w:ilvl w:val="1"/>
          <w:numId w:val="32"/>
        </w:numPr>
        <w:rPr>
          <w:rFonts w:ascii="Calibri" w:hAnsi="Calibri" w:cs="Calibri"/>
        </w:rPr>
      </w:pPr>
      <w:bookmarkStart w:id="71" w:name="_Toc161091234"/>
      <w:r w:rsidRPr="009A010C">
        <w:rPr>
          <w:rFonts w:ascii="Calibri" w:hAnsi="Calibri" w:cs="Calibri"/>
        </w:rPr>
        <w:t>Data deschiderii apelului de proiecte</w:t>
      </w:r>
      <w:bookmarkEnd w:id="71"/>
    </w:p>
    <w:p w14:paraId="72BD2B36" w14:textId="69B6C46F" w:rsidR="00B059C8" w:rsidRPr="009A010C" w:rsidRDefault="00B059C8" w:rsidP="00B059C8">
      <w:r w:rsidRPr="009A010C">
        <w:rPr>
          <w:rFonts w:asciiTheme="minorHAnsi" w:hAnsiTheme="minorHAnsi" w:cstheme="minorHAnsi"/>
          <w:sz w:val="24"/>
          <w:szCs w:val="24"/>
        </w:rPr>
        <w:t xml:space="preserve">Prezentul apel de proiecte se lansează în data de </w:t>
      </w:r>
      <w:r w:rsidR="00590415" w:rsidRPr="009A010C">
        <w:rPr>
          <w:rFonts w:asciiTheme="minorHAnsi" w:hAnsiTheme="minorHAnsi" w:cstheme="minorHAnsi"/>
          <w:sz w:val="24"/>
          <w:szCs w:val="24"/>
        </w:rPr>
        <w:t xml:space="preserve">............, </w:t>
      </w:r>
      <w:r w:rsidR="00590415" w:rsidRPr="009A010C">
        <w:rPr>
          <w:rFonts w:ascii="Calibri" w:hAnsi="Calibri"/>
          <w:sz w:val="24"/>
        </w:rPr>
        <w:t>data de la care solicitanții pot depune cereri de finanțare în sistemul informatic MySMIS2021/SMIS2021+.</w:t>
      </w:r>
    </w:p>
    <w:p w14:paraId="7E1BE2B8" w14:textId="70A96E42" w:rsidR="000F3451" w:rsidRPr="009A010C" w:rsidRDefault="000F3451" w:rsidP="00E07D7E">
      <w:pPr>
        <w:pStyle w:val="Heading2"/>
        <w:numPr>
          <w:ilvl w:val="1"/>
          <w:numId w:val="32"/>
        </w:numPr>
        <w:rPr>
          <w:rFonts w:ascii="Calibri" w:hAnsi="Calibri" w:cs="Calibri"/>
        </w:rPr>
      </w:pPr>
      <w:bookmarkStart w:id="72" w:name="_Toc161091235"/>
      <w:r w:rsidRPr="009A010C">
        <w:rPr>
          <w:rFonts w:ascii="Calibri" w:hAnsi="Calibri" w:cs="Calibri"/>
        </w:rPr>
        <w:t>Perioada de pregătire a proiectelor</w:t>
      </w:r>
      <w:bookmarkEnd w:id="72"/>
      <w:r w:rsidR="000E3380" w:rsidRPr="009A010C">
        <w:rPr>
          <w:rFonts w:ascii="Calibri" w:hAnsi="Calibri" w:cs="Calibri"/>
        </w:rPr>
        <w:t xml:space="preserve"> </w:t>
      </w:r>
    </w:p>
    <w:p w14:paraId="1B58910B" w14:textId="77777777" w:rsidR="00E1323A" w:rsidRPr="009A010C" w:rsidRDefault="00E1323A" w:rsidP="00590415">
      <w:pPr>
        <w:jc w:val="both"/>
        <w:rPr>
          <w:rFonts w:ascii="Calibri" w:hAnsi="Calibri"/>
          <w:sz w:val="24"/>
          <w:szCs w:val="24"/>
        </w:rPr>
      </w:pPr>
      <w:bookmarkStart w:id="73" w:name="_Hlk118198093"/>
      <w:r w:rsidRPr="009A010C">
        <w:rPr>
          <w:rFonts w:ascii="Calibri" w:hAnsi="Calibri"/>
          <w:sz w:val="24"/>
          <w:szCs w:val="24"/>
        </w:rPr>
        <w:t>Perioada minimă de pregătire a proiectelor este perioada cuprinsă între data publicării prezentului ghid pe site-ul programului www.regiosudest.ro și data lansării apelului de proiecte.</w:t>
      </w:r>
    </w:p>
    <w:p w14:paraId="37A624D9" w14:textId="77777777" w:rsidR="000F3451" w:rsidRPr="009A010C" w:rsidRDefault="000F3451" w:rsidP="00E07D7E">
      <w:pPr>
        <w:pStyle w:val="Heading2"/>
        <w:numPr>
          <w:ilvl w:val="1"/>
          <w:numId w:val="32"/>
        </w:numPr>
        <w:rPr>
          <w:rFonts w:ascii="Calibri" w:hAnsi="Calibri" w:cs="Calibri"/>
        </w:rPr>
      </w:pPr>
      <w:bookmarkStart w:id="74" w:name="_Toc161091236"/>
      <w:r w:rsidRPr="009A010C">
        <w:rPr>
          <w:rFonts w:ascii="Calibri" w:hAnsi="Calibri" w:cs="Calibri"/>
        </w:rPr>
        <w:t>Perioada de depunere a proiectelelor</w:t>
      </w:r>
      <w:bookmarkEnd w:id="74"/>
    </w:p>
    <w:p w14:paraId="64E8ADFC" w14:textId="0A17A48C" w:rsidR="00B059C8" w:rsidRPr="009A010C" w:rsidRDefault="00B059C8" w:rsidP="00ED57FC">
      <w:pPr>
        <w:pStyle w:val="Heading3"/>
        <w:numPr>
          <w:ilvl w:val="2"/>
          <w:numId w:val="47"/>
        </w:numPr>
        <w:rPr>
          <w:rFonts w:asciiTheme="minorHAnsi" w:hAnsiTheme="minorHAnsi" w:cstheme="minorHAnsi"/>
          <w:b w:val="0"/>
          <w:bCs/>
        </w:rPr>
      </w:pPr>
      <w:bookmarkStart w:id="75" w:name="_Toc152442305"/>
      <w:bookmarkStart w:id="76" w:name="_Toc161091237"/>
      <w:bookmarkStart w:id="77" w:name="_Hlk154087755"/>
      <w:bookmarkEnd w:id="73"/>
      <w:r w:rsidRPr="009A010C">
        <w:rPr>
          <w:rFonts w:asciiTheme="minorHAnsi" w:hAnsiTheme="minorHAnsi" w:cstheme="minorHAnsi"/>
          <w:b w:val="0"/>
          <w:bCs/>
        </w:rPr>
        <w:t>Data și ora lansării apelului de proiecte:</w:t>
      </w:r>
      <w:bookmarkEnd w:id="75"/>
      <w:r w:rsidRPr="009A010C">
        <w:rPr>
          <w:rFonts w:asciiTheme="minorHAnsi" w:hAnsiTheme="minorHAnsi" w:cstheme="minorHAnsi"/>
          <w:b w:val="0"/>
          <w:bCs/>
        </w:rPr>
        <w:t xml:space="preserve"> </w:t>
      </w:r>
      <w:r w:rsidR="00590415" w:rsidRPr="009A010C">
        <w:rPr>
          <w:rFonts w:asciiTheme="minorHAnsi" w:hAnsiTheme="minorHAnsi" w:cstheme="minorHAnsi"/>
          <w:b w:val="0"/>
          <w:bCs/>
        </w:rPr>
        <w:t>.............</w:t>
      </w:r>
      <w:r w:rsidRPr="009A010C">
        <w:rPr>
          <w:rFonts w:asciiTheme="minorHAnsi" w:hAnsiTheme="minorHAnsi" w:cstheme="minorHAnsi"/>
          <w:b w:val="0"/>
          <w:bCs/>
        </w:rPr>
        <w:t xml:space="preserve">, ora </w:t>
      </w:r>
      <w:bookmarkStart w:id="78" w:name="_Hlk128039496"/>
      <w:r w:rsidR="00590415" w:rsidRPr="009A010C">
        <w:rPr>
          <w:rFonts w:asciiTheme="minorHAnsi" w:hAnsiTheme="minorHAnsi" w:cstheme="minorHAnsi"/>
          <w:b w:val="0"/>
          <w:bCs/>
        </w:rPr>
        <w:t>............</w:t>
      </w:r>
      <w:bookmarkEnd w:id="76"/>
    </w:p>
    <w:p w14:paraId="4D67817A" w14:textId="00837AE1" w:rsidR="00B059C8" w:rsidRPr="009A010C" w:rsidRDefault="00B059C8" w:rsidP="00ED57FC">
      <w:pPr>
        <w:pStyle w:val="Heading3"/>
        <w:numPr>
          <w:ilvl w:val="2"/>
          <w:numId w:val="47"/>
        </w:numPr>
        <w:rPr>
          <w:rFonts w:asciiTheme="minorHAnsi" w:hAnsiTheme="minorHAnsi" w:cstheme="minorHAnsi"/>
          <w:b w:val="0"/>
          <w:bCs/>
          <w:i w:val="0"/>
        </w:rPr>
      </w:pPr>
      <w:bookmarkStart w:id="79" w:name="_Toc152442306"/>
      <w:bookmarkStart w:id="80" w:name="_Toc161091238"/>
      <w:r w:rsidRPr="009A010C">
        <w:rPr>
          <w:rFonts w:asciiTheme="minorHAnsi" w:hAnsiTheme="minorHAnsi" w:cstheme="minorHAnsi"/>
          <w:b w:val="0"/>
          <w:bCs/>
        </w:rPr>
        <w:t>Data și ora închiderii apelului de proiecte</w:t>
      </w:r>
      <w:bookmarkEnd w:id="79"/>
      <w:r w:rsidRPr="009A010C">
        <w:rPr>
          <w:rFonts w:asciiTheme="minorHAnsi" w:hAnsiTheme="minorHAnsi" w:cstheme="minorHAnsi"/>
          <w:b w:val="0"/>
          <w:bCs/>
        </w:rPr>
        <w:t xml:space="preserve">: </w:t>
      </w:r>
      <w:r w:rsidR="00590415" w:rsidRPr="009A010C">
        <w:rPr>
          <w:rFonts w:asciiTheme="minorHAnsi" w:hAnsiTheme="minorHAnsi" w:cstheme="minorHAnsi"/>
          <w:b w:val="0"/>
          <w:bCs/>
        </w:rPr>
        <w:t>...........</w:t>
      </w:r>
      <w:r w:rsidRPr="009A010C">
        <w:rPr>
          <w:rFonts w:asciiTheme="minorHAnsi" w:hAnsiTheme="minorHAnsi" w:cstheme="minorHAnsi"/>
          <w:b w:val="0"/>
          <w:bCs/>
        </w:rPr>
        <w:t xml:space="preserve">, ora </w:t>
      </w:r>
      <w:bookmarkEnd w:id="78"/>
      <w:r w:rsidR="00590415" w:rsidRPr="009A010C">
        <w:rPr>
          <w:rFonts w:asciiTheme="minorHAnsi" w:hAnsiTheme="minorHAnsi" w:cstheme="minorHAnsi"/>
          <w:b w:val="0"/>
          <w:bCs/>
        </w:rPr>
        <w:t>...........</w:t>
      </w:r>
      <w:bookmarkEnd w:id="80"/>
    </w:p>
    <w:p w14:paraId="68A0E35F" w14:textId="361FF0A3" w:rsidR="00B43CD9" w:rsidRPr="009A010C" w:rsidRDefault="00B059C8" w:rsidP="00B059C8">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Durata de depunere va fi de </w:t>
      </w:r>
      <w:r w:rsidRPr="009A010C">
        <w:rPr>
          <w:rFonts w:asciiTheme="minorHAnsi" w:hAnsiTheme="minorHAnsi" w:cstheme="minorHAnsi"/>
          <w:bCs/>
          <w:sz w:val="24"/>
          <w:szCs w:val="24"/>
        </w:rPr>
        <w:t xml:space="preserve">6 (șase) luni </w:t>
      </w:r>
      <w:r w:rsidRPr="009A010C">
        <w:rPr>
          <w:rFonts w:asciiTheme="minorHAnsi" w:hAnsiTheme="minorHAnsi" w:cstheme="minorHAnsi"/>
          <w:sz w:val="24"/>
          <w:szCs w:val="24"/>
        </w:rPr>
        <w:t>de la începerea depunerii proiectelor.</w:t>
      </w:r>
    </w:p>
    <w:bookmarkEnd w:id="77"/>
    <w:p w14:paraId="025F6022" w14:textId="77777777" w:rsidR="00B059C8" w:rsidRPr="009A010C" w:rsidRDefault="00B059C8" w:rsidP="00B059C8">
      <w:pPr>
        <w:spacing w:before="0" w:after="0"/>
        <w:jc w:val="both"/>
        <w:rPr>
          <w:rFonts w:ascii="Calibri" w:hAnsi="Calibri"/>
          <w:bCs/>
          <w:sz w:val="24"/>
          <w:szCs w:val="24"/>
        </w:rPr>
      </w:pPr>
    </w:p>
    <w:p w14:paraId="46E70F49" w14:textId="06DA0491" w:rsidR="00A86515" w:rsidRPr="009A010C" w:rsidRDefault="00A86515" w:rsidP="00E07D7E">
      <w:pPr>
        <w:pStyle w:val="Heading2"/>
        <w:numPr>
          <w:ilvl w:val="1"/>
          <w:numId w:val="32"/>
        </w:numPr>
        <w:rPr>
          <w:rFonts w:ascii="Calibri" w:hAnsi="Calibri" w:cs="Calibri"/>
        </w:rPr>
      </w:pPr>
      <w:bookmarkStart w:id="81" w:name="_Toc161091239"/>
      <w:r w:rsidRPr="009A010C">
        <w:rPr>
          <w:rFonts w:ascii="Calibri" w:hAnsi="Calibri" w:cs="Calibri"/>
        </w:rPr>
        <w:t>Modalitatea de depunere a proiectelor</w:t>
      </w:r>
      <w:bookmarkEnd w:id="81"/>
    </w:p>
    <w:p w14:paraId="2942345E" w14:textId="46AABDC2" w:rsidR="00A86515" w:rsidRPr="009A010C" w:rsidRDefault="00A86515" w:rsidP="00A86515">
      <w:pPr>
        <w:spacing w:before="0" w:after="0"/>
        <w:jc w:val="both"/>
        <w:rPr>
          <w:rFonts w:ascii="Calibri" w:hAnsi="Calibri"/>
          <w:sz w:val="24"/>
          <w:szCs w:val="24"/>
        </w:rPr>
      </w:pPr>
      <w:r w:rsidRPr="009A010C">
        <w:rPr>
          <w:rFonts w:ascii="Calibri" w:hAnsi="Calibri"/>
          <w:sz w:val="24"/>
          <w:szCs w:val="24"/>
        </w:rPr>
        <w:t>În cadrul prezentului apel de cereri de proiecte, cererile de finanțare se vor depune prin aplicația electronică MySMIS2021/SMIS2021+, doar în intervalul  menționat la secțiunea 4.3 a prezentului ghid. Data depunerii cererii de finanțare este considerată data transmiterii aplicației prin sistemul electronic MySMIS2021/SMIS2021+.</w:t>
      </w:r>
    </w:p>
    <w:p w14:paraId="6BDFD39C" w14:textId="77777777" w:rsidR="00A86515" w:rsidRPr="009A010C" w:rsidRDefault="00A86515" w:rsidP="00A86515">
      <w:pPr>
        <w:spacing w:before="0" w:after="0"/>
        <w:jc w:val="both"/>
        <w:rPr>
          <w:rFonts w:ascii="Calibri" w:hAnsi="Calibri"/>
          <w:sz w:val="24"/>
          <w:szCs w:val="24"/>
        </w:rPr>
      </w:pPr>
    </w:p>
    <w:p w14:paraId="04C6033C" w14:textId="77777777" w:rsidR="00A86515" w:rsidRPr="009A010C" w:rsidRDefault="00A86515" w:rsidP="00A86515">
      <w:pPr>
        <w:spacing w:before="0" w:after="0"/>
        <w:jc w:val="both"/>
        <w:rPr>
          <w:rFonts w:ascii="Calibri" w:hAnsi="Calibri"/>
          <w:sz w:val="24"/>
          <w:szCs w:val="24"/>
        </w:rPr>
      </w:pPr>
      <w:r w:rsidRPr="009A010C">
        <w:rPr>
          <w:rFonts w:ascii="Calibri" w:hAnsi="Calibr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3B76B624" w14:textId="77777777" w:rsidR="00A86515" w:rsidRPr="009A010C" w:rsidRDefault="00A86515" w:rsidP="00A86515">
      <w:pPr>
        <w:spacing w:before="0" w:after="0"/>
        <w:jc w:val="both"/>
        <w:rPr>
          <w:rFonts w:ascii="Calibri" w:hAnsi="Calibri"/>
          <w:sz w:val="24"/>
          <w:szCs w:val="24"/>
        </w:rPr>
      </w:pPr>
    </w:p>
    <w:p w14:paraId="54365666" w14:textId="77777777" w:rsidR="00A86515" w:rsidRPr="009A010C" w:rsidRDefault="00A86515" w:rsidP="00A86515">
      <w:pPr>
        <w:spacing w:before="0" w:after="0"/>
        <w:jc w:val="both"/>
        <w:rPr>
          <w:rFonts w:ascii="Calibri" w:hAnsi="Calibri"/>
          <w:sz w:val="24"/>
          <w:szCs w:val="24"/>
        </w:rPr>
      </w:pPr>
      <w:r w:rsidRPr="009A010C">
        <w:rPr>
          <w:rFonts w:ascii="Calibri" w:hAnsi="Calibr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Pr="009A010C" w:rsidRDefault="006867DA" w:rsidP="00A86515">
      <w:pPr>
        <w:spacing w:before="0" w:after="0"/>
        <w:jc w:val="both"/>
        <w:rPr>
          <w:rFonts w:ascii="Calibri" w:hAnsi="Calibri"/>
          <w:sz w:val="24"/>
          <w:szCs w:val="24"/>
        </w:rPr>
      </w:pPr>
    </w:p>
    <w:p w14:paraId="4C34CB2D" w14:textId="77777777" w:rsidR="006867DA" w:rsidRPr="009A010C" w:rsidRDefault="006867DA" w:rsidP="006867DA">
      <w:pPr>
        <w:spacing w:before="0" w:after="0"/>
        <w:jc w:val="both"/>
        <w:rPr>
          <w:rFonts w:ascii="Calibri" w:eastAsia="SimSun" w:hAnsi="Calibri"/>
          <w:bCs/>
          <w:sz w:val="24"/>
          <w:szCs w:val="24"/>
        </w:rPr>
      </w:pPr>
      <w:r w:rsidRPr="009A010C">
        <w:rPr>
          <w:rFonts w:ascii="Calibri" w:eastAsia="SimSun" w:hAnsi="Calibri"/>
          <w:bCs/>
          <w:sz w:val="24"/>
          <w:szCs w:val="24"/>
        </w:rPr>
        <w:t>Un potenţial beneficiar poate depune mai multe cereri de finanţare.</w:t>
      </w:r>
    </w:p>
    <w:p w14:paraId="20635025" w14:textId="2491ECF8" w:rsidR="006867DA" w:rsidRPr="009A010C" w:rsidRDefault="006867DA" w:rsidP="006867DA">
      <w:pPr>
        <w:spacing w:before="0" w:after="0"/>
        <w:jc w:val="both"/>
        <w:rPr>
          <w:rFonts w:ascii="Calibri" w:eastAsia="SimSun" w:hAnsi="Calibri"/>
          <w:bCs/>
          <w:sz w:val="24"/>
          <w:szCs w:val="24"/>
        </w:rPr>
      </w:pPr>
      <w:r w:rsidRPr="009A010C">
        <w:rPr>
          <w:rFonts w:ascii="Calibri" w:eastAsia="SimSun" w:hAnsi="Calibri"/>
          <w:bCs/>
          <w:sz w:val="24"/>
          <w:szCs w:val="24"/>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w:t>
      </w:r>
      <w:r w:rsidRPr="009A010C">
        <w:rPr>
          <w:rFonts w:ascii="Calibri" w:eastAsia="SimSun" w:hAnsi="Calibri"/>
          <w:bCs/>
          <w:sz w:val="24"/>
          <w:szCs w:val="24"/>
        </w:rPr>
        <w:lastRenderedPageBreak/>
        <w:t>îndrumar elaborat de către AM, cu scopul de a sprijini potenţialii solicitanţi de finanţare să acceseze fonduri nerambursabile, prin intermediul Programului Regional Sud-Est 2021-2027.</w:t>
      </w:r>
    </w:p>
    <w:p w14:paraId="1D066A45" w14:textId="1D91F7A6" w:rsidR="006867DA" w:rsidRPr="009A010C" w:rsidRDefault="006867DA" w:rsidP="006867DA">
      <w:pPr>
        <w:spacing w:before="0" w:after="0"/>
        <w:jc w:val="both"/>
        <w:rPr>
          <w:rFonts w:ascii="Calibri" w:hAnsi="Calibri"/>
          <w:sz w:val="24"/>
          <w:szCs w:val="24"/>
        </w:rPr>
      </w:pPr>
      <w:r w:rsidRPr="009A010C">
        <w:rPr>
          <w:rFonts w:ascii="Calibri" w:hAnsi="Calibri"/>
          <w:sz w:val="24"/>
          <w:szCs w:val="24"/>
        </w:rPr>
        <w:t xml:space="preserve">Pentru informarea corectă a potențialilor solicitanți, AM va publica lunar pe site-ul programului situația proiectelor depuse. </w:t>
      </w:r>
    </w:p>
    <w:p w14:paraId="1A278FD7" w14:textId="77777777" w:rsidR="006867DA" w:rsidRPr="009A010C" w:rsidRDefault="006867DA" w:rsidP="006867DA">
      <w:pPr>
        <w:pBdr>
          <w:top w:val="nil"/>
          <w:left w:val="nil"/>
          <w:bottom w:val="nil"/>
          <w:right w:val="nil"/>
          <w:between w:val="nil"/>
        </w:pBdr>
        <w:spacing w:before="0" w:after="0"/>
        <w:jc w:val="both"/>
        <w:rPr>
          <w:rFonts w:ascii="Calibri" w:eastAsia="Times New Roman" w:hAnsi="Calibri"/>
          <w:b/>
          <w:sz w:val="24"/>
          <w:szCs w:val="24"/>
        </w:rPr>
      </w:pPr>
      <w:bookmarkStart w:id="82" w:name="_Hlk100144350"/>
    </w:p>
    <w:p w14:paraId="7AC5FC79" w14:textId="77777777" w:rsidR="006867DA" w:rsidRPr="009A010C" w:rsidRDefault="006867DA" w:rsidP="006867DA">
      <w:pPr>
        <w:pBdr>
          <w:top w:val="nil"/>
          <w:left w:val="nil"/>
          <w:bottom w:val="nil"/>
          <w:right w:val="nil"/>
          <w:between w:val="nil"/>
        </w:pBdr>
        <w:spacing w:before="0" w:after="0"/>
        <w:jc w:val="both"/>
        <w:rPr>
          <w:rFonts w:ascii="Calibri" w:eastAsia="Times New Roman" w:hAnsi="Calibri"/>
          <w:b/>
          <w:sz w:val="24"/>
          <w:szCs w:val="24"/>
        </w:rPr>
      </w:pPr>
      <w:r w:rsidRPr="009A010C">
        <w:rPr>
          <w:rFonts w:ascii="Calibri" w:eastAsia="Times New Roman" w:hAnsi="Calibri"/>
          <w:b/>
          <w:sz w:val="24"/>
          <w:szCs w:val="24"/>
        </w:rPr>
        <w:t>Redepunerea proiectelor</w:t>
      </w:r>
    </w:p>
    <w:p w14:paraId="1873B834" w14:textId="77777777" w:rsidR="006867DA" w:rsidRPr="009A010C" w:rsidRDefault="006867DA" w:rsidP="006867DA">
      <w:pPr>
        <w:pBdr>
          <w:top w:val="nil"/>
          <w:left w:val="nil"/>
          <w:bottom w:val="nil"/>
          <w:right w:val="nil"/>
          <w:between w:val="nil"/>
        </w:pBdr>
        <w:spacing w:before="0" w:after="0"/>
        <w:jc w:val="both"/>
        <w:rPr>
          <w:rFonts w:ascii="Calibri" w:eastAsia="Times New Roman" w:hAnsi="Calibri"/>
          <w:sz w:val="24"/>
          <w:szCs w:val="24"/>
        </w:rPr>
      </w:pPr>
      <w:r w:rsidRPr="009A010C">
        <w:rPr>
          <w:rFonts w:ascii="Calibri" w:eastAsia="Times New Roman" w:hAnsi="Calibri"/>
          <w:sz w:val="24"/>
          <w:szCs w:val="24"/>
        </w:rPr>
        <w:t xml:space="preserve">În cadrul acestui apel, proiectele </w:t>
      </w:r>
      <w:r w:rsidRPr="009A010C">
        <w:rPr>
          <w:rFonts w:ascii="Calibri" w:eastAsia="Times New Roman" w:hAnsi="Calibri"/>
          <w:bCs/>
          <w:sz w:val="24"/>
          <w:szCs w:val="24"/>
        </w:rPr>
        <w:t>respinse sau retrase</w:t>
      </w:r>
      <w:r w:rsidRPr="009A010C">
        <w:rPr>
          <w:rFonts w:ascii="Calibri" w:eastAsia="Times New Roman" w:hAnsi="Calibri"/>
          <w:sz w:val="24"/>
          <w:szCs w:val="24"/>
        </w:rPr>
        <w:t xml:space="preserve"> în cadrul oricărei etape de evaluare/selecție/contractare pot fi redepuse atâta timp cât se menține apelul de proiecte deschis.</w:t>
      </w:r>
    </w:p>
    <w:p w14:paraId="2A6E5B50" w14:textId="77777777" w:rsidR="006867DA" w:rsidRPr="009A010C" w:rsidRDefault="006867DA" w:rsidP="006867DA">
      <w:pPr>
        <w:pBdr>
          <w:top w:val="nil"/>
          <w:left w:val="nil"/>
          <w:bottom w:val="nil"/>
          <w:right w:val="nil"/>
          <w:between w:val="nil"/>
        </w:pBdr>
        <w:spacing w:before="0" w:after="0"/>
        <w:jc w:val="both"/>
        <w:rPr>
          <w:rFonts w:ascii="Calibri" w:eastAsia="Times New Roman" w:hAnsi="Calibri"/>
          <w:sz w:val="24"/>
          <w:szCs w:val="24"/>
        </w:rPr>
      </w:pPr>
      <w:r w:rsidRPr="009A010C">
        <w:rPr>
          <w:rFonts w:ascii="Calibri" w:eastAsia="Times New Roman" w:hAnsi="Calibri"/>
          <w:sz w:val="24"/>
          <w:szCs w:val="24"/>
        </w:rPr>
        <w:t>Toate proiectele redepuse sunt considerate, din punct de vedere procedural, cereri de finanțare nou-depuse.</w:t>
      </w:r>
    </w:p>
    <w:bookmarkEnd w:id="82"/>
    <w:p w14:paraId="7172625F" w14:textId="77777777" w:rsidR="006867DA" w:rsidRPr="009A010C" w:rsidRDefault="006867DA" w:rsidP="00A86515">
      <w:pPr>
        <w:spacing w:before="0" w:after="0"/>
        <w:jc w:val="both"/>
        <w:rPr>
          <w:rFonts w:ascii="Calibri" w:hAnsi="Calibri"/>
          <w:sz w:val="24"/>
          <w:szCs w:val="24"/>
        </w:rPr>
      </w:pPr>
    </w:p>
    <w:p w14:paraId="420891D8" w14:textId="65A49428" w:rsidR="00A86515" w:rsidRPr="009A010C" w:rsidRDefault="00A86515" w:rsidP="00E07D7E">
      <w:pPr>
        <w:pStyle w:val="Heading1"/>
        <w:numPr>
          <w:ilvl w:val="0"/>
          <w:numId w:val="32"/>
        </w:numPr>
        <w:rPr>
          <w:rFonts w:ascii="Calibri" w:hAnsi="Calibri" w:cs="Calibri"/>
        </w:rPr>
      </w:pPr>
      <w:bookmarkStart w:id="83" w:name="_Toc161091240"/>
      <w:r w:rsidRPr="009A010C">
        <w:rPr>
          <w:rFonts w:ascii="Calibri" w:hAnsi="Calibri" w:cs="Calibri"/>
        </w:rPr>
        <w:t>CONDIŢII DE ELIGIBILITATE</w:t>
      </w:r>
      <w:bookmarkEnd w:id="83"/>
    </w:p>
    <w:p w14:paraId="13891999" w14:textId="73769FF1" w:rsidR="00A86515" w:rsidRPr="009A010C" w:rsidRDefault="00A86515" w:rsidP="00E07D7E">
      <w:pPr>
        <w:pStyle w:val="Heading2"/>
        <w:numPr>
          <w:ilvl w:val="1"/>
          <w:numId w:val="32"/>
        </w:numPr>
        <w:rPr>
          <w:rFonts w:ascii="Calibri" w:hAnsi="Calibri" w:cs="Calibri"/>
        </w:rPr>
      </w:pPr>
      <w:bookmarkStart w:id="84" w:name="_Toc161091241"/>
      <w:r w:rsidRPr="009A010C">
        <w:rPr>
          <w:rFonts w:ascii="Calibri" w:hAnsi="Calibri" w:cs="Calibri"/>
        </w:rPr>
        <w:t>Eligibilitatea solicitanţilor şi partenerilor</w:t>
      </w:r>
      <w:bookmarkEnd w:id="84"/>
      <w:r w:rsidRPr="009A010C">
        <w:rPr>
          <w:rFonts w:ascii="Calibri" w:hAnsi="Calibri" w:cs="Calibri"/>
        </w:rPr>
        <w:t xml:space="preserve"> </w:t>
      </w:r>
    </w:p>
    <w:p w14:paraId="030FE4A2" w14:textId="77777777" w:rsidR="00590415" w:rsidRPr="009A010C" w:rsidRDefault="00590415" w:rsidP="00590415">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Criteriile de eligibilitate trebuie respectate de catre solicitant începând cu data depunerii cererii de finanţare, pe tot parcursul procesului de evaluare, selecție și contractare, </w:t>
      </w:r>
      <w:r w:rsidRPr="009A010C">
        <w:rPr>
          <w:rFonts w:ascii="Calibri" w:eastAsiaTheme="minorHAnsi" w:hAnsi="Calibri"/>
          <w:bCs/>
          <w:sz w:val="24"/>
          <w:szCs w:val="24"/>
        </w:rPr>
        <w:t xml:space="preserve">în perioada de implementare a proiectului, </w:t>
      </w:r>
      <w:r w:rsidRPr="009A010C">
        <w:rPr>
          <w:rFonts w:asciiTheme="minorHAnsi" w:hAnsiTheme="minorHAnsi" w:cstheme="minorHAnsi"/>
          <w:sz w:val="24"/>
          <w:szCs w:val="24"/>
        </w:rPr>
        <w:t>precum și pe perioada de durabilitate a contractelor de finanțare, în condițiile stipulate de acestea.</w:t>
      </w:r>
    </w:p>
    <w:p w14:paraId="13C2D081" w14:textId="77777777" w:rsidR="00590415" w:rsidRPr="009A010C" w:rsidRDefault="00590415" w:rsidP="00590415">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În cadrul subsecţiunilor următoare sunt prezentate criteriile de eligibilitate şi selecţie aplicabile prezentului apel de proiecte.</w:t>
      </w:r>
    </w:p>
    <w:p w14:paraId="33C59A71" w14:textId="1F845221" w:rsidR="00590415" w:rsidRPr="009A010C" w:rsidRDefault="00590415" w:rsidP="00590415">
      <w:pPr>
        <w:spacing w:before="0" w:after="0"/>
        <w:jc w:val="both"/>
        <w:rPr>
          <w:rFonts w:ascii="Calibri" w:hAnsi="Calibri"/>
          <w:sz w:val="24"/>
          <w:szCs w:val="24"/>
        </w:rPr>
      </w:pPr>
      <w:r w:rsidRPr="009A010C">
        <w:rPr>
          <w:rFonts w:ascii="Calibri" w:hAnsi="Calibri"/>
          <w:sz w:val="24"/>
          <w:szCs w:val="24"/>
        </w:rPr>
        <w:t>Solicitantul eligibil, în sensul prezentului ghid, reprezintă entitatea care îndeplineşte în mod cumulativ criteriile enumerate și prezentate în cadrul prezentei secțiuni.</w:t>
      </w:r>
    </w:p>
    <w:p w14:paraId="324F6F3E" w14:textId="77777777" w:rsidR="00590415" w:rsidRPr="009A010C" w:rsidRDefault="00590415" w:rsidP="00590415">
      <w:pPr>
        <w:spacing w:before="0" w:after="0"/>
        <w:rPr>
          <w:rFonts w:ascii="Calibri" w:hAnsi="Calibri"/>
          <w:sz w:val="24"/>
          <w:szCs w:val="24"/>
        </w:rPr>
      </w:pPr>
    </w:p>
    <w:p w14:paraId="0DA7C67D" w14:textId="6662AF01" w:rsidR="0007627B" w:rsidRPr="009A010C" w:rsidRDefault="006F4663" w:rsidP="006F4663">
      <w:pPr>
        <w:pStyle w:val="Heading3"/>
        <w:numPr>
          <w:ilvl w:val="0"/>
          <w:numId w:val="0"/>
        </w:numPr>
        <w:ind w:left="720" w:hanging="720"/>
        <w:rPr>
          <w:rFonts w:cs="Calibri"/>
          <w:i w:val="0"/>
        </w:rPr>
      </w:pPr>
      <w:bookmarkStart w:id="85" w:name="_Toc161091242"/>
      <w:r w:rsidRPr="009A010C">
        <w:rPr>
          <w:rFonts w:cs="Calibri"/>
          <w:i w:val="0"/>
        </w:rPr>
        <w:t xml:space="preserve">5.1.1. </w:t>
      </w:r>
      <w:r w:rsidR="0007627B" w:rsidRPr="009A010C">
        <w:rPr>
          <w:rFonts w:cs="Calibri"/>
          <w:i w:val="0"/>
        </w:rPr>
        <w:t>Cerințe privind eli</w:t>
      </w:r>
      <w:r w:rsidR="000E3380" w:rsidRPr="009A010C">
        <w:rPr>
          <w:rFonts w:cs="Calibri"/>
          <w:i w:val="0"/>
        </w:rPr>
        <w:t>gib</w:t>
      </w:r>
      <w:r w:rsidR="0007627B" w:rsidRPr="009A010C">
        <w:rPr>
          <w:rFonts w:cs="Calibri"/>
          <w:i w:val="0"/>
        </w:rPr>
        <w:t>ilitatea solicitanților și partenerilor</w:t>
      </w:r>
      <w:bookmarkEnd w:id="85"/>
    </w:p>
    <w:p w14:paraId="5BF45787" w14:textId="31C4FFBD" w:rsidR="001868B7" w:rsidRPr="009A010C" w:rsidRDefault="001868B7" w:rsidP="001868B7">
      <w:pPr>
        <w:spacing w:before="0" w:after="0" w:line="256" w:lineRule="auto"/>
        <w:jc w:val="both"/>
        <w:rPr>
          <w:rFonts w:ascii="Calibri" w:hAnsi="Calibri"/>
          <w:sz w:val="24"/>
          <w:szCs w:val="24"/>
          <w:lang w:val="en-GB"/>
        </w:rPr>
      </w:pPr>
    </w:p>
    <w:p w14:paraId="6D93B87E" w14:textId="5C12D645" w:rsidR="00E80C01" w:rsidRPr="009A010C" w:rsidRDefault="00593373" w:rsidP="00ED57FC">
      <w:pPr>
        <w:pStyle w:val="ListParagraph"/>
        <w:numPr>
          <w:ilvl w:val="0"/>
          <w:numId w:val="48"/>
        </w:numPr>
        <w:spacing w:before="0" w:after="0" w:line="256" w:lineRule="auto"/>
        <w:jc w:val="both"/>
        <w:rPr>
          <w:rFonts w:ascii="Calibri" w:hAnsi="Calibri"/>
          <w:sz w:val="24"/>
          <w:szCs w:val="24"/>
          <w:lang w:val="fr-FR"/>
        </w:rPr>
      </w:pPr>
      <w:r w:rsidRPr="009A010C">
        <w:rPr>
          <w:rFonts w:asciiTheme="minorHAnsi" w:eastAsia="Times New Roman" w:hAnsiTheme="minorHAnsi" w:cstheme="minorHAnsi"/>
          <w:b/>
          <w:bCs/>
          <w:sz w:val="24"/>
          <w:szCs w:val="24"/>
        </w:rPr>
        <w:t xml:space="preserve">Forma de constituire a solicitantului </w:t>
      </w:r>
    </w:p>
    <w:p w14:paraId="06F7A857" w14:textId="77777777" w:rsidR="00A44570" w:rsidRPr="009A010C" w:rsidRDefault="00A44570" w:rsidP="00A44570">
      <w:pPr>
        <w:numPr>
          <w:ilvl w:val="0"/>
          <w:numId w:val="24"/>
        </w:numPr>
        <w:tabs>
          <w:tab w:val="left" w:pos="180"/>
        </w:tabs>
        <w:spacing w:before="0" w:after="0" w:line="259" w:lineRule="auto"/>
        <w:jc w:val="both"/>
        <w:rPr>
          <w:rFonts w:asciiTheme="minorHAnsi" w:eastAsia="Times New Roman" w:hAnsiTheme="minorHAnsi" w:cstheme="minorHAnsi"/>
          <w:noProof/>
          <w:sz w:val="24"/>
          <w:szCs w:val="24"/>
          <w:lang w:val="fr-FR" w:eastAsia="ro-RO"/>
        </w:rPr>
      </w:pPr>
      <w:r w:rsidRPr="009A010C">
        <w:rPr>
          <w:rFonts w:asciiTheme="minorHAnsi" w:eastAsia="Times New Roman" w:hAnsiTheme="minorHAnsi" w:cstheme="minorHAnsi"/>
          <w:noProof/>
          <w:sz w:val="24"/>
          <w:szCs w:val="24"/>
          <w:lang w:val="fr-FR" w:eastAsia="ro-RO"/>
        </w:rPr>
        <w:t>Unităţi administrativ-teritoriale (autorităţile administraţiei publice locale) definite conform Legii administraţiei publice locale nr. 215/2001, republicată, cu modificările şi completările ulterioare și a Codului administrativ (OUG nr.57/2019);</w:t>
      </w:r>
    </w:p>
    <w:p w14:paraId="6601CF7F" w14:textId="77777777" w:rsidR="00A44570" w:rsidRPr="009A010C" w:rsidRDefault="00A44570" w:rsidP="00A44570">
      <w:pPr>
        <w:numPr>
          <w:ilvl w:val="0"/>
          <w:numId w:val="24"/>
        </w:numPr>
        <w:tabs>
          <w:tab w:val="left" w:pos="180"/>
        </w:tabs>
        <w:spacing w:before="0" w:after="0" w:line="259" w:lineRule="auto"/>
        <w:jc w:val="both"/>
        <w:rPr>
          <w:rFonts w:asciiTheme="minorHAnsi" w:eastAsia="Times New Roman" w:hAnsiTheme="minorHAnsi" w:cstheme="minorHAnsi"/>
          <w:noProof/>
          <w:sz w:val="24"/>
          <w:szCs w:val="24"/>
          <w:lang w:val="fr-FR" w:eastAsia="ro-RO"/>
        </w:rPr>
      </w:pPr>
      <w:r w:rsidRPr="009A010C">
        <w:rPr>
          <w:rFonts w:asciiTheme="minorHAnsi" w:eastAsia="Times New Roman" w:hAnsiTheme="minorHAnsi" w:cstheme="minorHAnsi"/>
          <w:noProof/>
          <w:sz w:val="24"/>
          <w:szCs w:val="24"/>
          <w:lang w:val="fr-FR" w:eastAsia="ro-RO"/>
        </w:rPr>
        <w:t xml:space="preserve">Instituții ale administraţiei publice locale aferente entităţilor menţionate la punctul a): Ex: acele entităţi (Direcţie/Serviciu) desprinse din aparatul Primăriei, aflate sub coordonarea Consiliului Local, cu bugetul aprobat prin HCL, derulează proceduri de achiziţii publice având personalitate juridică şi care au primit în administrare infrastructura educaţională; </w:t>
      </w:r>
    </w:p>
    <w:p w14:paraId="6E821652" w14:textId="77777777" w:rsidR="00A44570" w:rsidRPr="009A010C" w:rsidRDefault="00A44570" w:rsidP="00A44570">
      <w:pPr>
        <w:numPr>
          <w:ilvl w:val="0"/>
          <w:numId w:val="24"/>
        </w:numPr>
        <w:tabs>
          <w:tab w:val="left" w:pos="180"/>
        </w:tabs>
        <w:spacing w:before="0" w:after="0" w:line="259" w:lineRule="auto"/>
        <w:jc w:val="both"/>
        <w:rPr>
          <w:rFonts w:asciiTheme="minorHAnsi" w:eastAsia="Times New Roman" w:hAnsiTheme="minorHAnsi" w:cstheme="minorHAnsi"/>
          <w:noProof/>
          <w:sz w:val="24"/>
          <w:szCs w:val="24"/>
          <w:lang w:val="fr-FR" w:eastAsia="ro-RO"/>
        </w:rPr>
      </w:pPr>
      <w:r w:rsidRPr="009A010C">
        <w:rPr>
          <w:rFonts w:asciiTheme="minorHAnsi" w:hAnsiTheme="minorHAnsi" w:cstheme="minorHAnsi"/>
          <w:sz w:val="24"/>
          <w:szCs w:val="24"/>
        </w:rPr>
        <w:t>Instituții de învățământ de stat (învățământul preșcolar);</w:t>
      </w:r>
    </w:p>
    <w:p w14:paraId="0F9F4A2B" w14:textId="77777777" w:rsidR="00A44570" w:rsidRPr="009A010C" w:rsidRDefault="00A44570" w:rsidP="00A44570">
      <w:pPr>
        <w:numPr>
          <w:ilvl w:val="0"/>
          <w:numId w:val="24"/>
        </w:numPr>
        <w:spacing w:before="0" w:after="0" w:line="259" w:lineRule="auto"/>
        <w:jc w:val="both"/>
        <w:rPr>
          <w:rFonts w:asciiTheme="minorHAnsi" w:eastAsia="Times New Roman" w:hAnsiTheme="minorHAnsi" w:cstheme="minorHAnsi"/>
          <w:sz w:val="24"/>
          <w:szCs w:val="24"/>
          <w:lang w:val="en-GB" w:eastAsia="en-GB"/>
        </w:rPr>
      </w:pPr>
      <w:proofErr w:type="spellStart"/>
      <w:r w:rsidRPr="009A010C">
        <w:rPr>
          <w:rFonts w:asciiTheme="minorHAnsi" w:eastAsia="Times New Roman" w:hAnsiTheme="minorHAnsi" w:cstheme="minorHAnsi"/>
          <w:sz w:val="24"/>
          <w:szCs w:val="24"/>
          <w:lang w:val="en-GB" w:eastAsia="en-GB"/>
        </w:rPr>
        <w:t>Asociaţiile</w:t>
      </w:r>
      <w:proofErr w:type="spellEnd"/>
      <w:r w:rsidRPr="009A010C">
        <w:rPr>
          <w:rFonts w:asciiTheme="minorHAnsi" w:eastAsia="Times New Roman" w:hAnsiTheme="minorHAnsi" w:cstheme="minorHAnsi"/>
          <w:sz w:val="24"/>
          <w:szCs w:val="24"/>
          <w:lang w:val="en-GB" w:eastAsia="en-GB"/>
        </w:rPr>
        <w:t xml:space="preserve"> de </w:t>
      </w:r>
      <w:proofErr w:type="spellStart"/>
      <w:r w:rsidRPr="009A010C">
        <w:rPr>
          <w:rFonts w:asciiTheme="minorHAnsi" w:eastAsia="Times New Roman" w:hAnsiTheme="minorHAnsi" w:cstheme="minorHAnsi"/>
          <w:sz w:val="24"/>
          <w:szCs w:val="24"/>
          <w:lang w:val="en-GB" w:eastAsia="en-GB"/>
        </w:rPr>
        <w:t>Dezvoltare</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rPr>
        <w:t>Intercomunitară</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înfiinţate</w:t>
      </w:r>
      <w:proofErr w:type="spellEnd"/>
      <w:r w:rsidRPr="009A010C">
        <w:rPr>
          <w:rFonts w:asciiTheme="minorHAnsi" w:eastAsia="Times New Roman" w:hAnsiTheme="minorHAnsi" w:cstheme="minorHAnsi"/>
          <w:sz w:val="24"/>
          <w:szCs w:val="24"/>
          <w:lang w:val="en-GB" w:eastAsia="en-GB"/>
        </w:rPr>
        <w:t xml:space="preserve"> conform </w:t>
      </w:r>
      <w:proofErr w:type="spellStart"/>
      <w:r w:rsidRPr="009A010C">
        <w:rPr>
          <w:rFonts w:asciiTheme="minorHAnsi" w:eastAsia="Times New Roman" w:hAnsiTheme="minorHAnsi" w:cstheme="minorHAnsi"/>
          <w:sz w:val="24"/>
          <w:szCs w:val="24"/>
          <w:lang w:val="en-GB" w:eastAsia="en-GB"/>
        </w:rPr>
        <w:t>prevederilor</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legale</w:t>
      </w:r>
      <w:proofErr w:type="spellEnd"/>
      <w:r w:rsidRPr="009A010C">
        <w:rPr>
          <w:rFonts w:asciiTheme="minorHAnsi" w:eastAsia="Times New Roman" w:hAnsiTheme="minorHAnsi" w:cstheme="minorHAnsi"/>
          <w:sz w:val="24"/>
          <w:szCs w:val="24"/>
          <w:lang w:val="en-GB" w:eastAsia="en-GB"/>
        </w:rPr>
        <w:t>.</w:t>
      </w:r>
    </w:p>
    <w:p w14:paraId="6CED0931" w14:textId="77777777" w:rsidR="00A44570" w:rsidRPr="009A010C" w:rsidRDefault="00A44570" w:rsidP="00A44570">
      <w:pPr>
        <w:numPr>
          <w:ilvl w:val="0"/>
          <w:numId w:val="24"/>
        </w:numPr>
        <w:spacing w:before="0" w:after="0"/>
        <w:contextualSpacing/>
        <w:jc w:val="both"/>
        <w:rPr>
          <w:rFonts w:asciiTheme="minorHAnsi" w:hAnsiTheme="minorHAnsi" w:cstheme="minorHAnsi"/>
          <w:sz w:val="24"/>
          <w:szCs w:val="24"/>
        </w:rPr>
      </w:pPr>
      <w:r w:rsidRPr="009A010C">
        <w:rPr>
          <w:rFonts w:asciiTheme="minorHAnsi" w:hAnsiTheme="minorHAnsi" w:cstheme="minorHAnsi"/>
          <w:sz w:val="24"/>
          <w:szCs w:val="24"/>
        </w:rPr>
        <w:t>Parteneriatele între entitățile de mai sus.</w:t>
      </w:r>
    </w:p>
    <w:p w14:paraId="21FC7DE3" w14:textId="77777777" w:rsidR="00E80C01" w:rsidRPr="009A010C" w:rsidRDefault="00E80C01" w:rsidP="00E80C01">
      <w:pPr>
        <w:spacing w:before="0" w:after="0" w:line="256" w:lineRule="auto"/>
        <w:jc w:val="both"/>
        <w:rPr>
          <w:rFonts w:ascii="Calibri" w:hAnsi="Calibri"/>
          <w:sz w:val="24"/>
          <w:szCs w:val="24"/>
        </w:rPr>
      </w:pPr>
    </w:p>
    <w:p w14:paraId="3805BFC7" w14:textId="70FBE9B7" w:rsidR="00377879" w:rsidRPr="009A010C" w:rsidRDefault="008B6ED9" w:rsidP="00ED57FC">
      <w:pPr>
        <w:pStyle w:val="ListParagraph"/>
        <w:numPr>
          <w:ilvl w:val="0"/>
          <w:numId w:val="41"/>
        </w:numPr>
        <w:rPr>
          <w:rFonts w:asciiTheme="minorHAnsi" w:hAnsiTheme="minorHAnsi" w:cstheme="minorHAnsi"/>
          <w:b/>
          <w:bCs/>
          <w:sz w:val="24"/>
          <w:szCs w:val="24"/>
        </w:rPr>
      </w:pPr>
      <w:bookmarkStart w:id="86" w:name="_Hlk117769416"/>
      <w:r w:rsidRPr="009A010C">
        <w:rPr>
          <w:rFonts w:asciiTheme="minorHAnsi" w:hAnsiTheme="minorHAnsi" w:cstheme="minorHAnsi"/>
          <w:b/>
          <w:bCs/>
          <w:sz w:val="24"/>
          <w:szCs w:val="24"/>
        </w:rPr>
        <w:lastRenderedPageBreak/>
        <w:t>Solicitantul/Membrii parteneriatului, precum și reprezentanții legali ai acestora, care îşi exercita atribuțiile de drept, îndeplinesc, condițiile de eligibilitate, respectiv nu se încadrează în situațiile de excludere prezentate în Declarația unică</w:t>
      </w:r>
    </w:p>
    <w:p w14:paraId="56DC0076" w14:textId="505A5CDF" w:rsidR="001868B7" w:rsidRPr="009A010C" w:rsidRDefault="00377879" w:rsidP="00377879">
      <w:pPr>
        <w:spacing w:before="0" w:after="0" w:line="259" w:lineRule="auto"/>
        <w:jc w:val="both"/>
        <w:rPr>
          <w:rFonts w:ascii="Calibri" w:hAnsi="Calibri"/>
          <w:sz w:val="24"/>
          <w:szCs w:val="24"/>
        </w:rPr>
      </w:pPr>
      <w:r w:rsidRPr="009A010C">
        <w:rPr>
          <w:rFonts w:ascii="Calibri" w:hAnsi="Calibri"/>
          <w:sz w:val="24"/>
          <w:szCs w:val="24"/>
        </w:rPr>
        <w:t xml:space="preserve">Pentru completarea cererii de finanțare se va utiliza modelul de </w:t>
      </w:r>
      <w:r w:rsidRPr="009A010C">
        <w:rPr>
          <w:rFonts w:ascii="Calibri" w:hAnsi="Calibri"/>
          <w:i/>
          <w:sz w:val="24"/>
          <w:szCs w:val="24"/>
        </w:rPr>
        <w:t>Declarație unică</w:t>
      </w:r>
      <w:r w:rsidR="008462E6" w:rsidRPr="009A010C">
        <w:rPr>
          <w:rFonts w:ascii="Calibri" w:hAnsi="Calibri"/>
          <w:i/>
          <w:sz w:val="24"/>
          <w:szCs w:val="24"/>
        </w:rPr>
        <w:t xml:space="preserve"> a solicitantului</w:t>
      </w:r>
      <w:r w:rsidRPr="009A010C">
        <w:rPr>
          <w:rFonts w:ascii="Calibri" w:hAnsi="Calibri"/>
          <w:sz w:val="24"/>
          <w:szCs w:val="24"/>
        </w:rPr>
        <w:t>,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510A9B70" w14:textId="77777777" w:rsidR="001868B7" w:rsidRPr="009A010C" w:rsidRDefault="001868B7" w:rsidP="001868B7">
      <w:pPr>
        <w:spacing w:before="0" w:after="0" w:line="256" w:lineRule="auto"/>
        <w:ind w:left="720"/>
        <w:jc w:val="both"/>
        <w:rPr>
          <w:rFonts w:ascii="Calibri" w:hAnsi="Calibri"/>
          <w:b/>
          <w:bCs/>
          <w:sz w:val="24"/>
          <w:szCs w:val="24"/>
        </w:rPr>
      </w:pPr>
    </w:p>
    <w:p w14:paraId="25FEB61C" w14:textId="16715A54" w:rsidR="000246E0" w:rsidRPr="009A010C" w:rsidRDefault="00056443" w:rsidP="00ED57FC">
      <w:pPr>
        <w:pStyle w:val="ListParagraph"/>
        <w:numPr>
          <w:ilvl w:val="0"/>
          <w:numId w:val="41"/>
        </w:numPr>
        <w:jc w:val="both"/>
        <w:rPr>
          <w:rFonts w:ascii="Calibri" w:hAnsi="Calibri"/>
          <w:b/>
          <w:bCs/>
          <w:sz w:val="24"/>
          <w:szCs w:val="24"/>
        </w:rPr>
      </w:pPr>
      <w:bookmarkStart w:id="87" w:name="_Toc498693693"/>
      <w:bookmarkEnd w:id="86"/>
      <w:r w:rsidRPr="009A010C">
        <w:rPr>
          <w:rFonts w:ascii="Calibri" w:hAnsi="Calibri"/>
          <w:b/>
          <w:bCs/>
          <w:sz w:val="24"/>
          <w:szCs w:val="24"/>
        </w:rPr>
        <w:t>Drepturi reale asupra imobilului (clădire și teren), obiect al proiectului, precum şi pe o perioadă de minim 5 ani de la efectuarea de AM a plății finale către beneficiar, pentru care poate fi acordat dreptul de execuţie a lucrărilor de construcţii, în conformitate cu legislația în vigoare.</w:t>
      </w:r>
    </w:p>
    <w:p w14:paraId="2F9A03AF" w14:textId="77777777" w:rsidR="00377879" w:rsidRPr="009A010C" w:rsidRDefault="00377879" w:rsidP="00377879">
      <w:pPr>
        <w:spacing w:before="0" w:after="0" w:line="259" w:lineRule="auto"/>
        <w:jc w:val="both"/>
        <w:rPr>
          <w:rFonts w:ascii="Calibri" w:hAnsi="Calibri"/>
          <w:b/>
          <w:bCs/>
          <w:sz w:val="24"/>
          <w:szCs w:val="24"/>
        </w:rPr>
      </w:pPr>
    </w:p>
    <w:p w14:paraId="00C9AB18" w14:textId="625657EC" w:rsidR="006C107D" w:rsidRPr="009A010C" w:rsidRDefault="006C107D" w:rsidP="006C107D">
      <w:pPr>
        <w:spacing w:before="0" w:after="0" w:line="259" w:lineRule="auto"/>
        <w:jc w:val="both"/>
        <w:rPr>
          <w:rFonts w:asciiTheme="minorHAnsi" w:eastAsia="Times New Roman" w:hAnsiTheme="minorHAnsi" w:cstheme="minorHAnsi"/>
          <w:sz w:val="24"/>
          <w:szCs w:val="24"/>
          <w:lang w:val="fr-FR"/>
        </w:rPr>
      </w:pPr>
      <w:r w:rsidRPr="009A010C">
        <w:rPr>
          <w:rFonts w:asciiTheme="minorHAnsi" w:eastAsia="Times New Roman" w:hAnsiTheme="minorHAnsi" w:cstheme="minorHAnsi"/>
          <w:sz w:val="24"/>
          <w:szCs w:val="24"/>
        </w:rPr>
        <w:t>Solicitantul la finanțare trebuie să demonstreze existența unui drept real</w:t>
      </w:r>
      <w:r w:rsidR="008462E6" w:rsidRPr="009A010C">
        <w:rPr>
          <w:rFonts w:asciiTheme="minorHAnsi" w:eastAsia="Times New Roman" w:hAnsiTheme="minorHAnsi" w:cstheme="minorHAnsi"/>
          <w:sz w:val="24"/>
          <w:szCs w:val="24"/>
        </w:rPr>
        <w:t xml:space="preserve"> </w:t>
      </w:r>
      <w:r w:rsidRPr="009A010C">
        <w:rPr>
          <w:rFonts w:asciiTheme="minorHAnsi" w:eastAsia="Times New Roman" w:hAnsiTheme="minorHAnsi" w:cstheme="minorHAnsi"/>
          <w:sz w:val="24"/>
          <w:szCs w:val="24"/>
        </w:rPr>
        <w:t>asupra imobilului pe care se propune a se realiza investiția în cadrul cererii de finanțare, conform legislației în vigoare</w:t>
      </w:r>
      <w:r w:rsidRPr="009A010C">
        <w:rPr>
          <w:rFonts w:asciiTheme="minorHAnsi" w:eastAsia="Times New Roman" w:hAnsiTheme="minorHAnsi" w:cstheme="minorHAnsi"/>
          <w:sz w:val="24"/>
          <w:szCs w:val="24"/>
          <w:vertAlign w:val="superscript"/>
          <w:lang w:val="en-GB"/>
        </w:rPr>
        <w:footnoteReference w:id="1"/>
      </w:r>
      <w:r w:rsidRPr="009A010C">
        <w:rPr>
          <w:rFonts w:asciiTheme="minorHAnsi" w:eastAsia="Times New Roman" w:hAnsiTheme="minorHAnsi" w:cstheme="minorHAnsi"/>
          <w:sz w:val="24"/>
          <w:szCs w:val="24"/>
        </w:rPr>
        <w:t xml:space="preserve">.  </w:t>
      </w:r>
      <w:r w:rsidRPr="009A010C">
        <w:rPr>
          <w:rFonts w:asciiTheme="minorHAnsi" w:eastAsia="Times New Roman" w:hAnsiTheme="minorHAnsi" w:cstheme="minorHAnsi"/>
          <w:sz w:val="24"/>
          <w:szCs w:val="24"/>
          <w:lang w:val="fr-FR"/>
        </w:rPr>
        <w:t xml:space="preserve">Prin </w:t>
      </w:r>
      <w:proofErr w:type="spellStart"/>
      <w:r w:rsidRPr="009A010C">
        <w:rPr>
          <w:rFonts w:asciiTheme="minorHAnsi" w:eastAsia="Times New Roman" w:hAnsiTheme="minorHAnsi" w:cstheme="minorHAnsi"/>
          <w:sz w:val="24"/>
          <w:szCs w:val="24"/>
          <w:lang w:val="fr-FR"/>
        </w:rPr>
        <w:t>imobil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obiect</w:t>
      </w:r>
      <w:proofErr w:type="spellEnd"/>
      <w:r w:rsidRPr="009A010C">
        <w:rPr>
          <w:rFonts w:asciiTheme="minorHAnsi" w:eastAsia="Times New Roman" w:hAnsiTheme="minorHAnsi" w:cstheme="minorHAnsi"/>
          <w:sz w:val="24"/>
          <w:szCs w:val="24"/>
          <w:lang w:val="fr-FR"/>
        </w:rPr>
        <w:t xml:space="preserve"> al </w:t>
      </w:r>
      <w:proofErr w:type="spellStart"/>
      <w:r w:rsidRPr="009A010C">
        <w:rPr>
          <w:rFonts w:asciiTheme="minorHAnsi" w:eastAsia="Times New Roman" w:hAnsiTheme="minorHAnsi" w:cstheme="minorHAnsi"/>
          <w:sz w:val="24"/>
          <w:szCs w:val="24"/>
          <w:lang w:val="fr-FR"/>
        </w:rPr>
        <w:t>proiectului</w:t>
      </w:r>
      <w:proofErr w:type="spellEnd"/>
      <w:r w:rsidRPr="009A010C">
        <w:rPr>
          <w:rFonts w:asciiTheme="minorHAnsi" w:eastAsia="Times New Roman" w:hAnsiTheme="minorHAnsi" w:cstheme="minorHAnsi"/>
          <w:sz w:val="24"/>
          <w:szCs w:val="24"/>
          <w:lang w:val="fr-FR"/>
        </w:rPr>
        <w:t xml:space="preserve"> se </w:t>
      </w:r>
      <w:proofErr w:type="spellStart"/>
      <w:r w:rsidRPr="009A010C">
        <w:rPr>
          <w:rFonts w:asciiTheme="minorHAnsi" w:eastAsia="Times New Roman" w:hAnsiTheme="minorHAnsi" w:cstheme="minorHAnsi"/>
          <w:sz w:val="24"/>
          <w:szCs w:val="24"/>
          <w:lang w:val="fr-FR"/>
        </w:rPr>
        <w:t>înţelege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terenul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şi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clădirea</w:t>
      </w:r>
      <w:proofErr w:type="spellEnd"/>
      <w:r w:rsidRPr="009A010C">
        <w:rPr>
          <w:rFonts w:asciiTheme="minorHAnsi" w:eastAsia="Times New Roman" w:hAnsiTheme="minorHAnsi" w:cstheme="minorHAnsi"/>
          <w:sz w:val="24"/>
          <w:szCs w:val="24"/>
          <w:lang w:val="fr-FR"/>
        </w:rPr>
        <w:t xml:space="preserve"> ce fac </w:t>
      </w:r>
      <w:proofErr w:type="spellStart"/>
      <w:r w:rsidRPr="009A010C">
        <w:rPr>
          <w:rFonts w:asciiTheme="minorHAnsi" w:eastAsia="Times New Roman" w:hAnsiTheme="minorHAnsi" w:cstheme="minorHAnsi"/>
          <w:sz w:val="24"/>
          <w:szCs w:val="24"/>
          <w:lang w:val="fr-FR"/>
        </w:rPr>
        <w:t>obiectul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proiectului</w:t>
      </w:r>
      <w:proofErr w:type="spellEnd"/>
      <w:r w:rsidRPr="009A010C">
        <w:rPr>
          <w:rFonts w:asciiTheme="minorHAnsi" w:eastAsia="Times New Roman" w:hAnsiTheme="minorHAnsi" w:cstheme="minorHAnsi"/>
          <w:sz w:val="24"/>
          <w:szCs w:val="24"/>
          <w:lang w:val="fr-FR"/>
        </w:rPr>
        <w:t>.</w:t>
      </w:r>
    </w:p>
    <w:p w14:paraId="53B56E44" w14:textId="5EB898C8" w:rsidR="006C107D" w:rsidRPr="009A010C" w:rsidRDefault="006C107D" w:rsidP="006C107D">
      <w:pPr>
        <w:spacing w:before="0" w:after="0" w:line="259" w:lineRule="auto"/>
        <w:jc w:val="both"/>
        <w:rPr>
          <w:rFonts w:asciiTheme="minorHAnsi" w:eastAsia="Times New Roman" w:hAnsiTheme="minorHAnsi" w:cstheme="minorHAnsi"/>
          <w:sz w:val="24"/>
          <w:szCs w:val="24"/>
          <w:lang w:val="fr-FR"/>
        </w:rPr>
      </w:pPr>
      <w:r w:rsidRPr="009A010C">
        <w:rPr>
          <w:rFonts w:asciiTheme="minorHAnsi" w:eastAsia="Times New Roman" w:hAnsiTheme="minorHAnsi" w:cstheme="minorHAnsi"/>
          <w:sz w:val="24"/>
          <w:szCs w:val="24"/>
          <w:lang w:val="fr-FR"/>
        </w:rPr>
        <w:t xml:space="preserve">Se </w:t>
      </w:r>
      <w:proofErr w:type="spellStart"/>
      <w:r w:rsidRPr="009A010C">
        <w:rPr>
          <w:rFonts w:asciiTheme="minorHAnsi" w:eastAsia="Times New Roman" w:hAnsiTheme="minorHAnsi" w:cstheme="minorHAnsi"/>
          <w:sz w:val="24"/>
          <w:szCs w:val="24"/>
          <w:lang w:val="fr-FR"/>
        </w:rPr>
        <w:t>acceptă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înscrierea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provizorie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cartea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funciară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doar</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dreptului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proprietate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condiția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depunerii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până</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etapa</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contractare</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unui</w:t>
      </w:r>
      <w:proofErr w:type="spellEnd"/>
      <w:r w:rsidRPr="009A010C">
        <w:rPr>
          <w:rFonts w:asciiTheme="minorHAnsi" w:eastAsia="Times New Roman" w:hAnsiTheme="minorHAnsi" w:cstheme="minorHAnsi"/>
          <w:sz w:val="24"/>
          <w:szCs w:val="24"/>
          <w:lang w:val="fr-FR"/>
        </w:rPr>
        <w:t xml:space="preserve"> extras de carte </w:t>
      </w:r>
      <w:proofErr w:type="spellStart"/>
      <w:r w:rsidRPr="009A010C">
        <w:rPr>
          <w:rFonts w:asciiTheme="minorHAnsi" w:eastAsia="Times New Roman" w:hAnsiTheme="minorHAnsi" w:cstheme="minorHAnsi"/>
          <w:sz w:val="24"/>
          <w:szCs w:val="24"/>
          <w:lang w:val="fr-FR"/>
        </w:rPr>
        <w:t>funciară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înscrierea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definitivă</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dreptului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proprietate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asupra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imobilului</w:t>
      </w:r>
      <w:proofErr w:type="spellEnd"/>
      <w:r w:rsidRPr="009A010C">
        <w:rPr>
          <w:rFonts w:asciiTheme="minorHAnsi" w:eastAsia="Times New Roman" w:hAnsiTheme="minorHAnsi" w:cstheme="minorHAnsi"/>
          <w:sz w:val="24"/>
          <w:szCs w:val="24"/>
          <w:lang w:val="fr-FR"/>
        </w:rPr>
        <w:t xml:space="preserve">. Nu se </w:t>
      </w:r>
      <w:proofErr w:type="spellStart"/>
      <w:r w:rsidRPr="009A010C">
        <w:rPr>
          <w:rFonts w:asciiTheme="minorHAnsi" w:eastAsia="Times New Roman" w:hAnsiTheme="minorHAnsi" w:cstheme="minorHAnsi"/>
          <w:sz w:val="24"/>
          <w:szCs w:val="24"/>
          <w:lang w:val="fr-FR"/>
        </w:rPr>
        <w:t>acceptă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înscrierea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provizorie</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celorlalte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drepturi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reale</w:t>
      </w:r>
      <w:proofErr w:type="spellEnd"/>
      <w:r w:rsidRPr="009A010C">
        <w:rPr>
          <w:rFonts w:asciiTheme="minorHAnsi" w:eastAsia="Times New Roman" w:hAnsiTheme="minorHAnsi" w:cstheme="minorHAnsi"/>
          <w:sz w:val="24"/>
          <w:szCs w:val="24"/>
          <w:lang w:val="fr-FR"/>
        </w:rPr>
        <w:t>.</w:t>
      </w:r>
    </w:p>
    <w:p w14:paraId="72540988" w14:textId="77777777" w:rsidR="006C107D" w:rsidRPr="009A010C" w:rsidRDefault="006C107D" w:rsidP="006C107D">
      <w:pPr>
        <w:spacing w:before="0" w:after="0" w:line="259" w:lineRule="auto"/>
        <w:jc w:val="both"/>
        <w:rPr>
          <w:rFonts w:asciiTheme="minorHAnsi" w:eastAsia="Times New Roman" w:hAnsiTheme="minorHAnsi" w:cstheme="minorHAnsi"/>
          <w:sz w:val="24"/>
          <w:szCs w:val="24"/>
          <w:lang w:val="fr-FR"/>
        </w:rPr>
      </w:pPr>
    </w:p>
    <w:p w14:paraId="1CFEA21E" w14:textId="2B357A5E" w:rsidR="006C107D" w:rsidRPr="009A010C" w:rsidRDefault="006C107D" w:rsidP="006C107D">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În cazul dreptului de administrare, se face referire la dreptul de administrare, ca drept real</w:t>
      </w:r>
      <w:r w:rsidR="00D94369" w:rsidRPr="009A010C">
        <w:rPr>
          <w:rFonts w:asciiTheme="minorHAnsi" w:hAnsiTheme="minorHAnsi" w:cstheme="minorHAnsi"/>
          <w:sz w:val="24"/>
          <w:szCs w:val="24"/>
        </w:rPr>
        <w:t xml:space="preserve">, </w:t>
      </w:r>
      <w:r w:rsidRPr="009A010C">
        <w:rPr>
          <w:rFonts w:asciiTheme="minorHAnsi" w:hAnsiTheme="minorHAnsi" w:cstheme="minorHAnsi"/>
          <w:sz w:val="24"/>
          <w:szCs w:val="24"/>
        </w:rPr>
        <w:t xml:space="preserve">aferent proprietăţii publice, prevăzut de art. 866 din Legea nr. 287/2009 privind Codul Civil, republicată, cu modificările și completările ulterioare. </w:t>
      </w:r>
    </w:p>
    <w:p w14:paraId="6F9E082D" w14:textId="77777777" w:rsidR="006C107D" w:rsidRPr="009A010C" w:rsidRDefault="006C107D" w:rsidP="006C107D">
      <w:pPr>
        <w:spacing w:before="0" w:after="0" w:line="259" w:lineRule="auto"/>
        <w:jc w:val="both"/>
        <w:rPr>
          <w:rFonts w:asciiTheme="minorHAnsi" w:eastAsia="Times New Roman" w:hAnsiTheme="minorHAnsi" w:cstheme="minorHAnsi"/>
          <w:sz w:val="24"/>
          <w:szCs w:val="24"/>
          <w:lang w:val="fr-FR"/>
        </w:rPr>
      </w:pPr>
    </w:p>
    <w:p w14:paraId="1CAC97CB" w14:textId="6ACA26BE" w:rsidR="006C107D" w:rsidRPr="009A010C" w:rsidRDefault="006C107D" w:rsidP="006C107D">
      <w:pPr>
        <w:spacing w:before="0" w:after="0" w:line="259" w:lineRule="auto"/>
        <w:jc w:val="both"/>
        <w:rPr>
          <w:rFonts w:asciiTheme="minorHAnsi" w:eastAsia="Times New Roman" w:hAnsiTheme="minorHAnsi" w:cstheme="minorHAnsi"/>
          <w:sz w:val="24"/>
          <w:szCs w:val="24"/>
          <w:lang w:val="fr-FR"/>
        </w:rPr>
      </w:pPr>
      <w:r w:rsidRPr="009A010C">
        <w:rPr>
          <w:rFonts w:asciiTheme="minorHAnsi" w:eastAsia="Times New Roman" w:hAnsiTheme="minorHAnsi" w:cstheme="minorHAnsi"/>
          <w:bCs/>
          <w:sz w:val="24"/>
          <w:szCs w:val="24"/>
          <w:lang w:val="fr-FR"/>
        </w:rPr>
        <w:t xml:space="preserve">Este </w:t>
      </w:r>
      <w:proofErr w:type="spellStart"/>
      <w:r w:rsidRPr="009A010C">
        <w:rPr>
          <w:rFonts w:asciiTheme="minorHAnsi" w:eastAsia="Times New Roman" w:hAnsiTheme="minorHAnsi" w:cstheme="minorHAnsi"/>
          <w:bCs/>
          <w:sz w:val="24"/>
          <w:szCs w:val="24"/>
          <w:lang w:val="fr-FR"/>
        </w:rPr>
        <w:t>obligatorie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menţinerea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dreptului</w:t>
      </w:r>
      <w:proofErr w:type="spellEnd"/>
      <w:r w:rsidRPr="009A010C">
        <w:rPr>
          <w:rFonts w:asciiTheme="minorHAnsi" w:eastAsia="Times New Roman" w:hAnsiTheme="minorHAnsi" w:cstheme="minorHAnsi"/>
          <w:bCs/>
          <w:sz w:val="24"/>
          <w:szCs w:val="24"/>
          <w:lang w:val="fr-FR"/>
        </w:rPr>
        <w:t xml:space="preserve"> real </w:t>
      </w:r>
      <w:proofErr w:type="spellStart"/>
      <w:r w:rsidR="00864BFC" w:rsidRPr="009A010C">
        <w:rPr>
          <w:rFonts w:asciiTheme="minorHAnsi" w:eastAsia="Times New Roman" w:hAnsiTheme="minorHAnsi" w:cstheme="minorHAnsi"/>
          <w:bCs/>
          <w:sz w:val="24"/>
          <w:szCs w:val="24"/>
          <w:lang w:val="fr-FR"/>
        </w:rPr>
        <w:t>invocat</w:t>
      </w:r>
      <w:proofErr w:type="spellEnd"/>
      <w:r w:rsidR="00864BFC" w:rsidRPr="009A010C">
        <w:rPr>
          <w:rFonts w:asciiTheme="minorHAnsi" w:eastAsia="Times New Roman" w:hAnsiTheme="minorHAnsi" w:cstheme="minorHAnsi"/>
          <w:bCs/>
          <w:sz w:val="24"/>
          <w:szCs w:val="24"/>
          <w:lang w:val="fr-FR"/>
        </w:rPr>
        <w:t xml:space="preserve"> de </w:t>
      </w:r>
      <w:proofErr w:type="spellStart"/>
      <w:r w:rsidR="00864BFC" w:rsidRPr="009A010C">
        <w:rPr>
          <w:rFonts w:asciiTheme="minorHAnsi" w:eastAsia="Times New Roman" w:hAnsiTheme="minorHAnsi" w:cstheme="minorHAnsi"/>
          <w:bCs/>
          <w:sz w:val="24"/>
          <w:szCs w:val="24"/>
          <w:lang w:val="fr-FR"/>
        </w:rPr>
        <w:t>solicitant</w:t>
      </w:r>
      <w:proofErr w:type="spellEnd"/>
      <w:r w:rsidR="00864BFC"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asupra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imobilului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toată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perioada</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durabilitate</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investiţiei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respectiv</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perioada</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menţinere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obligatorie</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investiției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după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finalizarea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implementării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proiectului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minim</w:t>
      </w:r>
      <w:proofErr w:type="spellEnd"/>
      <w:r w:rsidRPr="009A010C">
        <w:rPr>
          <w:rFonts w:asciiTheme="minorHAnsi" w:eastAsia="Times New Roman" w:hAnsiTheme="minorHAnsi" w:cstheme="minorHAnsi"/>
          <w:sz w:val="24"/>
          <w:szCs w:val="24"/>
          <w:lang w:val="fr-FR"/>
        </w:rPr>
        <w:t xml:space="preserve"> 5 </w:t>
      </w:r>
      <w:proofErr w:type="spellStart"/>
      <w:r w:rsidRPr="009A010C">
        <w:rPr>
          <w:rFonts w:asciiTheme="minorHAnsi" w:eastAsia="Times New Roman" w:hAnsiTheme="minorHAnsi" w:cstheme="minorHAnsi"/>
          <w:sz w:val="24"/>
          <w:szCs w:val="24"/>
          <w:lang w:val="fr-FR"/>
        </w:rPr>
        <w:t>ani</w:t>
      </w:r>
      <w:proofErr w:type="spellEnd"/>
      <w:r w:rsidRPr="009A010C">
        <w:rPr>
          <w:rFonts w:asciiTheme="minorHAnsi" w:eastAsia="Times New Roman" w:hAnsiTheme="minorHAnsi" w:cstheme="minorHAnsi"/>
          <w:sz w:val="24"/>
          <w:szCs w:val="24"/>
          <w:lang w:val="fr-FR"/>
        </w:rPr>
        <w:t xml:space="preserve"> </w:t>
      </w:r>
      <w:r w:rsidRPr="009A010C">
        <w:rPr>
          <w:rFonts w:asciiTheme="minorHAnsi" w:hAnsiTheme="minorHAnsi" w:cstheme="minorHAnsi"/>
          <w:sz w:val="24"/>
          <w:szCs w:val="24"/>
        </w:rPr>
        <w:t>de la efectuarea de AM a plății finale catre beneficiar)</w:t>
      </w:r>
      <w:r w:rsidRPr="009A010C">
        <w:rPr>
          <w:rFonts w:asciiTheme="minorHAnsi" w:eastAsia="Times New Roman" w:hAnsiTheme="minorHAnsi" w:cstheme="minorHAnsi"/>
          <w:sz w:val="24"/>
          <w:szCs w:val="24"/>
          <w:lang w:val="fr-FR"/>
        </w:rPr>
        <w:t>.</w:t>
      </w:r>
    </w:p>
    <w:p w14:paraId="2447FA86" w14:textId="77777777" w:rsidR="006C107D" w:rsidRPr="009A010C" w:rsidRDefault="006C107D" w:rsidP="006C107D">
      <w:pPr>
        <w:spacing w:before="0" w:after="0" w:line="259" w:lineRule="auto"/>
        <w:jc w:val="both"/>
        <w:rPr>
          <w:rFonts w:asciiTheme="minorHAnsi" w:eastAsia="Times New Roman" w:hAnsiTheme="minorHAnsi" w:cstheme="minorHAnsi"/>
          <w:sz w:val="24"/>
          <w:szCs w:val="24"/>
          <w:lang w:val="fr-FR"/>
        </w:rPr>
      </w:pPr>
      <w:r w:rsidRPr="009A010C">
        <w:rPr>
          <w:rFonts w:asciiTheme="minorHAnsi" w:eastAsia="Times New Roman" w:hAnsiTheme="minorHAnsi" w:cstheme="minorHAnsi"/>
          <w:sz w:val="24"/>
          <w:szCs w:val="24"/>
          <w:lang w:val="fr-FR"/>
        </w:rPr>
        <w:t xml:space="preserve">Prin </w:t>
      </w:r>
      <w:proofErr w:type="spellStart"/>
      <w:r w:rsidRPr="009A010C">
        <w:rPr>
          <w:rFonts w:asciiTheme="minorHAnsi" w:eastAsia="Times New Roman" w:hAnsiTheme="minorHAnsi" w:cstheme="minorHAnsi"/>
          <w:sz w:val="24"/>
          <w:szCs w:val="24"/>
          <w:lang w:val="fr-FR"/>
        </w:rPr>
        <w:t>perioada</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implementare</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proiectului</w:t>
      </w:r>
      <w:proofErr w:type="spellEnd"/>
      <w:r w:rsidRPr="009A010C">
        <w:rPr>
          <w:rFonts w:asciiTheme="minorHAnsi" w:eastAsia="Times New Roman" w:hAnsiTheme="minorHAnsi" w:cstheme="minorHAnsi"/>
          <w:sz w:val="24"/>
          <w:szCs w:val="24"/>
          <w:lang w:val="fr-FR"/>
        </w:rPr>
        <w:t xml:space="preserve"> se </w:t>
      </w:r>
      <w:proofErr w:type="spellStart"/>
      <w:r w:rsidRPr="009A010C">
        <w:rPr>
          <w:rFonts w:asciiTheme="minorHAnsi" w:eastAsia="Times New Roman" w:hAnsiTheme="minorHAnsi" w:cstheme="minorHAnsi"/>
          <w:sz w:val="24"/>
          <w:szCs w:val="24"/>
          <w:lang w:val="fr-FR"/>
        </w:rPr>
        <w:t>înţelege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perioada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care se </w:t>
      </w:r>
      <w:proofErr w:type="spellStart"/>
      <w:r w:rsidRPr="009A010C">
        <w:rPr>
          <w:rFonts w:asciiTheme="minorHAnsi" w:eastAsia="Times New Roman" w:hAnsiTheme="minorHAnsi" w:cstheme="minorHAnsi"/>
          <w:sz w:val="24"/>
          <w:szCs w:val="24"/>
          <w:lang w:val="fr-FR"/>
        </w:rPr>
        <w:t>finalizează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toate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activităţile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aferente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proiectului</w:t>
      </w:r>
      <w:proofErr w:type="spellEnd"/>
      <w:r w:rsidRPr="009A010C">
        <w:rPr>
          <w:rFonts w:asciiTheme="minorHAnsi" w:eastAsia="Times New Roman" w:hAnsiTheme="minorHAnsi" w:cstheme="minorHAnsi"/>
          <w:sz w:val="24"/>
          <w:szCs w:val="24"/>
          <w:lang w:val="fr-FR"/>
        </w:rPr>
        <w:t>.</w:t>
      </w:r>
    </w:p>
    <w:p w14:paraId="7862ADDC" w14:textId="77777777" w:rsidR="006C107D" w:rsidRPr="009A010C" w:rsidRDefault="006C107D" w:rsidP="006C107D">
      <w:pPr>
        <w:spacing w:before="0" w:after="0" w:line="259" w:lineRule="auto"/>
        <w:jc w:val="both"/>
        <w:rPr>
          <w:rFonts w:asciiTheme="minorHAnsi" w:eastAsia="Times New Roman" w:hAnsiTheme="minorHAnsi" w:cstheme="minorHAnsi"/>
          <w:bCs/>
          <w:sz w:val="24"/>
          <w:szCs w:val="24"/>
          <w:lang w:val="fr-FR"/>
        </w:rPr>
      </w:pPr>
    </w:p>
    <w:p w14:paraId="7CB4C030" w14:textId="3F3F42EF" w:rsidR="006C107D" w:rsidRPr="009A010C" w:rsidRDefault="006C107D" w:rsidP="006C107D">
      <w:pPr>
        <w:spacing w:before="0" w:after="0" w:line="259" w:lineRule="auto"/>
        <w:jc w:val="both"/>
        <w:rPr>
          <w:rFonts w:asciiTheme="minorHAnsi" w:eastAsia="Times New Roman" w:hAnsiTheme="minorHAnsi" w:cstheme="minorHAnsi"/>
          <w:bCs/>
          <w:sz w:val="24"/>
          <w:szCs w:val="24"/>
          <w:lang w:val="fr-FR"/>
        </w:rPr>
      </w:pPr>
      <w:proofErr w:type="spellStart"/>
      <w:proofErr w:type="gramStart"/>
      <w:r w:rsidRPr="009A010C">
        <w:rPr>
          <w:rFonts w:asciiTheme="minorHAnsi" w:eastAsia="Times New Roman" w:hAnsiTheme="minorHAnsi" w:cstheme="minorHAnsi"/>
          <w:b/>
          <w:bCs/>
          <w:sz w:val="24"/>
          <w:szCs w:val="24"/>
          <w:lang w:val="fr-FR"/>
        </w:rPr>
        <w:t>Notă</w:t>
      </w:r>
      <w:proofErr w:type="spellEnd"/>
      <w:r w:rsidRPr="009A010C">
        <w:rPr>
          <w:rFonts w:asciiTheme="minorHAnsi" w:eastAsia="Times New Roman" w:hAnsiTheme="minorHAnsi" w:cstheme="minorHAnsi"/>
          <w:b/>
          <w:bCs/>
          <w:sz w:val="24"/>
          <w:szCs w:val="24"/>
          <w:lang w:val="fr-FR"/>
        </w:rPr>
        <w:t>!</w:t>
      </w:r>
      <w:proofErr w:type="gram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Dacă</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parcursul</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perioadei</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implementare</w:t>
      </w:r>
      <w:proofErr w:type="spellEnd"/>
      <w:r w:rsidRPr="009A010C">
        <w:rPr>
          <w:rFonts w:asciiTheme="minorHAnsi" w:eastAsia="Times New Roman" w:hAnsiTheme="minorHAnsi" w:cstheme="minorHAnsi"/>
          <w:bCs/>
          <w:sz w:val="24"/>
          <w:szCs w:val="24"/>
          <w:lang w:val="fr-FR"/>
        </w:rPr>
        <w:t xml:space="preserve"> a </w:t>
      </w:r>
      <w:proofErr w:type="spellStart"/>
      <w:r w:rsidRPr="009A010C">
        <w:rPr>
          <w:rFonts w:asciiTheme="minorHAnsi" w:eastAsia="Times New Roman" w:hAnsiTheme="minorHAnsi" w:cstheme="minorHAnsi"/>
          <w:bCs/>
          <w:sz w:val="24"/>
          <w:szCs w:val="24"/>
          <w:lang w:val="fr-FR"/>
        </w:rPr>
        <w:t>contractului</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finanțare</w:t>
      </w:r>
      <w:proofErr w:type="spellEnd"/>
      <w:r w:rsidR="005A5A76" w:rsidRPr="009A010C">
        <w:rPr>
          <w:rFonts w:asciiTheme="minorHAnsi" w:eastAsia="Times New Roman" w:hAnsiTheme="minorHAnsi" w:cstheme="minorHAnsi"/>
          <w:bCs/>
          <w:strike/>
          <w:sz w:val="24"/>
          <w:szCs w:val="24"/>
          <w:lang w:val="fr-FR"/>
        </w:rPr>
        <w:t xml:space="preserve"> </w:t>
      </w:r>
      <w:proofErr w:type="spellStart"/>
      <w:r w:rsidRPr="009A010C">
        <w:rPr>
          <w:rFonts w:asciiTheme="minorHAnsi" w:eastAsia="Times New Roman" w:hAnsiTheme="minorHAnsi" w:cstheme="minorHAnsi"/>
          <w:bCs/>
          <w:sz w:val="24"/>
          <w:szCs w:val="24"/>
          <w:lang w:val="fr-FR"/>
        </w:rPr>
        <w:t>sau</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în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perioada</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durabilitate</w:t>
      </w:r>
      <w:proofErr w:type="spellEnd"/>
      <w:r w:rsidRPr="009A010C">
        <w:rPr>
          <w:rFonts w:asciiTheme="minorHAnsi" w:eastAsia="Times New Roman" w:hAnsiTheme="minorHAnsi" w:cstheme="minorHAnsi"/>
          <w:bCs/>
          <w:sz w:val="24"/>
          <w:szCs w:val="24"/>
          <w:lang w:val="fr-FR"/>
        </w:rPr>
        <w:t xml:space="preserve"> a </w:t>
      </w:r>
      <w:proofErr w:type="spellStart"/>
      <w:r w:rsidRPr="009A010C">
        <w:rPr>
          <w:rFonts w:asciiTheme="minorHAnsi" w:eastAsia="Times New Roman" w:hAnsiTheme="minorHAnsi" w:cstheme="minorHAnsi"/>
          <w:bCs/>
          <w:sz w:val="24"/>
          <w:szCs w:val="24"/>
          <w:lang w:val="fr-FR"/>
        </w:rPr>
        <w:t>acestuia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sunt</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afectate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condițiile</w:t>
      </w:r>
      <w:proofErr w:type="spellEnd"/>
      <w:r w:rsidRPr="009A010C">
        <w:rPr>
          <w:rFonts w:asciiTheme="minorHAnsi" w:eastAsia="Times New Roman" w:hAnsiTheme="minorHAnsi" w:cstheme="minorHAnsi"/>
          <w:bCs/>
          <w:sz w:val="24"/>
          <w:szCs w:val="24"/>
          <w:lang w:val="fr-FR"/>
        </w:rPr>
        <w:t xml:space="preserve"> de construire/</w:t>
      </w:r>
      <w:proofErr w:type="spellStart"/>
      <w:r w:rsidRPr="009A010C">
        <w:rPr>
          <w:rFonts w:asciiTheme="minorHAnsi" w:eastAsia="Times New Roman" w:hAnsiTheme="minorHAnsi" w:cstheme="minorHAnsi"/>
          <w:bCs/>
          <w:sz w:val="24"/>
          <w:szCs w:val="24"/>
          <w:lang w:val="fr-FR"/>
        </w:rPr>
        <w:t>exploatare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asupra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infrastructurii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imobilului</w:t>
      </w:r>
      <w:proofErr w:type="spellEnd"/>
      <w:r w:rsidRPr="009A010C">
        <w:rPr>
          <w:rFonts w:asciiTheme="minorHAnsi" w:eastAsia="Times New Roman" w:hAnsiTheme="minorHAnsi" w:cstheme="minorHAnsi"/>
          <w:bCs/>
          <w:sz w:val="24"/>
          <w:szCs w:val="24"/>
          <w:lang w:val="fr-FR"/>
        </w:rPr>
        <w:t xml:space="preserve"> </w:t>
      </w:r>
      <w:r w:rsidR="00864BFC" w:rsidRPr="009A010C">
        <w:rPr>
          <w:rFonts w:asciiTheme="minorHAnsi" w:eastAsia="Times New Roman" w:hAnsiTheme="minorHAnsi" w:cstheme="minorHAnsi"/>
          <w:bCs/>
          <w:sz w:val="24"/>
          <w:szCs w:val="24"/>
          <w:lang w:val="fr-FR"/>
        </w:rPr>
        <w:t xml:space="preserve">care face </w:t>
      </w:r>
      <w:proofErr w:type="spellStart"/>
      <w:r w:rsidR="00864BFC" w:rsidRPr="009A010C">
        <w:rPr>
          <w:rFonts w:asciiTheme="minorHAnsi" w:eastAsia="Times New Roman" w:hAnsiTheme="minorHAnsi" w:cstheme="minorHAnsi"/>
          <w:bCs/>
          <w:sz w:val="24"/>
          <w:szCs w:val="24"/>
          <w:lang w:val="fr-FR"/>
        </w:rPr>
        <w:t>obiectul</w:t>
      </w:r>
      <w:proofErr w:type="spellEnd"/>
      <w:r w:rsidR="00864BFC" w:rsidRPr="009A010C">
        <w:rPr>
          <w:rFonts w:asciiTheme="minorHAnsi" w:eastAsia="Times New Roman" w:hAnsiTheme="minorHAnsi" w:cstheme="minorHAnsi"/>
          <w:bCs/>
          <w:sz w:val="24"/>
          <w:szCs w:val="24"/>
          <w:lang w:val="fr-FR"/>
        </w:rPr>
        <w:t xml:space="preserve"> </w:t>
      </w:r>
      <w:proofErr w:type="spellStart"/>
      <w:r w:rsidR="00864BFC" w:rsidRPr="009A010C">
        <w:rPr>
          <w:rFonts w:asciiTheme="minorHAnsi" w:eastAsia="Times New Roman" w:hAnsiTheme="minorHAnsi" w:cstheme="minorHAnsi"/>
          <w:bCs/>
          <w:sz w:val="24"/>
          <w:szCs w:val="24"/>
          <w:lang w:val="fr-FR"/>
        </w:rPr>
        <w:t>investiției</w:t>
      </w:r>
      <w:proofErr w:type="spellEnd"/>
      <w:r w:rsidR="00864BFC" w:rsidRPr="009A010C">
        <w:rPr>
          <w:rFonts w:asciiTheme="minorHAnsi" w:eastAsia="Times New Roman" w:hAnsiTheme="minorHAnsi" w:cstheme="minorHAnsi"/>
          <w:bCs/>
          <w:sz w:val="24"/>
          <w:szCs w:val="24"/>
          <w:lang w:val="fr-FR"/>
        </w:rPr>
        <w:t xml:space="preserve"> </w:t>
      </w:r>
      <w:proofErr w:type="spellStart"/>
      <w:r w:rsidR="00864BFC" w:rsidRPr="009A010C">
        <w:rPr>
          <w:rFonts w:asciiTheme="minorHAnsi" w:eastAsia="Times New Roman" w:hAnsiTheme="minorHAnsi" w:cstheme="minorHAnsi"/>
          <w:bCs/>
          <w:sz w:val="24"/>
          <w:szCs w:val="24"/>
          <w:lang w:val="fr-FR"/>
        </w:rPr>
        <w:t>în</w:t>
      </w:r>
      <w:proofErr w:type="spellEnd"/>
      <w:r w:rsidR="00864BFC" w:rsidRPr="009A010C">
        <w:rPr>
          <w:rFonts w:asciiTheme="minorHAnsi" w:eastAsia="Times New Roman" w:hAnsiTheme="minorHAnsi" w:cstheme="minorHAnsi"/>
          <w:bCs/>
          <w:sz w:val="24"/>
          <w:szCs w:val="24"/>
          <w:lang w:val="fr-FR"/>
        </w:rPr>
        <w:t xml:space="preserve"> </w:t>
      </w:r>
      <w:proofErr w:type="spellStart"/>
      <w:r w:rsidR="00864BFC" w:rsidRPr="009A010C">
        <w:rPr>
          <w:rFonts w:asciiTheme="minorHAnsi" w:eastAsia="Times New Roman" w:hAnsiTheme="minorHAnsi" w:cstheme="minorHAnsi"/>
          <w:bCs/>
          <w:sz w:val="24"/>
          <w:szCs w:val="24"/>
          <w:lang w:val="fr-FR"/>
        </w:rPr>
        <w:t>cadrul</w:t>
      </w:r>
      <w:proofErr w:type="spellEnd"/>
      <w:r w:rsidR="00864BFC" w:rsidRPr="009A010C">
        <w:rPr>
          <w:rFonts w:asciiTheme="minorHAnsi" w:eastAsia="Times New Roman" w:hAnsiTheme="minorHAnsi" w:cstheme="minorHAnsi"/>
          <w:bCs/>
          <w:sz w:val="24"/>
          <w:szCs w:val="24"/>
          <w:lang w:val="fr-FR"/>
        </w:rPr>
        <w:t xml:space="preserve"> </w:t>
      </w:r>
      <w:proofErr w:type="spellStart"/>
      <w:r w:rsidR="00864BFC" w:rsidRPr="009A010C">
        <w:rPr>
          <w:rFonts w:asciiTheme="minorHAnsi" w:eastAsia="Times New Roman" w:hAnsiTheme="minorHAnsi" w:cstheme="minorHAnsi"/>
          <w:bCs/>
          <w:sz w:val="24"/>
          <w:szCs w:val="24"/>
          <w:lang w:val="fr-FR"/>
        </w:rPr>
        <w:t>proiectului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beneficiarul</w:t>
      </w:r>
      <w:proofErr w:type="spellEnd"/>
      <w:r w:rsidRPr="009A010C">
        <w:rPr>
          <w:rFonts w:asciiTheme="minorHAnsi" w:eastAsia="Times New Roman" w:hAnsiTheme="minorHAnsi" w:cstheme="minorHAnsi"/>
          <w:bCs/>
          <w:sz w:val="24"/>
          <w:szCs w:val="24"/>
          <w:lang w:val="fr-FR"/>
        </w:rPr>
        <w:t xml:space="preserve"> are </w:t>
      </w:r>
      <w:proofErr w:type="spellStart"/>
      <w:r w:rsidRPr="009A010C">
        <w:rPr>
          <w:rFonts w:asciiTheme="minorHAnsi" w:eastAsia="Times New Roman" w:hAnsiTheme="minorHAnsi" w:cstheme="minorHAnsi"/>
          <w:bCs/>
          <w:sz w:val="24"/>
          <w:szCs w:val="24"/>
          <w:lang w:val="fr-FR"/>
        </w:rPr>
        <w:t>obligația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contractuală</w:t>
      </w:r>
      <w:proofErr w:type="spellEnd"/>
      <w:r w:rsidRPr="009A010C">
        <w:rPr>
          <w:rFonts w:asciiTheme="minorHAnsi" w:eastAsia="Times New Roman" w:hAnsiTheme="minorHAnsi" w:cstheme="minorHAnsi"/>
          <w:bCs/>
          <w:sz w:val="24"/>
          <w:szCs w:val="24"/>
          <w:lang w:val="fr-FR"/>
        </w:rPr>
        <w:t xml:space="preserve"> </w:t>
      </w:r>
      <w:proofErr w:type="gramStart"/>
      <w:r w:rsidRPr="009A010C">
        <w:rPr>
          <w:rFonts w:asciiTheme="minorHAnsi" w:eastAsia="Times New Roman" w:hAnsiTheme="minorHAnsi" w:cstheme="minorHAnsi"/>
          <w:bCs/>
          <w:sz w:val="24"/>
          <w:szCs w:val="24"/>
          <w:lang w:val="fr-FR"/>
        </w:rPr>
        <w:t>de a</w:t>
      </w:r>
      <w:proofErr w:type="gram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returna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finanțarea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nerambursabilă</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acordată</w:t>
      </w:r>
      <w:proofErr w:type="spellEnd"/>
      <w:r w:rsidR="00864BFC" w:rsidRPr="009A010C">
        <w:rPr>
          <w:rFonts w:asciiTheme="minorHAnsi" w:eastAsia="Times New Roman" w:hAnsiTheme="minorHAnsi" w:cstheme="minorHAnsi"/>
          <w:bCs/>
          <w:sz w:val="24"/>
          <w:szCs w:val="24"/>
          <w:lang w:val="fr-FR"/>
        </w:rPr>
        <w:t xml:space="preserve"> </w:t>
      </w:r>
      <w:proofErr w:type="spellStart"/>
      <w:r w:rsidR="00864BFC" w:rsidRPr="009A010C">
        <w:rPr>
          <w:rFonts w:asciiTheme="minorHAnsi" w:eastAsia="Times New Roman" w:hAnsiTheme="minorHAnsi" w:cstheme="minorHAnsi"/>
          <w:bCs/>
          <w:sz w:val="24"/>
          <w:szCs w:val="24"/>
          <w:lang w:val="fr-FR"/>
        </w:rPr>
        <w:t>și</w:t>
      </w:r>
      <w:proofErr w:type="spellEnd"/>
      <w:r w:rsidR="00864BFC" w:rsidRPr="009A010C">
        <w:rPr>
          <w:rFonts w:asciiTheme="minorHAnsi" w:eastAsia="Times New Roman" w:hAnsiTheme="minorHAnsi" w:cstheme="minorHAnsi"/>
          <w:bCs/>
          <w:sz w:val="24"/>
          <w:szCs w:val="24"/>
          <w:lang w:val="fr-FR"/>
        </w:rPr>
        <w:t xml:space="preserve"> de a </w:t>
      </w:r>
      <w:proofErr w:type="spellStart"/>
      <w:r w:rsidR="00864BFC" w:rsidRPr="009A010C">
        <w:rPr>
          <w:rFonts w:asciiTheme="minorHAnsi" w:eastAsia="Times New Roman" w:hAnsiTheme="minorHAnsi" w:cstheme="minorHAnsi"/>
          <w:bCs/>
          <w:sz w:val="24"/>
          <w:szCs w:val="24"/>
          <w:lang w:val="fr-FR"/>
        </w:rPr>
        <w:t>plăti</w:t>
      </w:r>
      <w:proofErr w:type="spellEnd"/>
      <w:r w:rsidR="00864BFC" w:rsidRPr="009A010C">
        <w:rPr>
          <w:rFonts w:asciiTheme="minorHAnsi" w:eastAsia="Times New Roman" w:hAnsiTheme="minorHAnsi" w:cstheme="minorHAnsi"/>
          <w:bCs/>
          <w:sz w:val="24"/>
          <w:szCs w:val="24"/>
          <w:lang w:val="fr-FR"/>
        </w:rPr>
        <w:t xml:space="preserve"> </w:t>
      </w:r>
      <w:proofErr w:type="spellStart"/>
      <w:r w:rsidR="00864BFC" w:rsidRPr="009A010C">
        <w:rPr>
          <w:rFonts w:asciiTheme="minorHAnsi" w:eastAsia="Times New Roman" w:hAnsiTheme="minorHAnsi" w:cstheme="minorHAnsi"/>
          <w:bCs/>
          <w:sz w:val="24"/>
          <w:szCs w:val="24"/>
          <w:lang w:val="fr-FR"/>
        </w:rPr>
        <w:t>dobânzi</w:t>
      </w:r>
      <w:proofErr w:type="spellEnd"/>
      <w:r w:rsidR="00864BFC" w:rsidRPr="009A010C">
        <w:rPr>
          <w:rFonts w:asciiTheme="minorHAnsi" w:eastAsia="Times New Roman" w:hAnsiTheme="minorHAnsi" w:cstheme="minorHAnsi"/>
          <w:bCs/>
          <w:sz w:val="24"/>
          <w:szCs w:val="24"/>
          <w:lang w:val="fr-FR"/>
        </w:rPr>
        <w:t xml:space="preserve"> </w:t>
      </w:r>
      <w:proofErr w:type="spellStart"/>
      <w:r w:rsidR="00864BFC" w:rsidRPr="009A010C">
        <w:rPr>
          <w:rFonts w:asciiTheme="minorHAnsi" w:eastAsia="Times New Roman" w:hAnsiTheme="minorHAnsi" w:cstheme="minorHAnsi"/>
          <w:bCs/>
          <w:sz w:val="24"/>
          <w:szCs w:val="24"/>
          <w:lang w:val="fr-FR"/>
        </w:rPr>
        <w:t>și</w:t>
      </w:r>
      <w:proofErr w:type="spellEnd"/>
      <w:r w:rsidR="00864BFC" w:rsidRPr="009A010C">
        <w:rPr>
          <w:rFonts w:asciiTheme="minorHAnsi" w:eastAsia="Times New Roman" w:hAnsiTheme="minorHAnsi" w:cstheme="minorHAnsi"/>
          <w:bCs/>
          <w:sz w:val="24"/>
          <w:szCs w:val="24"/>
          <w:lang w:val="fr-FR"/>
        </w:rPr>
        <w:t xml:space="preserve"> </w:t>
      </w:r>
      <w:proofErr w:type="spellStart"/>
      <w:r w:rsidR="00864BFC" w:rsidRPr="009A010C">
        <w:rPr>
          <w:rFonts w:asciiTheme="minorHAnsi" w:eastAsia="Times New Roman" w:hAnsiTheme="minorHAnsi" w:cstheme="minorHAnsi"/>
          <w:bCs/>
          <w:sz w:val="24"/>
          <w:szCs w:val="24"/>
          <w:lang w:val="fr-FR"/>
        </w:rPr>
        <w:t>penalități</w:t>
      </w:r>
      <w:proofErr w:type="spellEnd"/>
      <w:r w:rsidR="00864BFC" w:rsidRPr="009A010C">
        <w:rPr>
          <w:rFonts w:asciiTheme="minorHAnsi" w:eastAsia="Times New Roman" w:hAnsiTheme="minorHAnsi" w:cstheme="minorHAnsi"/>
          <w:bCs/>
          <w:sz w:val="24"/>
          <w:szCs w:val="24"/>
          <w:lang w:val="fr-FR"/>
        </w:rPr>
        <w:t xml:space="preserve">, </w:t>
      </w:r>
      <w:proofErr w:type="spellStart"/>
      <w:r w:rsidR="00864BFC" w:rsidRPr="009A010C">
        <w:rPr>
          <w:rFonts w:asciiTheme="minorHAnsi" w:eastAsia="Times New Roman" w:hAnsiTheme="minorHAnsi" w:cstheme="minorHAnsi"/>
          <w:bCs/>
          <w:sz w:val="24"/>
          <w:szCs w:val="24"/>
          <w:lang w:val="fr-FR"/>
        </w:rPr>
        <w:t>dacă</w:t>
      </w:r>
      <w:proofErr w:type="spellEnd"/>
      <w:r w:rsidR="00864BFC" w:rsidRPr="009A010C">
        <w:rPr>
          <w:rFonts w:asciiTheme="minorHAnsi" w:eastAsia="Times New Roman" w:hAnsiTheme="minorHAnsi" w:cstheme="minorHAnsi"/>
          <w:bCs/>
          <w:sz w:val="24"/>
          <w:szCs w:val="24"/>
          <w:lang w:val="fr-FR"/>
        </w:rPr>
        <w:t xml:space="preserve"> este </w:t>
      </w:r>
      <w:proofErr w:type="spellStart"/>
      <w:r w:rsidR="00864BFC" w:rsidRPr="009A010C">
        <w:rPr>
          <w:rFonts w:asciiTheme="minorHAnsi" w:eastAsia="Times New Roman" w:hAnsiTheme="minorHAnsi" w:cstheme="minorHAnsi"/>
          <w:bCs/>
          <w:sz w:val="24"/>
          <w:szCs w:val="24"/>
          <w:lang w:val="fr-FR"/>
        </w:rPr>
        <w:t>cazul</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în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conformitate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cu</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prevederile</w:t>
      </w:r>
      <w:proofErr w:type="spellEnd"/>
      <w:r w:rsidRPr="009A010C">
        <w:rPr>
          <w:rFonts w:asciiTheme="minorHAnsi" w:eastAsia="Times New Roman" w:hAnsiTheme="minorHAnsi" w:cstheme="minorHAnsi"/>
          <w:bCs/>
          <w:sz w:val="24"/>
          <w:szCs w:val="24"/>
          <w:lang w:val="fr-FR"/>
        </w:rPr>
        <w:t xml:space="preserve"> </w:t>
      </w:r>
      <w:proofErr w:type="spellStart"/>
      <w:r w:rsidR="00864BFC" w:rsidRPr="009A010C">
        <w:rPr>
          <w:rFonts w:asciiTheme="minorHAnsi" w:eastAsia="Times New Roman" w:hAnsiTheme="minorHAnsi" w:cstheme="minorHAnsi"/>
          <w:bCs/>
          <w:sz w:val="24"/>
          <w:szCs w:val="24"/>
          <w:lang w:val="fr-FR"/>
        </w:rPr>
        <w:t>legale</w:t>
      </w:r>
      <w:proofErr w:type="spellEnd"/>
      <w:r w:rsidR="00864BFC" w:rsidRPr="009A010C">
        <w:rPr>
          <w:rFonts w:asciiTheme="minorHAnsi" w:eastAsia="Times New Roman" w:hAnsiTheme="minorHAnsi" w:cstheme="minorHAnsi"/>
          <w:bCs/>
          <w:sz w:val="24"/>
          <w:szCs w:val="24"/>
          <w:lang w:val="fr-FR"/>
        </w:rPr>
        <w:t xml:space="preserve"> </w:t>
      </w:r>
      <w:proofErr w:type="spellStart"/>
      <w:r w:rsidR="00864BFC" w:rsidRPr="009A010C">
        <w:rPr>
          <w:rFonts w:asciiTheme="minorHAnsi" w:eastAsia="Times New Roman" w:hAnsiTheme="minorHAnsi" w:cstheme="minorHAnsi"/>
          <w:bCs/>
          <w:sz w:val="24"/>
          <w:szCs w:val="24"/>
          <w:lang w:val="fr-FR"/>
        </w:rPr>
        <w:t>și</w:t>
      </w:r>
      <w:proofErr w:type="spellEnd"/>
      <w:r w:rsidR="00864BFC"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contractuale</w:t>
      </w:r>
      <w:proofErr w:type="spellEnd"/>
      <w:r w:rsidRPr="009A010C">
        <w:rPr>
          <w:rFonts w:asciiTheme="minorHAnsi" w:eastAsia="Times New Roman" w:hAnsiTheme="minorHAnsi" w:cstheme="minorHAnsi"/>
          <w:bCs/>
          <w:sz w:val="24"/>
          <w:szCs w:val="24"/>
          <w:lang w:val="fr-FR"/>
        </w:rPr>
        <w:t>.</w:t>
      </w:r>
    </w:p>
    <w:p w14:paraId="3D3DE79A" w14:textId="77777777" w:rsidR="006C107D" w:rsidRPr="009A010C" w:rsidRDefault="006C107D" w:rsidP="006C107D">
      <w:pPr>
        <w:spacing w:before="0" w:after="0" w:line="259" w:lineRule="auto"/>
        <w:jc w:val="both"/>
        <w:rPr>
          <w:rFonts w:asciiTheme="minorHAnsi" w:eastAsia="Times New Roman" w:hAnsiTheme="minorHAnsi" w:cstheme="minorHAnsi"/>
          <w:bCs/>
          <w:sz w:val="24"/>
          <w:szCs w:val="24"/>
          <w:lang w:val="fr-FR"/>
        </w:rPr>
      </w:pPr>
    </w:p>
    <w:p w14:paraId="0AEAC3A8" w14:textId="7743C422" w:rsidR="006C107D" w:rsidRPr="009A010C" w:rsidRDefault="006C107D" w:rsidP="006C107D">
      <w:pPr>
        <w:spacing w:before="0" w:after="0" w:line="259" w:lineRule="auto"/>
        <w:jc w:val="both"/>
        <w:rPr>
          <w:rFonts w:asciiTheme="minorHAnsi" w:hAnsiTheme="minorHAnsi" w:cstheme="minorHAnsi"/>
          <w:sz w:val="24"/>
          <w:szCs w:val="24"/>
        </w:rPr>
      </w:pPr>
      <w:bookmarkStart w:id="88" w:name="_Hlk148696626"/>
      <w:r w:rsidRPr="009A010C">
        <w:rPr>
          <w:rFonts w:asciiTheme="minorHAnsi" w:hAnsiTheme="minorHAnsi" w:cstheme="minorHAnsi"/>
          <w:sz w:val="24"/>
          <w:szCs w:val="24"/>
        </w:rPr>
        <w:t xml:space="preserve">Pentru proiectele de investiții publice pentru care este necesară obținerea autorizației de construire, solicitantul are obligația, în condițiile și la termenele din Ghidul solicitantului, în etapa de contractare, respectiv nu mai târziu de </w:t>
      </w:r>
      <w:r w:rsidR="00864BFC" w:rsidRPr="009A010C">
        <w:rPr>
          <w:rFonts w:asciiTheme="minorHAnsi" w:hAnsiTheme="minorHAnsi" w:cstheme="minorHAnsi"/>
          <w:sz w:val="24"/>
          <w:szCs w:val="24"/>
        </w:rPr>
        <w:t xml:space="preserve">data semnării </w:t>
      </w:r>
      <w:r w:rsidRPr="009A010C">
        <w:rPr>
          <w:rFonts w:asciiTheme="minorHAnsi" w:hAnsiTheme="minorHAnsi" w:cstheme="minorHAnsi"/>
          <w:sz w:val="24"/>
          <w:szCs w:val="24"/>
        </w:rPr>
        <w:t>contractului de finanțare, de a face dovada unui drept real. În situația în care, în  etapa de contractare, beneficiarul nu demonstrează că este titularul dreptului real solicitat de ghid, cererea de finanțare poate fi respinsă.</w:t>
      </w:r>
    </w:p>
    <w:bookmarkEnd w:id="88"/>
    <w:p w14:paraId="6B60CD29" w14:textId="77777777" w:rsidR="006C107D" w:rsidRPr="009A010C" w:rsidRDefault="006C107D" w:rsidP="006C107D">
      <w:pPr>
        <w:spacing w:before="0" w:after="0" w:line="259" w:lineRule="auto"/>
        <w:jc w:val="both"/>
        <w:rPr>
          <w:rFonts w:asciiTheme="minorHAnsi" w:eastAsia="Times New Roman" w:hAnsiTheme="minorHAnsi" w:cstheme="minorHAnsi"/>
          <w:bCs/>
          <w:sz w:val="24"/>
          <w:szCs w:val="24"/>
          <w:lang w:val="fr-FR"/>
        </w:rPr>
      </w:pPr>
    </w:p>
    <w:p w14:paraId="7BAB8285" w14:textId="1975392D" w:rsidR="006C107D" w:rsidRPr="009A010C" w:rsidRDefault="006C107D" w:rsidP="006C107D">
      <w:pPr>
        <w:ind w:left="125" w:right="140"/>
        <w:jc w:val="both"/>
        <w:rPr>
          <w:rFonts w:asciiTheme="minorHAnsi" w:hAnsiTheme="minorHAnsi" w:cstheme="minorHAnsi"/>
          <w:sz w:val="24"/>
          <w:szCs w:val="24"/>
          <w:lang w:eastAsia="en-GB"/>
        </w:rPr>
      </w:pPr>
      <w:proofErr w:type="spellStart"/>
      <w:proofErr w:type="gramStart"/>
      <w:r w:rsidRPr="009A010C">
        <w:rPr>
          <w:rFonts w:asciiTheme="minorHAnsi" w:eastAsia="Times New Roman" w:hAnsiTheme="minorHAnsi" w:cstheme="minorHAnsi"/>
          <w:b/>
          <w:sz w:val="24"/>
          <w:szCs w:val="24"/>
          <w:lang w:val="fr-FR"/>
        </w:rPr>
        <w:t>Notă</w:t>
      </w:r>
      <w:proofErr w:type="spellEnd"/>
      <w:r w:rsidRPr="009A010C">
        <w:rPr>
          <w:rFonts w:asciiTheme="minorHAnsi" w:eastAsia="Times New Roman" w:hAnsiTheme="minorHAnsi" w:cstheme="minorHAnsi"/>
          <w:b/>
          <w:sz w:val="24"/>
          <w:szCs w:val="24"/>
          <w:lang w:val="fr-FR"/>
        </w:rPr>
        <w:t>!</w:t>
      </w:r>
      <w:proofErr w:type="gramEnd"/>
      <w:r w:rsidRPr="009A010C">
        <w:rPr>
          <w:rFonts w:asciiTheme="minorHAnsi" w:eastAsia="Times New Roman" w:hAnsiTheme="minorHAnsi" w:cstheme="minorHAnsi"/>
          <w:bCs/>
          <w:sz w:val="24"/>
          <w:szCs w:val="24"/>
          <w:lang w:val="fr-FR"/>
        </w:rPr>
        <w:t xml:space="preserve"> </w:t>
      </w:r>
      <w:r w:rsidRPr="009A010C">
        <w:rPr>
          <w:rFonts w:asciiTheme="minorHAnsi" w:eastAsia="Times New Roman" w:hAnsiTheme="minorHAnsi" w:cstheme="minorHAnsi"/>
          <w:b/>
          <w:sz w:val="24"/>
          <w:szCs w:val="24"/>
          <w:lang w:val="fr-FR"/>
        </w:rPr>
        <w:t xml:space="preserve"> </w:t>
      </w:r>
      <w:bookmarkStart w:id="89" w:name="_Hlk148696644"/>
      <w:r w:rsidRPr="009A010C">
        <w:rPr>
          <w:rFonts w:asciiTheme="minorHAnsi" w:hAnsiTheme="minorHAnsi" w:cstheme="minorHAnsi"/>
          <w:sz w:val="24"/>
          <w:szCs w:val="24"/>
        </w:rPr>
        <w:t>Pentru proiectele de investiții</w:t>
      </w:r>
      <w:r w:rsidR="00864BFC" w:rsidRPr="009A010C">
        <w:rPr>
          <w:rFonts w:asciiTheme="minorHAnsi" w:hAnsiTheme="minorHAnsi" w:cstheme="minorHAnsi"/>
          <w:sz w:val="24"/>
          <w:szCs w:val="24"/>
        </w:rPr>
        <w:t xml:space="preserve"> publice</w:t>
      </w:r>
      <w:r w:rsidRPr="009A010C">
        <w:rPr>
          <w:rFonts w:asciiTheme="minorHAnsi" w:hAnsiTheme="minorHAnsi" w:cstheme="minorHAnsi"/>
          <w:sz w:val="24"/>
          <w:szCs w:val="24"/>
        </w:rPr>
        <w:t>, bunurile imobile care fac obiectul cererii de finanțare trebuie să  îndeplinească, în mod cumulativ, nu mai târziu de semnarea contractului de finanțare următoarele condiții:</w:t>
      </w:r>
    </w:p>
    <w:p w14:paraId="7DBB266B" w14:textId="77777777" w:rsidR="006C107D" w:rsidRPr="009A010C" w:rsidRDefault="006C107D" w:rsidP="006C107D">
      <w:pPr>
        <w:ind w:left="708" w:right="140"/>
        <w:jc w:val="both"/>
        <w:rPr>
          <w:rFonts w:asciiTheme="minorHAnsi" w:hAnsiTheme="minorHAnsi" w:cstheme="minorHAnsi"/>
          <w:sz w:val="24"/>
          <w:szCs w:val="24"/>
          <w:lang w:eastAsia="en-GB"/>
        </w:rPr>
      </w:pPr>
      <w:r w:rsidRPr="009A010C">
        <w:rPr>
          <w:rFonts w:asciiTheme="minorHAnsi" w:hAnsiTheme="minorHAnsi" w:cstheme="minorHAnsi"/>
          <w:sz w:val="24"/>
          <w:szCs w:val="24"/>
        </w:rPr>
        <w:t xml:space="preserve">a. să fie libere de orice sarcini </w:t>
      </w:r>
      <w:bookmarkStart w:id="90" w:name="_Hlk158970736"/>
      <w:r w:rsidRPr="009A010C">
        <w:rPr>
          <w:rFonts w:asciiTheme="minorHAnsi" w:hAnsiTheme="minorHAnsi" w:cstheme="minorHAnsi"/>
          <w:sz w:val="24"/>
          <w:szCs w:val="24"/>
        </w:rPr>
        <w:t xml:space="preserve">sau interdicții incompatibile </w:t>
      </w:r>
      <w:bookmarkEnd w:id="90"/>
      <w:r w:rsidRPr="009A010C">
        <w:rPr>
          <w:rFonts w:asciiTheme="minorHAnsi" w:hAnsiTheme="minorHAnsi" w:cstheme="minorHAnsi"/>
          <w:sz w:val="24"/>
          <w:szCs w:val="24"/>
        </w:rPr>
        <w:t>cu realizarea activităților proiectului;</w:t>
      </w:r>
    </w:p>
    <w:p w14:paraId="0FBDCBB0" w14:textId="77777777" w:rsidR="006C107D" w:rsidRPr="009A010C" w:rsidRDefault="006C107D" w:rsidP="006C107D">
      <w:pPr>
        <w:ind w:left="708" w:right="140"/>
        <w:jc w:val="both"/>
        <w:rPr>
          <w:rFonts w:asciiTheme="minorHAnsi" w:hAnsiTheme="minorHAnsi" w:cstheme="minorHAnsi"/>
          <w:sz w:val="24"/>
          <w:szCs w:val="24"/>
        </w:rPr>
      </w:pPr>
      <w:r w:rsidRPr="009A010C">
        <w:rPr>
          <w:rFonts w:asciiTheme="minorHAnsi" w:hAnsiTheme="minorHAnsi" w:cstheme="minorHAnsi"/>
          <w:sz w:val="24"/>
          <w:szCs w:val="24"/>
        </w:rPr>
        <w:t>b. să nu facă obiectul unor garanții, cesionări și nici a unei alte forme de sarcini care ar putea afecta dreptul invocat;</w:t>
      </w:r>
    </w:p>
    <w:p w14:paraId="7F3BD94E" w14:textId="77777777" w:rsidR="006C107D" w:rsidRPr="009A010C" w:rsidRDefault="006C107D" w:rsidP="006C107D">
      <w:pPr>
        <w:ind w:left="708" w:right="140"/>
        <w:jc w:val="both"/>
        <w:rPr>
          <w:rFonts w:asciiTheme="minorHAnsi" w:hAnsiTheme="minorHAnsi" w:cstheme="minorHAnsi"/>
          <w:sz w:val="24"/>
          <w:szCs w:val="24"/>
        </w:rPr>
      </w:pPr>
      <w:r w:rsidRPr="009A010C">
        <w:rPr>
          <w:rFonts w:asciiTheme="minorHAnsi" w:hAnsiTheme="minorHAnsi" w:cstheme="minorHAnsi"/>
          <w:sz w:val="24"/>
          <w:szCs w:val="24"/>
        </w:rPr>
        <w:t>c. să nu facă obiectul unor litigii având ca obiect dreptul invocat de către solicitant pentru realizarea proiectului, aflate în curs de soluționare la instanțele judecătorești;</w:t>
      </w:r>
    </w:p>
    <w:p w14:paraId="360C7248" w14:textId="77777777" w:rsidR="006C107D" w:rsidRPr="009A010C" w:rsidRDefault="006C107D" w:rsidP="006C107D">
      <w:pPr>
        <w:ind w:left="708" w:right="142"/>
        <w:jc w:val="both"/>
        <w:rPr>
          <w:rFonts w:asciiTheme="minorHAnsi" w:hAnsiTheme="minorHAnsi" w:cstheme="minorHAnsi"/>
          <w:sz w:val="24"/>
          <w:szCs w:val="24"/>
        </w:rPr>
      </w:pPr>
      <w:r w:rsidRPr="009A010C">
        <w:rPr>
          <w:rFonts w:asciiTheme="minorHAnsi" w:hAnsiTheme="minorHAnsi" w:cstheme="minorHAnsi"/>
          <w:sz w:val="24"/>
          <w:szCs w:val="24"/>
        </w:rPr>
        <w:t>d.  să nu facă obiectul revendicărilor potrivit unor legi speciale în materie sau dreptului comun.</w:t>
      </w:r>
    </w:p>
    <w:bookmarkEnd w:id="89"/>
    <w:p w14:paraId="16891232" w14:textId="49BB7AF6" w:rsidR="006C107D" w:rsidRPr="009A010C" w:rsidRDefault="006C107D" w:rsidP="006C107D">
      <w:pPr>
        <w:spacing w:before="0" w:after="0" w:line="259" w:lineRule="auto"/>
        <w:jc w:val="both"/>
        <w:rPr>
          <w:rFonts w:asciiTheme="minorHAnsi" w:eastAsia="Times New Roman" w:hAnsiTheme="minorHAnsi" w:cstheme="minorHAnsi"/>
          <w:sz w:val="24"/>
          <w:szCs w:val="24"/>
          <w:lang w:val="fr-FR"/>
        </w:rPr>
      </w:pPr>
      <w:proofErr w:type="spellStart"/>
      <w:r w:rsidRPr="009A010C">
        <w:rPr>
          <w:rFonts w:asciiTheme="minorHAnsi" w:eastAsia="Times New Roman" w:hAnsiTheme="minorHAnsi" w:cstheme="minorHAnsi"/>
          <w:sz w:val="24"/>
          <w:szCs w:val="24"/>
          <w:lang w:val="fr-FR"/>
        </w:rPr>
        <w:t>Pentru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elementele</w:t>
      </w:r>
      <w:proofErr w:type="spellEnd"/>
      <w:r w:rsidRPr="009A010C">
        <w:rPr>
          <w:rFonts w:asciiTheme="minorHAnsi" w:eastAsia="Times New Roman" w:hAnsiTheme="minorHAnsi" w:cstheme="minorHAnsi"/>
          <w:sz w:val="24"/>
          <w:szCs w:val="24"/>
          <w:lang w:val="fr-FR"/>
        </w:rPr>
        <w:t xml:space="preserve"> de mai sus, nu vor </w:t>
      </w:r>
      <w:proofErr w:type="spellStart"/>
      <w:r w:rsidRPr="009A010C">
        <w:rPr>
          <w:rFonts w:asciiTheme="minorHAnsi" w:eastAsia="Times New Roman" w:hAnsiTheme="minorHAnsi" w:cstheme="minorHAnsi"/>
          <w:sz w:val="24"/>
          <w:szCs w:val="24"/>
          <w:lang w:val="fr-FR"/>
        </w:rPr>
        <w:t>conduce</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respingerea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cererii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finanțare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din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procesul</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evaluare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selecție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contractare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acele</w:t>
      </w:r>
      <w:proofErr w:type="spellEnd"/>
      <w:r w:rsidRPr="009A010C">
        <w:rPr>
          <w:rFonts w:asciiTheme="minorHAnsi" w:eastAsia="Times New Roman" w:hAnsiTheme="minorHAnsi" w:cstheme="minorHAnsi"/>
          <w:sz w:val="24"/>
          <w:szCs w:val="24"/>
          <w:lang w:val="fr-FR"/>
        </w:rPr>
        <w:t xml:space="preserve"> limite ale </w:t>
      </w:r>
      <w:proofErr w:type="spellStart"/>
      <w:r w:rsidRPr="009A010C">
        <w:rPr>
          <w:rFonts w:asciiTheme="minorHAnsi" w:eastAsia="Times New Roman" w:hAnsiTheme="minorHAnsi" w:cstheme="minorHAnsi"/>
          <w:sz w:val="24"/>
          <w:szCs w:val="24"/>
          <w:lang w:val="fr-FR"/>
        </w:rPr>
        <w:t>dreptului</w:t>
      </w:r>
      <w:proofErr w:type="spellEnd"/>
      <w:r w:rsidRPr="009A010C">
        <w:rPr>
          <w:rFonts w:asciiTheme="minorHAnsi" w:eastAsia="Times New Roman" w:hAnsiTheme="minorHAnsi" w:cstheme="minorHAnsi"/>
          <w:sz w:val="24"/>
          <w:szCs w:val="24"/>
          <w:lang w:val="fr-FR"/>
        </w:rPr>
        <w:t xml:space="preserve"> </w:t>
      </w:r>
      <w:proofErr w:type="spellStart"/>
      <w:r w:rsidR="005C2D2B" w:rsidRPr="009A010C">
        <w:rPr>
          <w:rFonts w:asciiTheme="minorHAnsi" w:eastAsia="Times New Roman" w:hAnsiTheme="minorHAnsi" w:cstheme="minorHAnsi"/>
          <w:sz w:val="24"/>
          <w:szCs w:val="24"/>
          <w:lang w:val="fr-FR"/>
        </w:rPr>
        <w:t>invocat</w:t>
      </w:r>
      <w:proofErr w:type="spellEnd"/>
      <w:r w:rsidR="005C2D2B" w:rsidRPr="009A010C">
        <w:rPr>
          <w:rFonts w:asciiTheme="minorHAnsi" w:eastAsia="Times New Roman" w:hAnsiTheme="minorHAnsi" w:cstheme="minorHAnsi"/>
          <w:sz w:val="24"/>
          <w:szCs w:val="24"/>
          <w:lang w:val="fr-FR"/>
        </w:rPr>
        <w:t xml:space="preserve"> de </w:t>
      </w:r>
      <w:proofErr w:type="spellStart"/>
      <w:r w:rsidR="005C2D2B" w:rsidRPr="009A010C">
        <w:rPr>
          <w:rFonts w:asciiTheme="minorHAnsi" w:eastAsia="Times New Roman" w:hAnsiTheme="minorHAnsi" w:cstheme="minorHAnsi"/>
          <w:sz w:val="24"/>
          <w:szCs w:val="24"/>
          <w:lang w:val="fr-FR"/>
        </w:rPr>
        <w:t>solicitant</w:t>
      </w:r>
      <w:proofErr w:type="spellEnd"/>
      <w:r w:rsidRPr="009A010C">
        <w:rPr>
          <w:rFonts w:asciiTheme="minorHAnsi" w:eastAsia="Times New Roman" w:hAnsiTheme="minorHAnsi" w:cstheme="minorHAnsi"/>
          <w:sz w:val="24"/>
          <w:szCs w:val="24"/>
          <w:lang w:val="fr-FR"/>
        </w:rPr>
        <w:t xml:space="preserve"> care nu </w:t>
      </w:r>
      <w:proofErr w:type="spellStart"/>
      <w:r w:rsidRPr="009A010C">
        <w:rPr>
          <w:rFonts w:asciiTheme="minorHAnsi" w:eastAsia="Times New Roman" w:hAnsiTheme="minorHAnsi" w:cstheme="minorHAnsi"/>
          <w:sz w:val="24"/>
          <w:szCs w:val="24"/>
          <w:lang w:val="fr-FR"/>
        </w:rPr>
        <w:t>sunt</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incompatibile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realizarea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activităților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proiectului</w:t>
      </w:r>
      <w:proofErr w:type="spellEnd"/>
      <w:r w:rsidR="00864BFC" w:rsidRPr="009A010C">
        <w:t xml:space="preserve"> </w:t>
      </w:r>
      <w:proofErr w:type="spellStart"/>
      <w:r w:rsidR="00864BFC" w:rsidRPr="009A010C">
        <w:rPr>
          <w:rFonts w:asciiTheme="minorHAnsi" w:eastAsia="Times New Roman" w:hAnsiTheme="minorHAnsi" w:cstheme="minorHAnsi"/>
          <w:sz w:val="24"/>
          <w:szCs w:val="24"/>
          <w:lang w:val="fr-FR"/>
        </w:rPr>
        <w:t>pentru</w:t>
      </w:r>
      <w:proofErr w:type="spellEnd"/>
      <w:r w:rsidR="00864BFC" w:rsidRPr="009A010C">
        <w:rPr>
          <w:rFonts w:asciiTheme="minorHAnsi" w:eastAsia="Times New Roman" w:hAnsiTheme="minorHAnsi" w:cstheme="minorHAnsi"/>
          <w:sz w:val="24"/>
          <w:szCs w:val="24"/>
          <w:lang w:val="fr-FR"/>
        </w:rPr>
        <w:t xml:space="preserve"> </w:t>
      </w:r>
      <w:bookmarkStart w:id="91" w:name="_Hlk158969355"/>
      <w:proofErr w:type="spellStart"/>
      <w:r w:rsidR="00864BFC" w:rsidRPr="009A010C">
        <w:rPr>
          <w:rFonts w:asciiTheme="minorHAnsi" w:eastAsia="Times New Roman" w:hAnsiTheme="minorHAnsi" w:cstheme="minorHAnsi"/>
          <w:sz w:val="24"/>
          <w:szCs w:val="24"/>
          <w:lang w:val="fr-FR"/>
        </w:rPr>
        <w:t>bunurile</w:t>
      </w:r>
      <w:proofErr w:type="spellEnd"/>
      <w:r w:rsidR="00864BFC" w:rsidRPr="009A010C">
        <w:rPr>
          <w:rFonts w:asciiTheme="minorHAnsi" w:eastAsia="Times New Roman" w:hAnsiTheme="minorHAnsi" w:cstheme="minorHAnsi"/>
          <w:sz w:val="24"/>
          <w:szCs w:val="24"/>
          <w:lang w:val="fr-FR"/>
        </w:rPr>
        <w:t xml:space="preserve"> </w:t>
      </w:r>
      <w:proofErr w:type="spellStart"/>
      <w:r w:rsidR="00864BFC" w:rsidRPr="009A010C">
        <w:rPr>
          <w:rFonts w:asciiTheme="minorHAnsi" w:eastAsia="Times New Roman" w:hAnsiTheme="minorHAnsi" w:cstheme="minorHAnsi"/>
          <w:sz w:val="24"/>
          <w:szCs w:val="24"/>
          <w:lang w:val="fr-FR"/>
        </w:rPr>
        <w:t>imobile</w:t>
      </w:r>
      <w:proofErr w:type="spellEnd"/>
      <w:r w:rsidR="00864BFC" w:rsidRPr="009A010C">
        <w:rPr>
          <w:rFonts w:asciiTheme="minorHAnsi" w:eastAsia="Times New Roman" w:hAnsiTheme="minorHAnsi" w:cstheme="minorHAnsi"/>
          <w:sz w:val="24"/>
          <w:szCs w:val="24"/>
          <w:lang w:val="fr-FR"/>
        </w:rPr>
        <w:t xml:space="preserve"> care fac </w:t>
      </w:r>
      <w:proofErr w:type="spellStart"/>
      <w:r w:rsidR="00864BFC" w:rsidRPr="009A010C">
        <w:rPr>
          <w:rFonts w:asciiTheme="minorHAnsi" w:eastAsia="Times New Roman" w:hAnsiTheme="minorHAnsi" w:cstheme="minorHAnsi"/>
          <w:sz w:val="24"/>
          <w:szCs w:val="24"/>
          <w:lang w:val="fr-FR"/>
        </w:rPr>
        <w:t>obiectul</w:t>
      </w:r>
      <w:proofErr w:type="spellEnd"/>
      <w:r w:rsidR="00864BFC" w:rsidRPr="009A010C">
        <w:rPr>
          <w:rFonts w:asciiTheme="minorHAnsi" w:eastAsia="Times New Roman" w:hAnsiTheme="minorHAnsi" w:cstheme="minorHAnsi"/>
          <w:sz w:val="24"/>
          <w:szCs w:val="24"/>
          <w:lang w:val="fr-FR"/>
        </w:rPr>
        <w:t xml:space="preserve"> </w:t>
      </w:r>
      <w:proofErr w:type="spellStart"/>
      <w:r w:rsidR="00864BFC" w:rsidRPr="009A010C">
        <w:rPr>
          <w:rFonts w:asciiTheme="minorHAnsi" w:eastAsia="Times New Roman" w:hAnsiTheme="minorHAnsi" w:cstheme="minorHAnsi"/>
          <w:sz w:val="24"/>
          <w:szCs w:val="24"/>
          <w:lang w:val="fr-FR"/>
        </w:rPr>
        <w:t>cererii</w:t>
      </w:r>
      <w:proofErr w:type="spellEnd"/>
      <w:r w:rsidR="00864BFC" w:rsidRPr="009A010C">
        <w:rPr>
          <w:rFonts w:asciiTheme="minorHAnsi" w:eastAsia="Times New Roman" w:hAnsiTheme="minorHAnsi" w:cstheme="minorHAnsi"/>
          <w:sz w:val="24"/>
          <w:szCs w:val="24"/>
          <w:lang w:val="fr-FR"/>
        </w:rPr>
        <w:t xml:space="preserve"> de </w:t>
      </w:r>
      <w:proofErr w:type="spellStart"/>
      <w:r w:rsidR="00864BFC" w:rsidRPr="009A010C">
        <w:rPr>
          <w:rFonts w:asciiTheme="minorHAnsi" w:eastAsia="Times New Roman" w:hAnsiTheme="minorHAnsi" w:cstheme="minorHAnsi"/>
          <w:sz w:val="24"/>
          <w:szCs w:val="24"/>
          <w:lang w:val="fr-FR"/>
        </w:rPr>
        <w:t>finanţare</w:t>
      </w:r>
      <w:proofErr w:type="spellEnd"/>
      <w:r w:rsidR="00864BFC" w:rsidRPr="009A010C">
        <w:t xml:space="preserve"> </w:t>
      </w:r>
      <w:bookmarkEnd w:id="91"/>
      <w:r w:rsidRPr="009A010C">
        <w:rPr>
          <w:rFonts w:asciiTheme="minorHAnsi" w:eastAsia="Times New Roman" w:hAnsiTheme="minorHAnsi" w:cstheme="minorHAnsi"/>
          <w:sz w:val="24"/>
          <w:szCs w:val="24"/>
          <w:lang w:val="fr-FR"/>
        </w:rPr>
        <w:t xml:space="preserve">(de ex. </w:t>
      </w:r>
      <w:proofErr w:type="spellStart"/>
      <w:r w:rsidRPr="009A010C">
        <w:rPr>
          <w:rFonts w:asciiTheme="minorHAnsi" w:eastAsia="Times New Roman" w:hAnsiTheme="minorHAnsi" w:cstheme="minorHAnsi"/>
          <w:sz w:val="24"/>
          <w:szCs w:val="24"/>
          <w:lang w:val="fr-FR"/>
        </w:rPr>
        <w:t>servituți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legale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servitutea</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trecere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piciorul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etc</w:t>
      </w:r>
      <w:proofErr w:type="spellEnd"/>
      <w:r w:rsidRPr="009A010C">
        <w:rPr>
          <w:rFonts w:asciiTheme="minorHAnsi" w:eastAsia="Times New Roman" w:hAnsiTheme="minorHAnsi" w:cstheme="minorHAnsi"/>
          <w:sz w:val="24"/>
          <w:szCs w:val="24"/>
          <w:lang w:val="fr-FR"/>
        </w:rPr>
        <w:t xml:space="preserve">). </w:t>
      </w:r>
    </w:p>
    <w:p w14:paraId="238BBA12" w14:textId="77777777" w:rsidR="006C107D" w:rsidRPr="009A010C" w:rsidRDefault="006C107D" w:rsidP="006C107D">
      <w:pPr>
        <w:spacing w:before="0" w:after="0" w:line="259" w:lineRule="auto"/>
        <w:jc w:val="both"/>
        <w:rPr>
          <w:rFonts w:asciiTheme="minorHAnsi" w:eastAsia="Times New Roman" w:hAnsiTheme="minorHAnsi" w:cstheme="minorHAnsi"/>
          <w:sz w:val="24"/>
          <w:szCs w:val="24"/>
          <w:lang w:val="fr-FR"/>
        </w:rPr>
      </w:pPr>
    </w:p>
    <w:p w14:paraId="426DF6F7" w14:textId="77777777" w:rsidR="006C107D" w:rsidRPr="009A010C" w:rsidRDefault="006C107D" w:rsidP="006C107D">
      <w:pPr>
        <w:spacing w:before="0" w:after="0" w:line="259" w:lineRule="auto"/>
        <w:jc w:val="both"/>
        <w:rPr>
          <w:rFonts w:asciiTheme="minorHAnsi" w:eastAsia="Times New Roman" w:hAnsiTheme="minorHAnsi" w:cstheme="minorHAnsi"/>
          <w:sz w:val="24"/>
          <w:szCs w:val="24"/>
          <w:lang w:val="fr-FR"/>
        </w:rPr>
      </w:pPr>
      <w:r w:rsidRPr="009A010C">
        <w:rPr>
          <w:rFonts w:asciiTheme="minorHAnsi" w:eastAsia="Times New Roman" w:hAnsiTheme="minorHAnsi" w:cstheme="minorHAnsi"/>
          <w:sz w:val="24"/>
          <w:szCs w:val="24"/>
          <w:lang w:val="fr-FR"/>
        </w:rPr>
        <w:t xml:space="preserve">De </w:t>
      </w:r>
      <w:proofErr w:type="spellStart"/>
      <w:r w:rsidRPr="009A010C">
        <w:rPr>
          <w:rFonts w:asciiTheme="minorHAnsi" w:eastAsia="Times New Roman" w:hAnsiTheme="minorHAnsi" w:cstheme="minorHAnsi"/>
          <w:sz w:val="24"/>
          <w:szCs w:val="24"/>
          <w:lang w:val="fr-FR"/>
        </w:rPr>
        <w:t>asemenea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cadrul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acestor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apeluri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proiecte</w:t>
      </w:r>
      <w:proofErr w:type="spellEnd"/>
      <w:r w:rsidRPr="009A010C">
        <w:rPr>
          <w:rFonts w:asciiTheme="minorHAnsi" w:eastAsia="Times New Roman" w:hAnsiTheme="minorHAnsi" w:cstheme="minorHAnsi"/>
          <w:sz w:val="24"/>
          <w:szCs w:val="24"/>
          <w:lang w:val="fr-FR"/>
        </w:rPr>
        <w:t xml:space="preserve">, nu se </w:t>
      </w:r>
      <w:proofErr w:type="spellStart"/>
      <w:r w:rsidRPr="009A010C">
        <w:rPr>
          <w:rFonts w:asciiTheme="minorHAnsi" w:eastAsia="Times New Roman" w:hAnsiTheme="minorHAnsi" w:cstheme="minorHAnsi"/>
          <w:sz w:val="24"/>
          <w:szCs w:val="24"/>
          <w:lang w:val="fr-FR"/>
        </w:rPr>
        <w:t>consideră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sarcină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sau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interdicție</w:t>
      </w:r>
      <w:proofErr w:type="spellEnd"/>
      <w:r w:rsidRPr="009A010C">
        <w:rPr>
          <w:rFonts w:asciiTheme="minorHAnsi" w:eastAsia="Times New Roman" w:hAnsiTheme="minorHAnsi" w:cstheme="minorHAnsi"/>
          <w:sz w:val="24"/>
          <w:szCs w:val="24"/>
          <w:lang w:val="fr-FR"/>
        </w:rPr>
        <w:t xml:space="preserve"> care </w:t>
      </w:r>
      <w:proofErr w:type="spellStart"/>
      <w:r w:rsidRPr="009A010C">
        <w:rPr>
          <w:rFonts w:asciiTheme="minorHAnsi" w:eastAsia="Times New Roman" w:hAnsiTheme="minorHAnsi" w:cstheme="minorHAnsi"/>
          <w:sz w:val="24"/>
          <w:szCs w:val="24"/>
          <w:lang w:val="fr-FR"/>
        </w:rPr>
        <w:t>afectează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implementarea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proiectului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care </w:t>
      </w:r>
      <w:proofErr w:type="spellStart"/>
      <w:r w:rsidRPr="009A010C">
        <w:rPr>
          <w:rFonts w:asciiTheme="minorHAnsi" w:eastAsia="Times New Roman" w:hAnsiTheme="minorHAnsi" w:cstheme="minorHAnsi"/>
          <w:sz w:val="24"/>
          <w:szCs w:val="24"/>
          <w:lang w:val="fr-FR"/>
        </w:rPr>
        <w:t>să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conducă</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respingerea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cererii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finanțare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din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procesul</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evaluare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selecție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w:t>
      </w:r>
      <w:proofErr w:type="spellStart"/>
      <w:proofErr w:type="gramStart"/>
      <w:r w:rsidRPr="009A010C">
        <w:rPr>
          <w:rFonts w:asciiTheme="minorHAnsi" w:eastAsia="Times New Roman" w:hAnsiTheme="minorHAnsi" w:cstheme="minorHAnsi"/>
          <w:sz w:val="24"/>
          <w:szCs w:val="24"/>
          <w:lang w:val="fr-FR"/>
        </w:rPr>
        <w:t>contractare</w:t>
      </w:r>
      <w:proofErr w:type="spellEnd"/>
      <w:r w:rsidRPr="009A010C">
        <w:rPr>
          <w:rFonts w:asciiTheme="minorHAnsi" w:eastAsia="Times New Roman" w:hAnsiTheme="minorHAnsi" w:cstheme="minorHAnsi"/>
          <w:sz w:val="24"/>
          <w:szCs w:val="24"/>
          <w:lang w:val="fr-FR"/>
        </w:rPr>
        <w:t>:</w:t>
      </w:r>
      <w:proofErr w:type="gramEnd"/>
      <w:r w:rsidRPr="009A010C">
        <w:rPr>
          <w:rFonts w:asciiTheme="minorHAnsi" w:eastAsia="Times New Roman" w:hAnsiTheme="minorHAnsi" w:cstheme="minorHAnsi"/>
          <w:sz w:val="24"/>
          <w:szCs w:val="24"/>
          <w:lang w:val="fr-FR"/>
        </w:rPr>
        <w:t xml:space="preserve"> </w:t>
      </w:r>
    </w:p>
    <w:p w14:paraId="0FA844F0" w14:textId="2F2DAEF8" w:rsidR="006C107D" w:rsidRPr="009A010C" w:rsidRDefault="006C107D" w:rsidP="00ED57FC">
      <w:pPr>
        <w:numPr>
          <w:ilvl w:val="0"/>
          <w:numId w:val="53"/>
        </w:numPr>
        <w:spacing w:before="0" w:after="0" w:line="259" w:lineRule="auto"/>
        <w:contextualSpacing/>
        <w:jc w:val="both"/>
        <w:rPr>
          <w:rFonts w:asciiTheme="minorHAnsi" w:eastAsia="Times New Roman" w:hAnsiTheme="minorHAnsi" w:cstheme="minorHAnsi"/>
          <w:sz w:val="24"/>
          <w:szCs w:val="24"/>
          <w:lang w:val="fr-FR"/>
        </w:rPr>
      </w:pPr>
      <w:proofErr w:type="spellStart"/>
      <w:proofErr w:type="gramStart"/>
      <w:r w:rsidRPr="009A010C">
        <w:rPr>
          <w:rFonts w:asciiTheme="minorHAnsi" w:eastAsia="Times New Roman" w:hAnsiTheme="minorHAnsi" w:cstheme="minorHAnsi"/>
          <w:sz w:val="24"/>
          <w:szCs w:val="24"/>
          <w:lang w:val="fr-FR"/>
        </w:rPr>
        <w:t>închirierea</w:t>
      </w:r>
      <w:proofErr w:type="spellEnd"/>
      <w:proofErr w:type="gramEnd"/>
      <w:r w:rsidRPr="009A010C">
        <w:rPr>
          <w:rFonts w:asciiTheme="minorHAnsi" w:eastAsia="Times New Roman" w:hAnsiTheme="minorHAnsi" w:cstheme="minorHAnsi"/>
          <w:sz w:val="24"/>
          <w:szCs w:val="24"/>
          <w:lang w:val="fr-FR"/>
        </w:rPr>
        <w:t>/</w:t>
      </w:r>
      <w:proofErr w:type="spellStart"/>
      <w:r w:rsidRPr="009A010C">
        <w:rPr>
          <w:rFonts w:asciiTheme="minorHAnsi" w:eastAsia="Times New Roman" w:hAnsiTheme="minorHAnsi" w:cstheme="minorHAnsi"/>
          <w:sz w:val="24"/>
          <w:szCs w:val="24"/>
          <w:lang w:val="fr-FR"/>
        </w:rPr>
        <w:t>darea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folosință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gratuită</w:t>
      </w:r>
      <w:proofErr w:type="spellEnd"/>
      <w:r w:rsidRPr="009A010C">
        <w:rPr>
          <w:rFonts w:asciiTheme="minorHAnsi" w:eastAsia="Times New Roman" w:hAnsiTheme="minorHAnsi" w:cstheme="minorHAnsi"/>
          <w:sz w:val="24"/>
          <w:szCs w:val="24"/>
          <w:lang w:val="fr-FR"/>
        </w:rPr>
        <w:t>/</w:t>
      </w:r>
      <w:proofErr w:type="spellStart"/>
      <w:r w:rsidRPr="009A010C">
        <w:rPr>
          <w:rFonts w:asciiTheme="minorHAnsi" w:eastAsia="Times New Roman" w:hAnsiTheme="minorHAnsi" w:cstheme="minorHAnsi"/>
          <w:sz w:val="24"/>
          <w:szCs w:val="24"/>
          <w:lang w:val="fr-FR"/>
        </w:rPr>
        <w:t>concesiunea</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unor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suprafețe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din</w:t>
      </w:r>
      <w:proofErr w:type="spellEnd"/>
      <w:r w:rsidRPr="009A010C">
        <w:rPr>
          <w:rFonts w:asciiTheme="minorHAnsi" w:eastAsia="Times New Roman" w:hAnsiTheme="minorHAnsi" w:cstheme="minorHAnsi"/>
          <w:sz w:val="24"/>
          <w:szCs w:val="24"/>
          <w:lang w:val="fr-FR"/>
        </w:rPr>
        <w:t xml:space="preserve"> </w:t>
      </w:r>
      <w:proofErr w:type="spellStart"/>
      <w:r w:rsidR="003772E5" w:rsidRPr="009A010C">
        <w:rPr>
          <w:rFonts w:asciiTheme="minorHAnsi" w:eastAsia="Times New Roman" w:hAnsiTheme="minorHAnsi" w:cstheme="minorHAnsi"/>
          <w:sz w:val="24"/>
          <w:szCs w:val="24"/>
          <w:lang w:val="fr-FR"/>
        </w:rPr>
        <w:t>imobilul</w:t>
      </w:r>
      <w:proofErr w:type="spellEnd"/>
      <w:r w:rsidR="003772E5"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teren</w:t>
      </w:r>
      <w:proofErr w:type="spellEnd"/>
      <w:r w:rsidR="003772E5" w:rsidRPr="009A010C">
        <w:rPr>
          <w:rFonts w:asciiTheme="minorHAnsi" w:eastAsia="Times New Roman" w:hAnsiTheme="minorHAnsi" w:cstheme="minorHAnsi"/>
          <w:sz w:val="24"/>
          <w:szCs w:val="24"/>
          <w:lang w:val="fr-FR"/>
        </w:rPr>
        <w:t xml:space="preserve"> care face </w:t>
      </w:r>
      <w:proofErr w:type="spellStart"/>
      <w:r w:rsidR="003772E5" w:rsidRPr="009A010C">
        <w:rPr>
          <w:rFonts w:asciiTheme="minorHAnsi" w:eastAsia="Times New Roman" w:hAnsiTheme="minorHAnsi" w:cstheme="minorHAnsi"/>
          <w:sz w:val="24"/>
          <w:szCs w:val="24"/>
          <w:lang w:val="fr-FR"/>
        </w:rPr>
        <w:t>obiectul</w:t>
      </w:r>
      <w:proofErr w:type="spellEnd"/>
      <w:r w:rsidR="003772E5" w:rsidRPr="009A010C">
        <w:rPr>
          <w:rFonts w:asciiTheme="minorHAnsi" w:eastAsia="Times New Roman" w:hAnsiTheme="minorHAnsi" w:cstheme="minorHAnsi"/>
          <w:sz w:val="24"/>
          <w:szCs w:val="24"/>
          <w:lang w:val="fr-FR"/>
        </w:rPr>
        <w:t xml:space="preserve"> </w:t>
      </w:r>
      <w:proofErr w:type="spellStart"/>
      <w:r w:rsidR="003772E5" w:rsidRPr="009A010C">
        <w:rPr>
          <w:rFonts w:asciiTheme="minorHAnsi" w:eastAsia="Times New Roman" w:hAnsiTheme="minorHAnsi" w:cstheme="minorHAnsi"/>
          <w:sz w:val="24"/>
          <w:szCs w:val="24"/>
          <w:lang w:val="fr-FR"/>
        </w:rPr>
        <w:t>cererii</w:t>
      </w:r>
      <w:proofErr w:type="spellEnd"/>
      <w:r w:rsidR="003772E5" w:rsidRPr="009A010C">
        <w:rPr>
          <w:rFonts w:asciiTheme="minorHAnsi" w:eastAsia="Times New Roman" w:hAnsiTheme="minorHAnsi" w:cstheme="minorHAnsi"/>
          <w:sz w:val="24"/>
          <w:szCs w:val="24"/>
          <w:lang w:val="fr-FR"/>
        </w:rPr>
        <w:t xml:space="preserve"> de </w:t>
      </w:r>
      <w:proofErr w:type="spellStart"/>
      <w:r w:rsidR="003772E5" w:rsidRPr="009A010C">
        <w:rPr>
          <w:rFonts w:asciiTheme="minorHAnsi" w:eastAsia="Times New Roman" w:hAnsiTheme="minorHAnsi" w:cstheme="minorHAnsi"/>
          <w:sz w:val="24"/>
          <w:szCs w:val="24"/>
          <w:lang w:val="fr-FR"/>
        </w:rPr>
        <w:t>finanţare</w:t>
      </w:r>
      <w:proofErr w:type="spellEnd"/>
      <w:r w:rsidR="005C2D2B" w:rsidRPr="009A010C">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condiția</w:t>
      </w:r>
      <w:proofErr w:type="spellEnd"/>
      <w:r w:rsidRPr="009A010C">
        <w:rPr>
          <w:rFonts w:asciiTheme="minorHAnsi" w:eastAsia="Times New Roman" w:hAnsiTheme="minorHAnsi" w:cstheme="minorHAnsi"/>
          <w:sz w:val="24"/>
          <w:szCs w:val="24"/>
          <w:lang w:val="fr-FR"/>
        </w:rPr>
        <w:t xml:space="preserve"> ca </w:t>
      </w:r>
      <w:proofErr w:type="spellStart"/>
      <w:r w:rsidRPr="009A010C">
        <w:rPr>
          <w:rFonts w:asciiTheme="minorHAnsi" w:eastAsia="Times New Roman" w:hAnsiTheme="minorHAnsi" w:cstheme="minorHAnsi"/>
          <w:sz w:val="24"/>
          <w:szCs w:val="24"/>
          <w:lang w:val="fr-FR"/>
        </w:rPr>
        <w:t>respectivele</w:t>
      </w:r>
      <w:proofErr w:type="spellEnd"/>
      <w:r w:rsidRPr="009A010C">
        <w:rPr>
          <w:rFonts w:asciiTheme="minorHAnsi" w:eastAsia="Times New Roman" w:hAnsiTheme="minorHAnsi" w:cstheme="minorHAnsi"/>
          <w:sz w:val="24"/>
          <w:szCs w:val="24"/>
          <w:lang w:val="fr-FR"/>
        </w:rPr>
        <w:t xml:space="preserve"> limite ale </w:t>
      </w:r>
      <w:proofErr w:type="spellStart"/>
      <w:r w:rsidRPr="009A010C">
        <w:rPr>
          <w:rFonts w:asciiTheme="minorHAnsi" w:eastAsia="Times New Roman" w:hAnsiTheme="minorHAnsi" w:cstheme="minorHAnsi"/>
          <w:sz w:val="24"/>
          <w:szCs w:val="24"/>
          <w:lang w:val="fr-FR"/>
        </w:rPr>
        <w:lastRenderedPageBreak/>
        <w:t>dreptului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proprietate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să</w:t>
      </w:r>
      <w:proofErr w:type="spellEnd"/>
      <w:r w:rsidRPr="009A010C">
        <w:rPr>
          <w:rFonts w:asciiTheme="minorHAnsi" w:eastAsia="Times New Roman" w:hAnsiTheme="minorHAnsi" w:cstheme="minorHAnsi"/>
          <w:sz w:val="24"/>
          <w:szCs w:val="24"/>
          <w:lang w:val="fr-FR"/>
        </w:rPr>
        <w:t xml:space="preserve"> nu fie </w:t>
      </w:r>
      <w:proofErr w:type="spellStart"/>
      <w:r w:rsidRPr="009A010C">
        <w:rPr>
          <w:rFonts w:asciiTheme="minorHAnsi" w:eastAsia="Times New Roman" w:hAnsiTheme="minorHAnsi" w:cstheme="minorHAnsi"/>
          <w:sz w:val="24"/>
          <w:szCs w:val="24"/>
          <w:lang w:val="fr-FR"/>
        </w:rPr>
        <w:t>incompatibile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realizarea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activităților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implementarea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proiectului</w:t>
      </w:r>
      <w:proofErr w:type="spellEnd"/>
      <w:r w:rsidRPr="009A010C">
        <w:rPr>
          <w:rFonts w:asciiTheme="minorHAnsi" w:eastAsia="Times New Roman" w:hAnsiTheme="minorHAnsi" w:cstheme="minorHAnsi"/>
          <w:sz w:val="24"/>
          <w:szCs w:val="24"/>
          <w:lang w:val="fr-FR"/>
        </w:rPr>
        <w:t>.</w:t>
      </w:r>
    </w:p>
    <w:p w14:paraId="4569718C" w14:textId="77777777" w:rsidR="006C107D" w:rsidRPr="009A010C" w:rsidRDefault="006C107D" w:rsidP="006C107D">
      <w:pPr>
        <w:spacing w:before="0" w:after="0" w:line="259" w:lineRule="auto"/>
        <w:jc w:val="both"/>
        <w:rPr>
          <w:rFonts w:asciiTheme="minorHAnsi" w:eastAsia="Times New Roman" w:hAnsiTheme="minorHAnsi" w:cstheme="minorHAnsi"/>
          <w:sz w:val="24"/>
          <w:szCs w:val="24"/>
          <w:lang w:val="fr-FR"/>
        </w:rPr>
      </w:pPr>
    </w:p>
    <w:p w14:paraId="7935D0D6" w14:textId="1CE9DDAE" w:rsidR="006C107D" w:rsidRPr="009A010C" w:rsidRDefault="006C107D" w:rsidP="006C107D">
      <w:pPr>
        <w:spacing w:before="0" w:after="0" w:line="259" w:lineRule="auto"/>
        <w:jc w:val="both"/>
        <w:rPr>
          <w:rFonts w:asciiTheme="minorHAnsi" w:eastAsia="Times New Roman" w:hAnsiTheme="minorHAnsi" w:cstheme="minorHAnsi"/>
          <w:sz w:val="24"/>
          <w:szCs w:val="24"/>
          <w:lang w:val="fr-FR"/>
        </w:rPr>
      </w:pPr>
      <w:proofErr w:type="spellStart"/>
      <w:r w:rsidRPr="009A010C">
        <w:rPr>
          <w:rFonts w:asciiTheme="minorHAnsi" w:eastAsia="Times New Roman" w:hAnsiTheme="minorHAnsi" w:cstheme="minorHAnsi"/>
          <w:sz w:val="24"/>
          <w:szCs w:val="24"/>
          <w:lang w:val="fr-FR"/>
        </w:rPr>
        <w:t>Fiecare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caz</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parte va fi </w:t>
      </w:r>
      <w:proofErr w:type="spellStart"/>
      <w:r w:rsidRPr="009A010C">
        <w:rPr>
          <w:rFonts w:asciiTheme="minorHAnsi" w:eastAsia="Times New Roman" w:hAnsiTheme="minorHAnsi" w:cstheme="minorHAnsi"/>
          <w:sz w:val="24"/>
          <w:szCs w:val="24"/>
          <w:lang w:val="fr-FR"/>
        </w:rPr>
        <w:t>analizat</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nivelul</w:t>
      </w:r>
      <w:proofErr w:type="spellEnd"/>
      <w:r w:rsidRPr="009A010C">
        <w:rPr>
          <w:rFonts w:asciiTheme="minorHAnsi" w:eastAsia="Times New Roman" w:hAnsiTheme="minorHAnsi" w:cstheme="minorHAnsi"/>
          <w:sz w:val="24"/>
          <w:szCs w:val="24"/>
          <w:lang w:val="fr-FR"/>
        </w:rPr>
        <w:t xml:space="preserve"> AM,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cadrul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etapei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verificare</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conformității</w:t>
      </w:r>
      <w:proofErr w:type="spellEnd"/>
      <w:r w:rsidRPr="009A010C">
        <w:rPr>
          <w:rFonts w:asciiTheme="minorHAnsi" w:eastAsia="Times New Roman" w:hAnsiTheme="minorHAnsi" w:cstheme="minorHAnsi"/>
          <w:sz w:val="24"/>
          <w:szCs w:val="24"/>
          <w:lang w:val="fr-FR"/>
        </w:rPr>
        <w:t xml:space="preserve"> administrative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eligibilității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Garanțiile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reale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asupra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imobilelor</w:t>
      </w:r>
      <w:proofErr w:type="spellEnd"/>
      <w:r w:rsidRPr="009A010C">
        <w:rPr>
          <w:rFonts w:asciiTheme="minorHAnsi" w:eastAsia="Times New Roman" w:hAnsiTheme="minorHAnsi" w:cstheme="minorHAnsi"/>
          <w:sz w:val="24"/>
          <w:szCs w:val="24"/>
          <w:lang w:val="fr-FR"/>
        </w:rPr>
        <w:t xml:space="preserve"> (ex. </w:t>
      </w:r>
      <w:proofErr w:type="spellStart"/>
      <w:r w:rsidRPr="009A010C">
        <w:rPr>
          <w:rFonts w:asciiTheme="minorHAnsi" w:eastAsia="Times New Roman" w:hAnsiTheme="minorHAnsi" w:cstheme="minorHAnsi"/>
          <w:sz w:val="24"/>
          <w:szCs w:val="24"/>
          <w:lang w:val="fr-FR"/>
        </w:rPr>
        <w:t>ipoteca</w:t>
      </w:r>
      <w:proofErr w:type="spellEnd"/>
      <w:r w:rsidRPr="009A010C">
        <w:rPr>
          <w:rFonts w:asciiTheme="minorHAnsi" w:eastAsia="Times New Roman" w:hAnsiTheme="minorHAnsi" w:cstheme="minorHAnsi"/>
          <w:sz w:val="24"/>
          <w:szCs w:val="24"/>
          <w:lang w:val="fr-FR"/>
        </w:rPr>
        <w:t xml:space="preserve"> etc.) </w:t>
      </w:r>
      <w:proofErr w:type="spellStart"/>
      <w:r w:rsidRPr="009A010C">
        <w:rPr>
          <w:rFonts w:asciiTheme="minorHAnsi" w:eastAsia="Times New Roman" w:hAnsiTheme="minorHAnsi" w:cstheme="minorHAnsi"/>
          <w:sz w:val="24"/>
          <w:szCs w:val="24"/>
          <w:lang w:val="fr-FR"/>
        </w:rPr>
        <w:t>sunt</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considerate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incompatibile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realizarea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proiectelor</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investiții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cadrul</w:t>
      </w:r>
      <w:proofErr w:type="spellEnd"/>
      <w:r w:rsidRPr="009A010C">
        <w:rPr>
          <w:rFonts w:asciiTheme="minorHAnsi" w:eastAsia="Times New Roman" w:hAnsiTheme="minorHAnsi" w:cstheme="minorHAnsi"/>
          <w:sz w:val="24"/>
          <w:szCs w:val="24"/>
          <w:lang w:val="fr-FR"/>
        </w:rPr>
        <w:t xml:space="preserve"> </w:t>
      </w:r>
      <w:r w:rsidR="005C2D2B" w:rsidRPr="009A010C">
        <w:rPr>
          <w:rFonts w:asciiTheme="minorHAnsi" w:eastAsia="Times New Roman" w:hAnsiTheme="minorHAnsi" w:cstheme="minorHAnsi"/>
          <w:sz w:val="24"/>
          <w:szCs w:val="24"/>
          <w:lang w:val="fr-FR"/>
        </w:rPr>
        <w:t>PR SE</w:t>
      </w:r>
      <w:r w:rsidRPr="009A010C">
        <w:rPr>
          <w:rFonts w:asciiTheme="minorHAnsi" w:eastAsia="Times New Roman" w:hAnsiTheme="minorHAnsi" w:cstheme="minorHAnsi"/>
          <w:sz w:val="24"/>
          <w:szCs w:val="24"/>
          <w:lang w:val="fr-FR"/>
        </w:rPr>
        <w:t xml:space="preserve"> 2021-2027.</w:t>
      </w:r>
    </w:p>
    <w:p w14:paraId="0986D642" w14:textId="1DD57EA9" w:rsidR="005558DA" w:rsidRPr="009A010C" w:rsidRDefault="006C107D" w:rsidP="006C107D">
      <w:pPr>
        <w:spacing w:before="0" w:after="0" w:line="256" w:lineRule="auto"/>
        <w:jc w:val="both"/>
        <w:rPr>
          <w:rFonts w:ascii="Calibri" w:eastAsia="Times New Roman" w:hAnsi="Calibri"/>
          <w:bCs/>
          <w:sz w:val="24"/>
          <w:szCs w:val="24"/>
          <w:lang w:val="fr-FR"/>
        </w:rPr>
      </w:pP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accepțiunea</w:t>
      </w:r>
      <w:proofErr w:type="spellEnd"/>
      <w:r w:rsidRPr="009A010C">
        <w:rPr>
          <w:rFonts w:asciiTheme="minorHAnsi" w:eastAsia="Times New Roman" w:hAnsiTheme="minorHAnsi" w:cstheme="minorHAnsi"/>
          <w:sz w:val="24"/>
          <w:szCs w:val="24"/>
          <w:lang w:val="fr-FR"/>
        </w:rPr>
        <w:t xml:space="preserve"> AM nu este </w:t>
      </w:r>
      <w:proofErr w:type="spellStart"/>
      <w:r w:rsidRPr="009A010C">
        <w:rPr>
          <w:rFonts w:asciiTheme="minorHAnsi" w:eastAsia="Times New Roman" w:hAnsiTheme="minorHAnsi" w:cstheme="minorHAnsi"/>
          <w:sz w:val="24"/>
          <w:szCs w:val="24"/>
          <w:lang w:val="fr-FR"/>
        </w:rPr>
        <w:t>considerată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sarcină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dreptul</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administrare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înscris</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003772E5" w:rsidRPr="009A010C">
        <w:rPr>
          <w:rFonts w:asciiTheme="minorHAnsi" w:eastAsia="Times New Roman" w:hAnsiTheme="minorHAnsi" w:cstheme="minorHAnsi"/>
          <w:sz w:val="24"/>
          <w:szCs w:val="24"/>
          <w:lang w:val="fr-FR"/>
        </w:rPr>
        <w:t>C</w:t>
      </w:r>
      <w:r w:rsidRPr="009A010C">
        <w:rPr>
          <w:rFonts w:asciiTheme="minorHAnsi" w:eastAsia="Times New Roman" w:hAnsiTheme="minorHAnsi" w:cstheme="minorHAnsi"/>
          <w:sz w:val="24"/>
          <w:szCs w:val="24"/>
          <w:lang w:val="fr-FR"/>
        </w:rPr>
        <w:t>artea</w:t>
      </w:r>
      <w:proofErr w:type="spellEnd"/>
      <w:r w:rsidRPr="009A010C">
        <w:rPr>
          <w:rFonts w:asciiTheme="minorHAnsi" w:eastAsia="Times New Roman" w:hAnsiTheme="minorHAnsi" w:cstheme="minorHAnsi"/>
          <w:sz w:val="24"/>
          <w:szCs w:val="24"/>
          <w:lang w:val="fr-FR"/>
        </w:rPr>
        <w:t xml:space="preserve"> </w:t>
      </w:r>
      <w:proofErr w:type="spellStart"/>
      <w:r w:rsidR="003772E5" w:rsidRPr="009A010C">
        <w:rPr>
          <w:rFonts w:asciiTheme="minorHAnsi" w:eastAsia="Times New Roman" w:hAnsiTheme="minorHAnsi" w:cstheme="minorHAnsi"/>
          <w:sz w:val="24"/>
          <w:szCs w:val="24"/>
          <w:lang w:val="fr-FR"/>
        </w:rPr>
        <w:t>F</w:t>
      </w:r>
      <w:r w:rsidRPr="009A010C">
        <w:rPr>
          <w:rFonts w:asciiTheme="minorHAnsi" w:eastAsia="Times New Roman" w:hAnsiTheme="minorHAnsi" w:cstheme="minorHAnsi"/>
          <w:sz w:val="24"/>
          <w:szCs w:val="24"/>
          <w:lang w:val="fr-FR"/>
        </w:rPr>
        <w:t>unciară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şi</w:t>
      </w:r>
      <w:proofErr w:type="spellEnd"/>
      <w:r w:rsidRPr="009A010C">
        <w:rPr>
          <w:rFonts w:asciiTheme="minorHAnsi" w:eastAsia="Times New Roman" w:hAnsiTheme="minorHAnsi" w:cstheme="minorHAnsi"/>
          <w:sz w:val="24"/>
          <w:szCs w:val="24"/>
          <w:lang w:val="fr-FR"/>
        </w:rPr>
        <w:t xml:space="preserve"> care nu </w:t>
      </w:r>
      <w:proofErr w:type="spellStart"/>
      <w:r w:rsidRPr="009A010C">
        <w:rPr>
          <w:rFonts w:asciiTheme="minorHAnsi" w:eastAsia="Times New Roman" w:hAnsiTheme="minorHAnsi" w:cstheme="minorHAnsi"/>
          <w:sz w:val="24"/>
          <w:szCs w:val="24"/>
          <w:lang w:val="fr-FR"/>
        </w:rPr>
        <w:t>afectează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condiţiile</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implementare</w:t>
      </w:r>
      <w:proofErr w:type="spellEnd"/>
      <w:r w:rsidRPr="009A010C">
        <w:rPr>
          <w:rFonts w:asciiTheme="minorHAnsi" w:eastAsia="Times New Roman" w:hAnsiTheme="minorHAnsi" w:cstheme="minorHAnsi"/>
          <w:sz w:val="24"/>
          <w:szCs w:val="24"/>
          <w:lang w:val="fr-FR"/>
        </w:rPr>
        <w:t>.</w:t>
      </w:r>
    </w:p>
    <w:p w14:paraId="56278631" w14:textId="77777777" w:rsidR="001868B7" w:rsidRPr="009A010C" w:rsidRDefault="001868B7" w:rsidP="008F55D4">
      <w:pPr>
        <w:spacing w:before="0" w:after="0" w:line="256" w:lineRule="auto"/>
        <w:jc w:val="both"/>
        <w:rPr>
          <w:rFonts w:ascii="Calibri" w:hAnsi="Calibri"/>
          <w:b/>
          <w:sz w:val="24"/>
          <w:szCs w:val="24"/>
          <w:lang w:val="fr-FR"/>
        </w:rPr>
      </w:pPr>
    </w:p>
    <w:p w14:paraId="6EB81989" w14:textId="77777777" w:rsidR="008027B1" w:rsidRPr="009A010C" w:rsidRDefault="008027B1" w:rsidP="00ED57FC">
      <w:pPr>
        <w:numPr>
          <w:ilvl w:val="0"/>
          <w:numId w:val="49"/>
        </w:numPr>
        <w:autoSpaceDE w:val="0"/>
        <w:autoSpaceDN w:val="0"/>
        <w:adjustRightInd w:val="0"/>
        <w:spacing w:before="0" w:after="0" w:line="259" w:lineRule="auto"/>
        <w:contextualSpacing/>
        <w:jc w:val="both"/>
        <w:rPr>
          <w:rFonts w:asciiTheme="minorHAnsi" w:hAnsiTheme="minorHAnsi" w:cstheme="minorHAnsi"/>
          <w:b/>
          <w:bCs/>
          <w:sz w:val="24"/>
          <w:szCs w:val="24"/>
          <w:lang w:val="fr-FR" w:eastAsia="en-GB"/>
        </w:rPr>
      </w:pPr>
      <w:proofErr w:type="spellStart"/>
      <w:r w:rsidRPr="009A010C">
        <w:rPr>
          <w:rFonts w:asciiTheme="minorHAnsi" w:hAnsiTheme="minorHAnsi" w:cstheme="minorHAnsi"/>
          <w:b/>
          <w:bCs/>
          <w:sz w:val="24"/>
          <w:szCs w:val="24"/>
          <w:lang w:val="fr-FR" w:eastAsia="en-GB"/>
        </w:rPr>
        <w:t>Solicitantul</w:t>
      </w:r>
      <w:proofErr w:type="spellEnd"/>
      <w:r w:rsidRPr="009A010C">
        <w:rPr>
          <w:rFonts w:asciiTheme="minorHAnsi" w:hAnsiTheme="minorHAnsi" w:cstheme="minorHAnsi"/>
          <w:b/>
          <w:bCs/>
          <w:sz w:val="24"/>
          <w:szCs w:val="24"/>
          <w:lang w:val="fr-FR" w:eastAsia="en-GB"/>
        </w:rPr>
        <w:t>/</w:t>
      </w:r>
      <w:proofErr w:type="spellStart"/>
      <w:r w:rsidRPr="009A010C">
        <w:rPr>
          <w:rFonts w:asciiTheme="minorHAnsi" w:hAnsiTheme="minorHAnsi" w:cstheme="minorHAnsi"/>
          <w:b/>
          <w:bCs/>
          <w:sz w:val="24"/>
          <w:szCs w:val="24"/>
          <w:lang w:val="fr-FR" w:eastAsia="en-GB"/>
        </w:rPr>
        <w:t>partenerii</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dovedește</w:t>
      </w:r>
      <w:proofErr w:type="spellEnd"/>
      <w:r w:rsidRPr="009A010C">
        <w:rPr>
          <w:rFonts w:asciiTheme="minorHAnsi" w:hAnsiTheme="minorHAnsi" w:cstheme="minorHAnsi"/>
          <w:b/>
          <w:bCs/>
          <w:sz w:val="24"/>
          <w:szCs w:val="24"/>
          <w:lang w:val="fr-FR" w:eastAsia="en-GB"/>
        </w:rPr>
        <w:t>/</w:t>
      </w:r>
      <w:proofErr w:type="spellStart"/>
      <w:r w:rsidRPr="009A010C">
        <w:rPr>
          <w:rFonts w:asciiTheme="minorHAnsi" w:hAnsiTheme="minorHAnsi" w:cstheme="minorHAnsi"/>
          <w:b/>
          <w:bCs/>
          <w:sz w:val="24"/>
          <w:szCs w:val="24"/>
          <w:lang w:val="fr-FR" w:eastAsia="en-GB"/>
        </w:rPr>
        <w:t>dovedesc</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că</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poate</w:t>
      </w:r>
      <w:proofErr w:type="spellEnd"/>
      <w:r w:rsidRPr="009A010C">
        <w:rPr>
          <w:rFonts w:asciiTheme="minorHAnsi" w:hAnsiTheme="minorHAnsi" w:cstheme="minorHAnsi"/>
          <w:b/>
          <w:bCs/>
          <w:sz w:val="24"/>
          <w:szCs w:val="24"/>
          <w:lang w:val="fr-FR" w:eastAsia="en-GB"/>
        </w:rPr>
        <w:t xml:space="preserve">/pot </w:t>
      </w:r>
      <w:proofErr w:type="spellStart"/>
      <w:r w:rsidRPr="009A010C">
        <w:rPr>
          <w:rFonts w:asciiTheme="minorHAnsi" w:hAnsiTheme="minorHAnsi" w:cstheme="minorHAnsi"/>
          <w:b/>
          <w:bCs/>
          <w:sz w:val="24"/>
          <w:szCs w:val="24"/>
          <w:lang w:val="fr-FR" w:eastAsia="en-GB"/>
        </w:rPr>
        <w:t>să</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asigure</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caracterul</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durabil</w:t>
      </w:r>
      <w:proofErr w:type="spellEnd"/>
      <w:r w:rsidRPr="009A010C">
        <w:rPr>
          <w:rFonts w:asciiTheme="minorHAnsi" w:hAnsiTheme="minorHAnsi" w:cstheme="minorHAnsi"/>
          <w:b/>
          <w:bCs/>
          <w:sz w:val="24"/>
          <w:szCs w:val="24"/>
          <w:lang w:val="fr-FR" w:eastAsia="en-GB"/>
        </w:rPr>
        <w:t xml:space="preserve"> al </w:t>
      </w:r>
      <w:proofErr w:type="spellStart"/>
      <w:r w:rsidRPr="009A010C">
        <w:rPr>
          <w:rFonts w:asciiTheme="minorHAnsi" w:hAnsiTheme="minorHAnsi" w:cstheme="minorHAnsi"/>
          <w:b/>
          <w:bCs/>
          <w:sz w:val="24"/>
          <w:szCs w:val="24"/>
          <w:lang w:val="fr-FR" w:eastAsia="en-GB"/>
        </w:rPr>
        <w:t>investiției</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în</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conformitate</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cu</w:t>
      </w:r>
      <w:proofErr w:type="spellEnd"/>
      <w:r w:rsidRPr="009A010C">
        <w:rPr>
          <w:rFonts w:asciiTheme="minorHAnsi" w:hAnsiTheme="minorHAnsi" w:cstheme="minorHAnsi"/>
          <w:b/>
          <w:bCs/>
          <w:sz w:val="24"/>
          <w:szCs w:val="24"/>
          <w:lang w:val="fr-FR" w:eastAsia="en-GB"/>
        </w:rPr>
        <w:t xml:space="preserve"> art. 65 </w:t>
      </w:r>
      <w:proofErr w:type="spellStart"/>
      <w:r w:rsidRPr="009A010C">
        <w:rPr>
          <w:rFonts w:asciiTheme="minorHAnsi" w:hAnsiTheme="minorHAnsi" w:cstheme="minorHAnsi"/>
          <w:b/>
          <w:bCs/>
          <w:sz w:val="24"/>
          <w:szCs w:val="24"/>
          <w:lang w:val="fr-FR" w:eastAsia="en-GB"/>
        </w:rPr>
        <w:t>din</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Regulamentul</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Parlamentului</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European</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şi</w:t>
      </w:r>
      <w:proofErr w:type="spellEnd"/>
      <w:r w:rsidRPr="009A010C">
        <w:rPr>
          <w:rFonts w:asciiTheme="minorHAnsi" w:hAnsiTheme="minorHAnsi" w:cstheme="minorHAnsi"/>
          <w:b/>
          <w:bCs/>
          <w:sz w:val="24"/>
          <w:szCs w:val="24"/>
          <w:lang w:val="fr-FR" w:eastAsia="en-GB"/>
        </w:rPr>
        <w:t xml:space="preserve"> al </w:t>
      </w:r>
      <w:proofErr w:type="spellStart"/>
      <w:r w:rsidRPr="009A010C">
        <w:rPr>
          <w:rFonts w:asciiTheme="minorHAnsi" w:hAnsiTheme="minorHAnsi" w:cstheme="minorHAnsi"/>
          <w:b/>
          <w:bCs/>
          <w:sz w:val="24"/>
          <w:szCs w:val="24"/>
          <w:lang w:val="fr-FR" w:eastAsia="en-GB"/>
        </w:rPr>
        <w:t>Consiliului</w:t>
      </w:r>
      <w:proofErr w:type="spellEnd"/>
      <w:r w:rsidRPr="009A010C">
        <w:rPr>
          <w:rFonts w:asciiTheme="minorHAnsi" w:hAnsiTheme="minorHAnsi" w:cstheme="minorHAnsi"/>
          <w:b/>
          <w:bCs/>
          <w:sz w:val="24"/>
          <w:szCs w:val="24"/>
          <w:lang w:val="fr-FR" w:eastAsia="en-GB"/>
        </w:rPr>
        <w:t xml:space="preserve"> nr. 2021/1060</w:t>
      </w:r>
    </w:p>
    <w:p w14:paraId="27B882C0" w14:textId="77777777" w:rsidR="008027B1" w:rsidRPr="009A010C" w:rsidRDefault="008027B1" w:rsidP="008027B1">
      <w:pPr>
        <w:autoSpaceDE w:val="0"/>
        <w:autoSpaceDN w:val="0"/>
        <w:adjustRightInd w:val="0"/>
        <w:spacing w:before="0" w:after="0"/>
        <w:jc w:val="both"/>
        <w:rPr>
          <w:rFonts w:asciiTheme="minorHAnsi" w:hAnsiTheme="minorHAnsi" w:cstheme="minorHAnsi"/>
          <w:sz w:val="24"/>
          <w:szCs w:val="24"/>
          <w:lang w:val="fr-FR" w:eastAsia="en-GB"/>
        </w:rPr>
      </w:pPr>
      <w:proofErr w:type="spellStart"/>
      <w:r w:rsidRPr="009A010C">
        <w:rPr>
          <w:rFonts w:asciiTheme="minorHAnsi" w:hAnsiTheme="minorHAnsi" w:cstheme="minorHAnsi"/>
          <w:sz w:val="24"/>
          <w:szCs w:val="24"/>
          <w:lang w:val="fr-FR" w:eastAsia="en-GB"/>
        </w:rPr>
        <w:t>Perioada</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pentru</w:t>
      </w:r>
      <w:proofErr w:type="spellEnd"/>
      <w:r w:rsidRPr="009A010C">
        <w:rPr>
          <w:rFonts w:asciiTheme="minorHAnsi" w:hAnsiTheme="minorHAnsi" w:cstheme="minorHAnsi"/>
          <w:sz w:val="24"/>
          <w:szCs w:val="24"/>
          <w:lang w:val="fr-FR" w:eastAsia="en-GB"/>
        </w:rPr>
        <w:t xml:space="preserve"> care este </w:t>
      </w:r>
      <w:proofErr w:type="spellStart"/>
      <w:r w:rsidRPr="009A010C">
        <w:rPr>
          <w:rFonts w:asciiTheme="minorHAnsi" w:hAnsiTheme="minorHAnsi" w:cstheme="minorHAnsi"/>
          <w:sz w:val="24"/>
          <w:szCs w:val="24"/>
          <w:lang w:val="fr-FR" w:eastAsia="en-GB"/>
        </w:rPr>
        <w:t>conferit</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dreptul</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asupra</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imobilului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obiect</w:t>
      </w:r>
      <w:proofErr w:type="spellEnd"/>
      <w:r w:rsidRPr="009A010C">
        <w:rPr>
          <w:rFonts w:asciiTheme="minorHAnsi" w:hAnsiTheme="minorHAnsi" w:cstheme="minorHAnsi"/>
          <w:sz w:val="24"/>
          <w:szCs w:val="24"/>
          <w:lang w:val="fr-FR" w:eastAsia="en-GB"/>
        </w:rPr>
        <w:t xml:space="preserve"> al </w:t>
      </w:r>
      <w:proofErr w:type="spellStart"/>
      <w:r w:rsidRPr="009A010C">
        <w:rPr>
          <w:rFonts w:asciiTheme="minorHAnsi" w:hAnsiTheme="minorHAnsi" w:cstheme="minorHAnsi"/>
          <w:sz w:val="24"/>
          <w:szCs w:val="24"/>
          <w:lang w:val="fr-FR" w:eastAsia="en-GB"/>
        </w:rPr>
        <w:t>proiectului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solicitanților</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eligibili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și</w:t>
      </w:r>
      <w:proofErr w:type="spellEnd"/>
      <w:r w:rsidRPr="009A010C">
        <w:rPr>
          <w:rFonts w:asciiTheme="minorHAnsi" w:hAnsiTheme="minorHAnsi" w:cstheme="minorHAnsi"/>
          <w:sz w:val="24"/>
          <w:szCs w:val="24"/>
          <w:lang w:val="fr-FR" w:eastAsia="en-GB"/>
        </w:rPr>
        <w:t>/</w:t>
      </w:r>
      <w:proofErr w:type="spellStart"/>
      <w:r w:rsidRPr="009A010C">
        <w:rPr>
          <w:rFonts w:asciiTheme="minorHAnsi" w:hAnsiTheme="minorHAnsi" w:cstheme="minorHAnsi"/>
          <w:sz w:val="24"/>
          <w:szCs w:val="24"/>
          <w:lang w:val="fr-FR" w:eastAsia="en-GB"/>
        </w:rPr>
        <w:t>sau</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partenerilor</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acestora</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trebuie</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să</w:t>
      </w:r>
      <w:proofErr w:type="spellEnd"/>
      <w:r w:rsidRPr="009A010C">
        <w:rPr>
          <w:rFonts w:asciiTheme="minorHAnsi" w:hAnsiTheme="minorHAnsi" w:cstheme="minorHAnsi"/>
          <w:sz w:val="24"/>
          <w:szCs w:val="24"/>
          <w:lang w:val="fr-FR" w:eastAsia="en-GB"/>
        </w:rPr>
        <w:t xml:space="preserve"> fie </w:t>
      </w:r>
      <w:proofErr w:type="spellStart"/>
      <w:r w:rsidRPr="009A010C">
        <w:rPr>
          <w:rFonts w:asciiTheme="minorHAnsi" w:hAnsiTheme="minorHAnsi" w:cstheme="minorHAnsi"/>
          <w:sz w:val="24"/>
          <w:szCs w:val="24"/>
          <w:lang w:val="fr-FR" w:eastAsia="en-GB"/>
        </w:rPr>
        <w:t>acoperitoare</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pentru</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durată</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menționată</w:t>
      </w:r>
      <w:proofErr w:type="spellEnd"/>
      <w:r w:rsidRPr="009A010C">
        <w:rPr>
          <w:rFonts w:asciiTheme="minorHAnsi" w:hAnsiTheme="minorHAnsi" w:cstheme="minorHAnsi"/>
          <w:sz w:val="24"/>
          <w:szCs w:val="24"/>
          <w:lang w:val="fr-FR" w:eastAsia="en-GB"/>
        </w:rPr>
        <w:t xml:space="preserve"> la </w:t>
      </w:r>
      <w:proofErr w:type="spellStart"/>
      <w:r w:rsidRPr="009A010C">
        <w:rPr>
          <w:rFonts w:asciiTheme="minorHAnsi" w:hAnsiTheme="minorHAnsi" w:cstheme="minorHAnsi"/>
          <w:sz w:val="24"/>
          <w:szCs w:val="24"/>
          <w:lang w:val="fr-FR" w:eastAsia="en-GB"/>
        </w:rPr>
        <w:t>articolul</w:t>
      </w:r>
      <w:proofErr w:type="spellEnd"/>
      <w:r w:rsidRPr="009A010C">
        <w:rPr>
          <w:rFonts w:asciiTheme="minorHAnsi" w:hAnsiTheme="minorHAnsi" w:cstheme="minorHAnsi"/>
          <w:sz w:val="24"/>
          <w:szCs w:val="24"/>
          <w:lang w:val="fr-FR" w:eastAsia="en-GB"/>
        </w:rPr>
        <w:t xml:space="preserve"> 65 </w:t>
      </w:r>
      <w:proofErr w:type="spellStart"/>
      <w:r w:rsidRPr="009A010C">
        <w:rPr>
          <w:rFonts w:asciiTheme="minorHAnsi" w:hAnsiTheme="minorHAnsi" w:cstheme="minorHAnsi"/>
          <w:sz w:val="24"/>
          <w:szCs w:val="24"/>
          <w:lang w:val="fr-FR" w:eastAsia="en-GB"/>
        </w:rPr>
        <w:t>din</w:t>
      </w:r>
      <w:proofErr w:type="spellEnd"/>
      <w:r w:rsidRPr="009A010C">
        <w:rPr>
          <w:rFonts w:asciiTheme="minorHAnsi" w:hAnsiTheme="minorHAnsi" w:cstheme="minorHAnsi"/>
          <w:sz w:val="24"/>
          <w:szCs w:val="24"/>
          <w:lang w:val="fr-FR" w:eastAsia="en-GB"/>
        </w:rPr>
        <w:t xml:space="preserve"> RDC </w:t>
      </w:r>
      <w:proofErr w:type="spellStart"/>
      <w:r w:rsidRPr="009A010C">
        <w:rPr>
          <w:rFonts w:asciiTheme="minorHAnsi" w:hAnsiTheme="minorHAnsi" w:cstheme="minorHAnsi"/>
          <w:sz w:val="24"/>
          <w:szCs w:val="24"/>
          <w:lang w:val="fr-FR" w:eastAsia="en-GB"/>
        </w:rPr>
        <w:t>în</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vederea</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asigurării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caracterului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durabil</w:t>
      </w:r>
      <w:proofErr w:type="spellEnd"/>
      <w:r w:rsidRPr="009A010C">
        <w:rPr>
          <w:rFonts w:asciiTheme="minorHAnsi" w:hAnsiTheme="minorHAnsi" w:cstheme="minorHAnsi"/>
          <w:sz w:val="24"/>
          <w:szCs w:val="24"/>
          <w:lang w:val="fr-FR" w:eastAsia="en-GB"/>
        </w:rPr>
        <w:t xml:space="preserve"> al </w:t>
      </w:r>
      <w:proofErr w:type="spellStart"/>
      <w:r w:rsidRPr="009A010C">
        <w:rPr>
          <w:rFonts w:asciiTheme="minorHAnsi" w:hAnsiTheme="minorHAnsi" w:cstheme="minorHAnsi"/>
          <w:sz w:val="24"/>
          <w:szCs w:val="24"/>
          <w:lang w:val="fr-FR" w:eastAsia="en-GB"/>
        </w:rPr>
        <w:t>investiției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respectiv</w:t>
      </w:r>
      <w:proofErr w:type="spellEnd"/>
      <w:r w:rsidRPr="009A010C">
        <w:rPr>
          <w:rFonts w:asciiTheme="minorHAnsi" w:hAnsiTheme="minorHAnsi" w:cstheme="minorHAnsi"/>
          <w:sz w:val="24"/>
          <w:szCs w:val="24"/>
          <w:lang w:val="fr-FR" w:eastAsia="en-GB"/>
        </w:rPr>
        <w:t xml:space="preserve"> o </w:t>
      </w:r>
      <w:proofErr w:type="spellStart"/>
      <w:r w:rsidRPr="009A010C">
        <w:rPr>
          <w:rFonts w:asciiTheme="minorHAnsi" w:hAnsiTheme="minorHAnsi" w:cstheme="minorHAnsi"/>
          <w:sz w:val="24"/>
          <w:szCs w:val="24"/>
          <w:lang w:val="fr-FR" w:eastAsia="en-GB"/>
        </w:rPr>
        <w:t>perioadă</w:t>
      </w:r>
      <w:proofErr w:type="spellEnd"/>
      <w:r w:rsidRPr="009A010C">
        <w:rPr>
          <w:rFonts w:asciiTheme="minorHAnsi" w:hAnsiTheme="minorHAnsi" w:cstheme="minorHAnsi"/>
          <w:sz w:val="24"/>
          <w:szCs w:val="24"/>
          <w:lang w:val="fr-FR" w:eastAsia="en-GB"/>
        </w:rPr>
        <w:t xml:space="preserve"> de 5 </w:t>
      </w:r>
      <w:proofErr w:type="spellStart"/>
      <w:r w:rsidRPr="009A010C">
        <w:rPr>
          <w:rFonts w:asciiTheme="minorHAnsi" w:hAnsiTheme="minorHAnsi" w:cstheme="minorHAnsi"/>
          <w:sz w:val="24"/>
          <w:szCs w:val="24"/>
          <w:lang w:val="fr-FR" w:eastAsia="en-GB"/>
        </w:rPr>
        <w:t>ani</w:t>
      </w:r>
      <w:proofErr w:type="spellEnd"/>
      <w:r w:rsidRPr="009A010C">
        <w:rPr>
          <w:rFonts w:asciiTheme="minorHAnsi" w:hAnsiTheme="minorHAnsi" w:cstheme="minorHAnsi"/>
          <w:sz w:val="24"/>
          <w:szCs w:val="24"/>
          <w:lang w:val="fr-FR" w:eastAsia="en-GB"/>
        </w:rPr>
        <w:t xml:space="preserve"> </w:t>
      </w:r>
      <w:r w:rsidRPr="009A010C">
        <w:rPr>
          <w:rFonts w:asciiTheme="minorHAnsi" w:hAnsiTheme="minorHAnsi" w:cstheme="minorHAnsi"/>
          <w:sz w:val="24"/>
          <w:szCs w:val="24"/>
        </w:rPr>
        <w:t>de la efectuarea de AM a plății finale catre beneficiar</w:t>
      </w:r>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Această</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perioadă</w:t>
      </w:r>
      <w:proofErr w:type="spellEnd"/>
      <w:r w:rsidRPr="009A010C">
        <w:rPr>
          <w:rFonts w:asciiTheme="minorHAnsi" w:hAnsiTheme="minorHAnsi" w:cstheme="minorHAnsi"/>
          <w:sz w:val="24"/>
          <w:szCs w:val="24"/>
          <w:lang w:val="fr-FR" w:eastAsia="en-GB"/>
        </w:rPr>
        <w:t xml:space="preserve"> se va calcula </w:t>
      </w:r>
      <w:proofErr w:type="spellStart"/>
      <w:r w:rsidRPr="009A010C">
        <w:rPr>
          <w:rFonts w:asciiTheme="minorHAnsi" w:hAnsiTheme="minorHAnsi" w:cstheme="minorHAnsi"/>
          <w:sz w:val="24"/>
          <w:szCs w:val="24"/>
          <w:lang w:val="fr-FR" w:eastAsia="en-GB"/>
        </w:rPr>
        <w:t>estimativ</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luându</w:t>
      </w:r>
      <w:proofErr w:type="spellEnd"/>
      <w:r w:rsidRPr="009A010C">
        <w:rPr>
          <w:rFonts w:asciiTheme="minorHAnsi" w:hAnsiTheme="minorHAnsi" w:cstheme="minorHAnsi"/>
          <w:sz w:val="24"/>
          <w:szCs w:val="24"/>
          <w:lang w:val="fr-FR" w:eastAsia="en-GB"/>
        </w:rPr>
        <w:t xml:space="preserve">-se </w:t>
      </w:r>
      <w:proofErr w:type="spellStart"/>
      <w:r w:rsidRPr="009A010C">
        <w:rPr>
          <w:rFonts w:asciiTheme="minorHAnsi" w:hAnsiTheme="minorHAnsi" w:cstheme="minorHAnsi"/>
          <w:sz w:val="24"/>
          <w:szCs w:val="24"/>
          <w:lang w:val="fr-FR" w:eastAsia="en-GB"/>
        </w:rPr>
        <w:t>în</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considerare</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perioada</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derulării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procesului</w:t>
      </w:r>
      <w:proofErr w:type="spellEnd"/>
      <w:r w:rsidRPr="009A010C">
        <w:rPr>
          <w:rFonts w:asciiTheme="minorHAnsi" w:hAnsiTheme="minorHAnsi" w:cstheme="minorHAnsi"/>
          <w:sz w:val="24"/>
          <w:szCs w:val="24"/>
          <w:lang w:val="fr-FR" w:eastAsia="en-GB"/>
        </w:rPr>
        <w:t xml:space="preserve"> de </w:t>
      </w:r>
      <w:proofErr w:type="spellStart"/>
      <w:r w:rsidRPr="009A010C">
        <w:rPr>
          <w:rFonts w:asciiTheme="minorHAnsi" w:hAnsiTheme="minorHAnsi" w:cstheme="minorHAnsi"/>
          <w:sz w:val="24"/>
          <w:szCs w:val="24"/>
          <w:lang w:val="fr-FR" w:eastAsia="en-GB"/>
        </w:rPr>
        <w:t>evaluare</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selecție</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și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contractare</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perioada</w:t>
      </w:r>
      <w:proofErr w:type="spellEnd"/>
      <w:r w:rsidRPr="009A010C">
        <w:rPr>
          <w:rFonts w:asciiTheme="minorHAnsi" w:hAnsiTheme="minorHAnsi" w:cstheme="minorHAnsi"/>
          <w:sz w:val="24"/>
          <w:szCs w:val="24"/>
          <w:lang w:val="fr-FR" w:eastAsia="en-GB"/>
        </w:rPr>
        <w:t xml:space="preserve"> de </w:t>
      </w:r>
      <w:proofErr w:type="spellStart"/>
      <w:r w:rsidRPr="009A010C">
        <w:rPr>
          <w:rFonts w:asciiTheme="minorHAnsi" w:hAnsiTheme="minorHAnsi" w:cstheme="minorHAnsi"/>
          <w:sz w:val="24"/>
          <w:szCs w:val="24"/>
          <w:lang w:val="fr-FR" w:eastAsia="en-GB"/>
        </w:rPr>
        <w:t>implementare</w:t>
      </w:r>
      <w:proofErr w:type="spellEnd"/>
      <w:r w:rsidRPr="009A010C">
        <w:rPr>
          <w:rFonts w:asciiTheme="minorHAnsi" w:hAnsiTheme="minorHAnsi" w:cstheme="minorHAnsi"/>
          <w:sz w:val="24"/>
          <w:szCs w:val="24"/>
          <w:lang w:val="fr-FR" w:eastAsia="en-GB"/>
        </w:rPr>
        <w:t xml:space="preserve"> a </w:t>
      </w:r>
      <w:proofErr w:type="spellStart"/>
      <w:r w:rsidRPr="009A010C">
        <w:rPr>
          <w:rFonts w:asciiTheme="minorHAnsi" w:hAnsiTheme="minorHAnsi" w:cstheme="minorHAnsi"/>
          <w:sz w:val="24"/>
          <w:szCs w:val="24"/>
          <w:lang w:val="fr-FR" w:eastAsia="en-GB"/>
        </w:rPr>
        <w:t>proiectului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și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respectiv</w:t>
      </w:r>
      <w:proofErr w:type="spellEnd"/>
      <w:r w:rsidRPr="009A010C">
        <w:rPr>
          <w:rFonts w:asciiTheme="minorHAnsi" w:hAnsiTheme="minorHAnsi" w:cstheme="minorHAnsi"/>
          <w:sz w:val="24"/>
          <w:szCs w:val="24"/>
          <w:lang w:val="fr-FR" w:eastAsia="en-GB"/>
        </w:rPr>
        <w:t xml:space="preserve"> de </w:t>
      </w:r>
      <w:proofErr w:type="spellStart"/>
      <w:r w:rsidRPr="009A010C">
        <w:rPr>
          <w:rFonts w:asciiTheme="minorHAnsi" w:hAnsiTheme="minorHAnsi" w:cstheme="minorHAnsi"/>
          <w:sz w:val="24"/>
          <w:szCs w:val="24"/>
          <w:lang w:val="fr-FR" w:eastAsia="en-GB"/>
        </w:rPr>
        <w:t>efectuare</w:t>
      </w:r>
      <w:proofErr w:type="spellEnd"/>
      <w:r w:rsidRPr="009A010C">
        <w:rPr>
          <w:rFonts w:asciiTheme="minorHAnsi" w:hAnsiTheme="minorHAnsi" w:cstheme="minorHAnsi"/>
          <w:sz w:val="24"/>
          <w:szCs w:val="24"/>
          <w:lang w:val="fr-FR" w:eastAsia="en-GB"/>
        </w:rPr>
        <w:t xml:space="preserve"> a </w:t>
      </w:r>
      <w:proofErr w:type="spellStart"/>
      <w:r w:rsidRPr="009A010C">
        <w:rPr>
          <w:rFonts w:asciiTheme="minorHAnsi" w:hAnsiTheme="minorHAnsi" w:cstheme="minorHAnsi"/>
          <w:sz w:val="24"/>
          <w:szCs w:val="24"/>
          <w:lang w:val="fr-FR" w:eastAsia="en-GB"/>
        </w:rPr>
        <w:t>plății</w:t>
      </w:r>
      <w:proofErr w:type="spellEnd"/>
      <w:r w:rsidRPr="009A010C">
        <w:rPr>
          <w:rFonts w:asciiTheme="minorHAnsi" w:hAnsiTheme="minorHAnsi" w:cstheme="minorHAnsi"/>
          <w:sz w:val="24"/>
          <w:szCs w:val="24"/>
          <w:lang w:val="fr-FR" w:eastAsia="en-GB"/>
        </w:rPr>
        <w:t xml:space="preserve"> finale, la care se </w:t>
      </w:r>
      <w:proofErr w:type="spellStart"/>
      <w:r w:rsidRPr="009A010C">
        <w:rPr>
          <w:rFonts w:asciiTheme="minorHAnsi" w:hAnsiTheme="minorHAnsi" w:cstheme="minorHAnsi"/>
          <w:sz w:val="24"/>
          <w:szCs w:val="24"/>
          <w:lang w:val="fr-FR" w:eastAsia="en-GB"/>
        </w:rPr>
        <w:t>adaugă</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perioada</w:t>
      </w:r>
      <w:proofErr w:type="spellEnd"/>
      <w:r w:rsidRPr="009A010C">
        <w:rPr>
          <w:rFonts w:asciiTheme="minorHAnsi" w:hAnsiTheme="minorHAnsi" w:cstheme="minorHAnsi"/>
          <w:sz w:val="24"/>
          <w:szCs w:val="24"/>
          <w:lang w:val="fr-FR" w:eastAsia="en-GB"/>
        </w:rPr>
        <w:t xml:space="preserve"> de 5 </w:t>
      </w:r>
      <w:proofErr w:type="spellStart"/>
      <w:r w:rsidRPr="009A010C">
        <w:rPr>
          <w:rFonts w:asciiTheme="minorHAnsi" w:hAnsiTheme="minorHAnsi" w:cstheme="minorHAnsi"/>
          <w:sz w:val="24"/>
          <w:szCs w:val="24"/>
          <w:lang w:val="fr-FR" w:eastAsia="en-GB"/>
        </w:rPr>
        <w:t>ani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anterior</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menţionată</w:t>
      </w:r>
      <w:proofErr w:type="spellEnd"/>
      <w:r w:rsidRPr="009A010C">
        <w:rPr>
          <w:rFonts w:asciiTheme="minorHAnsi" w:hAnsiTheme="minorHAnsi" w:cstheme="minorHAnsi"/>
          <w:sz w:val="24"/>
          <w:szCs w:val="24"/>
          <w:lang w:val="fr-FR" w:eastAsia="en-GB"/>
        </w:rPr>
        <w:t xml:space="preserve">. </w:t>
      </w:r>
    </w:p>
    <w:p w14:paraId="6C7CBB77" w14:textId="77777777" w:rsidR="008027B1" w:rsidRPr="009A010C" w:rsidRDefault="008027B1" w:rsidP="008027B1">
      <w:pPr>
        <w:autoSpaceDE w:val="0"/>
        <w:autoSpaceDN w:val="0"/>
        <w:adjustRightInd w:val="0"/>
        <w:spacing w:before="0" w:after="0"/>
        <w:jc w:val="both"/>
        <w:rPr>
          <w:rFonts w:asciiTheme="minorHAnsi" w:hAnsiTheme="minorHAnsi" w:cstheme="minorHAnsi"/>
          <w:sz w:val="24"/>
          <w:szCs w:val="24"/>
          <w:lang w:val="fr-FR" w:eastAsia="en-GB"/>
        </w:rPr>
      </w:pPr>
    </w:p>
    <w:p w14:paraId="0830BB85" w14:textId="77777777" w:rsidR="008027B1" w:rsidRPr="009A010C" w:rsidRDefault="008027B1" w:rsidP="008027B1">
      <w:pPr>
        <w:spacing w:before="0" w:after="0" w:line="259" w:lineRule="auto"/>
        <w:jc w:val="both"/>
        <w:rPr>
          <w:rFonts w:asciiTheme="minorHAnsi" w:eastAsia="SimSun" w:hAnsiTheme="minorHAnsi" w:cstheme="minorHAnsi"/>
          <w:sz w:val="24"/>
          <w:szCs w:val="24"/>
          <w:lang w:val="fr-FR"/>
        </w:rPr>
      </w:pPr>
      <w:proofErr w:type="spellStart"/>
      <w:r w:rsidRPr="009A010C">
        <w:rPr>
          <w:rFonts w:asciiTheme="minorHAnsi" w:eastAsia="SimSun" w:hAnsiTheme="minorHAnsi" w:cstheme="minorHAnsi"/>
          <w:sz w:val="24"/>
          <w:szCs w:val="24"/>
          <w:lang w:val="fr-FR"/>
        </w:rPr>
        <w:t>Solicitantul</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în</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cazul</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în</w:t>
      </w:r>
      <w:proofErr w:type="spellEnd"/>
      <w:r w:rsidRPr="009A010C">
        <w:rPr>
          <w:rFonts w:asciiTheme="minorHAnsi" w:eastAsia="SimSun" w:hAnsiTheme="minorHAnsi" w:cstheme="minorHAnsi"/>
          <w:sz w:val="24"/>
          <w:szCs w:val="24"/>
          <w:lang w:val="fr-FR"/>
        </w:rPr>
        <w:t xml:space="preserve"> care va </w:t>
      </w:r>
      <w:proofErr w:type="spellStart"/>
      <w:r w:rsidRPr="009A010C">
        <w:rPr>
          <w:rFonts w:asciiTheme="minorHAnsi" w:eastAsia="SimSun" w:hAnsiTheme="minorHAnsi" w:cstheme="minorHAnsi"/>
          <w:sz w:val="24"/>
          <w:szCs w:val="24"/>
          <w:lang w:val="fr-FR"/>
        </w:rPr>
        <w:t>primi</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finanțare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din</w:t>
      </w:r>
      <w:proofErr w:type="spellEnd"/>
      <w:r w:rsidRPr="009A010C">
        <w:rPr>
          <w:rFonts w:asciiTheme="minorHAnsi" w:eastAsia="SimSun" w:hAnsiTheme="minorHAnsi" w:cstheme="minorHAnsi"/>
          <w:sz w:val="24"/>
          <w:szCs w:val="24"/>
          <w:lang w:val="fr-FR"/>
        </w:rPr>
        <w:t xml:space="preserve"> PR SE 2021-2027, </w:t>
      </w:r>
      <w:proofErr w:type="spellStart"/>
      <w:r w:rsidRPr="009A010C">
        <w:rPr>
          <w:rFonts w:asciiTheme="minorHAnsi" w:eastAsia="SimSun" w:hAnsiTheme="minorHAnsi" w:cstheme="minorHAnsi"/>
          <w:sz w:val="24"/>
          <w:szCs w:val="24"/>
          <w:lang w:val="fr-FR"/>
        </w:rPr>
        <w:t>pentru</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investiţii</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în</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infrastructură</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trebuie</w:t>
      </w:r>
      <w:proofErr w:type="spellEnd"/>
      <w:r w:rsidRPr="009A010C">
        <w:rPr>
          <w:rFonts w:asciiTheme="minorHAnsi" w:eastAsia="SimSun" w:hAnsiTheme="minorHAnsi" w:cstheme="minorHAnsi"/>
          <w:sz w:val="24"/>
          <w:szCs w:val="24"/>
          <w:lang w:val="fr-FR"/>
        </w:rPr>
        <w:t xml:space="preserve"> ca in </w:t>
      </w:r>
      <w:proofErr w:type="spellStart"/>
      <w:r w:rsidRPr="009A010C">
        <w:rPr>
          <w:rFonts w:asciiTheme="minorHAnsi" w:eastAsia="SimSun" w:hAnsiTheme="minorHAnsi" w:cstheme="minorHAnsi"/>
          <w:sz w:val="24"/>
          <w:szCs w:val="24"/>
          <w:lang w:val="fr-FR"/>
        </w:rPr>
        <w:t>perioada</w:t>
      </w:r>
      <w:proofErr w:type="spellEnd"/>
      <w:r w:rsidRPr="009A010C">
        <w:rPr>
          <w:rFonts w:asciiTheme="minorHAnsi" w:eastAsia="SimSun" w:hAnsiTheme="minorHAnsi" w:cstheme="minorHAnsi"/>
          <w:sz w:val="24"/>
          <w:szCs w:val="24"/>
          <w:lang w:val="fr-FR"/>
        </w:rPr>
        <w:t xml:space="preserve"> de </w:t>
      </w:r>
      <w:proofErr w:type="spellStart"/>
      <w:proofErr w:type="gramStart"/>
      <w:r w:rsidRPr="009A010C">
        <w:rPr>
          <w:rFonts w:asciiTheme="minorHAnsi" w:eastAsia="SimSun" w:hAnsiTheme="minorHAnsi" w:cstheme="minorHAnsi"/>
          <w:sz w:val="24"/>
          <w:szCs w:val="24"/>
          <w:lang w:val="fr-FR"/>
        </w:rPr>
        <w:t>durabilitate</w:t>
      </w:r>
      <w:proofErr w:type="spellEnd"/>
      <w:r w:rsidRPr="009A010C">
        <w:rPr>
          <w:rFonts w:asciiTheme="minorHAnsi" w:eastAsia="SimSun" w:hAnsiTheme="minorHAnsi" w:cstheme="minorHAnsi"/>
          <w:sz w:val="24"/>
          <w:szCs w:val="24"/>
          <w:lang w:val="fr-FR"/>
        </w:rPr>
        <w:t>:</w:t>
      </w:r>
      <w:proofErr w:type="gramEnd"/>
      <w:r w:rsidRPr="009A010C">
        <w:rPr>
          <w:rFonts w:asciiTheme="minorHAnsi" w:eastAsia="SimSun" w:hAnsiTheme="minorHAnsi" w:cstheme="minorHAnsi"/>
          <w:sz w:val="24"/>
          <w:szCs w:val="24"/>
          <w:lang w:val="fr-FR"/>
        </w:rPr>
        <w:t xml:space="preserve"> </w:t>
      </w:r>
    </w:p>
    <w:p w14:paraId="50969763" w14:textId="77777777" w:rsidR="008027B1" w:rsidRPr="009A010C" w:rsidRDefault="008027B1" w:rsidP="008027B1">
      <w:pPr>
        <w:numPr>
          <w:ilvl w:val="0"/>
          <w:numId w:val="20"/>
        </w:numPr>
        <w:spacing w:before="0" w:after="0" w:line="259" w:lineRule="auto"/>
        <w:contextualSpacing/>
        <w:jc w:val="both"/>
        <w:rPr>
          <w:rFonts w:asciiTheme="minorHAnsi" w:eastAsia="SimSun" w:hAnsiTheme="minorHAnsi" w:cstheme="minorHAnsi"/>
          <w:sz w:val="24"/>
          <w:szCs w:val="24"/>
          <w:lang w:val="en-GB"/>
        </w:rPr>
      </w:pPr>
      <w:proofErr w:type="spellStart"/>
      <w:r w:rsidRPr="009A010C">
        <w:rPr>
          <w:rFonts w:asciiTheme="minorHAnsi" w:eastAsia="SimSun" w:hAnsiTheme="minorHAnsi" w:cstheme="minorHAnsi"/>
          <w:sz w:val="24"/>
          <w:szCs w:val="24"/>
          <w:lang w:val="en-GB"/>
        </w:rPr>
        <w:t>să</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menţină</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investiţia</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realizată</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asigurând</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mentenanţa</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şi</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serviciile</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asociate</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necesare</w:t>
      </w:r>
      <w:proofErr w:type="spellEnd"/>
      <w:r w:rsidRPr="009A010C">
        <w:rPr>
          <w:rFonts w:asciiTheme="minorHAnsi" w:eastAsia="SimSun" w:hAnsiTheme="minorHAnsi" w:cstheme="minorHAnsi"/>
          <w:sz w:val="24"/>
          <w:szCs w:val="24"/>
          <w:lang w:val="en-GB"/>
        </w:rPr>
        <w:t xml:space="preserve">); </w:t>
      </w:r>
    </w:p>
    <w:p w14:paraId="3C3A820A" w14:textId="77777777" w:rsidR="008027B1" w:rsidRPr="009A010C" w:rsidRDefault="008027B1" w:rsidP="008027B1">
      <w:pPr>
        <w:numPr>
          <w:ilvl w:val="0"/>
          <w:numId w:val="20"/>
        </w:numPr>
        <w:spacing w:before="0" w:after="0" w:line="259" w:lineRule="auto"/>
        <w:contextualSpacing/>
        <w:jc w:val="both"/>
        <w:rPr>
          <w:rFonts w:asciiTheme="minorHAnsi" w:eastAsia="SimSun" w:hAnsiTheme="minorHAnsi" w:cstheme="minorHAnsi"/>
          <w:sz w:val="24"/>
          <w:szCs w:val="24"/>
          <w:lang w:val="en-GB"/>
        </w:rPr>
      </w:pPr>
      <w:proofErr w:type="spellStart"/>
      <w:r w:rsidRPr="009A010C">
        <w:rPr>
          <w:rFonts w:asciiTheme="minorHAnsi" w:eastAsia="SimSun" w:hAnsiTheme="minorHAnsi" w:cstheme="minorHAnsi"/>
          <w:sz w:val="24"/>
          <w:szCs w:val="24"/>
          <w:lang w:val="en-GB"/>
        </w:rPr>
        <w:t>să</w:t>
      </w:r>
      <w:proofErr w:type="spellEnd"/>
      <w:r w:rsidRPr="009A010C">
        <w:rPr>
          <w:rFonts w:asciiTheme="minorHAnsi" w:eastAsia="SimSun" w:hAnsiTheme="minorHAnsi" w:cstheme="minorHAnsi"/>
          <w:sz w:val="24"/>
          <w:szCs w:val="24"/>
          <w:lang w:val="en-GB"/>
        </w:rPr>
        <w:t xml:space="preserve"> nu </w:t>
      </w:r>
      <w:proofErr w:type="spellStart"/>
      <w:r w:rsidRPr="009A010C">
        <w:rPr>
          <w:rFonts w:asciiTheme="minorHAnsi" w:eastAsia="SimSun" w:hAnsiTheme="minorHAnsi" w:cstheme="minorHAnsi"/>
          <w:sz w:val="24"/>
          <w:szCs w:val="24"/>
          <w:lang w:val="en-GB"/>
        </w:rPr>
        <w:t>realizeze</w:t>
      </w:r>
      <w:proofErr w:type="spellEnd"/>
      <w:r w:rsidRPr="009A010C">
        <w:rPr>
          <w:rFonts w:asciiTheme="minorHAnsi" w:eastAsia="SimSun" w:hAnsiTheme="minorHAnsi" w:cstheme="minorHAnsi"/>
          <w:sz w:val="24"/>
          <w:szCs w:val="24"/>
          <w:lang w:val="en-GB"/>
        </w:rPr>
        <w:t xml:space="preserve"> o </w:t>
      </w:r>
      <w:proofErr w:type="spellStart"/>
      <w:r w:rsidRPr="009A010C">
        <w:rPr>
          <w:rFonts w:asciiTheme="minorHAnsi" w:eastAsia="SimSun" w:hAnsiTheme="minorHAnsi" w:cstheme="minorHAnsi"/>
          <w:sz w:val="24"/>
          <w:szCs w:val="24"/>
          <w:lang w:val="en-GB"/>
        </w:rPr>
        <w:t>modificare</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asupra</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calităţii</w:t>
      </w:r>
      <w:proofErr w:type="spellEnd"/>
      <w:r w:rsidRPr="009A010C">
        <w:rPr>
          <w:rFonts w:asciiTheme="minorHAnsi" w:eastAsia="SimSun" w:hAnsiTheme="minorHAnsi" w:cstheme="minorHAnsi"/>
          <w:sz w:val="24"/>
          <w:szCs w:val="24"/>
          <w:lang w:val="en-GB"/>
        </w:rPr>
        <w:t xml:space="preserve"> date de </w:t>
      </w:r>
      <w:proofErr w:type="spellStart"/>
      <w:r w:rsidRPr="009A010C">
        <w:rPr>
          <w:rFonts w:asciiTheme="minorHAnsi" w:eastAsia="SimSun" w:hAnsiTheme="minorHAnsi" w:cstheme="minorHAnsi"/>
          <w:sz w:val="24"/>
          <w:szCs w:val="24"/>
          <w:lang w:val="en-GB"/>
        </w:rPr>
        <w:t>dreptul</w:t>
      </w:r>
      <w:proofErr w:type="spellEnd"/>
      <w:r w:rsidRPr="009A010C">
        <w:rPr>
          <w:rFonts w:asciiTheme="minorHAnsi" w:eastAsia="SimSun" w:hAnsiTheme="minorHAnsi" w:cstheme="minorHAnsi"/>
          <w:sz w:val="24"/>
          <w:szCs w:val="24"/>
          <w:lang w:val="en-GB"/>
        </w:rPr>
        <w:t xml:space="preserve"> real </w:t>
      </w:r>
      <w:proofErr w:type="spellStart"/>
      <w:r w:rsidRPr="009A010C">
        <w:rPr>
          <w:rFonts w:asciiTheme="minorHAnsi" w:eastAsia="SimSun" w:hAnsiTheme="minorHAnsi" w:cstheme="minorHAnsi"/>
          <w:sz w:val="24"/>
          <w:szCs w:val="24"/>
          <w:lang w:val="en-GB"/>
        </w:rPr>
        <w:t>detinut</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asupra</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infrastructurii</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decât</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în</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condițiile</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prevăzute</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în</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contractul</w:t>
      </w:r>
      <w:proofErr w:type="spellEnd"/>
      <w:r w:rsidRPr="009A010C">
        <w:rPr>
          <w:rFonts w:asciiTheme="minorHAnsi" w:eastAsia="SimSun" w:hAnsiTheme="minorHAnsi" w:cstheme="minorHAnsi"/>
          <w:sz w:val="24"/>
          <w:szCs w:val="24"/>
          <w:lang w:val="en-GB"/>
        </w:rPr>
        <w:t xml:space="preserve"> de </w:t>
      </w:r>
      <w:proofErr w:type="spellStart"/>
      <w:r w:rsidRPr="009A010C">
        <w:rPr>
          <w:rFonts w:asciiTheme="minorHAnsi" w:eastAsia="SimSun" w:hAnsiTheme="minorHAnsi" w:cstheme="minorHAnsi"/>
          <w:sz w:val="24"/>
          <w:szCs w:val="24"/>
          <w:lang w:val="en-GB"/>
        </w:rPr>
        <w:t>finanțare</w:t>
      </w:r>
      <w:proofErr w:type="spellEnd"/>
      <w:r w:rsidRPr="009A010C">
        <w:rPr>
          <w:rFonts w:asciiTheme="minorHAnsi" w:eastAsia="SimSun" w:hAnsiTheme="minorHAnsi" w:cstheme="minorHAnsi"/>
          <w:sz w:val="24"/>
          <w:szCs w:val="24"/>
          <w:lang w:val="en-GB"/>
        </w:rPr>
        <w:t xml:space="preserve">; </w:t>
      </w:r>
    </w:p>
    <w:p w14:paraId="2B9B81A4" w14:textId="77777777" w:rsidR="008027B1" w:rsidRPr="009A010C" w:rsidRDefault="008027B1" w:rsidP="008027B1">
      <w:pPr>
        <w:numPr>
          <w:ilvl w:val="0"/>
          <w:numId w:val="20"/>
        </w:numPr>
        <w:spacing w:before="0" w:after="0" w:line="259" w:lineRule="auto"/>
        <w:contextualSpacing/>
        <w:jc w:val="both"/>
        <w:rPr>
          <w:rFonts w:asciiTheme="minorHAnsi" w:eastAsia="SimSun" w:hAnsiTheme="minorHAnsi" w:cstheme="minorHAnsi"/>
          <w:sz w:val="24"/>
          <w:szCs w:val="24"/>
          <w:lang w:val="fr-FR"/>
        </w:rPr>
      </w:pPr>
      <w:proofErr w:type="spellStart"/>
      <w:r w:rsidRPr="009A010C">
        <w:rPr>
          <w:rFonts w:asciiTheme="minorHAnsi" w:eastAsia="SimSun" w:hAnsiTheme="minorHAnsi" w:cstheme="minorHAnsi"/>
          <w:sz w:val="24"/>
          <w:szCs w:val="24"/>
          <w:lang w:val="en-GB"/>
        </w:rPr>
        <w:t>să</w:t>
      </w:r>
      <w:proofErr w:type="spellEnd"/>
      <w:r w:rsidRPr="009A010C">
        <w:rPr>
          <w:rFonts w:asciiTheme="minorHAnsi" w:eastAsia="SimSun" w:hAnsiTheme="minorHAnsi" w:cstheme="minorHAnsi"/>
          <w:sz w:val="24"/>
          <w:szCs w:val="24"/>
          <w:lang w:val="en-GB"/>
        </w:rPr>
        <w:t xml:space="preserve"> nu </w:t>
      </w:r>
      <w:proofErr w:type="spellStart"/>
      <w:r w:rsidRPr="009A010C">
        <w:rPr>
          <w:rFonts w:asciiTheme="minorHAnsi" w:eastAsia="SimSun" w:hAnsiTheme="minorHAnsi" w:cstheme="minorHAnsi"/>
          <w:sz w:val="24"/>
          <w:szCs w:val="24"/>
          <w:lang w:val="en-GB"/>
        </w:rPr>
        <w:t>realizeze</w:t>
      </w:r>
      <w:proofErr w:type="spellEnd"/>
      <w:r w:rsidRPr="009A010C">
        <w:rPr>
          <w:rFonts w:asciiTheme="minorHAnsi" w:eastAsia="SimSun" w:hAnsiTheme="minorHAnsi" w:cstheme="minorHAnsi"/>
          <w:sz w:val="24"/>
          <w:szCs w:val="24"/>
          <w:lang w:val="en-GB"/>
        </w:rPr>
        <w:t xml:space="preserve"> o </w:t>
      </w:r>
      <w:proofErr w:type="spellStart"/>
      <w:r w:rsidRPr="009A010C">
        <w:rPr>
          <w:rFonts w:asciiTheme="minorHAnsi" w:eastAsia="SimSun" w:hAnsiTheme="minorHAnsi" w:cstheme="minorHAnsi"/>
          <w:sz w:val="24"/>
          <w:szCs w:val="24"/>
          <w:lang w:val="en-GB"/>
        </w:rPr>
        <w:t>modificare</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substanțială</w:t>
      </w:r>
      <w:proofErr w:type="spellEnd"/>
      <w:r w:rsidRPr="009A010C">
        <w:rPr>
          <w:rFonts w:asciiTheme="minorHAnsi" w:eastAsia="SimSun" w:hAnsiTheme="minorHAnsi" w:cstheme="minorHAnsi"/>
          <w:sz w:val="24"/>
          <w:szCs w:val="24"/>
          <w:lang w:val="en-GB"/>
        </w:rPr>
        <w:t xml:space="preserve"> care </w:t>
      </w:r>
      <w:proofErr w:type="spellStart"/>
      <w:r w:rsidRPr="009A010C">
        <w:rPr>
          <w:rFonts w:asciiTheme="minorHAnsi" w:eastAsia="SimSun" w:hAnsiTheme="minorHAnsi" w:cstheme="minorHAnsi"/>
          <w:sz w:val="24"/>
          <w:szCs w:val="24"/>
          <w:lang w:val="en-GB"/>
        </w:rPr>
        <w:t>afectează</w:t>
      </w:r>
      <w:proofErr w:type="spellEnd"/>
      <w:r w:rsidRPr="009A010C">
        <w:rPr>
          <w:rFonts w:asciiTheme="minorHAnsi" w:eastAsia="SimSun" w:hAnsiTheme="minorHAnsi" w:cstheme="minorHAnsi"/>
          <w:sz w:val="24"/>
          <w:szCs w:val="24"/>
          <w:lang w:val="en-GB"/>
        </w:rPr>
        <w:t xml:space="preserve"> natura, </w:t>
      </w:r>
      <w:proofErr w:type="spellStart"/>
      <w:r w:rsidRPr="009A010C">
        <w:rPr>
          <w:rFonts w:asciiTheme="minorHAnsi" w:eastAsia="SimSun" w:hAnsiTheme="minorHAnsi" w:cstheme="minorHAnsi"/>
          <w:sz w:val="24"/>
          <w:szCs w:val="24"/>
          <w:lang w:val="en-GB"/>
        </w:rPr>
        <w:t>obiectivele</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sau</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condițiile</w:t>
      </w:r>
      <w:proofErr w:type="spellEnd"/>
      <w:r w:rsidRPr="009A010C">
        <w:rPr>
          <w:rFonts w:asciiTheme="minorHAnsi" w:eastAsia="SimSun" w:hAnsiTheme="minorHAnsi" w:cstheme="minorHAnsi"/>
          <w:sz w:val="24"/>
          <w:szCs w:val="24"/>
          <w:lang w:val="en-GB"/>
        </w:rPr>
        <w:t xml:space="preserve"> de </w:t>
      </w:r>
      <w:proofErr w:type="spellStart"/>
      <w:r w:rsidRPr="009A010C">
        <w:rPr>
          <w:rFonts w:asciiTheme="minorHAnsi" w:eastAsia="SimSun" w:hAnsiTheme="minorHAnsi" w:cstheme="minorHAnsi"/>
          <w:sz w:val="24"/>
          <w:szCs w:val="24"/>
          <w:lang w:val="en-GB"/>
        </w:rPr>
        <w:t>realizare</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și</w:t>
      </w:r>
      <w:proofErr w:type="spellEnd"/>
      <w:r w:rsidRPr="009A010C">
        <w:rPr>
          <w:rFonts w:asciiTheme="minorHAnsi" w:eastAsia="SimSun" w:hAnsiTheme="minorHAnsi" w:cstheme="minorHAnsi"/>
          <w:sz w:val="24"/>
          <w:szCs w:val="24"/>
          <w:lang w:val="en-GB"/>
        </w:rPr>
        <w:t xml:space="preserve"> care </w:t>
      </w:r>
      <w:proofErr w:type="spellStart"/>
      <w:r w:rsidRPr="009A010C">
        <w:rPr>
          <w:rFonts w:asciiTheme="minorHAnsi" w:eastAsia="SimSun" w:hAnsiTheme="minorHAnsi" w:cstheme="minorHAnsi"/>
          <w:sz w:val="24"/>
          <w:szCs w:val="24"/>
          <w:lang w:val="en-GB"/>
        </w:rPr>
        <w:t>ar</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determina</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subminarea</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obiectivelor</w:t>
      </w:r>
      <w:proofErr w:type="spellEnd"/>
      <w:r w:rsidRPr="009A010C">
        <w:rPr>
          <w:rFonts w:asciiTheme="minorHAnsi" w:eastAsia="SimSun" w:hAnsiTheme="minorHAnsi" w:cstheme="minorHAnsi"/>
          <w:sz w:val="24"/>
          <w:szCs w:val="24"/>
          <w:lang w:val="en-GB"/>
        </w:rPr>
        <w:t xml:space="preserve"> </w:t>
      </w:r>
      <w:proofErr w:type="spellStart"/>
      <w:r w:rsidRPr="009A010C">
        <w:rPr>
          <w:rFonts w:asciiTheme="minorHAnsi" w:eastAsia="SimSun" w:hAnsiTheme="minorHAnsi" w:cstheme="minorHAnsi"/>
          <w:sz w:val="24"/>
          <w:szCs w:val="24"/>
          <w:lang w:val="en-GB"/>
        </w:rPr>
        <w:t>inițiale</w:t>
      </w:r>
      <w:proofErr w:type="spellEnd"/>
      <w:r w:rsidRPr="009A010C">
        <w:rPr>
          <w:rFonts w:asciiTheme="minorHAnsi" w:eastAsia="SimSun" w:hAnsiTheme="minorHAnsi" w:cstheme="minorHAnsi"/>
          <w:sz w:val="24"/>
          <w:szCs w:val="24"/>
          <w:lang w:val="en-GB"/>
        </w:rPr>
        <w:t xml:space="preserve"> ale </w:t>
      </w:r>
      <w:proofErr w:type="spellStart"/>
      <w:r w:rsidRPr="009A010C">
        <w:rPr>
          <w:rFonts w:asciiTheme="minorHAnsi" w:eastAsia="SimSun" w:hAnsiTheme="minorHAnsi" w:cstheme="minorHAnsi"/>
          <w:sz w:val="24"/>
          <w:szCs w:val="24"/>
          <w:lang w:val="en-GB"/>
        </w:rPr>
        <w:t>investiţiei</w:t>
      </w:r>
      <w:proofErr w:type="spellEnd"/>
      <w:r w:rsidRPr="009A010C">
        <w:rPr>
          <w:rFonts w:asciiTheme="minorHAnsi" w:eastAsia="SimSun" w:hAnsiTheme="minorHAnsi" w:cstheme="minorHAnsi"/>
          <w:sz w:val="24"/>
          <w:szCs w:val="24"/>
          <w:lang w:val="en-GB"/>
        </w:rPr>
        <w:t>.</w:t>
      </w:r>
      <w:r w:rsidRPr="009A010C">
        <w:rPr>
          <w:rFonts w:asciiTheme="minorHAnsi" w:eastAsia="SimSun" w:hAnsiTheme="minorHAnsi" w:cstheme="minorHAnsi"/>
          <w:b/>
          <w:bCs/>
          <w:sz w:val="24"/>
          <w:szCs w:val="24"/>
          <w:lang w:val="en-GB"/>
        </w:rPr>
        <w:t xml:space="preserve"> </w:t>
      </w:r>
      <w:r w:rsidRPr="009A010C">
        <w:rPr>
          <w:rFonts w:asciiTheme="minorHAnsi" w:eastAsia="SimSun" w:hAnsiTheme="minorHAnsi" w:cstheme="minorHAnsi"/>
          <w:sz w:val="24"/>
          <w:szCs w:val="24"/>
          <w:lang w:val="fr-FR"/>
        </w:rPr>
        <w:t xml:space="preserve">Aceste </w:t>
      </w:r>
      <w:proofErr w:type="spellStart"/>
      <w:r w:rsidRPr="009A010C">
        <w:rPr>
          <w:rFonts w:asciiTheme="minorHAnsi" w:eastAsia="SimSun" w:hAnsiTheme="minorHAnsi" w:cstheme="minorHAnsi"/>
          <w:sz w:val="24"/>
          <w:szCs w:val="24"/>
          <w:lang w:val="fr-FR"/>
        </w:rPr>
        <w:t>elemente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constituie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clauze</w:t>
      </w:r>
      <w:proofErr w:type="spellEnd"/>
      <w:r w:rsidRPr="009A010C">
        <w:rPr>
          <w:rFonts w:asciiTheme="minorHAnsi" w:eastAsia="SimSun" w:hAnsiTheme="minorHAnsi" w:cstheme="minorHAnsi"/>
          <w:sz w:val="24"/>
          <w:szCs w:val="24"/>
          <w:lang w:val="fr-FR"/>
        </w:rPr>
        <w:t xml:space="preserve"> de </w:t>
      </w:r>
      <w:proofErr w:type="spellStart"/>
      <w:r w:rsidRPr="009A010C">
        <w:rPr>
          <w:rFonts w:asciiTheme="minorHAnsi" w:eastAsia="SimSun" w:hAnsiTheme="minorHAnsi" w:cstheme="minorHAnsi"/>
          <w:sz w:val="24"/>
          <w:szCs w:val="24"/>
          <w:lang w:val="fr-FR"/>
        </w:rPr>
        <w:t>reziliere</w:t>
      </w:r>
      <w:proofErr w:type="spellEnd"/>
      <w:r w:rsidRPr="009A010C">
        <w:rPr>
          <w:rFonts w:asciiTheme="minorHAnsi" w:eastAsia="SimSun" w:hAnsiTheme="minorHAnsi" w:cstheme="minorHAnsi"/>
          <w:sz w:val="24"/>
          <w:szCs w:val="24"/>
          <w:lang w:val="fr-FR"/>
        </w:rPr>
        <w:t xml:space="preserve"> a </w:t>
      </w:r>
      <w:proofErr w:type="spellStart"/>
      <w:r w:rsidRPr="009A010C">
        <w:rPr>
          <w:rFonts w:asciiTheme="minorHAnsi" w:eastAsia="SimSun" w:hAnsiTheme="minorHAnsi" w:cstheme="minorHAnsi"/>
          <w:sz w:val="24"/>
          <w:szCs w:val="24"/>
          <w:lang w:val="fr-FR"/>
        </w:rPr>
        <w:t>contractelor</w:t>
      </w:r>
      <w:proofErr w:type="spellEnd"/>
      <w:r w:rsidRPr="009A010C">
        <w:rPr>
          <w:rFonts w:asciiTheme="minorHAnsi" w:eastAsia="SimSun" w:hAnsiTheme="minorHAnsi" w:cstheme="minorHAnsi"/>
          <w:sz w:val="24"/>
          <w:szCs w:val="24"/>
          <w:lang w:val="fr-FR"/>
        </w:rPr>
        <w:t xml:space="preserve"> de </w:t>
      </w:r>
      <w:proofErr w:type="spellStart"/>
      <w:r w:rsidRPr="009A010C">
        <w:rPr>
          <w:rFonts w:asciiTheme="minorHAnsi" w:eastAsia="SimSun" w:hAnsiTheme="minorHAnsi" w:cstheme="minorHAnsi"/>
          <w:sz w:val="24"/>
          <w:szCs w:val="24"/>
          <w:lang w:val="fr-FR"/>
        </w:rPr>
        <w:t>finanțare</w:t>
      </w:r>
      <w:proofErr w:type="spellEnd"/>
      <w:r w:rsidRPr="009A010C">
        <w:rPr>
          <w:rFonts w:asciiTheme="minorHAnsi" w:eastAsia="SimSun" w:hAnsiTheme="minorHAnsi" w:cstheme="minorHAnsi"/>
          <w:sz w:val="24"/>
          <w:szCs w:val="24"/>
          <w:lang w:val="fr-FR"/>
        </w:rPr>
        <w:t>.</w:t>
      </w:r>
    </w:p>
    <w:p w14:paraId="07C9396A" w14:textId="77777777" w:rsidR="008027B1" w:rsidRPr="009A010C" w:rsidRDefault="008027B1" w:rsidP="008027B1">
      <w:pPr>
        <w:spacing w:before="0" w:after="0" w:line="259" w:lineRule="auto"/>
        <w:contextualSpacing/>
        <w:jc w:val="both"/>
        <w:rPr>
          <w:rFonts w:asciiTheme="minorHAnsi" w:eastAsia="SimSun" w:hAnsiTheme="minorHAnsi" w:cstheme="minorHAnsi"/>
          <w:sz w:val="24"/>
          <w:szCs w:val="24"/>
          <w:lang w:val="fr-FR"/>
        </w:rPr>
      </w:pPr>
    </w:p>
    <w:p w14:paraId="71757860" w14:textId="31BCB736" w:rsidR="001868B7" w:rsidRPr="009A010C" w:rsidRDefault="008027B1" w:rsidP="009D20CA">
      <w:pPr>
        <w:spacing w:before="0" w:after="0" w:line="259" w:lineRule="auto"/>
        <w:contextualSpacing/>
        <w:jc w:val="both"/>
        <w:rPr>
          <w:rFonts w:asciiTheme="minorHAnsi" w:eastAsia="SimSun" w:hAnsiTheme="minorHAnsi" w:cstheme="minorHAnsi"/>
          <w:sz w:val="24"/>
          <w:szCs w:val="24"/>
          <w:lang w:val="fr-FR"/>
        </w:rPr>
      </w:pPr>
      <w:proofErr w:type="spellStart"/>
      <w:proofErr w:type="gramStart"/>
      <w:r w:rsidRPr="009A010C">
        <w:rPr>
          <w:rFonts w:asciiTheme="minorHAnsi" w:eastAsia="SimSun" w:hAnsiTheme="minorHAnsi" w:cstheme="minorHAnsi"/>
          <w:b/>
          <w:sz w:val="24"/>
          <w:szCs w:val="24"/>
          <w:lang w:val="fr-FR"/>
        </w:rPr>
        <w:t>Notă</w:t>
      </w:r>
      <w:proofErr w:type="spellEnd"/>
      <w:r w:rsidRPr="009A010C">
        <w:rPr>
          <w:rFonts w:asciiTheme="minorHAnsi" w:eastAsia="SimSun" w:hAnsiTheme="minorHAnsi" w:cstheme="minorHAnsi"/>
          <w:b/>
          <w:sz w:val="24"/>
          <w:szCs w:val="24"/>
          <w:lang w:val="fr-FR"/>
        </w:rPr>
        <w:t>!</w:t>
      </w:r>
      <w:proofErr w:type="gramEnd"/>
      <w:r w:rsidRPr="009A010C">
        <w:rPr>
          <w:rFonts w:asciiTheme="minorHAnsi" w:eastAsia="SimSun" w:hAnsiTheme="minorHAnsi" w:cstheme="minorHAnsi"/>
          <w:sz w:val="24"/>
          <w:szCs w:val="24"/>
          <w:lang w:val="fr-FR"/>
        </w:rPr>
        <w:t xml:space="preserve"> Din </w:t>
      </w:r>
      <w:proofErr w:type="spellStart"/>
      <w:r w:rsidRPr="009A010C">
        <w:rPr>
          <w:rFonts w:asciiTheme="minorHAnsi" w:eastAsia="SimSun" w:hAnsiTheme="minorHAnsi" w:cstheme="minorHAnsi"/>
          <w:sz w:val="24"/>
          <w:szCs w:val="24"/>
          <w:lang w:val="fr-FR"/>
        </w:rPr>
        <w:t>documentele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privind</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dreptul</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solicitat</w:t>
      </w:r>
      <w:proofErr w:type="spellEnd"/>
      <w:r w:rsidRPr="009A010C">
        <w:rPr>
          <w:rFonts w:asciiTheme="minorHAnsi" w:eastAsia="SimSun" w:hAnsiTheme="minorHAnsi" w:cstheme="minorHAnsi"/>
          <w:sz w:val="24"/>
          <w:szCs w:val="24"/>
          <w:lang w:val="fr-FR"/>
        </w:rPr>
        <w:t xml:space="preserve"> de </w:t>
      </w:r>
      <w:proofErr w:type="spellStart"/>
      <w:r w:rsidRPr="009A010C">
        <w:rPr>
          <w:rFonts w:asciiTheme="minorHAnsi" w:eastAsia="SimSun" w:hAnsiTheme="minorHAnsi" w:cstheme="minorHAnsi"/>
          <w:sz w:val="24"/>
          <w:szCs w:val="24"/>
          <w:lang w:val="fr-FR"/>
        </w:rPr>
        <w:t>ghid</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asupra</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imobilului</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trebuie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să</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reiasă</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faptul</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că</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acesta</w:t>
      </w:r>
      <w:proofErr w:type="spellEnd"/>
      <w:r w:rsidRPr="009A010C">
        <w:rPr>
          <w:rFonts w:asciiTheme="minorHAnsi" w:eastAsia="SimSun" w:hAnsiTheme="minorHAnsi" w:cstheme="minorHAnsi"/>
          <w:sz w:val="24"/>
          <w:szCs w:val="24"/>
          <w:lang w:val="fr-FR"/>
        </w:rPr>
        <w:t xml:space="preserve"> este </w:t>
      </w:r>
      <w:proofErr w:type="spellStart"/>
      <w:r w:rsidRPr="009A010C">
        <w:rPr>
          <w:rFonts w:asciiTheme="minorHAnsi" w:eastAsia="SimSun" w:hAnsiTheme="minorHAnsi" w:cstheme="minorHAnsi"/>
          <w:sz w:val="24"/>
          <w:szCs w:val="24"/>
          <w:lang w:val="fr-FR"/>
        </w:rPr>
        <w:t>menţinut</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pe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toată</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perioada</w:t>
      </w:r>
      <w:proofErr w:type="spellEnd"/>
      <w:r w:rsidRPr="009A010C">
        <w:rPr>
          <w:rFonts w:asciiTheme="minorHAnsi" w:eastAsia="SimSun" w:hAnsiTheme="minorHAnsi" w:cstheme="minorHAnsi"/>
          <w:sz w:val="24"/>
          <w:szCs w:val="24"/>
          <w:lang w:val="fr-FR"/>
        </w:rPr>
        <w:t xml:space="preserve"> de </w:t>
      </w:r>
      <w:proofErr w:type="spellStart"/>
      <w:r w:rsidRPr="009A010C">
        <w:rPr>
          <w:rFonts w:asciiTheme="minorHAnsi" w:eastAsia="SimSun" w:hAnsiTheme="minorHAnsi" w:cstheme="minorHAnsi"/>
          <w:sz w:val="24"/>
          <w:szCs w:val="24"/>
          <w:lang w:val="fr-FR"/>
        </w:rPr>
        <w:t>durabilitate</w:t>
      </w:r>
      <w:proofErr w:type="spellEnd"/>
      <w:r w:rsidRPr="009A010C">
        <w:rPr>
          <w:rFonts w:asciiTheme="minorHAnsi" w:eastAsia="SimSun" w:hAnsiTheme="minorHAnsi" w:cstheme="minorHAnsi"/>
          <w:sz w:val="24"/>
          <w:szCs w:val="24"/>
          <w:lang w:val="fr-FR"/>
        </w:rPr>
        <w:t xml:space="preserve"> a </w:t>
      </w:r>
      <w:proofErr w:type="spellStart"/>
      <w:r w:rsidRPr="009A010C">
        <w:rPr>
          <w:rFonts w:asciiTheme="minorHAnsi" w:eastAsia="SimSun" w:hAnsiTheme="minorHAnsi" w:cstheme="minorHAnsi"/>
          <w:sz w:val="24"/>
          <w:szCs w:val="24"/>
          <w:lang w:val="fr-FR"/>
        </w:rPr>
        <w:t>investiţiei</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în</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conformitate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cu</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prevederile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articolulului</w:t>
      </w:r>
      <w:proofErr w:type="spellEnd"/>
      <w:r w:rsidRPr="009A010C">
        <w:rPr>
          <w:rFonts w:asciiTheme="minorHAnsi" w:eastAsia="SimSun" w:hAnsiTheme="minorHAnsi" w:cstheme="minorHAnsi"/>
          <w:sz w:val="24"/>
          <w:szCs w:val="24"/>
          <w:lang w:val="fr-FR"/>
        </w:rPr>
        <w:t xml:space="preserve"> 65 </w:t>
      </w:r>
      <w:proofErr w:type="spellStart"/>
      <w:r w:rsidRPr="009A010C">
        <w:rPr>
          <w:rFonts w:asciiTheme="minorHAnsi" w:eastAsia="SimSun" w:hAnsiTheme="minorHAnsi" w:cstheme="minorHAnsi"/>
          <w:sz w:val="24"/>
          <w:szCs w:val="24"/>
          <w:lang w:val="fr-FR"/>
        </w:rPr>
        <w:t>din</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Regulamentul</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Parlamentului</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European</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și</w:t>
      </w:r>
      <w:proofErr w:type="spellEnd"/>
      <w:r w:rsidRPr="009A010C">
        <w:rPr>
          <w:rFonts w:asciiTheme="minorHAnsi" w:eastAsia="SimSun" w:hAnsiTheme="minorHAnsi" w:cstheme="minorHAnsi"/>
          <w:sz w:val="24"/>
          <w:szCs w:val="24"/>
          <w:lang w:val="fr-FR"/>
        </w:rPr>
        <w:t xml:space="preserve"> al </w:t>
      </w:r>
      <w:proofErr w:type="spellStart"/>
      <w:r w:rsidRPr="009A010C">
        <w:rPr>
          <w:rFonts w:asciiTheme="minorHAnsi" w:eastAsia="SimSun" w:hAnsiTheme="minorHAnsi" w:cstheme="minorHAnsi"/>
          <w:sz w:val="24"/>
          <w:szCs w:val="24"/>
          <w:lang w:val="fr-FR"/>
        </w:rPr>
        <w:t>Consiliului</w:t>
      </w:r>
      <w:proofErr w:type="spellEnd"/>
      <w:r w:rsidRPr="009A010C">
        <w:rPr>
          <w:rFonts w:asciiTheme="minorHAnsi" w:eastAsia="SimSun" w:hAnsiTheme="minorHAnsi" w:cstheme="minorHAnsi"/>
          <w:sz w:val="24"/>
          <w:szCs w:val="24"/>
          <w:lang w:val="fr-FR"/>
        </w:rPr>
        <w:t xml:space="preserve"> nr. 2021/1060. Prin </w:t>
      </w:r>
      <w:proofErr w:type="spellStart"/>
      <w:r w:rsidRPr="009A010C">
        <w:rPr>
          <w:rFonts w:asciiTheme="minorHAnsi" w:eastAsia="SimSun" w:hAnsiTheme="minorHAnsi" w:cstheme="minorHAnsi"/>
          <w:sz w:val="24"/>
          <w:szCs w:val="24"/>
          <w:lang w:val="fr-FR"/>
        </w:rPr>
        <w:t>perioada</w:t>
      </w:r>
      <w:proofErr w:type="spellEnd"/>
      <w:r w:rsidRPr="009A010C">
        <w:rPr>
          <w:rFonts w:asciiTheme="minorHAnsi" w:eastAsia="SimSun" w:hAnsiTheme="minorHAnsi" w:cstheme="minorHAnsi"/>
          <w:sz w:val="24"/>
          <w:szCs w:val="24"/>
          <w:lang w:val="fr-FR"/>
        </w:rPr>
        <w:t xml:space="preserve"> de </w:t>
      </w:r>
      <w:proofErr w:type="spellStart"/>
      <w:r w:rsidRPr="009A010C">
        <w:rPr>
          <w:rFonts w:asciiTheme="minorHAnsi" w:eastAsia="SimSun" w:hAnsiTheme="minorHAnsi" w:cstheme="minorHAnsi"/>
          <w:sz w:val="24"/>
          <w:szCs w:val="24"/>
          <w:lang w:val="fr-FR"/>
        </w:rPr>
        <w:t>durabilitate</w:t>
      </w:r>
      <w:proofErr w:type="spellEnd"/>
      <w:r w:rsidRPr="009A010C">
        <w:rPr>
          <w:rFonts w:asciiTheme="minorHAnsi" w:eastAsia="SimSun" w:hAnsiTheme="minorHAnsi" w:cstheme="minorHAnsi"/>
          <w:sz w:val="24"/>
          <w:szCs w:val="24"/>
          <w:lang w:val="fr-FR"/>
        </w:rPr>
        <w:t xml:space="preserve"> a </w:t>
      </w:r>
      <w:proofErr w:type="spellStart"/>
      <w:r w:rsidRPr="009A010C">
        <w:rPr>
          <w:rFonts w:asciiTheme="minorHAnsi" w:eastAsia="SimSun" w:hAnsiTheme="minorHAnsi" w:cstheme="minorHAnsi"/>
          <w:sz w:val="24"/>
          <w:szCs w:val="24"/>
          <w:lang w:val="fr-FR"/>
        </w:rPr>
        <w:t>proiectului</w:t>
      </w:r>
      <w:proofErr w:type="spellEnd"/>
      <w:r w:rsidRPr="009A010C">
        <w:rPr>
          <w:rFonts w:asciiTheme="minorHAnsi" w:eastAsia="SimSun" w:hAnsiTheme="minorHAnsi" w:cstheme="minorHAnsi"/>
          <w:sz w:val="24"/>
          <w:szCs w:val="24"/>
          <w:lang w:val="fr-FR"/>
        </w:rPr>
        <w:t xml:space="preserve"> se </w:t>
      </w:r>
      <w:proofErr w:type="spellStart"/>
      <w:r w:rsidRPr="009A010C">
        <w:rPr>
          <w:rFonts w:asciiTheme="minorHAnsi" w:eastAsia="SimSun" w:hAnsiTheme="minorHAnsi" w:cstheme="minorHAnsi"/>
          <w:sz w:val="24"/>
          <w:szCs w:val="24"/>
          <w:lang w:val="fr-FR"/>
        </w:rPr>
        <w:t>înţelege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perioada</w:t>
      </w:r>
      <w:proofErr w:type="spellEnd"/>
      <w:r w:rsidRPr="009A010C">
        <w:rPr>
          <w:rFonts w:asciiTheme="minorHAnsi" w:eastAsia="SimSun" w:hAnsiTheme="minorHAnsi" w:cstheme="minorHAnsi"/>
          <w:sz w:val="24"/>
          <w:szCs w:val="24"/>
          <w:lang w:val="fr-FR"/>
        </w:rPr>
        <w:t xml:space="preserve"> de </w:t>
      </w:r>
      <w:proofErr w:type="spellStart"/>
      <w:r w:rsidRPr="009A010C">
        <w:rPr>
          <w:rFonts w:asciiTheme="minorHAnsi" w:eastAsia="SimSun" w:hAnsiTheme="minorHAnsi" w:cstheme="minorHAnsi"/>
          <w:sz w:val="24"/>
          <w:szCs w:val="24"/>
          <w:lang w:val="fr-FR"/>
        </w:rPr>
        <w:t>menţinere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obligatorie</w:t>
      </w:r>
      <w:proofErr w:type="spellEnd"/>
      <w:r w:rsidRPr="009A010C">
        <w:rPr>
          <w:rFonts w:asciiTheme="minorHAnsi" w:eastAsia="SimSun" w:hAnsiTheme="minorHAnsi" w:cstheme="minorHAnsi"/>
          <w:sz w:val="24"/>
          <w:szCs w:val="24"/>
          <w:lang w:val="fr-FR"/>
        </w:rPr>
        <w:t xml:space="preserve"> a </w:t>
      </w:r>
      <w:proofErr w:type="spellStart"/>
      <w:r w:rsidRPr="009A010C">
        <w:rPr>
          <w:rFonts w:asciiTheme="minorHAnsi" w:eastAsia="SimSun" w:hAnsiTheme="minorHAnsi" w:cstheme="minorHAnsi"/>
          <w:sz w:val="24"/>
          <w:szCs w:val="24"/>
          <w:lang w:val="fr-FR"/>
        </w:rPr>
        <w:t>investiției</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după</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finalizarea</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implementării</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proiectului</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minim</w:t>
      </w:r>
      <w:proofErr w:type="spellEnd"/>
      <w:r w:rsidRPr="009A010C">
        <w:rPr>
          <w:rFonts w:asciiTheme="minorHAnsi" w:eastAsia="SimSun" w:hAnsiTheme="minorHAnsi" w:cstheme="minorHAnsi"/>
          <w:sz w:val="24"/>
          <w:szCs w:val="24"/>
          <w:lang w:val="fr-FR"/>
        </w:rPr>
        <w:t xml:space="preserve"> 5 (</w:t>
      </w:r>
      <w:proofErr w:type="spellStart"/>
      <w:r w:rsidRPr="009A010C">
        <w:rPr>
          <w:rFonts w:asciiTheme="minorHAnsi" w:eastAsia="SimSun" w:hAnsiTheme="minorHAnsi" w:cstheme="minorHAnsi"/>
          <w:sz w:val="24"/>
          <w:szCs w:val="24"/>
          <w:lang w:val="fr-FR"/>
        </w:rPr>
        <w:t>cinci</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ani</w:t>
      </w:r>
      <w:proofErr w:type="spellEnd"/>
      <w:r w:rsidRPr="009A010C">
        <w:rPr>
          <w:rFonts w:asciiTheme="minorHAnsi" w:eastAsia="SimSun" w:hAnsiTheme="minorHAnsi" w:cstheme="minorHAnsi"/>
          <w:sz w:val="24"/>
          <w:szCs w:val="24"/>
          <w:lang w:val="fr-FR"/>
        </w:rPr>
        <w:t xml:space="preserve"> de la </w:t>
      </w:r>
      <w:proofErr w:type="spellStart"/>
      <w:r w:rsidRPr="009A010C">
        <w:rPr>
          <w:rFonts w:asciiTheme="minorHAnsi" w:eastAsia="SimSun" w:hAnsiTheme="minorHAnsi" w:cstheme="minorHAnsi"/>
          <w:sz w:val="24"/>
          <w:szCs w:val="24"/>
          <w:lang w:val="fr-FR"/>
        </w:rPr>
        <w:t>efectuarea</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plății</w:t>
      </w:r>
      <w:proofErr w:type="spellEnd"/>
      <w:r w:rsidRPr="009A010C">
        <w:rPr>
          <w:rFonts w:asciiTheme="minorHAnsi" w:eastAsia="SimSun" w:hAnsiTheme="minorHAnsi" w:cstheme="minorHAnsi"/>
          <w:sz w:val="24"/>
          <w:szCs w:val="24"/>
          <w:lang w:val="fr-FR"/>
        </w:rPr>
        <w:t xml:space="preserve"> finale). Prin </w:t>
      </w:r>
      <w:proofErr w:type="spellStart"/>
      <w:r w:rsidRPr="009A010C">
        <w:rPr>
          <w:rFonts w:asciiTheme="minorHAnsi" w:eastAsia="SimSun" w:hAnsiTheme="minorHAnsi" w:cstheme="minorHAnsi"/>
          <w:sz w:val="24"/>
          <w:szCs w:val="24"/>
          <w:lang w:val="fr-FR"/>
        </w:rPr>
        <w:t>perioada</w:t>
      </w:r>
      <w:proofErr w:type="spellEnd"/>
      <w:r w:rsidRPr="009A010C">
        <w:rPr>
          <w:rFonts w:asciiTheme="minorHAnsi" w:eastAsia="SimSun" w:hAnsiTheme="minorHAnsi" w:cstheme="minorHAnsi"/>
          <w:sz w:val="24"/>
          <w:szCs w:val="24"/>
          <w:lang w:val="fr-FR"/>
        </w:rPr>
        <w:t xml:space="preserve"> de </w:t>
      </w:r>
      <w:proofErr w:type="spellStart"/>
      <w:r w:rsidRPr="009A010C">
        <w:rPr>
          <w:rFonts w:asciiTheme="minorHAnsi" w:eastAsia="SimSun" w:hAnsiTheme="minorHAnsi" w:cstheme="minorHAnsi"/>
          <w:sz w:val="24"/>
          <w:szCs w:val="24"/>
          <w:lang w:val="fr-FR"/>
        </w:rPr>
        <w:t>implementare</w:t>
      </w:r>
      <w:proofErr w:type="spellEnd"/>
      <w:r w:rsidRPr="009A010C">
        <w:rPr>
          <w:rFonts w:asciiTheme="minorHAnsi" w:eastAsia="SimSun" w:hAnsiTheme="minorHAnsi" w:cstheme="minorHAnsi"/>
          <w:sz w:val="24"/>
          <w:szCs w:val="24"/>
          <w:lang w:val="fr-FR"/>
        </w:rPr>
        <w:t xml:space="preserve"> a </w:t>
      </w:r>
      <w:proofErr w:type="spellStart"/>
      <w:r w:rsidRPr="009A010C">
        <w:rPr>
          <w:rFonts w:asciiTheme="minorHAnsi" w:eastAsia="SimSun" w:hAnsiTheme="minorHAnsi" w:cstheme="minorHAnsi"/>
          <w:sz w:val="24"/>
          <w:szCs w:val="24"/>
          <w:lang w:val="fr-FR"/>
        </w:rPr>
        <w:t>proiectului</w:t>
      </w:r>
      <w:proofErr w:type="spellEnd"/>
      <w:r w:rsidRPr="009A010C">
        <w:rPr>
          <w:rFonts w:asciiTheme="minorHAnsi" w:eastAsia="SimSun" w:hAnsiTheme="minorHAnsi" w:cstheme="minorHAnsi"/>
          <w:sz w:val="24"/>
          <w:szCs w:val="24"/>
          <w:lang w:val="fr-FR"/>
        </w:rPr>
        <w:t xml:space="preserve"> se </w:t>
      </w:r>
      <w:proofErr w:type="spellStart"/>
      <w:r w:rsidRPr="009A010C">
        <w:rPr>
          <w:rFonts w:asciiTheme="minorHAnsi" w:eastAsia="SimSun" w:hAnsiTheme="minorHAnsi" w:cstheme="minorHAnsi"/>
          <w:sz w:val="24"/>
          <w:szCs w:val="24"/>
          <w:lang w:val="fr-FR"/>
        </w:rPr>
        <w:t>înţelege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perioada</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în</w:t>
      </w:r>
      <w:proofErr w:type="spellEnd"/>
      <w:r w:rsidRPr="009A010C">
        <w:rPr>
          <w:rFonts w:asciiTheme="minorHAnsi" w:eastAsia="SimSun" w:hAnsiTheme="minorHAnsi" w:cstheme="minorHAnsi"/>
          <w:sz w:val="24"/>
          <w:szCs w:val="24"/>
          <w:lang w:val="fr-FR"/>
        </w:rPr>
        <w:t xml:space="preserve"> care se </w:t>
      </w:r>
      <w:proofErr w:type="spellStart"/>
      <w:r w:rsidRPr="009A010C">
        <w:rPr>
          <w:rFonts w:asciiTheme="minorHAnsi" w:eastAsia="SimSun" w:hAnsiTheme="minorHAnsi" w:cstheme="minorHAnsi"/>
          <w:sz w:val="24"/>
          <w:szCs w:val="24"/>
          <w:lang w:val="fr-FR"/>
        </w:rPr>
        <w:t>finalizează</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toate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activităţile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aferente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proiectului</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Drepturile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anterior</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menționate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sunt</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lastRenderedPageBreak/>
        <w:t>acoperitoare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pentru</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investiția</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propusă</w:t>
      </w:r>
      <w:proofErr w:type="spellEnd"/>
      <w:r w:rsidRPr="009A010C">
        <w:rPr>
          <w:rFonts w:asciiTheme="minorHAnsi" w:eastAsia="SimSun" w:hAnsiTheme="minorHAnsi" w:cstheme="minorHAnsi"/>
          <w:sz w:val="24"/>
          <w:szCs w:val="24"/>
          <w:lang w:val="fr-FR"/>
        </w:rPr>
        <w:t xml:space="preserve"> a fi </w:t>
      </w:r>
      <w:proofErr w:type="spellStart"/>
      <w:r w:rsidRPr="009A010C">
        <w:rPr>
          <w:rFonts w:asciiTheme="minorHAnsi" w:eastAsia="SimSun" w:hAnsiTheme="minorHAnsi" w:cstheme="minorHAnsi"/>
          <w:sz w:val="24"/>
          <w:szCs w:val="24"/>
          <w:lang w:val="fr-FR"/>
        </w:rPr>
        <w:t>realizată</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în</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conformitate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cu</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datele</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din</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cadrul</w:t>
      </w:r>
      <w:proofErr w:type="spellEnd"/>
      <w:r w:rsidRPr="009A010C">
        <w:rPr>
          <w:rFonts w:asciiTheme="minorHAnsi" w:eastAsia="SimSun" w:hAnsiTheme="minorHAnsi" w:cstheme="minorHAnsi"/>
          <w:sz w:val="24"/>
          <w:szCs w:val="24"/>
          <w:lang w:val="fr-FR"/>
        </w:rPr>
        <w:t xml:space="preserve"> </w:t>
      </w:r>
      <w:proofErr w:type="spellStart"/>
      <w:r w:rsidRPr="009A010C">
        <w:rPr>
          <w:rFonts w:asciiTheme="minorHAnsi" w:eastAsia="SimSun" w:hAnsiTheme="minorHAnsi" w:cstheme="minorHAnsi"/>
          <w:sz w:val="24"/>
          <w:szCs w:val="24"/>
          <w:lang w:val="fr-FR"/>
        </w:rPr>
        <w:t>cererii</w:t>
      </w:r>
      <w:proofErr w:type="spellEnd"/>
      <w:r w:rsidRPr="009A010C">
        <w:rPr>
          <w:rFonts w:asciiTheme="minorHAnsi" w:eastAsia="SimSun" w:hAnsiTheme="minorHAnsi" w:cstheme="minorHAnsi"/>
          <w:sz w:val="24"/>
          <w:szCs w:val="24"/>
          <w:lang w:val="fr-FR"/>
        </w:rPr>
        <w:t xml:space="preserve"> de </w:t>
      </w:r>
      <w:proofErr w:type="spellStart"/>
      <w:r w:rsidRPr="009A010C">
        <w:rPr>
          <w:rFonts w:asciiTheme="minorHAnsi" w:eastAsia="SimSun" w:hAnsiTheme="minorHAnsi" w:cstheme="minorHAnsi"/>
          <w:sz w:val="24"/>
          <w:szCs w:val="24"/>
          <w:lang w:val="fr-FR"/>
        </w:rPr>
        <w:t>finanțare</w:t>
      </w:r>
      <w:proofErr w:type="spellEnd"/>
      <w:r w:rsidRPr="009A010C">
        <w:rPr>
          <w:rFonts w:asciiTheme="minorHAnsi" w:eastAsia="SimSun" w:hAnsiTheme="minorHAnsi" w:cstheme="minorHAnsi"/>
          <w:sz w:val="24"/>
          <w:szCs w:val="24"/>
          <w:lang w:val="fr-FR"/>
        </w:rPr>
        <w:t xml:space="preserve">.  </w:t>
      </w:r>
    </w:p>
    <w:p w14:paraId="4297E101" w14:textId="77777777" w:rsidR="001868B7" w:rsidRPr="009A010C" w:rsidRDefault="001868B7" w:rsidP="001868B7">
      <w:pPr>
        <w:spacing w:before="0" w:after="0" w:line="256" w:lineRule="auto"/>
        <w:ind w:left="720"/>
        <w:jc w:val="both"/>
        <w:rPr>
          <w:rFonts w:ascii="Calibri" w:hAnsi="Calibri"/>
          <w:b/>
          <w:sz w:val="24"/>
          <w:szCs w:val="24"/>
          <w:lang w:val="fr-FR"/>
        </w:rPr>
      </w:pPr>
    </w:p>
    <w:p w14:paraId="6729547D" w14:textId="77777777" w:rsidR="008027B1" w:rsidRPr="009A010C" w:rsidRDefault="008027B1" w:rsidP="00ED57FC">
      <w:pPr>
        <w:numPr>
          <w:ilvl w:val="0"/>
          <w:numId w:val="49"/>
        </w:numPr>
        <w:autoSpaceDE w:val="0"/>
        <w:autoSpaceDN w:val="0"/>
        <w:adjustRightInd w:val="0"/>
        <w:spacing w:before="0" w:after="0" w:line="259" w:lineRule="auto"/>
        <w:contextualSpacing/>
        <w:jc w:val="both"/>
        <w:rPr>
          <w:rFonts w:asciiTheme="minorHAnsi" w:hAnsiTheme="minorHAnsi" w:cstheme="minorHAnsi"/>
          <w:sz w:val="24"/>
          <w:szCs w:val="24"/>
          <w:lang w:val="fr-FR" w:eastAsia="en-GB"/>
        </w:rPr>
      </w:pPr>
      <w:bookmarkStart w:id="92" w:name="_Hlk158970028"/>
      <w:proofErr w:type="spellStart"/>
      <w:r w:rsidRPr="009A010C">
        <w:rPr>
          <w:rFonts w:asciiTheme="minorHAnsi" w:hAnsiTheme="minorHAnsi" w:cstheme="minorHAnsi"/>
          <w:b/>
          <w:bCs/>
          <w:sz w:val="24"/>
          <w:szCs w:val="24"/>
          <w:lang w:val="fr-FR" w:eastAsia="en-GB"/>
        </w:rPr>
        <w:t>Solicitantul</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acesta</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împreună</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cu</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partenerii</w:t>
      </w:r>
      <w:proofErr w:type="spellEnd"/>
      <w:r w:rsidRPr="009A010C">
        <w:rPr>
          <w:rFonts w:asciiTheme="minorHAnsi" w:hAnsiTheme="minorHAnsi" w:cstheme="minorHAnsi"/>
          <w:b/>
          <w:bCs/>
          <w:sz w:val="24"/>
          <w:szCs w:val="24"/>
          <w:lang w:val="fr-FR" w:eastAsia="en-GB"/>
        </w:rPr>
        <w:t xml:space="preserve">) are </w:t>
      </w:r>
      <w:proofErr w:type="spellStart"/>
      <w:r w:rsidRPr="009A010C">
        <w:rPr>
          <w:rFonts w:asciiTheme="minorHAnsi" w:hAnsiTheme="minorHAnsi" w:cstheme="minorHAnsi"/>
          <w:b/>
          <w:bCs/>
          <w:sz w:val="24"/>
          <w:szCs w:val="24"/>
          <w:lang w:val="fr-FR" w:eastAsia="en-GB"/>
        </w:rPr>
        <w:t>capacitatea</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financiară</w:t>
      </w:r>
      <w:proofErr w:type="spellEnd"/>
      <w:r w:rsidRPr="009A010C">
        <w:rPr>
          <w:rFonts w:asciiTheme="minorHAnsi" w:hAnsiTheme="minorHAnsi" w:cstheme="minorHAnsi"/>
          <w:b/>
          <w:bCs/>
          <w:sz w:val="24"/>
          <w:szCs w:val="24"/>
          <w:lang w:val="fr-FR" w:eastAsia="en-GB"/>
        </w:rPr>
        <w:t xml:space="preserve"> de a </w:t>
      </w:r>
      <w:proofErr w:type="spellStart"/>
      <w:proofErr w:type="gramStart"/>
      <w:r w:rsidRPr="009A010C">
        <w:rPr>
          <w:rFonts w:asciiTheme="minorHAnsi" w:hAnsiTheme="minorHAnsi" w:cstheme="minorHAnsi"/>
          <w:b/>
          <w:bCs/>
          <w:sz w:val="24"/>
          <w:szCs w:val="24"/>
          <w:lang w:val="fr-FR" w:eastAsia="en-GB"/>
        </w:rPr>
        <w:t>asigura</w:t>
      </w:r>
      <w:proofErr w:type="spellEnd"/>
      <w:r w:rsidRPr="009A010C">
        <w:rPr>
          <w:rFonts w:asciiTheme="minorHAnsi" w:hAnsiTheme="minorHAnsi" w:cstheme="minorHAnsi"/>
          <w:b/>
          <w:bCs/>
          <w:sz w:val="24"/>
          <w:szCs w:val="24"/>
          <w:lang w:val="fr-FR" w:eastAsia="en-GB"/>
        </w:rPr>
        <w:t>:</w:t>
      </w:r>
      <w:proofErr w:type="gramEnd"/>
      <w:r w:rsidRPr="009A010C">
        <w:rPr>
          <w:rFonts w:asciiTheme="minorHAnsi" w:hAnsiTheme="minorHAnsi" w:cstheme="minorHAnsi"/>
          <w:b/>
          <w:bCs/>
          <w:sz w:val="24"/>
          <w:szCs w:val="24"/>
          <w:lang w:val="fr-FR" w:eastAsia="en-GB"/>
        </w:rPr>
        <w:t xml:space="preserve"> </w:t>
      </w:r>
    </w:p>
    <w:p w14:paraId="379B3E31" w14:textId="77777777" w:rsidR="008027B1" w:rsidRPr="009A010C" w:rsidRDefault="008027B1" w:rsidP="00ED57FC">
      <w:pPr>
        <w:numPr>
          <w:ilvl w:val="0"/>
          <w:numId w:val="45"/>
        </w:numPr>
        <w:autoSpaceDE w:val="0"/>
        <w:autoSpaceDN w:val="0"/>
        <w:adjustRightInd w:val="0"/>
        <w:spacing w:before="0" w:after="0" w:line="259" w:lineRule="auto"/>
        <w:jc w:val="both"/>
        <w:rPr>
          <w:rFonts w:asciiTheme="minorHAnsi" w:hAnsiTheme="minorHAnsi" w:cstheme="minorHAnsi"/>
          <w:sz w:val="24"/>
          <w:szCs w:val="24"/>
          <w:lang w:val="fr-FR" w:eastAsia="en-GB"/>
        </w:rPr>
      </w:pPr>
      <w:proofErr w:type="spellStart"/>
      <w:proofErr w:type="gramStart"/>
      <w:r w:rsidRPr="009A010C">
        <w:rPr>
          <w:rFonts w:asciiTheme="minorHAnsi" w:hAnsiTheme="minorHAnsi" w:cstheme="minorHAnsi"/>
          <w:sz w:val="24"/>
          <w:szCs w:val="24"/>
          <w:lang w:val="fr-FR" w:eastAsia="en-GB"/>
        </w:rPr>
        <w:t>contribuția</w:t>
      </w:r>
      <w:proofErr w:type="spellEnd"/>
      <w:proofErr w:type="gram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proprie</w:t>
      </w:r>
      <w:proofErr w:type="spellEnd"/>
      <w:r w:rsidRPr="009A010C">
        <w:rPr>
          <w:rFonts w:asciiTheme="minorHAnsi" w:hAnsiTheme="minorHAnsi" w:cstheme="minorHAnsi"/>
          <w:sz w:val="24"/>
          <w:szCs w:val="24"/>
          <w:lang w:val="fr-FR" w:eastAsia="en-GB"/>
        </w:rPr>
        <w:t xml:space="preserve"> la </w:t>
      </w:r>
      <w:proofErr w:type="spellStart"/>
      <w:r w:rsidRPr="009A010C">
        <w:rPr>
          <w:rFonts w:asciiTheme="minorHAnsi" w:hAnsiTheme="minorHAnsi" w:cstheme="minorHAnsi"/>
          <w:sz w:val="24"/>
          <w:szCs w:val="24"/>
          <w:lang w:val="fr-FR" w:eastAsia="en-GB"/>
        </w:rPr>
        <w:t>valoarea</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eligibilă</w:t>
      </w:r>
      <w:proofErr w:type="spellEnd"/>
      <w:r w:rsidRPr="009A010C">
        <w:rPr>
          <w:rFonts w:asciiTheme="minorHAnsi" w:hAnsiTheme="minorHAnsi" w:cstheme="minorHAnsi"/>
          <w:sz w:val="24"/>
          <w:szCs w:val="24"/>
          <w:lang w:val="fr-FR" w:eastAsia="en-GB"/>
        </w:rPr>
        <w:t xml:space="preserve"> a </w:t>
      </w:r>
      <w:proofErr w:type="spellStart"/>
      <w:r w:rsidRPr="009A010C">
        <w:rPr>
          <w:rFonts w:asciiTheme="minorHAnsi" w:hAnsiTheme="minorHAnsi" w:cstheme="minorHAnsi"/>
          <w:sz w:val="24"/>
          <w:szCs w:val="24"/>
          <w:lang w:val="fr-FR" w:eastAsia="en-GB"/>
        </w:rPr>
        <w:t>proiectului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minim</w:t>
      </w:r>
      <w:proofErr w:type="spellEnd"/>
      <w:r w:rsidRPr="009A010C">
        <w:rPr>
          <w:rFonts w:asciiTheme="minorHAnsi" w:hAnsiTheme="minorHAnsi" w:cstheme="minorHAnsi"/>
          <w:sz w:val="24"/>
          <w:szCs w:val="24"/>
          <w:lang w:val="fr-FR" w:eastAsia="en-GB"/>
        </w:rPr>
        <w:t xml:space="preserve"> 2% </w:t>
      </w:r>
      <w:proofErr w:type="spellStart"/>
      <w:r w:rsidRPr="009A010C">
        <w:rPr>
          <w:rFonts w:asciiTheme="minorHAnsi" w:hAnsiTheme="minorHAnsi" w:cstheme="minorHAnsi"/>
          <w:sz w:val="24"/>
          <w:szCs w:val="24"/>
          <w:lang w:val="fr-FR" w:eastAsia="en-GB"/>
        </w:rPr>
        <w:t>din</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valoarea</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cheltuielilor</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eligibile</w:t>
      </w:r>
      <w:proofErr w:type="spellEnd"/>
      <w:r w:rsidRPr="009A010C">
        <w:rPr>
          <w:rFonts w:asciiTheme="minorHAnsi" w:hAnsiTheme="minorHAnsi" w:cstheme="minorHAnsi"/>
          <w:sz w:val="24"/>
          <w:szCs w:val="24"/>
          <w:lang w:val="fr-FR" w:eastAsia="en-GB"/>
        </w:rPr>
        <w:t>);</w:t>
      </w:r>
    </w:p>
    <w:p w14:paraId="59AD9E2A" w14:textId="77777777" w:rsidR="008027B1" w:rsidRPr="009A010C" w:rsidRDefault="008027B1" w:rsidP="00ED57FC">
      <w:pPr>
        <w:numPr>
          <w:ilvl w:val="0"/>
          <w:numId w:val="45"/>
        </w:numPr>
        <w:autoSpaceDE w:val="0"/>
        <w:autoSpaceDN w:val="0"/>
        <w:adjustRightInd w:val="0"/>
        <w:spacing w:before="0" w:after="0" w:line="259" w:lineRule="auto"/>
        <w:jc w:val="both"/>
        <w:rPr>
          <w:rFonts w:asciiTheme="minorHAnsi" w:hAnsiTheme="minorHAnsi" w:cstheme="minorHAnsi"/>
          <w:sz w:val="24"/>
          <w:szCs w:val="24"/>
          <w:lang w:val="en-GB" w:eastAsia="en-GB"/>
        </w:rPr>
      </w:pPr>
      <w:proofErr w:type="spellStart"/>
      <w:r w:rsidRPr="009A010C">
        <w:rPr>
          <w:rFonts w:asciiTheme="minorHAnsi" w:hAnsiTheme="minorHAnsi" w:cstheme="minorHAnsi"/>
          <w:sz w:val="24"/>
          <w:szCs w:val="24"/>
          <w:lang w:val="en-GB" w:eastAsia="en-GB"/>
        </w:rPr>
        <w:t>finanțarea</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cheltuielilor</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neeligibile</w:t>
      </w:r>
      <w:proofErr w:type="spellEnd"/>
      <w:r w:rsidRPr="009A010C">
        <w:rPr>
          <w:rFonts w:asciiTheme="minorHAnsi" w:hAnsiTheme="minorHAnsi" w:cstheme="minorHAnsi"/>
          <w:sz w:val="24"/>
          <w:szCs w:val="24"/>
          <w:lang w:val="en-GB" w:eastAsia="en-GB"/>
        </w:rPr>
        <w:t xml:space="preserve"> ale </w:t>
      </w:r>
      <w:proofErr w:type="spellStart"/>
      <w:r w:rsidRPr="009A010C">
        <w:rPr>
          <w:rFonts w:asciiTheme="minorHAnsi" w:hAnsiTheme="minorHAnsi" w:cstheme="minorHAnsi"/>
          <w:sz w:val="24"/>
          <w:szCs w:val="24"/>
          <w:lang w:val="en-GB" w:eastAsia="en-GB"/>
        </w:rPr>
        <w:t>proiectului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unde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este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cazul</w:t>
      </w:r>
      <w:proofErr w:type="spellEnd"/>
      <w:r w:rsidRPr="009A010C">
        <w:rPr>
          <w:rFonts w:asciiTheme="minorHAnsi" w:hAnsiTheme="minorHAnsi" w:cstheme="minorHAnsi"/>
          <w:sz w:val="24"/>
          <w:szCs w:val="24"/>
          <w:lang w:val="en-GB" w:eastAsia="en-GB"/>
        </w:rPr>
        <w:t xml:space="preserve">; </w:t>
      </w:r>
    </w:p>
    <w:p w14:paraId="74998C38" w14:textId="77777777" w:rsidR="008027B1" w:rsidRPr="009A010C" w:rsidRDefault="008027B1" w:rsidP="00ED57FC">
      <w:pPr>
        <w:numPr>
          <w:ilvl w:val="0"/>
          <w:numId w:val="45"/>
        </w:numPr>
        <w:autoSpaceDE w:val="0"/>
        <w:autoSpaceDN w:val="0"/>
        <w:adjustRightInd w:val="0"/>
        <w:spacing w:before="0" w:after="0" w:line="259" w:lineRule="auto"/>
        <w:jc w:val="both"/>
        <w:rPr>
          <w:rFonts w:asciiTheme="minorHAnsi" w:hAnsiTheme="minorHAnsi" w:cstheme="minorHAnsi"/>
          <w:sz w:val="24"/>
          <w:szCs w:val="24"/>
          <w:lang w:val="en-GB" w:eastAsia="en-GB"/>
        </w:rPr>
      </w:pPr>
      <w:proofErr w:type="spellStart"/>
      <w:r w:rsidRPr="009A010C">
        <w:rPr>
          <w:rFonts w:asciiTheme="minorHAnsi" w:hAnsiTheme="minorHAnsi" w:cstheme="minorHAnsi"/>
          <w:sz w:val="24"/>
          <w:szCs w:val="24"/>
          <w:lang w:val="en-GB" w:eastAsia="en-GB"/>
        </w:rPr>
        <w:t>resursele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financiare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necesare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implementării</w:t>
      </w:r>
      <w:proofErr w:type="spellEnd"/>
      <w:r w:rsidRPr="009A010C">
        <w:rPr>
          <w:rFonts w:asciiTheme="minorHAnsi" w:hAnsiTheme="minorHAnsi" w:cstheme="minorHAnsi"/>
          <w:sz w:val="24"/>
          <w:szCs w:val="24"/>
          <w:lang w:val="en-GB" w:eastAsia="en-GB"/>
        </w:rPr>
        <w:t xml:space="preserve"> optime a </w:t>
      </w:r>
      <w:proofErr w:type="spellStart"/>
      <w:r w:rsidRPr="009A010C">
        <w:rPr>
          <w:rFonts w:asciiTheme="minorHAnsi" w:hAnsiTheme="minorHAnsi" w:cstheme="minorHAnsi"/>
          <w:sz w:val="24"/>
          <w:szCs w:val="24"/>
          <w:lang w:val="en-GB" w:eastAsia="en-GB"/>
        </w:rPr>
        <w:t>proiectului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în</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condiţiile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rambursării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ulterioare</w:t>
      </w:r>
      <w:proofErr w:type="spellEnd"/>
      <w:r w:rsidRPr="009A010C">
        <w:rPr>
          <w:rFonts w:asciiTheme="minorHAnsi" w:hAnsiTheme="minorHAnsi" w:cstheme="minorHAnsi"/>
          <w:sz w:val="24"/>
          <w:szCs w:val="24"/>
          <w:lang w:val="en-GB" w:eastAsia="en-GB"/>
        </w:rPr>
        <w:t xml:space="preserve"> a </w:t>
      </w:r>
      <w:proofErr w:type="spellStart"/>
      <w:r w:rsidRPr="009A010C">
        <w:rPr>
          <w:rFonts w:asciiTheme="minorHAnsi" w:hAnsiTheme="minorHAnsi" w:cstheme="minorHAnsi"/>
          <w:sz w:val="24"/>
          <w:szCs w:val="24"/>
          <w:lang w:val="en-GB" w:eastAsia="en-GB"/>
        </w:rPr>
        <w:t>cheltuielilor</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eligibile</w:t>
      </w:r>
      <w:proofErr w:type="spellEnd"/>
      <w:r w:rsidRPr="009A010C">
        <w:rPr>
          <w:rFonts w:asciiTheme="minorHAnsi" w:hAnsiTheme="minorHAnsi" w:cstheme="minorHAnsi"/>
          <w:sz w:val="24"/>
          <w:szCs w:val="24"/>
          <w:lang w:val="en-GB" w:eastAsia="en-GB"/>
        </w:rPr>
        <w:t>;</w:t>
      </w:r>
    </w:p>
    <w:p w14:paraId="41A52DD0" w14:textId="77777777" w:rsidR="008027B1" w:rsidRPr="009A010C" w:rsidRDefault="008027B1" w:rsidP="00ED57FC">
      <w:pPr>
        <w:numPr>
          <w:ilvl w:val="0"/>
          <w:numId w:val="45"/>
        </w:numPr>
        <w:autoSpaceDE w:val="0"/>
        <w:autoSpaceDN w:val="0"/>
        <w:adjustRightInd w:val="0"/>
        <w:spacing w:before="0" w:after="0" w:line="259" w:lineRule="auto"/>
        <w:jc w:val="both"/>
        <w:rPr>
          <w:rFonts w:asciiTheme="minorHAnsi" w:hAnsiTheme="minorHAnsi" w:cstheme="minorHAnsi"/>
          <w:sz w:val="24"/>
          <w:szCs w:val="24"/>
          <w:lang w:val="en-GB" w:eastAsia="en-GB"/>
        </w:rPr>
      </w:pPr>
      <w:proofErr w:type="spellStart"/>
      <w:r w:rsidRPr="009A010C">
        <w:rPr>
          <w:rFonts w:asciiTheme="minorHAnsi" w:hAnsiTheme="minorHAnsi" w:cstheme="minorHAnsi"/>
          <w:sz w:val="24"/>
          <w:szCs w:val="24"/>
          <w:lang w:val="en-GB" w:eastAsia="en-GB"/>
        </w:rPr>
        <w:t>resursele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financiare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necesare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asigurării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costurilor</w:t>
      </w:r>
      <w:proofErr w:type="spellEnd"/>
      <w:r w:rsidRPr="009A010C">
        <w:rPr>
          <w:rFonts w:asciiTheme="minorHAnsi" w:hAnsiTheme="minorHAnsi" w:cstheme="minorHAnsi"/>
          <w:sz w:val="24"/>
          <w:szCs w:val="24"/>
          <w:lang w:val="en-GB" w:eastAsia="en-GB"/>
        </w:rPr>
        <w:t xml:space="preserve"> de </w:t>
      </w:r>
      <w:proofErr w:type="spellStart"/>
      <w:r w:rsidRPr="009A010C">
        <w:rPr>
          <w:rFonts w:asciiTheme="minorHAnsi" w:hAnsiTheme="minorHAnsi" w:cstheme="minorHAnsi"/>
          <w:sz w:val="24"/>
          <w:szCs w:val="24"/>
          <w:lang w:val="en-GB" w:eastAsia="en-GB"/>
        </w:rPr>
        <w:t>funcționare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și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întreținere</w:t>
      </w:r>
      <w:proofErr w:type="spellEnd"/>
      <w:r w:rsidRPr="009A010C">
        <w:rPr>
          <w:rFonts w:asciiTheme="minorHAnsi" w:hAnsiTheme="minorHAnsi" w:cstheme="minorHAnsi"/>
          <w:sz w:val="24"/>
          <w:szCs w:val="24"/>
          <w:lang w:val="en-GB" w:eastAsia="en-GB"/>
        </w:rPr>
        <w:t xml:space="preserve"> </w:t>
      </w:r>
      <w:proofErr w:type="gramStart"/>
      <w:r w:rsidRPr="009A010C">
        <w:rPr>
          <w:rFonts w:asciiTheme="minorHAnsi" w:hAnsiTheme="minorHAnsi" w:cstheme="minorHAnsi"/>
          <w:sz w:val="24"/>
          <w:szCs w:val="24"/>
          <w:lang w:val="en-GB" w:eastAsia="en-GB"/>
        </w:rPr>
        <w:t>a</w:t>
      </w:r>
      <w:proofErr w:type="gram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investiției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și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serviciile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asociate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necesare</w:t>
      </w:r>
      <w:proofErr w:type="spellEnd"/>
      <w:r w:rsidRPr="009A010C">
        <w:rPr>
          <w:rFonts w:asciiTheme="minorHAnsi" w:hAnsiTheme="minorHAnsi" w:cstheme="minorHAnsi"/>
          <w:sz w:val="24"/>
          <w:szCs w:val="24"/>
          <w:lang w:val="en-GB" w:eastAsia="en-GB"/>
        </w:rPr>
        <w:t xml:space="preserve">, in </w:t>
      </w:r>
      <w:proofErr w:type="spellStart"/>
      <w:r w:rsidRPr="009A010C">
        <w:rPr>
          <w:rFonts w:asciiTheme="minorHAnsi" w:hAnsiTheme="minorHAnsi" w:cstheme="minorHAnsi"/>
          <w:sz w:val="24"/>
          <w:szCs w:val="24"/>
          <w:lang w:val="en-GB" w:eastAsia="en-GB"/>
        </w:rPr>
        <w:t>vederea</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asigurării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sustenabilității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financiare</w:t>
      </w:r>
      <w:proofErr w:type="spellEnd"/>
      <w:r w:rsidRPr="009A010C">
        <w:rPr>
          <w:rFonts w:asciiTheme="minorHAnsi" w:hAnsiTheme="minorHAnsi" w:cstheme="minorHAnsi"/>
          <w:sz w:val="24"/>
          <w:szCs w:val="24"/>
          <w:lang w:val="en-GB" w:eastAsia="en-GB"/>
        </w:rPr>
        <w:t xml:space="preserve"> a </w:t>
      </w:r>
      <w:proofErr w:type="spellStart"/>
      <w:r w:rsidRPr="009A010C">
        <w:rPr>
          <w:rFonts w:asciiTheme="minorHAnsi" w:hAnsiTheme="minorHAnsi" w:cstheme="minorHAnsi"/>
          <w:sz w:val="24"/>
          <w:szCs w:val="24"/>
          <w:lang w:val="en-GB" w:eastAsia="en-GB"/>
        </w:rPr>
        <w:t>acesteia</w:t>
      </w:r>
      <w:proofErr w:type="spellEnd"/>
      <w:r w:rsidRPr="009A010C">
        <w:rPr>
          <w:rFonts w:asciiTheme="minorHAnsi" w:hAnsiTheme="minorHAnsi" w:cstheme="minorHAnsi"/>
          <w:sz w:val="24"/>
          <w:szCs w:val="24"/>
          <w:lang w:val="en-GB" w:eastAsia="en-GB"/>
        </w:rPr>
        <w:t xml:space="preserve">, pe </w:t>
      </w:r>
      <w:proofErr w:type="spellStart"/>
      <w:r w:rsidRPr="009A010C">
        <w:rPr>
          <w:rFonts w:asciiTheme="minorHAnsi" w:hAnsiTheme="minorHAnsi" w:cstheme="minorHAnsi"/>
          <w:sz w:val="24"/>
          <w:szCs w:val="24"/>
          <w:lang w:val="en-GB" w:eastAsia="en-GB"/>
        </w:rPr>
        <w:t>perioada</w:t>
      </w:r>
      <w:proofErr w:type="spellEnd"/>
      <w:r w:rsidRPr="009A010C">
        <w:rPr>
          <w:rFonts w:asciiTheme="minorHAnsi" w:hAnsiTheme="minorHAnsi" w:cstheme="minorHAnsi"/>
          <w:sz w:val="24"/>
          <w:szCs w:val="24"/>
          <w:lang w:val="en-GB" w:eastAsia="en-GB"/>
        </w:rPr>
        <w:t xml:space="preserve"> de </w:t>
      </w:r>
      <w:proofErr w:type="spellStart"/>
      <w:r w:rsidRPr="009A010C">
        <w:rPr>
          <w:rFonts w:asciiTheme="minorHAnsi" w:hAnsiTheme="minorHAnsi" w:cstheme="minorHAnsi"/>
          <w:sz w:val="24"/>
          <w:szCs w:val="24"/>
          <w:lang w:val="en-GB" w:eastAsia="en-GB"/>
        </w:rPr>
        <w:t>durabilitate</w:t>
      </w:r>
      <w:proofErr w:type="spellEnd"/>
      <w:r w:rsidRPr="009A010C">
        <w:rPr>
          <w:rFonts w:asciiTheme="minorHAnsi" w:hAnsiTheme="minorHAnsi" w:cstheme="minorHAnsi"/>
          <w:sz w:val="24"/>
          <w:szCs w:val="24"/>
          <w:lang w:val="en-GB" w:eastAsia="en-GB"/>
        </w:rPr>
        <w:t xml:space="preserve"> a </w:t>
      </w:r>
      <w:proofErr w:type="spellStart"/>
      <w:r w:rsidRPr="009A010C">
        <w:rPr>
          <w:rFonts w:asciiTheme="minorHAnsi" w:hAnsiTheme="minorHAnsi" w:cstheme="minorHAnsi"/>
          <w:sz w:val="24"/>
          <w:szCs w:val="24"/>
          <w:lang w:val="en-GB" w:eastAsia="en-GB"/>
        </w:rPr>
        <w:t>contractului</w:t>
      </w:r>
      <w:proofErr w:type="spellEnd"/>
      <w:r w:rsidRPr="009A010C">
        <w:rPr>
          <w:rFonts w:asciiTheme="minorHAnsi" w:hAnsiTheme="minorHAnsi" w:cstheme="minorHAnsi"/>
          <w:sz w:val="24"/>
          <w:szCs w:val="24"/>
          <w:lang w:val="en-GB" w:eastAsia="en-GB"/>
        </w:rPr>
        <w:t xml:space="preserve"> de </w:t>
      </w:r>
      <w:proofErr w:type="spellStart"/>
      <w:r w:rsidRPr="009A010C">
        <w:rPr>
          <w:rFonts w:asciiTheme="minorHAnsi" w:hAnsiTheme="minorHAnsi" w:cstheme="minorHAnsi"/>
          <w:sz w:val="24"/>
          <w:szCs w:val="24"/>
          <w:lang w:val="en-GB" w:eastAsia="en-GB"/>
        </w:rPr>
        <w:t>finanțare</w:t>
      </w:r>
      <w:proofErr w:type="spellEnd"/>
      <w:r w:rsidRPr="009A010C">
        <w:rPr>
          <w:rFonts w:asciiTheme="minorHAnsi" w:hAnsiTheme="minorHAnsi" w:cstheme="minorHAnsi"/>
          <w:sz w:val="24"/>
          <w:szCs w:val="24"/>
          <w:lang w:val="en-GB" w:eastAsia="en-GB"/>
        </w:rPr>
        <w:t xml:space="preserve">. </w:t>
      </w:r>
    </w:p>
    <w:bookmarkEnd w:id="87"/>
    <w:bookmarkEnd w:id="92"/>
    <w:p w14:paraId="07B695A1" w14:textId="77777777" w:rsidR="004F1339" w:rsidRPr="009A010C" w:rsidRDefault="004F1339" w:rsidP="000618F6">
      <w:pPr>
        <w:rPr>
          <w:rFonts w:ascii="Calibri" w:hAnsi="Calibri"/>
          <w:sz w:val="24"/>
          <w:szCs w:val="24"/>
        </w:rPr>
      </w:pPr>
    </w:p>
    <w:p w14:paraId="3DC8238C" w14:textId="61C05019" w:rsidR="00A86515" w:rsidRPr="009A010C" w:rsidRDefault="0007627B" w:rsidP="00735675">
      <w:pPr>
        <w:pStyle w:val="Heading2"/>
        <w:rPr>
          <w:rFonts w:ascii="Calibri" w:hAnsi="Calibri" w:cs="Calibri"/>
        </w:rPr>
      </w:pPr>
      <w:bookmarkStart w:id="93" w:name="_Toc161091243"/>
      <w:r w:rsidRPr="009A010C">
        <w:rPr>
          <w:rFonts w:ascii="Calibri" w:hAnsi="Calibri" w:cs="Calibri"/>
        </w:rPr>
        <w:t>Categorii de solicitanți eligibili</w:t>
      </w:r>
      <w:bookmarkEnd w:id="93"/>
    </w:p>
    <w:p w14:paraId="71A56C4E" w14:textId="7BA750B4" w:rsidR="00201F82" w:rsidRPr="009A010C" w:rsidRDefault="00201F82" w:rsidP="00ED57FC">
      <w:pPr>
        <w:pStyle w:val="ListParagraph"/>
        <w:numPr>
          <w:ilvl w:val="0"/>
          <w:numId w:val="60"/>
        </w:numPr>
        <w:tabs>
          <w:tab w:val="left" w:pos="180"/>
        </w:tabs>
        <w:spacing w:before="0" w:after="0" w:line="259" w:lineRule="auto"/>
        <w:jc w:val="both"/>
        <w:rPr>
          <w:rFonts w:ascii="Calibri" w:eastAsia="Times New Roman" w:hAnsi="Calibri"/>
          <w:noProof/>
          <w:sz w:val="24"/>
          <w:szCs w:val="24"/>
          <w:lang w:eastAsia="ro-RO"/>
        </w:rPr>
      </w:pPr>
      <w:bookmarkStart w:id="94" w:name="_Hlk128663477"/>
      <w:r w:rsidRPr="009A010C">
        <w:rPr>
          <w:rFonts w:ascii="Calibri" w:eastAsia="Times New Roman" w:hAnsi="Calibri"/>
          <w:noProof/>
          <w:sz w:val="24"/>
          <w:szCs w:val="24"/>
          <w:lang w:eastAsia="ro-RO"/>
        </w:rPr>
        <w:t>Unităţi administrativ-teritoriale (autorităţile administraţiei publice locale) definite conform Legii administraţiei publice locale nr. 215/2001, republicată, cu modificările şi completările ulterioare și a Codului administrativ (OUG nr.57/2019);</w:t>
      </w:r>
    </w:p>
    <w:p w14:paraId="7238EEEF" w14:textId="77777777" w:rsidR="00201F82" w:rsidRPr="009A010C" w:rsidRDefault="00201F82" w:rsidP="00ED57FC">
      <w:pPr>
        <w:numPr>
          <w:ilvl w:val="0"/>
          <w:numId w:val="60"/>
        </w:numPr>
        <w:tabs>
          <w:tab w:val="left" w:pos="180"/>
        </w:tabs>
        <w:spacing w:before="0" w:after="0" w:line="259" w:lineRule="auto"/>
        <w:jc w:val="both"/>
        <w:rPr>
          <w:rFonts w:ascii="Calibri" w:eastAsia="Times New Roman" w:hAnsi="Calibri"/>
          <w:noProof/>
          <w:sz w:val="24"/>
          <w:szCs w:val="24"/>
          <w:lang w:eastAsia="ro-RO"/>
        </w:rPr>
      </w:pPr>
      <w:r w:rsidRPr="009A010C">
        <w:rPr>
          <w:rFonts w:ascii="Calibri" w:eastAsia="Times New Roman" w:hAnsi="Calibri"/>
          <w:noProof/>
          <w:sz w:val="24"/>
          <w:szCs w:val="24"/>
          <w:lang w:eastAsia="ro-RO"/>
        </w:rPr>
        <w:t xml:space="preserve">Instituții ale administraţiei publice locale aferente entităţilor menţionate la punctul a): Ex: acele entităţi (Direcţie/Serviciu) desprinse din aparatul Primăriei, aflate sub coordonarea Consiliului Local, cu bugetul aprobat prin HCL, derulează proceduri de achiziţii publice având personalitate juridică şi care au primit în administrare infrastructura educaţională; </w:t>
      </w:r>
    </w:p>
    <w:p w14:paraId="0D3337BF" w14:textId="77777777" w:rsidR="00201F82" w:rsidRPr="009A010C" w:rsidRDefault="00201F82" w:rsidP="00ED57FC">
      <w:pPr>
        <w:numPr>
          <w:ilvl w:val="0"/>
          <w:numId w:val="60"/>
        </w:numPr>
        <w:tabs>
          <w:tab w:val="left" w:pos="180"/>
        </w:tabs>
        <w:spacing w:before="0" w:after="0" w:line="259" w:lineRule="auto"/>
        <w:jc w:val="both"/>
        <w:rPr>
          <w:rFonts w:ascii="Calibri" w:eastAsia="Times New Roman" w:hAnsi="Calibri"/>
          <w:noProof/>
          <w:sz w:val="24"/>
          <w:szCs w:val="24"/>
          <w:lang w:val="fr-FR" w:eastAsia="ro-RO"/>
        </w:rPr>
      </w:pPr>
      <w:r w:rsidRPr="009A010C">
        <w:rPr>
          <w:rFonts w:ascii="Calibri" w:hAnsi="Calibri"/>
          <w:sz w:val="24"/>
          <w:szCs w:val="24"/>
        </w:rPr>
        <w:t>Instituții de învățământ de stat (învățământul preșcolar);</w:t>
      </w:r>
    </w:p>
    <w:p w14:paraId="00EE43AD" w14:textId="77777777" w:rsidR="00201F82" w:rsidRPr="009A010C" w:rsidRDefault="00201F82" w:rsidP="00ED57FC">
      <w:pPr>
        <w:numPr>
          <w:ilvl w:val="0"/>
          <w:numId w:val="60"/>
        </w:numPr>
        <w:spacing w:before="0" w:after="0" w:line="259" w:lineRule="auto"/>
        <w:jc w:val="both"/>
        <w:rPr>
          <w:rFonts w:ascii="Calibri" w:eastAsia="Times New Roman" w:hAnsi="Calibri"/>
          <w:sz w:val="24"/>
          <w:szCs w:val="24"/>
          <w:lang w:val="en-GB" w:eastAsia="en-GB"/>
        </w:rPr>
      </w:pPr>
      <w:proofErr w:type="spellStart"/>
      <w:r w:rsidRPr="009A010C">
        <w:rPr>
          <w:rFonts w:ascii="Calibri" w:eastAsia="Times New Roman" w:hAnsi="Calibri"/>
          <w:sz w:val="24"/>
          <w:szCs w:val="24"/>
          <w:lang w:val="en-GB" w:eastAsia="en-GB"/>
        </w:rPr>
        <w:t>Asociaţiile</w:t>
      </w:r>
      <w:proofErr w:type="spellEnd"/>
      <w:r w:rsidRPr="009A010C">
        <w:rPr>
          <w:rFonts w:ascii="Calibri" w:eastAsia="Times New Roman" w:hAnsi="Calibri"/>
          <w:sz w:val="24"/>
          <w:szCs w:val="24"/>
          <w:lang w:val="en-GB" w:eastAsia="en-GB"/>
        </w:rPr>
        <w:t xml:space="preserve"> de </w:t>
      </w:r>
      <w:proofErr w:type="spellStart"/>
      <w:r w:rsidRPr="009A010C">
        <w:rPr>
          <w:rFonts w:ascii="Calibri" w:eastAsia="Times New Roman" w:hAnsi="Calibri"/>
          <w:sz w:val="24"/>
          <w:szCs w:val="24"/>
          <w:lang w:val="en-GB" w:eastAsia="en-GB"/>
        </w:rPr>
        <w:t>Dezvoltare</w:t>
      </w:r>
      <w:proofErr w:type="spellEnd"/>
      <w:r w:rsidRPr="009A010C">
        <w:rPr>
          <w:rFonts w:ascii="Calibri" w:eastAsia="Times New Roman" w:hAnsi="Calibri"/>
          <w:sz w:val="24"/>
          <w:szCs w:val="24"/>
          <w:lang w:val="en-GB" w:eastAsia="en-GB"/>
        </w:rPr>
        <w:t xml:space="preserve"> </w:t>
      </w:r>
      <w:proofErr w:type="spellStart"/>
      <w:r w:rsidRPr="009A010C">
        <w:rPr>
          <w:rFonts w:ascii="Calibri" w:hAnsi="Calibri"/>
          <w:sz w:val="24"/>
          <w:szCs w:val="24"/>
          <w:lang w:val="en-GB"/>
        </w:rPr>
        <w:t>Intercomunitară</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înfiinţate</w:t>
      </w:r>
      <w:proofErr w:type="spellEnd"/>
      <w:r w:rsidRPr="009A010C">
        <w:rPr>
          <w:rFonts w:ascii="Calibri" w:eastAsia="Times New Roman" w:hAnsi="Calibri"/>
          <w:sz w:val="24"/>
          <w:szCs w:val="24"/>
          <w:lang w:val="en-GB" w:eastAsia="en-GB"/>
        </w:rPr>
        <w:t xml:space="preserve"> conform </w:t>
      </w:r>
      <w:proofErr w:type="spellStart"/>
      <w:r w:rsidRPr="009A010C">
        <w:rPr>
          <w:rFonts w:ascii="Calibri" w:eastAsia="Times New Roman" w:hAnsi="Calibri"/>
          <w:sz w:val="24"/>
          <w:szCs w:val="24"/>
          <w:lang w:val="en-GB" w:eastAsia="en-GB"/>
        </w:rPr>
        <w:t>prevederilor</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legale</w:t>
      </w:r>
      <w:proofErr w:type="spellEnd"/>
      <w:r w:rsidRPr="009A010C">
        <w:rPr>
          <w:rFonts w:ascii="Calibri" w:eastAsia="Times New Roman" w:hAnsi="Calibri"/>
          <w:sz w:val="24"/>
          <w:szCs w:val="24"/>
          <w:lang w:val="en-GB" w:eastAsia="en-GB"/>
        </w:rPr>
        <w:t>.</w:t>
      </w:r>
    </w:p>
    <w:p w14:paraId="4FA6FA8B" w14:textId="77777777" w:rsidR="00201F82" w:rsidRPr="009A010C" w:rsidRDefault="00201F82" w:rsidP="00ED57FC">
      <w:pPr>
        <w:numPr>
          <w:ilvl w:val="0"/>
          <w:numId w:val="60"/>
        </w:numPr>
        <w:spacing w:before="0" w:after="0"/>
        <w:contextualSpacing/>
        <w:jc w:val="both"/>
        <w:rPr>
          <w:rFonts w:ascii="Calibri" w:hAnsi="Calibri"/>
          <w:sz w:val="24"/>
          <w:szCs w:val="24"/>
        </w:rPr>
      </w:pPr>
      <w:r w:rsidRPr="009A010C">
        <w:rPr>
          <w:rFonts w:ascii="Calibri" w:hAnsi="Calibri"/>
          <w:sz w:val="24"/>
          <w:szCs w:val="24"/>
        </w:rPr>
        <w:t>Parteneriatele între entitățile de mai sus.</w:t>
      </w:r>
    </w:p>
    <w:p w14:paraId="7B176E73" w14:textId="77777777" w:rsidR="007A3D34" w:rsidRPr="009A010C" w:rsidRDefault="007A3D34" w:rsidP="005C2D2B">
      <w:pPr>
        <w:spacing w:before="0" w:after="0" w:line="259" w:lineRule="auto"/>
        <w:jc w:val="both"/>
        <w:rPr>
          <w:rFonts w:ascii="Calibri" w:eastAsia="Times New Roman" w:hAnsi="Calibri"/>
          <w:sz w:val="24"/>
          <w:szCs w:val="24"/>
          <w:lang w:val="fr-FR" w:eastAsia="en-GB"/>
        </w:rPr>
      </w:pPr>
    </w:p>
    <w:p w14:paraId="006C7C4A" w14:textId="4885E580" w:rsidR="0020173D" w:rsidRPr="009A010C" w:rsidRDefault="0007627B" w:rsidP="00735675">
      <w:pPr>
        <w:pStyle w:val="Heading2"/>
        <w:rPr>
          <w:rFonts w:ascii="Calibri" w:hAnsi="Calibri" w:cs="Calibri"/>
        </w:rPr>
      </w:pPr>
      <w:bookmarkStart w:id="95" w:name="_Toc161091244"/>
      <w:bookmarkEnd w:id="94"/>
      <w:r w:rsidRPr="009A010C">
        <w:rPr>
          <w:rFonts w:ascii="Calibri" w:hAnsi="Calibri" w:cs="Calibri"/>
        </w:rPr>
        <w:t>Categorii de parteneri eligibili</w:t>
      </w:r>
      <w:bookmarkEnd w:id="95"/>
    </w:p>
    <w:p w14:paraId="35842A47" w14:textId="03DEB580" w:rsidR="0020173D" w:rsidRPr="009A010C" w:rsidRDefault="00C7714D" w:rsidP="0020173D">
      <w:pPr>
        <w:spacing w:before="0" w:after="0"/>
        <w:jc w:val="both"/>
        <w:rPr>
          <w:rFonts w:ascii="Calibri" w:hAnsi="Calibri"/>
          <w:bCs/>
          <w:sz w:val="24"/>
          <w:szCs w:val="24"/>
        </w:rPr>
      </w:pPr>
      <w:r w:rsidRPr="009A010C">
        <w:rPr>
          <w:rFonts w:ascii="Calibri" w:hAnsi="Calibri"/>
          <w:bCs/>
          <w:sz w:val="24"/>
          <w:szCs w:val="24"/>
        </w:rPr>
        <w:t xml:space="preserve">Forme asociative între </w:t>
      </w:r>
      <w:r w:rsidR="00445BC1" w:rsidRPr="009A010C">
        <w:rPr>
          <w:rFonts w:ascii="Calibri" w:hAnsi="Calibri"/>
          <w:bCs/>
          <w:sz w:val="24"/>
          <w:szCs w:val="24"/>
        </w:rPr>
        <w:t>solicitantii prezentati la punctul 5.1.2.</w:t>
      </w:r>
    </w:p>
    <w:p w14:paraId="2A7F60C9" w14:textId="77777777" w:rsidR="00E3644C" w:rsidRPr="009A010C" w:rsidRDefault="00E3644C" w:rsidP="0020173D">
      <w:pPr>
        <w:spacing w:before="0" w:after="0"/>
        <w:jc w:val="both"/>
        <w:rPr>
          <w:rFonts w:ascii="Calibri" w:hAnsi="Calibri"/>
          <w:bCs/>
          <w:sz w:val="24"/>
          <w:szCs w:val="24"/>
        </w:rPr>
      </w:pPr>
    </w:p>
    <w:p w14:paraId="0399C471" w14:textId="241E3EF8" w:rsidR="0007627B" w:rsidRPr="009A010C" w:rsidRDefault="0007627B" w:rsidP="00735675">
      <w:pPr>
        <w:pStyle w:val="Heading2"/>
        <w:rPr>
          <w:rFonts w:ascii="Calibri" w:hAnsi="Calibri" w:cs="Calibri"/>
        </w:rPr>
      </w:pPr>
      <w:bookmarkStart w:id="96" w:name="_Toc161091245"/>
      <w:r w:rsidRPr="009A010C">
        <w:rPr>
          <w:rFonts w:ascii="Calibri" w:hAnsi="Calibri" w:cs="Calibri"/>
        </w:rPr>
        <w:t>Reguli şi cerinţe privind parteneriatul</w:t>
      </w:r>
      <w:bookmarkEnd w:id="96"/>
      <w:r w:rsidRPr="009A010C">
        <w:rPr>
          <w:rFonts w:ascii="Calibri" w:hAnsi="Calibri" w:cs="Calibri"/>
        </w:rPr>
        <w:t xml:space="preserve"> </w:t>
      </w:r>
      <w:r w:rsidR="008228A8" w:rsidRPr="009A010C">
        <w:rPr>
          <w:rFonts w:ascii="Calibri" w:hAnsi="Calibri" w:cs="Calibri"/>
        </w:rPr>
        <w:t xml:space="preserve"> </w:t>
      </w:r>
    </w:p>
    <w:p w14:paraId="5536BCC7" w14:textId="77777777" w:rsidR="007A3D34" w:rsidRPr="009A010C" w:rsidRDefault="007A3D34" w:rsidP="0020173D">
      <w:pPr>
        <w:spacing w:before="0" w:after="0"/>
        <w:jc w:val="both"/>
        <w:rPr>
          <w:rFonts w:ascii="Calibri" w:hAnsi="Calibri"/>
          <w:sz w:val="24"/>
          <w:szCs w:val="24"/>
        </w:rPr>
      </w:pPr>
    </w:p>
    <w:p w14:paraId="495D964A" w14:textId="2FF50F10" w:rsidR="0020173D" w:rsidRPr="009A010C" w:rsidRDefault="00C7714D" w:rsidP="0020173D">
      <w:pPr>
        <w:spacing w:before="0" w:after="0"/>
        <w:jc w:val="both"/>
        <w:rPr>
          <w:rFonts w:ascii="Calibri" w:hAnsi="Calibri"/>
          <w:sz w:val="24"/>
          <w:szCs w:val="24"/>
        </w:rPr>
      </w:pPr>
      <w:r w:rsidRPr="009A010C">
        <w:rPr>
          <w:rFonts w:ascii="Calibri" w:hAnsi="Calibri"/>
          <w:sz w:val="24"/>
          <w:szCs w:val="24"/>
        </w:rPr>
        <w:t>Liderul parteneriatului va fi reprezentat de unitatea administrativ teritorială. Partenerii vor respecta întru totul legislația specifică și cea generală, inclusiv pe cea în domeniul achizițiilor publice, a protecției mediului, egalității de șanse, nediscriminării si accesibilității pentru persoanele cu dizabilităti</w:t>
      </w:r>
      <w:r w:rsidR="008A3C4B" w:rsidRPr="009A010C">
        <w:rPr>
          <w:rFonts w:ascii="Calibri" w:hAnsi="Calibri"/>
          <w:sz w:val="24"/>
          <w:szCs w:val="24"/>
        </w:rPr>
        <w:t>.</w:t>
      </w:r>
    </w:p>
    <w:p w14:paraId="674F9A73" w14:textId="73E50C1C" w:rsidR="007A3D34" w:rsidRPr="009A010C" w:rsidRDefault="007A3D34" w:rsidP="0020173D">
      <w:pPr>
        <w:spacing w:before="0" w:after="0"/>
        <w:jc w:val="both"/>
        <w:rPr>
          <w:rFonts w:ascii="Calibri" w:hAnsi="Calibri"/>
          <w:sz w:val="24"/>
          <w:szCs w:val="24"/>
        </w:rPr>
      </w:pPr>
    </w:p>
    <w:p w14:paraId="08A9FF86" w14:textId="77777777" w:rsidR="007A3D34" w:rsidRPr="009A010C" w:rsidRDefault="007A3D34" w:rsidP="007A3D34">
      <w:pPr>
        <w:spacing w:before="0" w:after="0"/>
        <w:jc w:val="both"/>
        <w:rPr>
          <w:rFonts w:ascii="Calibri" w:hAnsi="Calibri"/>
          <w:sz w:val="24"/>
          <w:szCs w:val="24"/>
        </w:rPr>
      </w:pPr>
      <w:r w:rsidRPr="009A010C">
        <w:rPr>
          <w:rFonts w:ascii="Calibri" w:hAnsi="Calibri"/>
          <w:sz w:val="24"/>
          <w:szCs w:val="24"/>
        </w:rPr>
        <w:lastRenderedPageBreak/>
        <w:t>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acordului de parteneriat anexat la ghid – Anexa 3 la prezentul ghid.</w:t>
      </w:r>
    </w:p>
    <w:p w14:paraId="7CBC5D97" w14:textId="77777777" w:rsidR="007A3D34" w:rsidRPr="009A010C" w:rsidRDefault="007A3D34" w:rsidP="007A3D34">
      <w:pPr>
        <w:spacing w:before="0" w:after="0"/>
        <w:jc w:val="both"/>
        <w:rPr>
          <w:rFonts w:ascii="Calibri" w:hAnsi="Calibri"/>
          <w:sz w:val="24"/>
          <w:szCs w:val="24"/>
        </w:rPr>
      </w:pPr>
    </w:p>
    <w:p w14:paraId="615F669C" w14:textId="77777777" w:rsidR="007A3D34" w:rsidRPr="009A010C" w:rsidRDefault="007A3D34" w:rsidP="007A3D34">
      <w:pPr>
        <w:spacing w:before="0" w:after="0"/>
        <w:jc w:val="both"/>
        <w:rPr>
          <w:rFonts w:ascii="Calibri" w:eastAsia="Times New Roman" w:hAnsi="Calibri"/>
          <w:sz w:val="24"/>
          <w:szCs w:val="24"/>
          <w:lang w:val="fr-FR"/>
        </w:rPr>
      </w:pPr>
      <w:r w:rsidRPr="009A010C">
        <w:rPr>
          <w:rFonts w:ascii="Calibri" w:hAnsi="Calibri"/>
          <w:sz w:val="24"/>
          <w:szCs w:val="24"/>
        </w:rPr>
        <w:t xml:space="preserve">Membrii parteneriatului trebuie să respecte criteriile de eligibilitate și selectie pe tot parcursul procesului. </w:t>
      </w:r>
      <w:proofErr w:type="spellStart"/>
      <w:r w:rsidRPr="009A010C">
        <w:rPr>
          <w:rFonts w:ascii="Calibri" w:eastAsia="Times New Roman" w:hAnsi="Calibri"/>
          <w:sz w:val="24"/>
          <w:szCs w:val="24"/>
          <w:lang w:val="fr-FR"/>
        </w:rPr>
        <w:t>Criteriile</w:t>
      </w:r>
      <w:proofErr w:type="spellEnd"/>
      <w:r w:rsidRPr="009A010C">
        <w:rPr>
          <w:rFonts w:ascii="Calibri" w:eastAsia="Times New Roman" w:hAnsi="Calibri"/>
          <w:sz w:val="24"/>
          <w:szCs w:val="24"/>
          <w:lang w:val="fr-FR"/>
        </w:rPr>
        <w:t xml:space="preserve"> de </w:t>
      </w:r>
      <w:proofErr w:type="spellStart"/>
      <w:r w:rsidRPr="009A010C">
        <w:rPr>
          <w:rFonts w:ascii="Calibri" w:eastAsia="Times New Roman" w:hAnsi="Calibri"/>
          <w:sz w:val="24"/>
          <w:szCs w:val="24"/>
          <w:lang w:val="fr-FR"/>
        </w:rPr>
        <w:t>eligibilitate</w:t>
      </w:r>
      <w:proofErr w:type="spellEnd"/>
      <w:r w:rsidRPr="009A010C">
        <w:rPr>
          <w:rFonts w:ascii="Calibri" w:eastAsia="Times New Roman" w:hAnsi="Calibri"/>
          <w:sz w:val="24"/>
          <w:szCs w:val="24"/>
          <w:lang w:val="fr-FR"/>
        </w:rPr>
        <w:t xml:space="preserve"> ale </w:t>
      </w:r>
      <w:proofErr w:type="spellStart"/>
      <w:r w:rsidRPr="009A010C">
        <w:rPr>
          <w:rFonts w:ascii="Calibri" w:eastAsia="Times New Roman" w:hAnsi="Calibri"/>
          <w:sz w:val="24"/>
          <w:szCs w:val="24"/>
          <w:lang w:val="fr-FR"/>
        </w:rPr>
        <w:t>solicitantului</w:t>
      </w:r>
      <w:proofErr w:type="spellEnd"/>
      <w:r w:rsidRPr="009A010C">
        <w:rPr>
          <w:rFonts w:ascii="Calibri" w:eastAsia="Times New Roman" w:hAnsi="Calibri"/>
          <w:sz w:val="24"/>
          <w:szCs w:val="24"/>
          <w:lang w:val="fr-FR"/>
        </w:rPr>
        <w:t xml:space="preserve"> se </w:t>
      </w:r>
      <w:proofErr w:type="spellStart"/>
      <w:r w:rsidRPr="009A010C">
        <w:rPr>
          <w:rFonts w:ascii="Calibri" w:eastAsia="Times New Roman" w:hAnsi="Calibri"/>
          <w:sz w:val="24"/>
          <w:szCs w:val="24"/>
          <w:lang w:val="fr-FR"/>
        </w:rPr>
        <w:t>aplică</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fiecărui</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partener</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din</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cadrul</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acordului</w:t>
      </w:r>
      <w:proofErr w:type="spellEnd"/>
      <w:r w:rsidRPr="009A010C">
        <w:rPr>
          <w:rFonts w:ascii="Calibri" w:eastAsia="Times New Roman" w:hAnsi="Calibri"/>
          <w:sz w:val="24"/>
          <w:szCs w:val="24"/>
          <w:lang w:val="fr-FR"/>
        </w:rPr>
        <w:t xml:space="preserve"> de </w:t>
      </w:r>
      <w:proofErr w:type="spellStart"/>
      <w:r w:rsidRPr="009A010C">
        <w:rPr>
          <w:rFonts w:ascii="Calibri" w:eastAsia="Times New Roman" w:hAnsi="Calibri"/>
          <w:sz w:val="24"/>
          <w:szCs w:val="24"/>
          <w:lang w:val="fr-FR"/>
        </w:rPr>
        <w:t>parteneriat</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după</w:t>
      </w:r>
      <w:proofErr w:type="spellEnd"/>
      <w:r w:rsidRPr="009A010C">
        <w:rPr>
          <w:rFonts w:ascii="Calibri" w:eastAsia="Times New Roman" w:hAnsi="Calibri"/>
          <w:sz w:val="24"/>
          <w:szCs w:val="24"/>
          <w:lang w:val="fr-FR"/>
        </w:rPr>
        <w:t xml:space="preserve"> cum este </w:t>
      </w:r>
      <w:proofErr w:type="spellStart"/>
      <w:r w:rsidRPr="009A010C">
        <w:rPr>
          <w:rFonts w:ascii="Calibri" w:eastAsia="Times New Roman" w:hAnsi="Calibri"/>
          <w:sz w:val="24"/>
          <w:szCs w:val="24"/>
          <w:lang w:val="fr-FR"/>
        </w:rPr>
        <w:t>indicat</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în</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cadrul</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sectiunilor</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din</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prezentul</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ghid</w:t>
      </w:r>
      <w:proofErr w:type="spellEnd"/>
      <w:r w:rsidRPr="009A010C">
        <w:rPr>
          <w:rFonts w:ascii="Calibri" w:eastAsia="Times New Roman" w:hAnsi="Calibri"/>
          <w:sz w:val="24"/>
          <w:szCs w:val="24"/>
          <w:lang w:val="fr-FR"/>
        </w:rPr>
        <w:t xml:space="preserve">. </w:t>
      </w:r>
    </w:p>
    <w:p w14:paraId="23F05926" w14:textId="77777777" w:rsidR="007A3D34" w:rsidRPr="009A010C" w:rsidRDefault="007A3D34" w:rsidP="007A3D34">
      <w:pPr>
        <w:spacing w:before="0" w:after="0"/>
        <w:jc w:val="both"/>
        <w:rPr>
          <w:rFonts w:ascii="Calibri" w:hAnsi="Calibri"/>
          <w:sz w:val="24"/>
          <w:szCs w:val="24"/>
        </w:rPr>
      </w:pPr>
    </w:p>
    <w:p w14:paraId="350E8250" w14:textId="748E0E0C" w:rsidR="007A3D34" w:rsidRPr="009A010C" w:rsidRDefault="007A3D34" w:rsidP="0020173D">
      <w:pPr>
        <w:spacing w:before="0" w:after="0"/>
        <w:jc w:val="both"/>
        <w:rPr>
          <w:rFonts w:ascii="Calibri" w:hAnsi="Calibri"/>
          <w:bCs/>
          <w:sz w:val="24"/>
          <w:szCs w:val="24"/>
          <w:lang w:val="fr-FR"/>
        </w:rPr>
      </w:pPr>
      <w:proofErr w:type="spellStart"/>
      <w:r w:rsidRPr="009A010C">
        <w:rPr>
          <w:rFonts w:ascii="Calibri" w:hAnsi="Calibri"/>
          <w:bCs/>
          <w:sz w:val="24"/>
          <w:szCs w:val="24"/>
          <w:lang w:val="fr-FR"/>
        </w:rPr>
        <w:t>Acordul</w:t>
      </w:r>
      <w:proofErr w:type="spellEnd"/>
      <w:r w:rsidRPr="009A010C">
        <w:rPr>
          <w:rFonts w:ascii="Calibri" w:hAnsi="Calibri"/>
          <w:bCs/>
          <w:sz w:val="24"/>
          <w:szCs w:val="24"/>
          <w:lang w:val="fr-FR"/>
        </w:rPr>
        <w:t xml:space="preserve"> de </w:t>
      </w:r>
      <w:proofErr w:type="spellStart"/>
      <w:r w:rsidRPr="009A010C">
        <w:rPr>
          <w:rFonts w:ascii="Calibri" w:hAnsi="Calibri"/>
          <w:bCs/>
          <w:sz w:val="24"/>
          <w:szCs w:val="24"/>
          <w:lang w:val="fr-FR"/>
        </w:rPr>
        <w:t>parteneriat</w:t>
      </w:r>
      <w:proofErr w:type="spellEnd"/>
      <w:r w:rsidRPr="009A010C">
        <w:rPr>
          <w:rFonts w:ascii="Calibri" w:hAnsi="Calibri"/>
          <w:bCs/>
          <w:sz w:val="24"/>
          <w:szCs w:val="24"/>
          <w:lang w:val="fr-FR"/>
        </w:rPr>
        <w:t xml:space="preserve"> va </w:t>
      </w:r>
      <w:proofErr w:type="spellStart"/>
      <w:r w:rsidRPr="009A010C">
        <w:rPr>
          <w:rFonts w:ascii="Calibri" w:hAnsi="Calibri"/>
          <w:bCs/>
          <w:sz w:val="24"/>
          <w:szCs w:val="24"/>
          <w:lang w:val="fr-FR"/>
        </w:rPr>
        <w:t>stabili</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modalitatea</w:t>
      </w:r>
      <w:proofErr w:type="spellEnd"/>
      <w:r w:rsidRPr="009A010C">
        <w:rPr>
          <w:rFonts w:ascii="Calibri" w:hAnsi="Calibri"/>
          <w:bCs/>
          <w:sz w:val="24"/>
          <w:szCs w:val="24"/>
          <w:lang w:val="fr-FR"/>
        </w:rPr>
        <w:t xml:space="preserve"> de </w:t>
      </w:r>
      <w:proofErr w:type="spellStart"/>
      <w:r w:rsidRPr="009A010C">
        <w:rPr>
          <w:rFonts w:ascii="Calibri" w:hAnsi="Calibri"/>
          <w:bCs/>
          <w:sz w:val="24"/>
          <w:szCs w:val="24"/>
          <w:lang w:val="fr-FR"/>
        </w:rPr>
        <w:t>participare</w:t>
      </w:r>
      <w:proofErr w:type="spellEnd"/>
      <w:r w:rsidRPr="009A010C">
        <w:rPr>
          <w:rFonts w:ascii="Calibri" w:hAnsi="Calibri"/>
          <w:bCs/>
          <w:sz w:val="24"/>
          <w:szCs w:val="24"/>
          <w:lang w:val="fr-FR"/>
        </w:rPr>
        <w:t xml:space="preserve"> la </w:t>
      </w:r>
      <w:proofErr w:type="spellStart"/>
      <w:r w:rsidRPr="009A010C">
        <w:rPr>
          <w:rFonts w:ascii="Calibri" w:hAnsi="Calibri"/>
          <w:bCs/>
          <w:sz w:val="24"/>
          <w:szCs w:val="24"/>
          <w:lang w:val="fr-FR"/>
        </w:rPr>
        <w:t>cofinanţarea</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proiectului</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atât</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pentru</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cheltuielile</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eligibile</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cât</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şi</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pentru</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cele</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neeligibile</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modalitatea</w:t>
      </w:r>
      <w:proofErr w:type="spellEnd"/>
      <w:r w:rsidRPr="009A010C">
        <w:rPr>
          <w:rFonts w:ascii="Calibri" w:hAnsi="Calibri"/>
          <w:bCs/>
          <w:sz w:val="24"/>
          <w:szCs w:val="24"/>
          <w:lang w:val="fr-FR"/>
        </w:rPr>
        <w:t xml:space="preserve"> de </w:t>
      </w:r>
      <w:proofErr w:type="spellStart"/>
      <w:r w:rsidRPr="009A010C">
        <w:rPr>
          <w:rFonts w:ascii="Calibri" w:hAnsi="Calibri"/>
          <w:bCs/>
          <w:sz w:val="24"/>
          <w:szCs w:val="24"/>
          <w:lang w:val="fr-FR"/>
        </w:rPr>
        <w:t>cooperare</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între</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parteneri</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atât</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în</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timpul</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cât</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şi</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ulterior</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implementării</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proiectului</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pe</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durata</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operării</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obiectivului</w:t>
      </w:r>
      <w:proofErr w:type="spellEnd"/>
      <w:r w:rsidRPr="009A010C">
        <w:rPr>
          <w:rFonts w:ascii="Calibri" w:hAnsi="Calibri"/>
          <w:bCs/>
          <w:sz w:val="24"/>
          <w:szCs w:val="24"/>
          <w:lang w:val="fr-FR"/>
        </w:rPr>
        <w:t xml:space="preserve"> de </w:t>
      </w:r>
      <w:proofErr w:type="spellStart"/>
      <w:r w:rsidRPr="009A010C">
        <w:rPr>
          <w:rFonts w:ascii="Calibri" w:hAnsi="Calibri"/>
          <w:bCs/>
          <w:sz w:val="24"/>
          <w:szCs w:val="24"/>
          <w:lang w:val="fr-FR"/>
        </w:rPr>
        <w:t>investiţie</w:t>
      </w:r>
      <w:proofErr w:type="spellEnd"/>
      <w:r w:rsidRPr="009A010C">
        <w:rPr>
          <w:rFonts w:ascii="Calibri" w:hAnsi="Calibri"/>
          <w:bCs/>
          <w:sz w:val="24"/>
          <w:szCs w:val="24"/>
          <w:lang w:val="fr-FR"/>
        </w:rPr>
        <w:t>.</w:t>
      </w:r>
    </w:p>
    <w:p w14:paraId="58D2CC7A" w14:textId="77777777" w:rsidR="005F5361" w:rsidRPr="009A010C" w:rsidRDefault="005F5361" w:rsidP="0020173D">
      <w:pPr>
        <w:spacing w:before="0" w:after="0"/>
        <w:jc w:val="both"/>
        <w:rPr>
          <w:rFonts w:ascii="Calibri" w:hAnsi="Calibri"/>
          <w:b/>
          <w:bCs/>
          <w:sz w:val="24"/>
          <w:szCs w:val="24"/>
        </w:rPr>
      </w:pPr>
    </w:p>
    <w:p w14:paraId="45F838B5" w14:textId="53CE72D8" w:rsidR="00E61743" w:rsidRPr="009A010C" w:rsidRDefault="0007627B" w:rsidP="00E07D7E">
      <w:pPr>
        <w:pStyle w:val="Heading2"/>
        <w:numPr>
          <w:ilvl w:val="1"/>
          <w:numId w:val="33"/>
        </w:numPr>
        <w:rPr>
          <w:rFonts w:ascii="Calibri" w:hAnsi="Calibri" w:cs="Calibri"/>
        </w:rPr>
      </w:pPr>
      <w:bookmarkStart w:id="97" w:name="_Toc161091246"/>
      <w:r w:rsidRPr="009A010C">
        <w:rPr>
          <w:rFonts w:ascii="Calibri" w:hAnsi="Calibri" w:cs="Calibri"/>
        </w:rPr>
        <w:t>Eligibilitatea activităţilor</w:t>
      </w:r>
      <w:bookmarkEnd w:id="97"/>
      <w:r w:rsidRPr="009A010C">
        <w:rPr>
          <w:rFonts w:ascii="Calibri" w:hAnsi="Calibri" w:cs="Calibri"/>
        </w:rPr>
        <w:t xml:space="preserve"> </w:t>
      </w:r>
      <w:r w:rsidR="00D02690" w:rsidRPr="009A010C">
        <w:rPr>
          <w:rFonts w:ascii="Calibri" w:hAnsi="Calibri" w:cs="Calibri"/>
        </w:rPr>
        <w:t xml:space="preserve"> </w:t>
      </w:r>
    </w:p>
    <w:p w14:paraId="6DB724E1" w14:textId="394BBE87" w:rsidR="00E211D8" w:rsidRPr="009A010C" w:rsidRDefault="00E211D8" w:rsidP="00E07D7E">
      <w:pPr>
        <w:pStyle w:val="Heading3"/>
        <w:numPr>
          <w:ilvl w:val="2"/>
          <w:numId w:val="34"/>
        </w:numPr>
        <w:rPr>
          <w:rFonts w:cs="Calibri"/>
          <w:i w:val="0"/>
        </w:rPr>
      </w:pPr>
      <w:bookmarkStart w:id="98" w:name="_Toc161091247"/>
      <w:bookmarkStart w:id="99" w:name="_Toc32568959"/>
      <w:r w:rsidRPr="009A010C">
        <w:rPr>
          <w:rFonts w:cs="Calibri"/>
          <w:i w:val="0"/>
        </w:rPr>
        <w:t>Cerinţe generale privind eligibilitatea activităţilor</w:t>
      </w:r>
      <w:bookmarkEnd w:id="98"/>
      <w:r w:rsidRPr="009A010C">
        <w:rPr>
          <w:rFonts w:cs="Calibri"/>
          <w:i w:val="0"/>
        </w:rPr>
        <w:t xml:space="preserve"> </w:t>
      </w:r>
    </w:p>
    <w:p w14:paraId="392523D6" w14:textId="57AA73BB" w:rsidR="008228A8" w:rsidRPr="009A010C" w:rsidRDefault="008228A8" w:rsidP="008228A8">
      <w:pPr>
        <w:suppressAutoHyphens/>
        <w:autoSpaceDN w:val="0"/>
        <w:spacing w:before="0" w:after="0"/>
        <w:contextualSpacing/>
        <w:jc w:val="both"/>
        <w:textAlignment w:val="baseline"/>
        <w:rPr>
          <w:rFonts w:ascii="Calibri" w:eastAsia="Times New Roman" w:hAnsi="Calibri"/>
          <w:bCs/>
          <w:iCs/>
          <w:sz w:val="24"/>
          <w:szCs w:val="24"/>
        </w:rPr>
      </w:pPr>
      <w:bookmarkStart w:id="100" w:name="_Hlk129699244"/>
      <w:r w:rsidRPr="009A010C">
        <w:rPr>
          <w:rFonts w:ascii="Calibri" w:eastAsia="Times New Roman" w:hAnsi="Calibri"/>
          <w:bCs/>
          <w:iCs/>
          <w:sz w:val="24"/>
          <w:szCs w:val="24"/>
        </w:rPr>
        <w:t xml:space="preserve">Componenta şi activităţile sale se încadrează în obiectivul specific aferent Priorităţii de investiţii </w:t>
      </w:r>
      <w:r w:rsidR="00382D8D" w:rsidRPr="009A010C">
        <w:rPr>
          <w:rFonts w:ascii="Calibri" w:eastAsia="Times New Roman" w:hAnsi="Calibri"/>
          <w:bCs/>
          <w:iCs/>
          <w:sz w:val="24"/>
          <w:szCs w:val="24"/>
        </w:rPr>
        <w:t>5</w:t>
      </w:r>
      <w:r w:rsidRPr="009A010C">
        <w:rPr>
          <w:rFonts w:ascii="Calibri" w:eastAsia="Times New Roman" w:hAnsi="Calibri"/>
          <w:bCs/>
          <w:iCs/>
          <w:sz w:val="24"/>
          <w:szCs w:val="24"/>
        </w:rPr>
        <w:t xml:space="preserve">, </w:t>
      </w:r>
      <w:r w:rsidR="00382D8D" w:rsidRPr="009A010C">
        <w:rPr>
          <w:rFonts w:ascii="Calibri" w:eastAsia="Times New Roman" w:hAnsi="Calibri"/>
          <w:bCs/>
          <w:iCs/>
          <w:sz w:val="24"/>
          <w:szCs w:val="24"/>
        </w:rPr>
        <w:t>Actiunea 5.1 Dezvoltarea infrastructurii educationale la ni</w:t>
      </w:r>
      <w:r w:rsidR="005241ED" w:rsidRPr="009A010C">
        <w:rPr>
          <w:rFonts w:ascii="Calibri" w:eastAsia="Times New Roman" w:hAnsi="Calibri"/>
          <w:bCs/>
          <w:iCs/>
          <w:sz w:val="24"/>
          <w:szCs w:val="24"/>
        </w:rPr>
        <w:t>v</w:t>
      </w:r>
      <w:r w:rsidR="00382D8D" w:rsidRPr="009A010C">
        <w:rPr>
          <w:rFonts w:ascii="Calibri" w:eastAsia="Times New Roman" w:hAnsi="Calibri"/>
          <w:bCs/>
          <w:iCs/>
          <w:sz w:val="24"/>
          <w:szCs w:val="24"/>
        </w:rPr>
        <w:t xml:space="preserve">elul </w:t>
      </w:r>
      <w:r w:rsidR="00F83809" w:rsidRPr="009A010C">
        <w:rPr>
          <w:rFonts w:ascii="Calibri" w:eastAsia="Times New Roman" w:hAnsi="Calibri"/>
          <w:bCs/>
          <w:iCs/>
          <w:sz w:val="24"/>
          <w:szCs w:val="24"/>
        </w:rPr>
        <w:t xml:space="preserve">învățământului preșcolar </w:t>
      </w:r>
      <w:r w:rsidRPr="009A010C">
        <w:rPr>
          <w:rFonts w:ascii="Calibri" w:eastAsia="Times New Roman" w:hAnsi="Calibri"/>
          <w:bCs/>
          <w:iCs/>
          <w:sz w:val="24"/>
          <w:szCs w:val="24"/>
          <w:u w:val="single"/>
        </w:rPr>
        <w:t>şi</w:t>
      </w:r>
      <w:r w:rsidRPr="009A010C">
        <w:rPr>
          <w:rFonts w:ascii="Calibri" w:eastAsia="Times New Roman" w:hAnsi="Calibri"/>
          <w:bCs/>
          <w:iCs/>
          <w:sz w:val="24"/>
          <w:szCs w:val="24"/>
        </w:rPr>
        <w:t xml:space="preserve"> în cadrul acţiunilor specifice sprijinite</w:t>
      </w:r>
      <w:r w:rsidR="00E04C46" w:rsidRPr="009A010C">
        <w:rPr>
          <w:rFonts w:ascii="Calibri" w:eastAsia="Times New Roman" w:hAnsi="Calibri"/>
          <w:bCs/>
          <w:iCs/>
          <w:sz w:val="24"/>
          <w:szCs w:val="24"/>
        </w:rPr>
        <w:t>.</w:t>
      </w:r>
    </w:p>
    <w:p w14:paraId="2490BB03" w14:textId="19F30902" w:rsidR="008228A8" w:rsidRPr="009A010C" w:rsidRDefault="008228A8" w:rsidP="00887633">
      <w:pPr>
        <w:jc w:val="both"/>
        <w:rPr>
          <w:rFonts w:ascii="Calibri" w:eastAsia="Times New Roman" w:hAnsi="Calibri"/>
          <w:bCs/>
          <w:iCs/>
          <w:sz w:val="24"/>
          <w:szCs w:val="24"/>
        </w:rPr>
      </w:pPr>
      <w:r w:rsidRPr="009A010C">
        <w:rPr>
          <w:rFonts w:ascii="Calibri" w:eastAsia="Times New Roman" w:hAnsi="Calibri"/>
          <w:bCs/>
          <w:iCs/>
          <w:sz w:val="24"/>
          <w:szCs w:val="24"/>
        </w:rPr>
        <w:t xml:space="preserve">Pentru a fi eligibil proiectul trebuie să se încadreze în obiectivele priorității de investiții finanțate prin PR SE 2021-2027, nefiind eligibile proiectele care nu se încadrează în activitățile specifice propuse a fi finanțate prin PR SE 2021-2027. </w:t>
      </w:r>
      <w:bookmarkEnd w:id="100"/>
    </w:p>
    <w:p w14:paraId="1BAD4ECC" w14:textId="77777777" w:rsidR="00E61743" w:rsidRPr="009A010C" w:rsidRDefault="00E61743" w:rsidP="00887633">
      <w:pPr>
        <w:jc w:val="both"/>
        <w:rPr>
          <w:rFonts w:ascii="Calibri" w:hAnsi="Calibri"/>
          <w:sz w:val="24"/>
          <w:szCs w:val="24"/>
          <w:lang w:eastAsia="ja-JP"/>
        </w:rPr>
      </w:pPr>
    </w:p>
    <w:p w14:paraId="12857C91" w14:textId="4A6687AC" w:rsidR="00E211D8" w:rsidRPr="009A010C" w:rsidRDefault="00E211D8" w:rsidP="00BC4F63">
      <w:pPr>
        <w:pStyle w:val="Heading3"/>
        <w:numPr>
          <w:ilvl w:val="2"/>
          <w:numId w:val="34"/>
        </w:numPr>
        <w:rPr>
          <w:rFonts w:cs="Calibri"/>
          <w:i w:val="0"/>
        </w:rPr>
      </w:pPr>
      <w:bookmarkStart w:id="101" w:name="_Toc161091248"/>
      <w:r w:rsidRPr="009A010C">
        <w:rPr>
          <w:rFonts w:cs="Calibri"/>
          <w:i w:val="0"/>
        </w:rPr>
        <w:t>Activităţi eligibile</w:t>
      </w:r>
      <w:bookmarkEnd w:id="101"/>
      <w:r w:rsidRPr="009A010C">
        <w:rPr>
          <w:rFonts w:cs="Calibri"/>
          <w:i w:val="0"/>
        </w:rPr>
        <w:t xml:space="preserve"> </w:t>
      </w:r>
    </w:p>
    <w:bookmarkEnd w:id="99"/>
    <w:p w14:paraId="6A913C92" w14:textId="3CA6AA4B" w:rsidR="00750379" w:rsidRPr="009A010C" w:rsidRDefault="00F32835" w:rsidP="00750379">
      <w:pPr>
        <w:rPr>
          <w:rFonts w:ascii="Calibri" w:eastAsia="Times New Roman" w:hAnsi="Calibri"/>
          <w:b/>
          <w:bCs/>
          <w:iCs/>
          <w:sz w:val="24"/>
          <w:szCs w:val="24"/>
        </w:rPr>
      </w:pPr>
      <w:r w:rsidRPr="009A010C">
        <w:rPr>
          <w:rFonts w:ascii="Calibri" w:eastAsia="Times New Roman" w:hAnsi="Calibri"/>
          <w:b/>
          <w:bCs/>
          <w:iCs/>
          <w:sz w:val="24"/>
          <w:szCs w:val="24"/>
        </w:rPr>
        <w:t xml:space="preserve">I. </w:t>
      </w:r>
      <w:r w:rsidR="00750379" w:rsidRPr="009A010C">
        <w:rPr>
          <w:rFonts w:ascii="Calibri" w:eastAsia="Times New Roman" w:hAnsi="Calibri"/>
          <w:b/>
          <w:bCs/>
          <w:iCs/>
          <w:sz w:val="24"/>
          <w:szCs w:val="24"/>
        </w:rPr>
        <w:t>Încadrarea proiectului în obiectivele Acţiunii 5.1</w:t>
      </w:r>
      <w:r w:rsidR="00733FE0" w:rsidRPr="009A010C">
        <w:rPr>
          <w:rFonts w:ascii="Calibri" w:eastAsia="Times New Roman" w:hAnsi="Calibri"/>
          <w:b/>
          <w:bCs/>
          <w:iCs/>
          <w:sz w:val="24"/>
          <w:szCs w:val="24"/>
        </w:rPr>
        <w:t xml:space="preserve"> ITI</w:t>
      </w:r>
    </w:p>
    <w:p w14:paraId="47255AE6" w14:textId="77777777" w:rsidR="00AB683E" w:rsidRPr="009A010C" w:rsidRDefault="00AB683E" w:rsidP="005C2D2B">
      <w:pPr>
        <w:tabs>
          <w:tab w:val="left" w:pos="284"/>
        </w:tabs>
        <w:spacing w:before="0" w:after="0" w:line="259" w:lineRule="auto"/>
        <w:jc w:val="both"/>
        <w:rPr>
          <w:rFonts w:ascii="Calibri" w:eastAsia="Times New Roman" w:hAnsi="Calibri"/>
          <w:bCs/>
          <w:iCs/>
          <w:sz w:val="24"/>
          <w:szCs w:val="24"/>
        </w:rPr>
      </w:pPr>
      <w:r w:rsidRPr="009A010C">
        <w:rPr>
          <w:rFonts w:ascii="Calibri" w:eastAsia="Times New Roman" w:hAnsi="Calibri"/>
          <w:bCs/>
          <w:iCs/>
          <w:sz w:val="24"/>
          <w:szCs w:val="24"/>
        </w:rPr>
        <w:t>Pentru a fi eligibil proiectul trebuie să vizeze exclusiv domeniile de activitate eligibile, nefiind eligibile proiecte care nu se încadrează în activităţile specifice propuse a fi finanţate prin PR SE 2021-2027.  Pentru atingerea obiectivului specific al acestei priorități de investiție sunt avute în vedere realizarea următoarelor tipuri de investiții/acțiuni:</w:t>
      </w:r>
    </w:p>
    <w:p w14:paraId="7678E4B1" w14:textId="77777777" w:rsidR="005C2D2B" w:rsidRPr="009A010C" w:rsidRDefault="005C2D2B" w:rsidP="005C2D2B">
      <w:pPr>
        <w:tabs>
          <w:tab w:val="left" w:pos="284"/>
        </w:tabs>
        <w:spacing w:before="0" w:after="0" w:line="259" w:lineRule="auto"/>
        <w:jc w:val="both"/>
        <w:rPr>
          <w:rFonts w:ascii="Calibri" w:eastAsia="Times New Roman" w:hAnsi="Calibri"/>
          <w:b/>
          <w:iCs/>
          <w:sz w:val="24"/>
          <w:szCs w:val="24"/>
        </w:rPr>
      </w:pPr>
    </w:p>
    <w:p w14:paraId="7F1D1342" w14:textId="08BDDAA0" w:rsidR="00AB683E" w:rsidRPr="009A010C" w:rsidRDefault="00AB683E" w:rsidP="005C2D2B">
      <w:pPr>
        <w:tabs>
          <w:tab w:val="left" w:pos="284"/>
        </w:tabs>
        <w:spacing w:before="0" w:after="0" w:line="259" w:lineRule="auto"/>
        <w:jc w:val="both"/>
        <w:rPr>
          <w:rFonts w:ascii="Calibri" w:eastAsia="Times New Roman" w:hAnsi="Calibri"/>
          <w:b/>
          <w:iCs/>
          <w:sz w:val="24"/>
          <w:szCs w:val="24"/>
        </w:rPr>
      </w:pPr>
      <w:r w:rsidRPr="009A010C">
        <w:rPr>
          <w:rFonts w:ascii="Calibri" w:eastAsia="Times New Roman" w:hAnsi="Calibri"/>
          <w:b/>
          <w:iCs/>
          <w:sz w:val="24"/>
          <w:szCs w:val="24"/>
        </w:rPr>
        <w:t>Activitati de tip FEDR:</w:t>
      </w:r>
    </w:p>
    <w:p w14:paraId="1978B800" w14:textId="77777777" w:rsidR="00AB683E" w:rsidRPr="009A010C" w:rsidRDefault="00AB683E" w:rsidP="005C2D2B">
      <w:pPr>
        <w:tabs>
          <w:tab w:val="left" w:pos="284"/>
        </w:tabs>
        <w:spacing w:before="0" w:after="0" w:line="259" w:lineRule="auto"/>
        <w:jc w:val="both"/>
        <w:rPr>
          <w:rFonts w:ascii="Calibri" w:eastAsia="Times New Roman" w:hAnsi="Calibri"/>
          <w:bCs/>
          <w:iCs/>
          <w:sz w:val="24"/>
          <w:szCs w:val="24"/>
        </w:rPr>
      </w:pPr>
      <w:r w:rsidRPr="009A010C">
        <w:rPr>
          <w:rFonts w:ascii="Calibri" w:eastAsia="Times New Roman" w:hAnsi="Calibri"/>
          <w:bCs/>
          <w:iCs/>
          <w:sz w:val="24"/>
          <w:szCs w:val="24"/>
        </w:rPr>
        <w:t>-</w:t>
      </w:r>
      <w:r w:rsidRPr="009A010C">
        <w:rPr>
          <w:rFonts w:ascii="Calibri" w:eastAsia="Times New Roman" w:hAnsi="Calibri"/>
          <w:bCs/>
          <w:iCs/>
          <w:sz w:val="24"/>
          <w:szCs w:val="24"/>
        </w:rPr>
        <w:tab/>
        <w:t>construirea, extinderea, modernizarea și dotarea infrastructurii educaționale pentru nivelul preșcolar, din mediul urban și rural;</w:t>
      </w:r>
    </w:p>
    <w:p w14:paraId="47379691" w14:textId="77777777" w:rsidR="00AB683E" w:rsidRPr="009A010C" w:rsidRDefault="00AB683E" w:rsidP="005C2D2B">
      <w:pPr>
        <w:tabs>
          <w:tab w:val="left" w:pos="284"/>
        </w:tabs>
        <w:spacing w:before="0" w:after="0" w:line="259" w:lineRule="auto"/>
        <w:jc w:val="both"/>
        <w:rPr>
          <w:rFonts w:ascii="Calibri" w:eastAsia="Times New Roman" w:hAnsi="Calibri"/>
          <w:bCs/>
          <w:iCs/>
          <w:sz w:val="24"/>
          <w:szCs w:val="24"/>
        </w:rPr>
      </w:pPr>
      <w:r w:rsidRPr="009A010C">
        <w:rPr>
          <w:rFonts w:ascii="Calibri" w:eastAsia="Times New Roman" w:hAnsi="Calibri"/>
          <w:bCs/>
          <w:iCs/>
          <w:sz w:val="24"/>
          <w:szCs w:val="24"/>
        </w:rPr>
        <w:t>-</w:t>
      </w:r>
      <w:r w:rsidRPr="009A010C">
        <w:rPr>
          <w:rFonts w:ascii="Calibri" w:eastAsia="Times New Roman" w:hAnsi="Calibri"/>
          <w:bCs/>
          <w:iCs/>
          <w:sz w:val="24"/>
          <w:szCs w:val="24"/>
        </w:rPr>
        <w:tab/>
        <w:t xml:space="preserve">adaptarea infrastructurii educaționale pentru persoanele cu mobilitate redusă/dizabilități, se va face respectând legislaţia in domeniu, prin: asigurarea de rampe de acces, marcarea </w:t>
      </w:r>
      <w:r w:rsidRPr="009A010C">
        <w:rPr>
          <w:rFonts w:ascii="Calibri" w:eastAsia="Times New Roman" w:hAnsi="Calibri"/>
          <w:bCs/>
          <w:iCs/>
          <w:sz w:val="24"/>
          <w:szCs w:val="24"/>
        </w:rPr>
        <w:lastRenderedPageBreak/>
        <w:t>traseelor de acces, adaptarea spațiului de învățare pentru a facilita nu doar accesul, dar și funcționalitatea pentru persoanele cu dizabilități, asigurarea accesului, a circulației orizontale și verticale, a accesului la grupuri sanitare, la sălile de clasă etc.</w:t>
      </w:r>
    </w:p>
    <w:p w14:paraId="3A9805DA" w14:textId="5894BC9F" w:rsidR="00AB683E" w:rsidRPr="009A010C" w:rsidRDefault="00AB683E" w:rsidP="005C2D2B">
      <w:pPr>
        <w:tabs>
          <w:tab w:val="left" w:pos="284"/>
        </w:tabs>
        <w:spacing w:before="0" w:after="0" w:line="259" w:lineRule="auto"/>
        <w:jc w:val="both"/>
        <w:rPr>
          <w:rFonts w:ascii="Calibri" w:eastAsia="Times New Roman" w:hAnsi="Calibri"/>
          <w:bCs/>
          <w:iCs/>
          <w:sz w:val="24"/>
          <w:szCs w:val="24"/>
        </w:rPr>
      </w:pPr>
      <w:r w:rsidRPr="009A010C">
        <w:rPr>
          <w:rFonts w:ascii="Calibri" w:eastAsia="Times New Roman" w:hAnsi="Calibri"/>
          <w:bCs/>
          <w:iCs/>
          <w:sz w:val="24"/>
          <w:szCs w:val="24"/>
        </w:rPr>
        <w:t>-</w:t>
      </w:r>
      <w:r w:rsidRPr="009A010C">
        <w:rPr>
          <w:rFonts w:ascii="Calibri" w:eastAsia="Times New Roman" w:hAnsi="Calibri"/>
          <w:bCs/>
          <w:iCs/>
          <w:sz w:val="24"/>
          <w:szCs w:val="24"/>
        </w:rPr>
        <w:tab/>
        <w:t xml:space="preserve">activități de cooperare internationala (o cerere de finantare nu poate fi realizata doar pentru aceste activitati, fiind necesara includerea activitatilor de la punctul I si de la punctul II, daca este cazul)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Solicitantul de finantare va prezenta o scurta descriere a activitatilor de cooperare cu entități (organizatii publice sau private) din Uniunea Europeană, a principalelor teme de interes in legătură cu obiectivul principal al proiectului. Entitatile la care se vor realiza activitatile de study-visit trebuie sa aiba competente in domeniul </w:t>
      </w:r>
      <w:r w:rsidR="00612F85" w:rsidRPr="009A010C">
        <w:rPr>
          <w:rFonts w:ascii="Calibri" w:eastAsia="Times New Roman" w:hAnsi="Calibri"/>
          <w:bCs/>
          <w:iCs/>
          <w:sz w:val="24"/>
          <w:szCs w:val="24"/>
        </w:rPr>
        <w:t>educației</w:t>
      </w:r>
      <w:r w:rsidRPr="009A010C">
        <w:rPr>
          <w:rFonts w:ascii="Calibri" w:eastAsia="Times New Roman" w:hAnsi="Calibri"/>
          <w:bCs/>
          <w:iCs/>
          <w:sz w:val="24"/>
          <w:szCs w:val="24"/>
        </w:rPr>
        <w:t>, nivelul acestora fiind similar sau superior si sa aiba experienta in implementarea de politici/ proiecte in domeniu. (de exemplu, o unitate administrativ -teritoriala realizeaza un study- vizit la o unitate administrativ- teritoriala de acelasi nivel, sau la un nivel teritorial superior)</w:t>
      </w:r>
      <w:r w:rsidR="005C2D2B" w:rsidRPr="009A010C">
        <w:rPr>
          <w:rFonts w:ascii="Calibri" w:eastAsia="Times New Roman" w:hAnsi="Calibri"/>
          <w:bCs/>
          <w:iCs/>
          <w:sz w:val="24"/>
          <w:szCs w:val="24"/>
        </w:rPr>
        <w:t>.</w:t>
      </w:r>
    </w:p>
    <w:p w14:paraId="590B2B6E" w14:textId="7525597A" w:rsidR="00C36E6F" w:rsidRPr="009A010C" w:rsidRDefault="00AB683E" w:rsidP="00AB683E">
      <w:pPr>
        <w:tabs>
          <w:tab w:val="left" w:pos="284"/>
        </w:tabs>
        <w:spacing w:before="0" w:after="0" w:line="259" w:lineRule="auto"/>
        <w:jc w:val="both"/>
        <w:rPr>
          <w:rFonts w:ascii="Calibri" w:eastAsia="Times New Roman" w:hAnsi="Calibri"/>
          <w:sz w:val="24"/>
          <w:szCs w:val="24"/>
          <w:lang w:val="fr-FR"/>
        </w:rPr>
      </w:pPr>
      <w:r w:rsidRPr="009A010C">
        <w:rPr>
          <w:rFonts w:ascii="Calibri" w:eastAsia="Times New Roman" w:hAnsi="Calibri"/>
          <w:bCs/>
          <w:iCs/>
          <w:sz w:val="24"/>
          <w:szCs w:val="24"/>
        </w:rPr>
        <w:t xml:space="preserve">Nu sunt eligibile activitatile de realizare de studii, analize sau documentatii tehnice.   </w:t>
      </w:r>
    </w:p>
    <w:p w14:paraId="1C8E0EBA" w14:textId="77777777" w:rsidR="00C36E6F" w:rsidRPr="009A010C" w:rsidRDefault="00C36E6F" w:rsidP="00C36E6F">
      <w:pPr>
        <w:tabs>
          <w:tab w:val="left" w:pos="284"/>
        </w:tabs>
        <w:spacing w:before="0" w:after="0" w:line="259" w:lineRule="auto"/>
        <w:jc w:val="both"/>
        <w:rPr>
          <w:rFonts w:ascii="Calibri" w:eastAsia="Times New Roman" w:hAnsi="Calibri"/>
          <w:sz w:val="24"/>
          <w:szCs w:val="24"/>
          <w:lang w:val="fr-FR"/>
        </w:rPr>
      </w:pPr>
    </w:p>
    <w:p w14:paraId="10D7C167" w14:textId="77777777" w:rsidR="00C36E6F" w:rsidRPr="009A010C" w:rsidRDefault="00C36E6F" w:rsidP="00C36E6F">
      <w:pPr>
        <w:spacing w:before="0" w:after="0" w:line="259" w:lineRule="auto"/>
        <w:jc w:val="both"/>
        <w:rPr>
          <w:rFonts w:ascii="Calibri" w:hAnsi="Calibri"/>
          <w:b/>
          <w:bCs/>
          <w:sz w:val="24"/>
          <w:szCs w:val="24"/>
          <w:lang w:val="en-GB"/>
        </w:rPr>
      </w:pPr>
      <w:proofErr w:type="spellStart"/>
      <w:r w:rsidRPr="009A010C">
        <w:rPr>
          <w:rFonts w:ascii="Calibri" w:hAnsi="Calibri"/>
          <w:b/>
          <w:bCs/>
          <w:sz w:val="24"/>
          <w:szCs w:val="24"/>
          <w:lang w:val="en-GB"/>
        </w:rPr>
        <w:t>Activități</w:t>
      </w:r>
      <w:proofErr w:type="spellEnd"/>
      <w:r w:rsidRPr="009A010C">
        <w:rPr>
          <w:rFonts w:ascii="Calibri" w:hAnsi="Calibri"/>
          <w:b/>
          <w:bCs/>
          <w:sz w:val="24"/>
          <w:szCs w:val="24"/>
          <w:lang w:val="en-GB"/>
        </w:rPr>
        <w:t xml:space="preserve"> de tip FSE:</w:t>
      </w:r>
    </w:p>
    <w:p w14:paraId="18FEA6B9" w14:textId="77777777" w:rsidR="00AB683E" w:rsidRPr="009A010C" w:rsidRDefault="00AB683E" w:rsidP="00AB683E">
      <w:pPr>
        <w:numPr>
          <w:ilvl w:val="0"/>
          <w:numId w:val="25"/>
        </w:numPr>
        <w:spacing w:before="0" w:after="0" w:line="259" w:lineRule="auto"/>
        <w:jc w:val="both"/>
        <w:rPr>
          <w:rFonts w:asciiTheme="minorHAnsi" w:hAnsiTheme="minorHAnsi" w:cstheme="minorHAnsi"/>
          <w:sz w:val="24"/>
          <w:szCs w:val="24"/>
          <w:lang w:val="en-GB"/>
        </w:rPr>
      </w:pPr>
      <w:proofErr w:type="spellStart"/>
      <w:r w:rsidRPr="009A010C">
        <w:rPr>
          <w:rFonts w:asciiTheme="minorHAnsi" w:hAnsiTheme="minorHAnsi" w:cstheme="minorHAnsi"/>
          <w:sz w:val="24"/>
          <w:szCs w:val="24"/>
          <w:lang w:val="en-GB"/>
        </w:rPr>
        <w:t>asigurarea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serviciilor</w:t>
      </w:r>
      <w:proofErr w:type="spellEnd"/>
      <w:r w:rsidRPr="009A010C">
        <w:rPr>
          <w:rFonts w:asciiTheme="minorHAnsi" w:hAnsiTheme="minorHAnsi" w:cstheme="minorHAnsi"/>
          <w:sz w:val="24"/>
          <w:szCs w:val="24"/>
          <w:lang w:val="en-GB"/>
        </w:rPr>
        <w:t xml:space="preserve"> de </w:t>
      </w:r>
      <w:proofErr w:type="spellStart"/>
      <w:r w:rsidRPr="009A010C">
        <w:rPr>
          <w:rFonts w:asciiTheme="minorHAnsi" w:hAnsiTheme="minorHAnsi" w:cstheme="minorHAnsi"/>
          <w:sz w:val="24"/>
          <w:szCs w:val="24"/>
          <w:lang w:val="en-GB"/>
        </w:rPr>
        <w:t>mediere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școlară</w:t>
      </w:r>
      <w:proofErr w:type="spellEnd"/>
      <w:r w:rsidRPr="009A010C">
        <w:rPr>
          <w:rFonts w:asciiTheme="minorHAnsi" w:hAnsiTheme="minorHAnsi" w:cstheme="minorHAnsi"/>
          <w:sz w:val="24"/>
          <w:szCs w:val="24"/>
          <w:lang w:val="en-GB"/>
        </w:rPr>
        <w:t>/</w:t>
      </w:r>
      <w:proofErr w:type="spellStart"/>
      <w:r w:rsidRPr="009A010C">
        <w:rPr>
          <w:rFonts w:asciiTheme="minorHAnsi" w:hAnsiTheme="minorHAnsi" w:cstheme="minorHAnsi"/>
          <w:sz w:val="24"/>
          <w:szCs w:val="24"/>
          <w:lang w:val="en-GB"/>
        </w:rPr>
        <w:t>consiliere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pentru</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comunitățile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defavorizate</w:t>
      </w:r>
      <w:proofErr w:type="spellEnd"/>
      <w:r w:rsidRPr="009A010C">
        <w:rPr>
          <w:rFonts w:asciiTheme="minorHAnsi" w:hAnsiTheme="minorHAnsi" w:cstheme="minorHAnsi"/>
          <w:sz w:val="24"/>
          <w:szCs w:val="24"/>
          <w:lang w:val="en-GB"/>
        </w:rPr>
        <w:t>;</w:t>
      </w:r>
    </w:p>
    <w:p w14:paraId="7C4ECB17" w14:textId="77777777" w:rsidR="00AB683E" w:rsidRPr="009A010C" w:rsidRDefault="00AB683E" w:rsidP="00AB683E">
      <w:pPr>
        <w:numPr>
          <w:ilvl w:val="0"/>
          <w:numId w:val="25"/>
        </w:numPr>
        <w:spacing w:before="0" w:after="0" w:line="259" w:lineRule="auto"/>
        <w:jc w:val="both"/>
        <w:rPr>
          <w:rFonts w:asciiTheme="minorHAnsi" w:hAnsiTheme="minorHAnsi" w:cstheme="minorHAnsi"/>
          <w:sz w:val="24"/>
          <w:szCs w:val="24"/>
          <w:lang w:val="fr-FR"/>
        </w:rPr>
      </w:pPr>
      <w:proofErr w:type="spellStart"/>
      <w:proofErr w:type="gramStart"/>
      <w:r w:rsidRPr="009A010C">
        <w:rPr>
          <w:rFonts w:asciiTheme="minorHAnsi" w:hAnsiTheme="minorHAnsi" w:cstheme="minorHAnsi"/>
          <w:sz w:val="24"/>
          <w:szCs w:val="24"/>
          <w:lang w:val="fr-FR"/>
        </w:rPr>
        <w:t>asigurarea</w:t>
      </w:r>
      <w:proofErr w:type="spellEnd"/>
      <w:proofErr w:type="gram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accesului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elevilor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w:t>
      </w:r>
      <w:proofErr w:type="spellEnd"/>
      <w:r w:rsidRPr="009A010C">
        <w:rPr>
          <w:rFonts w:asciiTheme="minorHAnsi" w:hAnsiTheme="minorHAnsi" w:cstheme="minorHAnsi"/>
          <w:sz w:val="24"/>
          <w:szCs w:val="24"/>
          <w:lang w:val="fr-FR"/>
        </w:rPr>
        <w:t xml:space="preserve"> CES la </w:t>
      </w:r>
      <w:proofErr w:type="spellStart"/>
      <w:r w:rsidRPr="009A010C">
        <w:rPr>
          <w:rFonts w:asciiTheme="minorHAnsi" w:hAnsiTheme="minorHAnsi" w:cstheme="minorHAnsi"/>
          <w:sz w:val="24"/>
          <w:szCs w:val="24"/>
          <w:lang w:val="fr-FR"/>
        </w:rPr>
        <w:t>serviciile</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consiliere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și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asistență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psihopedagogică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și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terapie</w:t>
      </w:r>
      <w:proofErr w:type="spellEnd"/>
      <w:r w:rsidRPr="009A010C">
        <w:rPr>
          <w:rFonts w:asciiTheme="minorHAnsi" w:hAnsiTheme="minorHAnsi" w:cstheme="minorHAnsi"/>
          <w:sz w:val="24"/>
          <w:szCs w:val="24"/>
          <w:lang w:val="fr-FR"/>
        </w:rPr>
        <w:t xml:space="preserve"> a </w:t>
      </w:r>
      <w:proofErr w:type="spellStart"/>
      <w:r w:rsidRPr="009A010C">
        <w:rPr>
          <w:rFonts w:asciiTheme="minorHAnsi" w:hAnsiTheme="minorHAnsi" w:cstheme="minorHAnsi"/>
          <w:sz w:val="24"/>
          <w:szCs w:val="24"/>
          <w:lang w:val="fr-FR"/>
        </w:rPr>
        <w:t>tulburărilor</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limbaj</w:t>
      </w:r>
      <w:proofErr w:type="spellEnd"/>
      <w:r w:rsidRPr="009A010C">
        <w:rPr>
          <w:rFonts w:asciiTheme="minorHAnsi" w:hAnsiTheme="minorHAnsi" w:cstheme="minorHAnsi"/>
          <w:sz w:val="24"/>
          <w:szCs w:val="24"/>
          <w:lang w:val="fr-FR"/>
        </w:rPr>
        <w:t>;</w:t>
      </w:r>
    </w:p>
    <w:p w14:paraId="75D220EC" w14:textId="77777777" w:rsidR="00AB683E" w:rsidRPr="009A010C" w:rsidRDefault="00AB683E" w:rsidP="00AB683E">
      <w:pPr>
        <w:numPr>
          <w:ilvl w:val="0"/>
          <w:numId w:val="25"/>
        </w:numPr>
        <w:spacing w:before="0" w:after="0" w:line="259" w:lineRule="auto"/>
        <w:jc w:val="both"/>
        <w:rPr>
          <w:rFonts w:asciiTheme="minorHAnsi" w:hAnsiTheme="minorHAnsi" w:cstheme="minorHAnsi"/>
          <w:sz w:val="24"/>
          <w:szCs w:val="24"/>
          <w:lang w:val="en-GB"/>
        </w:rPr>
      </w:pPr>
      <w:proofErr w:type="spellStart"/>
      <w:r w:rsidRPr="009A010C">
        <w:rPr>
          <w:rFonts w:asciiTheme="minorHAnsi" w:hAnsiTheme="minorHAnsi" w:cstheme="minorHAnsi"/>
          <w:sz w:val="24"/>
          <w:szCs w:val="24"/>
          <w:lang w:val="en-GB"/>
        </w:rPr>
        <w:t>consilierea</w:t>
      </w:r>
      <w:proofErr w:type="spellEnd"/>
      <w:r w:rsidRPr="009A010C">
        <w:rPr>
          <w:rFonts w:asciiTheme="minorHAnsi" w:hAnsiTheme="minorHAnsi" w:cstheme="minorHAnsi"/>
          <w:sz w:val="24"/>
          <w:szCs w:val="24"/>
          <w:lang w:val="en-GB"/>
        </w:rPr>
        <w:t>/</w:t>
      </w:r>
      <w:proofErr w:type="spellStart"/>
      <w:r w:rsidRPr="009A010C">
        <w:rPr>
          <w:rFonts w:asciiTheme="minorHAnsi" w:hAnsiTheme="minorHAnsi" w:cstheme="minorHAnsi"/>
          <w:sz w:val="24"/>
          <w:szCs w:val="24"/>
          <w:lang w:val="en-GB"/>
        </w:rPr>
        <w:t>informarea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și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sprijinirea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părinților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copiilor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defavorizați</w:t>
      </w:r>
      <w:proofErr w:type="spellEnd"/>
      <w:r w:rsidRPr="009A010C">
        <w:rPr>
          <w:rFonts w:asciiTheme="minorHAnsi" w:hAnsiTheme="minorHAnsi" w:cstheme="minorHAnsi"/>
          <w:sz w:val="24"/>
          <w:szCs w:val="24"/>
          <w:lang w:val="en-GB"/>
        </w:rPr>
        <w:t>;</w:t>
      </w:r>
    </w:p>
    <w:p w14:paraId="1945E969" w14:textId="77777777" w:rsidR="00AB683E" w:rsidRPr="009A010C" w:rsidRDefault="00AB683E" w:rsidP="00AB683E">
      <w:pPr>
        <w:numPr>
          <w:ilvl w:val="0"/>
          <w:numId w:val="25"/>
        </w:numPr>
        <w:spacing w:before="0" w:after="0" w:line="259" w:lineRule="auto"/>
        <w:jc w:val="both"/>
        <w:rPr>
          <w:rFonts w:asciiTheme="minorHAnsi" w:hAnsiTheme="minorHAnsi" w:cstheme="minorHAnsi"/>
          <w:sz w:val="24"/>
          <w:szCs w:val="24"/>
          <w:lang w:val="en-GB"/>
        </w:rPr>
      </w:pPr>
      <w:proofErr w:type="spellStart"/>
      <w:r w:rsidRPr="009A010C">
        <w:rPr>
          <w:rFonts w:asciiTheme="minorHAnsi" w:eastAsia="Times New Roman" w:hAnsiTheme="minorHAnsi" w:cstheme="minorHAnsi"/>
          <w:sz w:val="24"/>
          <w:szCs w:val="24"/>
          <w:lang w:val="en-GB" w:eastAsia="en-GB"/>
        </w:rPr>
        <w:t>asigurarea</w:t>
      </w:r>
      <w:proofErr w:type="spellEnd"/>
      <w:r w:rsidRPr="009A010C">
        <w:rPr>
          <w:rFonts w:asciiTheme="minorHAnsi" w:eastAsia="Times New Roman" w:hAnsiTheme="minorHAnsi" w:cstheme="minorHAnsi"/>
          <w:sz w:val="24"/>
          <w:szCs w:val="24"/>
          <w:lang w:val="en-GB" w:eastAsia="en-GB"/>
        </w:rPr>
        <w:t xml:space="preserve"> / </w:t>
      </w:r>
      <w:proofErr w:type="spellStart"/>
      <w:r w:rsidRPr="009A010C">
        <w:rPr>
          <w:rFonts w:asciiTheme="minorHAnsi" w:eastAsia="Times New Roman" w:hAnsiTheme="minorHAnsi" w:cstheme="minorHAnsi"/>
          <w:sz w:val="24"/>
          <w:szCs w:val="24"/>
          <w:lang w:val="en-GB" w:eastAsia="en-GB"/>
        </w:rPr>
        <w:t>dezvoltarea</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și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utilizarea</w:t>
      </w:r>
      <w:proofErr w:type="spellEnd"/>
      <w:r w:rsidRPr="009A010C">
        <w:rPr>
          <w:rFonts w:asciiTheme="minorHAnsi" w:eastAsia="Times New Roman" w:hAnsiTheme="minorHAnsi" w:cstheme="minorHAnsi"/>
          <w:sz w:val="24"/>
          <w:szCs w:val="24"/>
          <w:lang w:val="en-GB" w:eastAsia="en-GB"/>
        </w:rPr>
        <w:t xml:space="preserve"> de </w:t>
      </w:r>
      <w:proofErr w:type="spellStart"/>
      <w:r w:rsidRPr="009A010C">
        <w:rPr>
          <w:rFonts w:asciiTheme="minorHAnsi" w:eastAsia="Times New Roman" w:hAnsiTheme="minorHAnsi" w:cstheme="minorHAnsi"/>
          <w:sz w:val="24"/>
          <w:szCs w:val="24"/>
          <w:lang w:val="en-GB" w:eastAsia="en-GB"/>
        </w:rPr>
        <w:t>noi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servicii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şi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materiale</w:t>
      </w:r>
      <w:proofErr w:type="spellEnd"/>
      <w:r w:rsidRPr="009A010C">
        <w:rPr>
          <w:rFonts w:asciiTheme="minorHAnsi" w:eastAsia="Times New Roman" w:hAnsiTheme="minorHAnsi" w:cstheme="minorHAnsi"/>
          <w:sz w:val="24"/>
          <w:szCs w:val="24"/>
          <w:lang w:val="en-GB" w:eastAsia="en-GB"/>
        </w:rPr>
        <w:t xml:space="preserve"> de </w:t>
      </w:r>
      <w:proofErr w:type="spellStart"/>
      <w:r w:rsidRPr="009A010C">
        <w:rPr>
          <w:rFonts w:asciiTheme="minorHAnsi" w:eastAsia="Times New Roman" w:hAnsiTheme="minorHAnsi" w:cstheme="minorHAnsi"/>
          <w:sz w:val="24"/>
          <w:szCs w:val="24"/>
          <w:lang w:val="en-GB" w:eastAsia="en-GB"/>
        </w:rPr>
        <w:t>învăţare</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pentru</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copiii</w:t>
      </w:r>
      <w:proofErr w:type="spellEnd"/>
      <w:r w:rsidRPr="009A010C">
        <w:rPr>
          <w:rFonts w:asciiTheme="minorHAnsi" w:eastAsia="Times New Roman" w:hAnsiTheme="minorHAnsi" w:cstheme="minorHAnsi"/>
          <w:sz w:val="24"/>
          <w:szCs w:val="24"/>
          <w:lang w:val="en-GB" w:eastAsia="en-GB"/>
        </w:rPr>
        <w:t xml:space="preserve"> din </w:t>
      </w:r>
      <w:proofErr w:type="spellStart"/>
      <w:r w:rsidRPr="009A010C">
        <w:rPr>
          <w:rFonts w:asciiTheme="minorHAnsi" w:eastAsia="Times New Roman" w:hAnsiTheme="minorHAnsi" w:cstheme="minorHAnsi"/>
          <w:sz w:val="24"/>
          <w:szCs w:val="24"/>
          <w:lang w:val="en-GB" w:eastAsia="en-GB"/>
        </w:rPr>
        <w:t>învățământul</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preșcolar</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în</w:t>
      </w:r>
      <w:proofErr w:type="spellEnd"/>
      <w:r w:rsidRPr="009A010C">
        <w:rPr>
          <w:rFonts w:asciiTheme="minorHAnsi" w:eastAsia="Times New Roman" w:hAnsiTheme="minorHAnsi" w:cstheme="minorHAnsi"/>
          <w:sz w:val="24"/>
          <w:szCs w:val="24"/>
          <w:lang w:val="en-GB" w:eastAsia="en-GB"/>
        </w:rPr>
        <w:t xml:space="preserve"> special </w:t>
      </w:r>
      <w:proofErr w:type="spellStart"/>
      <w:r w:rsidRPr="009A010C">
        <w:rPr>
          <w:rFonts w:asciiTheme="minorHAnsi" w:eastAsia="Times New Roman" w:hAnsiTheme="minorHAnsi" w:cstheme="minorHAnsi"/>
          <w:sz w:val="24"/>
          <w:szCs w:val="24"/>
          <w:lang w:val="en-GB" w:eastAsia="en-GB"/>
        </w:rPr>
        <w:t>pentru</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copiii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aparținând</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minorității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roma</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și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copiii</w:t>
      </w:r>
      <w:proofErr w:type="spellEnd"/>
      <w:r w:rsidRPr="009A010C">
        <w:rPr>
          <w:rFonts w:asciiTheme="minorHAnsi" w:eastAsia="Times New Roman" w:hAnsiTheme="minorHAnsi" w:cstheme="minorHAnsi"/>
          <w:sz w:val="24"/>
          <w:szCs w:val="24"/>
          <w:lang w:val="en-GB" w:eastAsia="en-GB"/>
        </w:rPr>
        <w:t xml:space="preserve"> cu </w:t>
      </w:r>
      <w:proofErr w:type="spellStart"/>
      <w:r w:rsidRPr="009A010C">
        <w:rPr>
          <w:rFonts w:asciiTheme="minorHAnsi" w:eastAsia="Times New Roman" w:hAnsiTheme="minorHAnsi" w:cstheme="minorHAnsi"/>
          <w:sz w:val="24"/>
          <w:szCs w:val="24"/>
          <w:lang w:val="en-GB" w:eastAsia="en-GB"/>
        </w:rPr>
        <w:t>dizabilități</w:t>
      </w:r>
      <w:proofErr w:type="spellEnd"/>
      <w:r w:rsidRPr="009A010C">
        <w:rPr>
          <w:rFonts w:asciiTheme="minorHAnsi" w:hAnsiTheme="minorHAnsi" w:cstheme="minorHAnsi"/>
          <w:sz w:val="24"/>
          <w:szCs w:val="24"/>
          <w:lang w:val="en-GB"/>
        </w:rPr>
        <w:t>;</w:t>
      </w:r>
    </w:p>
    <w:p w14:paraId="2A18155F" w14:textId="77777777" w:rsidR="00AB683E" w:rsidRPr="009A010C" w:rsidRDefault="00AB683E" w:rsidP="00AB683E">
      <w:pPr>
        <w:numPr>
          <w:ilvl w:val="0"/>
          <w:numId w:val="25"/>
        </w:numPr>
        <w:spacing w:before="0" w:after="0" w:line="259" w:lineRule="auto"/>
        <w:jc w:val="both"/>
        <w:rPr>
          <w:rFonts w:asciiTheme="minorHAnsi" w:hAnsiTheme="minorHAnsi" w:cstheme="minorHAnsi"/>
          <w:sz w:val="24"/>
          <w:szCs w:val="24"/>
          <w:lang w:val="fr-FR"/>
        </w:rPr>
      </w:pPr>
      <w:proofErr w:type="spellStart"/>
      <w:proofErr w:type="gramStart"/>
      <w:r w:rsidRPr="009A010C">
        <w:rPr>
          <w:rFonts w:asciiTheme="minorHAnsi" w:eastAsia="Times New Roman" w:hAnsiTheme="minorHAnsi" w:cstheme="minorHAnsi"/>
          <w:sz w:val="24"/>
          <w:szCs w:val="24"/>
          <w:lang w:val="fr-FR" w:eastAsia="en-GB"/>
        </w:rPr>
        <w:t>promovarea</w:t>
      </w:r>
      <w:proofErr w:type="spellEnd"/>
      <w:proofErr w:type="gramEnd"/>
      <w:r w:rsidRPr="009A010C">
        <w:rPr>
          <w:rFonts w:asciiTheme="minorHAnsi" w:eastAsia="Times New Roman" w:hAnsiTheme="minorHAnsi" w:cstheme="minorHAnsi"/>
          <w:sz w:val="24"/>
          <w:szCs w:val="24"/>
          <w:lang w:val="fr-FR" w:eastAsia="en-GB"/>
        </w:rPr>
        <w:t xml:space="preserve"> de </w:t>
      </w:r>
      <w:proofErr w:type="spellStart"/>
      <w:r w:rsidRPr="009A010C">
        <w:rPr>
          <w:rFonts w:asciiTheme="minorHAnsi" w:eastAsia="Times New Roman" w:hAnsiTheme="minorHAnsi" w:cstheme="minorHAnsi"/>
          <w:sz w:val="24"/>
          <w:szCs w:val="24"/>
          <w:lang w:val="fr-FR" w:eastAsia="en-GB"/>
        </w:rPr>
        <w:t>bune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practici</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în</w:t>
      </w:r>
      <w:proofErr w:type="spellEnd"/>
      <w:r w:rsidRPr="009A010C">
        <w:rPr>
          <w:rFonts w:asciiTheme="minorHAnsi" w:eastAsia="Times New Roman" w:hAnsiTheme="minorHAnsi" w:cstheme="minorHAnsi"/>
          <w:sz w:val="24"/>
          <w:szCs w:val="24"/>
          <w:lang w:val="fr-FR" w:eastAsia="en-GB"/>
        </w:rPr>
        <w:t xml:space="preserve"> aria </w:t>
      </w:r>
      <w:proofErr w:type="spellStart"/>
      <w:r w:rsidRPr="009A010C">
        <w:rPr>
          <w:rFonts w:asciiTheme="minorHAnsi" w:eastAsia="Times New Roman" w:hAnsiTheme="minorHAnsi" w:cstheme="minorHAnsi"/>
          <w:sz w:val="24"/>
          <w:szCs w:val="24"/>
          <w:lang w:val="fr-FR" w:eastAsia="en-GB"/>
        </w:rPr>
        <w:t>facilitării</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accesului</w:t>
      </w:r>
      <w:proofErr w:type="spellEnd"/>
      <w:r w:rsidRPr="009A010C">
        <w:rPr>
          <w:rFonts w:asciiTheme="minorHAnsi" w:eastAsia="Times New Roman" w:hAnsiTheme="minorHAnsi" w:cstheme="minorHAnsi"/>
          <w:sz w:val="24"/>
          <w:szCs w:val="24"/>
          <w:lang w:val="fr-FR" w:eastAsia="en-GB"/>
        </w:rPr>
        <w:t xml:space="preserve"> la </w:t>
      </w:r>
      <w:proofErr w:type="spellStart"/>
      <w:r w:rsidRPr="009A010C">
        <w:rPr>
          <w:rFonts w:asciiTheme="minorHAnsi" w:eastAsia="Times New Roman" w:hAnsiTheme="minorHAnsi" w:cstheme="minorHAnsi"/>
          <w:sz w:val="24"/>
          <w:szCs w:val="24"/>
          <w:lang w:val="fr-FR" w:eastAsia="en-GB"/>
        </w:rPr>
        <w:t>învățământul</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preșcolar</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valorificând</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rezultatele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unor</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proiecte</w:t>
      </w:r>
      <w:proofErr w:type="spellEnd"/>
      <w:r w:rsidRPr="009A010C">
        <w:rPr>
          <w:rFonts w:asciiTheme="minorHAnsi" w:eastAsia="Times New Roman" w:hAnsiTheme="minorHAnsi" w:cstheme="minorHAnsi"/>
          <w:sz w:val="24"/>
          <w:szCs w:val="24"/>
          <w:lang w:val="fr-FR" w:eastAsia="en-GB"/>
        </w:rPr>
        <w:t>/</w:t>
      </w:r>
      <w:proofErr w:type="spellStart"/>
      <w:r w:rsidRPr="009A010C">
        <w:rPr>
          <w:rFonts w:asciiTheme="minorHAnsi" w:eastAsia="Times New Roman" w:hAnsiTheme="minorHAnsi" w:cstheme="minorHAnsi"/>
          <w:sz w:val="24"/>
          <w:szCs w:val="24"/>
          <w:lang w:val="fr-FR" w:eastAsia="en-GB"/>
        </w:rPr>
        <w:t>programe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inițiate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sau</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dezvoltate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în</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parteneriat</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inclusiv</w:t>
      </w:r>
      <w:proofErr w:type="spellEnd"/>
      <w:r w:rsidRPr="009A010C">
        <w:rPr>
          <w:rFonts w:asciiTheme="minorHAnsi" w:eastAsia="Times New Roman" w:hAnsiTheme="minorHAnsi" w:cstheme="minorHAnsi"/>
          <w:sz w:val="24"/>
          <w:szCs w:val="24"/>
          <w:lang w:val="fr-FR" w:eastAsia="en-GB"/>
        </w:rPr>
        <w:t xml:space="preserve"> la </w:t>
      </w:r>
      <w:proofErr w:type="spellStart"/>
      <w:r w:rsidRPr="009A010C">
        <w:rPr>
          <w:rFonts w:asciiTheme="minorHAnsi" w:eastAsia="Times New Roman" w:hAnsiTheme="minorHAnsi" w:cstheme="minorHAnsi"/>
          <w:sz w:val="24"/>
          <w:szCs w:val="24"/>
          <w:lang w:val="fr-FR" w:eastAsia="en-GB"/>
        </w:rPr>
        <w:t>nivel</w:t>
      </w:r>
      <w:proofErr w:type="spellEnd"/>
      <w:r w:rsidRPr="009A010C">
        <w:rPr>
          <w:rFonts w:asciiTheme="minorHAnsi" w:eastAsia="Times New Roman" w:hAnsiTheme="minorHAnsi" w:cstheme="minorHAnsi"/>
          <w:sz w:val="24"/>
          <w:szCs w:val="24"/>
          <w:lang w:val="fr-FR" w:eastAsia="en-GB"/>
        </w:rPr>
        <w:t xml:space="preserve"> transnational;</w:t>
      </w:r>
    </w:p>
    <w:p w14:paraId="78F8A823" w14:textId="77777777" w:rsidR="00AB683E" w:rsidRPr="009A010C" w:rsidRDefault="00AB683E" w:rsidP="00AB683E">
      <w:pPr>
        <w:numPr>
          <w:ilvl w:val="0"/>
          <w:numId w:val="25"/>
        </w:numPr>
        <w:spacing w:before="0" w:after="0" w:line="259" w:lineRule="auto"/>
        <w:jc w:val="both"/>
        <w:rPr>
          <w:rFonts w:asciiTheme="minorHAnsi" w:eastAsia="Times New Roman" w:hAnsiTheme="minorHAnsi" w:cstheme="minorHAnsi"/>
          <w:sz w:val="24"/>
          <w:szCs w:val="24"/>
          <w:lang w:val="fr-FR" w:eastAsia="en-GB"/>
        </w:rPr>
      </w:pPr>
      <w:proofErr w:type="spellStart"/>
      <w:proofErr w:type="gramStart"/>
      <w:r w:rsidRPr="009A010C">
        <w:rPr>
          <w:rFonts w:asciiTheme="minorHAnsi" w:eastAsia="Times New Roman" w:hAnsiTheme="minorHAnsi" w:cstheme="minorHAnsi"/>
          <w:sz w:val="24"/>
          <w:szCs w:val="24"/>
          <w:lang w:val="fr-FR" w:eastAsia="en-GB"/>
        </w:rPr>
        <w:t>alte</w:t>
      </w:r>
      <w:proofErr w:type="spellEnd"/>
      <w:proofErr w:type="gram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măsuri</w:t>
      </w:r>
      <w:proofErr w:type="spellEnd"/>
      <w:r w:rsidRPr="009A010C">
        <w:rPr>
          <w:rFonts w:asciiTheme="minorHAnsi" w:eastAsia="Times New Roman" w:hAnsiTheme="minorHAnsi" w:cstheme="minorHAnsi"/>
          <w:sz w:val="24"/>
          <w:szCs w:val="24"/>
          <w:lang w:val="fr-FR" w:eastAsia="en-GB"/>
        </w:rPr>
        <w:t xml:space="preserve"> care vin </w:t>
      </w:r>
      <w:proofErr w:type="spellStart"/>
      <w:r w:rsidRPr="009A010C">
        <w:rPr>
          <w:rFonts w:asciiTheme="minorHAnsi" w:eastAsia="Times New Roman" w:hAnsiTheme="minorHAnsi" w:cstheme="minorHAnsi"/>
          <w:sz w:val="24"/>
          <w:szCs w:val="24"/>
          <w:lang w:val="fr-FR" w:eastAsia="en-GB"/>
        </w:rPr>
        <w:t>în</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sprijinul</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îndeplinirii</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obiectivelor</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specifice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stabilite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în</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cadrul</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priorității</w:t>
      </w:r>
      <w:proofErr w:type="spellEnd"/>
      <w:r w:rsidRPr="009A010C">
        <w:rPr>
          <w:rFonts w:asciiTheme="minorHAnsi" w:eastAsia="Times New Roman" w:hAnsiTheme="minorHAnsi" w:cstheme="minorHAnsi"/>
          <w:sz w:val="24"/>
          <w:szCs w:val="24"/>
          <w:lang w:val="fr-FR" w:eastAsia="en-GB"/>
        </w:rPr>
        <w:t xml:space="preserve"> (ex. </w:t>
      </w:r>
      <w:proofErr w:type="spellStart"/>
      <w:r w:rsidRPr="009A010C">
        <w:rPr>
          <w:rFonts w:asciiTheme="minorHAnsi" w:eastAsia="Times New Roman" w:hAnsiTheme="minorHAnsi" w:cstheme="minorHAnsi"/>
          <w:sz w:val="24"/>
          <w:szCs w:val="24"/>
          <w:lang w:val="fr-FR" w:eastAsia="en-GB"/>
        </w:rPr>
        <w:t>activități</w:t>
      </w:r>
      <w:proofErr w:type="spellEnd"/>
      <w:r w:rsidRPr="009A010C">
        <w:rPr>
          <w:rFonts w:asciiTheme="minorHAnsi" w:eastAsia="Times New Roman" w:hAnsiTheme="minorHAnsi" w:cstheme="minorHAnsi"/>
          <w:sz w:val="24"/>
          <w:szCs w:val="24"/>
          <w:lang w:val="fr-FR" w:eastAsia="en-GB"/>
        </w:rPr>
        <w:t xml:space="preserve"> de </w:t>
      </w:r>
      <w:proofErr w:type="spellStart"/>
      <w:r w:rsidRPr="009A010C">
        <w:rPr>
          <w:rFonts w:asciiTheme="minorHAnsi" w:eastAsia="Times New Roman" w:hAnsiTheme="minorHAnsi" w:cstheme="minorHAnsi"/>
          <w:sz w:val="24"/>
          <w:szCs w:val="24"/>
          <w:lang w:val="fr-FR" w:eastAsia="en-GB"/>
        </w:rPr>
        <w:t>formare</w:t>
      </w:r>
      <w:proofErr w:type="spellEnd"/>
      <w:r w:rsidRPr="009A010C">
        <w:rPr>
          <w:rFonts w:asciiTheme="minorHAnsi" w:eastAsia="Times New Roman" w:hAnsiTheme="minorHAnsi" w:cstheme="minorHAnsi"/>
          <w:sz w:val="24"/>
          <w:szCs w:val="24"/>
          <w:lang w:val="fr-FR" w:eastAsia="en-GB"/>
        </w:rPr>
        <w:t xml:space="preserve"> care </w:t>
      </w:r>
      <w:proofErr w:type="spellStart"/>
      <w:r w:rsidRPr="009A010C">
        <w:rPr>
          <w:rFonts w:asciiTheme="minorHAnsi" w:eastAsia="Times New Roman" w:hAnsiTheme="minorHAnsi" w:cstheme="minorHAnsi"/>
          <w:sz w:val="24"/>
          <w:szCs w:val="24"/>
          <w:lang w:val="fr-FR" w:eastAsia="en-GB"/>
        </w:rPr>
        <w:t>promovează</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incluziunea</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activități</w:t>
      </w:r>
      <w:proofErr w:type="spellEnd"/>
      <w:r w:rsidRPr="009A010C">
        <w:rPr>
          <w:rFonts w:asciiTheme="minorHAnsi" w:eastAsia="Times New Roman" w:hAnsiTheme="minorHAnsi" w:cstheme="minorHAnsi"/>
          <w:sz w:val="24"/>
          <w:szCs w:val="24"/>
          <w:lang w:val="fr-FR" w:eastAsia="en-GB"/>
        </w:rPr>
        <w:t xml:space="preserve"> de </w:t>
      </w:r>
      <w:proofErr w:type="spellStart"/>
      <w:r w:rsidRPr="009A010C">
        <w:rPr>
          <w:rFonts w:asciiTheme="minorHAnsi" w:eastAsia="Times New Roman" w:hAnsiTheme="minorHAnsi" w:cstheme="minorHAnsi"/>
          <w:sz w:val="24"/>
          <w:szCs w:val="24"/>
          <w:lang w:val="fr-FR" w:eastAsia="en-GB"/>
        </w:rPr>
        <w:t>formare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pentru</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echipele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manageriale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în</w:t>
      </w:r>
      <w:proofErr w:type="spellEnd"/>
      <w:r w:rsidRPr="009A010C">
        <w:rPr>
          <w:rFonts w:asciiTheme="minorHAnsi" w:eastAsia="Times New Roman" w:hAnsiTheme="minorHAnsi" w:cstheme="minorHAnsi"/>
          <w:sz w:val="24"/>
          <w:szCs w:val="24"/>
          <w:lang w:val="fr-FR" w:eastAsia="en-GB"/>
        </w:rPr>
        <w:t xml:space="preserve"> aria </w:t>
      </w:r>
      <w:proofErr w:type="spellStart"/>
      <w:r w:rsidRPr="009A010C">
        <w:rPr>
          <w:rFonts w:asciiTheme="minorHAnsi" w:eastAsia="Times New Roman" w:hAnsiTheme="minorHAnsi" w:cstheme="minorHAnsi"/>
          <w:sz w:val="24"/>
          <w:szCs w:val="24"/>
          <w:lang w:val="fr-FR" w:eastAsia="en-GB"/>
        </w:rPr>
        <w:t>monitorizării</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impactului</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măsurilor</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privind</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creșterea</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accesului</w:t>
      </w:r>
      <w:proofErr w:type="spellEnd"/>
      <w:r w:rsidRPr="009A010C">
        <w:rPr>
          <w:rFonts w:asciiTheme="minorHAnsi" w:eastAsia="Times New Roman" w:hAnsiTheme="minorHAnsi" w:cstheme="minorHAnsi"/>
          <w:sz w:val="24"/>
          <w:szCs w:val="24"/>
          <w:lang w:val="fr-FR" w:eastAsia="en-GB"/>
        </w:rPr>
        <w:t xml:space="preserve"> la </w:t>
      </w:r>
      <w:proofErr w:type="spellStart"/>
      <w:r w:rsidRPr="009A010C">
        <w:rPr>
          <w:rFonts w:asciiTheme="minorHAnsi" w:eastAsia="Times New Roman" w:hAnsiTheme="minorHAnsi" w:cstheme="minorHAnsi"/>
          <w:sz w:val="24"/>
          <w:szCs w:val="24"/>
          <w:lang w:val="fr-FR" w:eastAsia="en-GB"/>
        </w:rPr>
        <w:t>educație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etc</w:t>
      </w:r>
      <w:proofErr w:type="spellEnd"/>
      <w:r w:rsidRPr="009A010C">
        <w:rPr>
          <w:rFonts w:asciiTheme="minorHAnsi" w:eastAsia="Times New Roman" w:hAnsiTheme="minorHAnsi" w:cstheme="minorHAnsi"/>
          <w:sz w:val="24"/>
          <w:szCs w:val="24"/>
          <w:lang w:val="fr-FR" w:eastAsia="en-GB"/>
        </w:rPr>
        <w:t>).</w:t>
      </w:r>
    </w:p>
    <w:p w14:paraId="64E527FB" w14:textId="77777777" w:rsidR="005A4936" w:rsidRPr="009A010C" w:rsidRDefault="005A4936" w:rsidP="005A4936">
      <w:pPr>
        <w:spacing w:before="0" w:after="0"/>
        <w:jc w:val="both"/>
        <w:rPr>
          <w:rFonts w:asciiTheme="minorHAnsi" w:hAnsiTheme="minorHAnsi" w:cstheme="minorHAnsi"/>
          <w:bCs/>
          <w:sz w:val="24"/>
          <w:szCs w:val="24"/>
          <w:lang w:val="fr-FR"/>
        </w:rPr>
      </w:pPr>
    </w:p>
    <w:p w14:paraId="4E126CA3" w14:textId="77777777" w:rsidR="00AB683E" w:rsidRDefault="00AB683E" w:rsidP="00AB683E">
      <w:pPr>
        <w:spacing w:before="0" w:after="0"/>
        <w:contextualSpacing/>
        <w:jc w:val="both"/>
        <w:rPr>
          <w:rFonts w:asciiTheme="minorHAnsi" w:eastAsia="Times New Roman" w:hAnsiTheme="minorHAnsi" w:cstheme="minorHAnsi"/>
          <w:bCs/>
          <w:sz w:val="24"/>
          <w:szCs w:val="24"/>
        </w:rPr>
      </w:pPr>
      <w:bookmarkStart w:id="102" w:name="_Hlk148961095"/>
      <w:r w:rsidRPr="009A010C">
        <w:rPr>
          <w:rFonts w:asciiTheme="minorHAnsi" w:eastAsia="Times New Roman" w:hAnsiTheme="minorHAnsi" w:cstheme="minorHAnsi"/>
          <w:bCs/>
          <w:sz w:val="24"/>
          <w:szCs w:val="24"/>
        </w:rPr>
        <w:t xml:space="preserve">În cadrul unui proiect care vizează modernizarea infrastructurii educaționale, se vor putea finanța lucrări auxiliare care cuprind lucrări de consolidare a clădirilor aflate în risc seismic, acestea fiind eligibile într-un procent de maxim 15 % din valoarea eligibilă a cheltuielilor </w:t>
      </w:r>
      <w:r w:rsidRPr="009A010C">
        <w:rPr>
          <w:rFonts w:asciiTheme="minorHAnsi" w:eastAsia="Times New Roman" w:hAnsiTheme="minorHAnsi" w:cstheme="minorHAnsi"/>
          <w:bCs/>
          <w:sz w:val="24"/>
          <w:szCs w:val="24"/>
        </w:rPr>
        <w:lastRenderedPageBreak/>
        <w:t>aferente cap.1, cap.2, cap.4 (punctele 4.1 – 4.6) și cap. 5 (punctul 5.1.1) din bugetul cererii de finanțare.</w:t>
      </w:r>
    </w:p>
    <w:p w14:paraId="7000F037" w14:textId="6CB7DE79" w:rsidR="009935B8" w:rsidRPr="009A010C" w:rsidRDefault="009935B8" w:rsidP="00AB683E">
      <w:pPr>
        <w:spacing w:before="0" w:after="0"/>
        <w:contextualSpacing/>
        <w:jc w:val="both"/>
        <w:rPr>
          <w:rFonts w:asciiTheme="minorHAnsi" w:eastAsia="Times New Roman" w:hAnsiTheme="minorHAnsi" w:cstheme="minorHAnsi"/>
          <w:bCs/>
          <w:sz w:val="24"/>
          <w:szCs w:val="24"/>
        </w:rPr>
      </w:pPr>
      <w:r w:rsidRPr="009935B8">
        <w:rPr>
          <w:rFonts w:asciiTheme="minorHAnsi" w:eastAsia="Times New Roman" w:hAnsiTheme="minorHAnsi" w:cstheme="minorHAnsi"/>
          <w:bCs/>
          <w:sz w:val="24"/>
          <w:szCs w:val="24"/>
        </w:rPr>
        <w:t>Referitor la dotarile auxiliare, solicitantul trebuie sa prezinte o analiza/fundamentare cu privire la justificarea necesitatii achizitionarii acestora, de ex pentru echipamentele specifice pentru persoanele cu dizabilitati. Aceasta analiza trebuie sa cuprinda si o modalitate de utilizare efectiva a acestor echipamente de catre solicitant in cadrul activitatilor propuse prin proiect si se va moitoriza in perioada de implementare/sustenabilitate. In cazul in care nu se va considera justificata necesitatea, in procesul de evaluare se va solicita incadrarea in categoria cheltuielilor neeligibile si nu se va puncta la criteriul respectiv.</w:t>
      </w:r>
    </w:p>
    <w:p w14:paraId="3431914E" w14:textId="77777777" w:rsidR="00AE648D" w:rsidRPr="009A010C" w:rsidRDefault="00AE648D" w:rsidP="005018E9">
      <w:pPr>
        <w:spacing w:before="0" w:after="0"/>
        <w:jc w:val="both"/>
        <w:rPr>
          <w:rFonts w:ascii="Calibri" w:hAnsi="Calibri"/>
          <w:b/>
          <w:bCs/>
          <w:sz w:val="24"/>
          <w:szCs w:val="24"/>
        </w:rPr>
      </w:pPr>
      <w:bookmarkStart w:id="103" w:name="_Toc99376151"/>
      <w:bookmarkEnd w:id="102"/>
    </w:p>
    <w:p w14:paraId="694B7CA3" w14:textId="1E08AE54" w:rsidR="000C1C13" w:rsidRPr="009A010C" w:rsidRDefault="000C1C13" w:rsidP="000C1C13">
      <w:pPr>
        <w:pStyle w:val="Heading3"/>
        <w:numPr>
          <w:ilvl w:val="0"/>
          <w:numId w:val="0"/>
        </w:numPr>
        <w:rPr>
          <w:i w:val="0"/>
          <w:iCs/>
        </w:rPr>
      </w:pPr>
      <w:bookmarkStart w:id="104" w:name="_Toc161091249"/>
      <w:r w:rsidRPr="009A010C">
        <w:rPr>
          <w:i w:val="0"/>
          <w:iCs/>
        </w:rPr>
        <w:t>5.2.3</w:t>
      </w:r>
      <w:r w:rsidRPr="009A010C">
        <w:t xml:space="preserve">    </w:t>
      </w:r>
      <w:r w:rsidRPr="009A010C">
        <w:rPr>
          <w:i w:val="0"/>
          <w:iCs/>
        </w:rPr>
        <w:t>Activitatea de baza</w:t>
      </w:r>
      <w:bookmarkEnd w:id="104"/>
    </w:p>
    <w:p w14:paraId="07927601" w14:textId="77777777" w:rsidR="000C1C13" w:rsidRPr="009A010C" w:rsidRDefault="000C1C13" w:rsidP="000C1C13">
      <w:pPr>
        <w:spacing w:before="0" w:after="0"/>
        <w:jc w:val="both"/>
        <w:rPr>
          <w:rFonts w:ascii="Calibri" w:hAnsi="Calibri"/>
          <w:sz w:val="24"/>
          <w:szCs w:val="24"/>
        </w:rPr>
      </w:pPr>
      <w:r w:rsidRPr="009A010C">
        <w:rPr>
          <w:rFonts w:ascii="Calibri" w:hAnsi="Calibri"/>
          <w:sz w:val="24"/>
          <w:szCs w:val="24"/>
        </w:rPr>
        <w:t>În conformitate cu definiția</w:t>
      </w:r>
      <w:r w:rsidRPr="009A010C">
        <w:rPr>
          <w:rFonts w:ascii="Calibri" w:hAnsi="Calibri"/>
          <w:i/>
          <w:iCs/>
          <w:sz w:val="24"/>
          <w:szCs w:val="24"/>
        </w:rPr>
        <w:t xml:space="preserve"> </w:t>
      </w:r>
      <w:r w:rsidRPr="009A010C">
        <w:rPr>
          <w:rFonts w:ascii="Calibri" w:hAnsi="Calibri"/>
          <w:sz w:val="24"/>
          <w:szCs w:val="24"/>
        </w:rPr>
        <w:t>menționată în secțiunea 1.3 la prezentul Ghid, acțiunile sprijinite în cadrul prezentului apel sunt cele menționate în secțiunea 5.2.2. Activități eligibile, pct. I.</w:t>
      </w:r>
    </w:p>
    <w:p w14:paraId="37124970" w14:textId="77777777" w:rsidR="000C1C13" w:rsidRPr="009A010C" w:rsidRDefault="000C1C13" w:rsidP="000C1C13"/>
    <w:p w14:paraId="2D2F31D8" w14:textId="22A9BDEF" w:rsidR="00E211D8" w:rsidRPr="009A010C" w:rsidRDefault="00E211D8" w:rsidP="00BC4F63">
      <w:pPr>
        <w:pStyle w:val="Heading3"/>
        <w:numPr>
          <w:ilvl w:val="2"/>
          <w:numId w:val="34"/>
        </w:numPr>
        <w:rPr>
          <w:rFonts w:cs="Calibri"/>
          <w:i w:val="0"/>
        </w:rPr>
      </w:pPr>
      <w:bookmarkStart w:id="105" w:name="_Toc161091250"/>
      <w:r w:rsidRPr="009A010C">
        <w:rPr>
          <w:rFonts w:cs="Calibri"/>
          <w:i w:val="0"/>
        </w:rPr>
        <w:t>Activităţi neeligibile</w:t>
      </w:r>
      <w:bookmarkEnd w:id="105"/>
      <w:r w:rsidR="0020173D" w:rsidRPr="009A010C">
        <w:rPr>
          <w:rFonts w:cs="Calibri"/>
          <w:i w:val="0"/>
        </w:rPr>
        <w:t xml:space="preserve"> </w:t>
      </w:r>
    </w:p>
    <w:p w14:paraId="5A5EDEC5" w14:textId="77777777" w:rsidR="001D4EC2" w:rsidRPr="009A010C" w:rsidRDefault="001D4EC2" w:rsidP="001D4EC2">
      <w:pPr>
        <w:spacing w:before="0" w:after="0"/>
        <w:jc w:val="both"/>
        <w:rPr>
          <w:rFonts w:asciiTheme="minorHAnsi" w:hAnsiTheme="minorHAnsi" w:cstheme="minorHAnsi"/>
          <w:bCs/>
          <w:sz w:val="24"/>
          <w:szCs w:val="24"/>
        </w:rPr>
      </w:pPr>
      <w:r w:rsidRPr="009A010C">
        <w:rPr>
          <w:rFonts w:asciiTheme="minorHAnsi" w:hAnsiTheme="minorHAnsi" w:cstheme="minorHAnsi"/>
          <w:bCs/>
          <w:sz w:val="24"/>
          <w:szCs w:val="24"/>
        </w:rPr>
        <w:t>Nu sunt eligibile:</w:t>
      </w:r>
    </w:p>
    <w:p w14:paraId="04951AFD" w14:textId="77777777" w:rsidR="001D4EC2" w:rsidRPr="009A010C" w:rsidRDefault="001D4EC2" w:rsidP="00ED57FC">
      <w:pPr>
        <w:numPr>
          <w:ilvl w:val="0"/>
          <w:numId w:val="56"/>
        </w:numPr>
        <w:spacing w:before="0" w:after="0"/>
        <w:contextualSpacing/>
        <w:jc w:val="both"/>
        <w:rPr>
          <w:rFonts w:asciiTheme="minorHAnsi" w:hAnsiTheme="minorHAnsi" w:cstheme="minorHAnsi"/>
          <w:bCs/>
          <w:sz w:val="24"/>
          <w:szCs w:val="24"/>
        </w:rPr>
      </w:pPr>
      <w:r w:rsidRPr="009A010C">
        <w:rPr>
          <w:rFonts w:asciiTheme="minorHAnsi" w:hAnsiTheme="minorHAnsi" w:cstheme="minorHAnsi"/>
          <w:bCs/>
          <w:sz w:val="24"/>
          <w:szCs w:val="24"/>
        </w:rPr>
        <w:t>Proiectele care propun exclusiv realizarea de lucrări fără autorizație de construire si/sau dotari;</w:t>
      </w:r>
    </w:p>
    <w:p w14:paraId="67391335" w14:textId="77777777" w:rsidR="001D4EC2" w:rsidRPr="009A010C" w:rsidRDefault="001D4EC2" w:rsidP="00ED57FC">
      <w:pPr>
        <w:numPr>
          <w:ilvl w:val="0"/>
          <w:numId w:val="56"/>
        </w:numPr>
        <w:spacing w:before="0" w:after="0"/>
        <w:contextualSpacing/>
        <w:jc w:val="both"/>
        <w:rPr>
          <w:rFonts w:asciiTheme="minorHAnsi" w:hAnsiTheme="minorHAnsi" w:cstheme="minorHAnsi"/>
          <w:bCs/>
          <w:sz w:val="24"/>
          <w:szCs w:val="24"/>
        </w:rPr>
      </w:pPr>
      <w:r w:rsidRPr="009A010C">
        <w:rPr>
          <w:rFonts w:asciiTheme="minorHAnsi" w:hAnsiTheme="minorHAnsi" w:cstheme="minorHAnsi"/>
          <w:bCs/>
          <w:sz w:val="24"/>
          <w:szCs w:val="24"/>
        </w:rPr>
        <w:t>Proiectele care propun exclusiv dotari;</w:t>
      </w:r>
    </w:p>
    <w:p w14:paraId="13A2B40B" w14:textId="77777777" w:rsidR="001D4EC2" w:rsidRPr="009A010C" w:rsidRDefault="001D4EC2" w:rsidP="00ED57FC">
      <w:pPr>
        <w:numPr>
          <w:ilvl w:val="0"/>
          <w:numId w:val="56"/>
        </w:numPr>
        <w:spacing w:before="0" w:after="0"/>
        <w:contextualSpacing/>
        <w:jc w:val="both"/>
        <w:rPr>
          <w:rFonts w:asciiTheme="minorHAnsi" w:hAnsiTheme="minorHAnsi" w:cstheme="minorHAnsi"/>
          <w:bCs/>
          <w:sz w:val="24"/>
          <w:szCs w:val="24"/>
        </w:rPr>
      </w:pPr>
      <w:r w:rsidRPr="009A010C">
        <w:rPr>
          <w:rFonts w:asciiTheme="minorHAnsi" w:hAnsiTheme="minorHAnsi" w:cstheme="minorHAnsi"/>
          <w:bCs/>
          <w:sz w:val="24"/>
          <w:szCs w:val="24"/>
        </w:rPr>
        <w:t>Proiectele care implica doar lucrări de întreținere, reparare si mentenanță a infrastructurii;</w:t>
      </w:r>
    </w:p>
    <w:p w14:paraId="63E1D107" w14:textId="0827746B" w:rsidR="001D4EC2" w:rsidRPr="009A010C" w:rsidRDefault="001D4EC2" w:rsidP="00ED57FC">
      <w:pPr>
        <w:numPr>
          <w:ilvl w:val="0"/>
          <w:numId w:val="56"/>
        </w:numPr>
        <w:spacing w:before="0" w:after="0"/>
        <w:contextualSpacing/>
        <w:jc w:val="both"/>
        <w:rPr>
          <w:rFonts w:asciiTheme="minorHAnsi" w:hAnsiTheme="minorHAnsi" w:cstheme="minorHAnsi"/>
          <w:bCs/>
          <w:sz w:val="24"/>
          <w:szCs w:val="24"/>
        </w:rPr>
      </w:pPr>
      <w:r w:rsidRPr="009A010C">
        <w:rPr>
          <w:rFonts w:asciiTheme="minorHAnsi" w:hAnsiTheme="minorHAnsi" w:cstheme="minorHAnsi"/>
          <w:bCs/>
          <w:sz w:val="24"/>
          <w:szCs w:val="24"/>
        </w:rPr>
        <w:t>Proiectele finalizate care potrivit art 2 al RDC, Regulamentul (UE) 2021/1060, pct 37, reprezintă proiectele care au fost încheiate in mod fizic sau implementate intregal si pentru care toate plățile au fost efectuate de beneficiar, iar contribuția publica relevanta a fost plătită beneficiarilor.</w:t>
      </w:r>
    </w:p>
    <w:p w14:paraId="6CA9E1EB" w14:textId="4C4CE54A" w:rsidR="005C2D2B" w:rsidRPr="009A010C" w:rsidRDefault="005C2D2B" w:rsidP="005C2D2B">
      <w:pPr>
        <w:spacing w:before="0" w:after="0"/>
        <w:ind w:left="1080"/>
        <w:contextualSpacing/>
        <w:jc w:val="both"/>
        <w:rPr>
          <w:rFonts w:asciiTheme="minorHAnsi" w:hAnsiTheme="minorHAnsi" w:cstheme="minorHAnsi"/>
          <w:bCs/>
          <w:sz w:val="24"/>
          <w:szCs w:val="24"/>
        </w:rPr>
      </w:pPr>
    </w:p>
    <w:p w14:paraId="07649979" w14:textId="77777777" w:rsidR="005C2D2B" w:rsidRPr="009A010C" w:rsidRDefault="005C2D2B" w:rsidP="005C2D2B">
      <w:pPr>
        <w:pStyle w:val="5Normal"/>
        <w:rPr>
          <w:rFonts w:asciiTheme="minorHAnsi" w:hAnsiTheme="minorHAnsi"/>
          <w:sz w:val="24"/>
          <w:lang w:eastAsia="en-GB"/>
        </w:rPr>
      </w:pPr>
      <w:r w:rsidRPr="009A010C">
        <w:rPr>
          <w:rFonts w:asciiTheme="minorHAnsi" w:hAnsiTheme="minorHAnsi"/>
          <w:sz w:val="24"/>
        </w:rPr>
        <w:t xml:space="preserve">FEDR nu oferă sprijin pentru investiţiile legate de producţia, prelucrarea, transportul, distribuţia, stocarea sau arderea combustibililor fosili, exceptând: </w:t>
      </w:r>
    </w:p>
    <w:p w14:paraId="39605B00" w14:textId="77777777" w:rsidR="005C2D2B" w:rsidRPr="009A010C" w:rsidRDefault="005C2D2B" w:rsidP="005C2D2B">
      <w:pPr>
        <w:pStyle w:val="5Normal"/>
        <w:rPr>
          <w:rFonts w:asciiTheme="minorHAnsi" w:hAnsiTheme="minorHAnsi"/>
          <w:sz w:val="24"/>
        </w:rPr>
      </w:pPr>
      <w:r w:rsidRPr="009A010C">
        <w:rPr>
          <w:rFonts w:asciiTheme="minorHAnsi" w:hAnsiTheme="minorHAnsi"/>
          <w:sz w:val="24"/>
        </w:rPr>
        <w:t xml:space="preserve">(i) investiţiile în înlocuirea sistemelor de încălzire cu ardere pe bază de combustibili fosili solizi, și anume cărbune, turbă, lignit, șisturi bituminoase, cu sisteme de încălzire cu ardere pe bază de gaz, în scopul: </w:t>
      </w:r>
    </w:p>
    <w:p w14:paraId="408FD0A3" w14:textId="77777777" w:rsidR="005C2D2B" w:rsidRPr="009A010C" w:rsidRDefault="005C2D2B" w:rsidP="005C2D2B">
      <w:pPr>
        <w:pStyle w:val="5Normal"/>
        <w:rPr>
          <w:rFonts w:asciiTheme="minorHAnsi" w:hAnsiTheme="minorHAnsi"/>
          <w:sz w:val="24"/>
        </w:rPr>
      </w:pPr>
      <w:r w:rsidRPr="009A010C">
        <w:rPr>
          <w:rFonts w:asciiTheme="minorHAnsi" w:hAnsiTheme="minorHAnsi"/>
          <w:sz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6843DB8C" w14:textId="77777777" w:rsidR="005C2D2B" w:rsidRPr="009A010C" w:rsidRDefault="005C2D2B" w:rsidP="005C2D2B">
      <w:pPr>
        <w:pStyle w:val="5Normal"/>
        <w:rPr>
          <w:rFonts w:asciiTheme="minorHAnsi" w:hAnsiTheme="minorHAnsi"/>
          <w:sz w:val="24"/>
        </w:rPr>
      </w:pPr>
      <w:r w:rsidRPr="009A010C">
        <w:rPr>
          <w:rFonts w:asciiTheme="minorHAnsi" w:hAnsiTheme="minorHAnsi"/>
          <w:sz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0E4A7E00" w14:textId="77777777" w:rsidR="005C2D2B" w:rsidRPr="009A010C" w:rsidRDefault="005C2D2B" w:rsidP="005C2D2B">
      <w:pPr>
        <w:pStyle w:val="5Normal"/>
        <w:rPr>
          <w:rFonts w:asciiTheme="minorHAnsi" w:hAnsiTheme="minorHAnsi"/>
          <w:sz w:val="24"/>
        </w:rPr>
      </w:pPr>
      <w:r w:rsidRPr="009A010C">
        <w:rPr>
          <w:rFonts w:asciiTheme="minorHAnsi" w:hAnsiTheme="minorHAnsi"/>
          <w:sz w:val="24"/>
        </w:rPr>
        <w:lastRenderedPageBreak/>
        <w:t>— de a investi în cazane și sisteme de încălzire cu ardere pe bază de gaze naturale pentru locuinţe și clădiri, care înlocuiesc instalaţiile pe bază de cărbune, turbă, lignit sau șisturi bituminoase;</w:t>
      </w:r>
    </w:p>
    <w:p w14:paraId="4881D727" w14:textId="6794035A" w:rsidR="00935EB3" w:rsidRPr="009A010C" w:rsidRDefault="005C2D2B" w:rsidP="005C2D2B">
      <w:pPr>
        <w:pStyle w:val="5Normal"/>
        <w:rPr>
          <w:rFonts w:asciiTheme="minorHAnsi" w:hAnsiTheme="minorHAnsi"/>
          <w:sz w:val="24"/>
        </w:rPr>
      </w:pPr>
      <w:r w:rsidRPr="009A010C">
        <w:rPr>
          <w:rFonts w:asciiTheme="minorHAnsi" w:hAnsiTheme="minorHAnsi"/>
          <w:sz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0778DA9B" w14:textId="77777777" w:rsidR="00E27F8B" w:rsidRPr="009A010C" w:rsidRDefault="00E27F8B" w:rsidP="00E27F8B">
      <w:pPr>
        <w:pStyle w:val="ListParagraph"/>
        <w:spacing w:before="0" w:after="0"/>
        <w:jc w:val="both"/>
        <w:rPr>
          <w:rFonts w:ascii="Calibri" w:hAnsi="Calibri"/>
          <w:bCs/>
          <w:sz w:val="24"/>
          <w:szCs w:val="24"/>
        </w:rPr>
      </w:pPr>
    </w:p>
    <w:p w14:paraId="64B7DA13" w14:textId="38A295F5" w:rsidR="008D5C71" w:rsidRPr="009A010C" w:rsidRDefault="008D5C71" w:rsidP="00E07D7E">
      <w:pPr>
        <w:pStyle w:val="Heading2"/>
        <w:numPr>
          <w:ilvl w:val="1"/>
          <w:numId w:val="34"/>
        </w:numPr>
        <w:rPr>
          <w:rFonts w:ascii="Calibri" w:hAnsi="Calibri" w:cs="Calibri"/>
        </w:rPr>
      </w:pPr>
      <w:bookmarkStart w:id="106" w:name="_Toc161091251"/>
      <w:r w:rsidRPr="009A010C">
        <w:rPr>
          <w:rFonts w:ascii="Calibri" w:hAnsi="Calibri" w:cs="Calibri"/>
        </w:rPr>
        <w:t>Eligibilitatea cheltuielilor</w:t>
      </w:r>
      <w:bookmarkEnd w:id="106"/>
      <w:r w:rsidRPr="009A010C">
        <w:rPr>
          <w:rFonts w:ascii="Calibri" w:hAnsi="Calibri" w:cs="Calibri"/>
        </w:rPr>
        <w:t xml:space="preserve"> </w:t>
      </w:r>
    </w:p>
    <w:p w14:paraId="3D2D1AB4" w14:textId="77777777" w:rsidR="004317D2" w:rsidRPr="009A010C" w:rsidRDefault="004317D2" w:rsidP="00B233E1">
      <w:pPr>
        <w:jc w:val="both"/>
        <w:rPr>
          <w:rFonts w:ascii="Calibri" w:hAnsi="Calibri"/>
          <w:sz w:val="24"/>
          <w:szCs w:val="24"/>
        </w:rPr>
      </w:pPr>
      <w:r w:rsidRPr="009A010C">
        <w:rPr>
          <w:rFonts w:ascii="Calibri" w:hAnsi="Calibri"/>
          <w:sz w:val="24"/>
          <w:szCs w:val="24"/>
        </w:rPr>
        <w:t xml:space="preserve">Condițiile cumulative de eligibilitate a unei cheltuieli sunt stabilite în acord cu art. 2 din HG nr. 873/2022. Cheltuielile trebuie: </w:t>
      </w:r>
    </w:p>
    <w:p w14:paraId="0666465B" w14:textId="77777777" w:rsidR="004317D2" w:rsidRPr="009A010C" w:rsidRDefault="004317D2" w:rsidP="00B233E1">
      <w:pPr>
        <w:jc w:val="both"/>
        <w:rPr>
          <w:rFonts w:ascii="Calibri" w:hAnsi="Calibri"/>
          <w:sz w:val="24"/>
          <w:szCs w:val="24"/>
        </w:rPr>
      </w:pPr>
      <w:r w:rsidRPr="009A010C">
        <w:rPr>
          <w:rFonts w:ascii="Calibri" w:hAnsi="Calibri"/>
          <w:sz w:val="24"/>
          <w:szCs w:val="24"/>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1CA5D82B" w14:textId="77777777" w:rsidR="004317D2" w:rsidRPr="009A010C" w:rsidRDefault="004317D2" w:rsidP="00B233E1">
      <w:pPr>
        <w:jc w:val="both"/>
        <w:rPr>
          <w:rFonts w:ascii="Calibri" w:hAnsi="Calibri"/>
          <w:sz w:val="24"/>
          <w:szCs w:val="24"/>
        </w:rPr>
      </w:pPr>
      <w:r w:rsidRPr="009A010C">
        <w:rPr>
          <w:rFonts w:ascii="Calibri" w:hAnsi="Calibri"/>
          <w:sz w:val="24"/>
          <w:szCs w:val="24"/>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2162AB8F"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615C60CB"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d) să fie în conformitate cu prevederile programului; </w:t>
      </w:r>
    </w:p>
    <w:p w14:paraId="2FFA2F67"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e) să fie în conformitate cu prevederile contractului/deciziei de finanţare; </w:t>
      </w:r>
    </w:p>
    <w:p w14:paraId="2BF94C39" w14:textId="77777777" w:rsidR="004317D2" w:rsidRPr="009A010C" w:rsidRDefault="004317D2" w:rsidP="00B8435D">
      <w:pPr>
        <w:jc w:val="both"/>
        <w:rPr>
          <w:rFonts w:ascii="Calibri" w:hAnsi="Calibri"/>
          <w:sz w:val="24"/>
          <w:szCs w:val="24"/>
        </w:rPr>
      </w:pPr>
      <w:r w:rsidRPr="009A010C">
        <w:rPr>
          <w:rFonts w:ascii="Calibri" w:hAnsi="Calibri"/>
          <w:sz w:val="24"/>
          <w:szCs w:val="24"/>
        </w:rPr>
        <w:t>f) să fie rezonabilă şi necesară realizării operaţiunii.</w:t>
      </w:r>
    </w:p>
    <w:p w14:paraId="15EDFD54"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g) să respecte prevederile legislaţiei Uniunii Europene şi legislaţiei naţionale aplicabile; </w:t>
      </w:r>
    </w:p>
    <w:p w14:paraId="661C3217"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h) să fie înregistrată în contabilitatea beneficiarului, cu respectarea prevederilor art. 74 alin. (1) lit. a) pct. (i) din Regulamentul (UE) 2021/1.060, cu excepţia formelor de sprijin prevăzute la art. 5 din HG 873/2002. </w:t>
      </w:r>
    </w:p>
    <w:p w14:paraId="338AAAF1" w14:textId="77777777" w:rsidR="005C2D2B" w:rsidRPr="009A010C" w:rsidRDefault="005C2D2B" w:rsidP="00B8435D">
      <w:pPr>
        <w:jc w:val="both"/>
        <w:rPr>
          <w:rFonts w:ascii="Calibri" w:hAnsi="Calibri"/>
          <w:b/>
          <w:bCs/>
          <w:iCs/>
          <w:sz w:val="24"/>
          <w:szCs w:val="24"/>
        </w:rPr>
      </w:pPr>
    </w:p>
    <w:p w14:paraId="62BA8D7F" w14:textId="345171E2" w:rsidR="004317D2" w:rsidRPr="009A010C" w:rsidRDefault="004317D2" w:rsidP="00B8435D">
      <w:pPr>
        <w:jc w:val="both"/>
        <w:rPr>
          <w:rFonts w:ascii="Calibri" w:hAnsi="Calibri"/>
          <w:b/>
          <w:bCs/>
          <w:iCs/>
          <w:sz w:val="24"/>
          <w:szCs w:val="24"/>
        </w:rPr>
      </w:pPr>
      <w:r w:rsidRPr="009A010C">
        <w:rPr>
          <w:rFonts w:ascii="Calibri" w:hAnsi="Calibri"/>
          <w:b/>
          <w:bCs/>
          <w:iCs/>
          <w:sz w:val="24"/>
          <w:szCs w:val="24"/>
        </w:rPr>
        <w:t xml:space="preserve">Notă! </w:t>
      </w:r>
    </w:p>
    <w:p w14:paraId="505FA88D" w14:textId="7F47234E" w:rsidR="004317D2" w:rsidRPr="009A010C" w:rsidRDefault="004317D2" w:rsidP="00B8435D">
      <w:pPr>
        <w:jc w:val="both"/>
        <w:rPr>
          <w:rFonts w:ascii="Calibri" w:hAnsi="Calibri"/>
          <w:i/>
          <w:sz w:val="24"/>
          <w:szCs w:val="24"/>
        </w:rPr>
      </w:pPr>
      <w:r w:rsidRPr="009A010C">
        <w:rPr>
          <w:rFonts w:ascii="Calibri" w:hAnsi="Calibri"/>
          <w:i/>
          <w:sz w:val="24"/>
          <w:szCs w:val="24"/>
        </w:rPr>
        <w:t>Orice cheltuieli efectuate după finalizarea etapei de implementare a proiectului sunt neeligibile.</w:t>
      </w:r>
    </w:p>
    <w:p w14:paraId="3CD4C2FC"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Conform art. 64 alin. (1) lit. (c) din Regulamentul (UE) 2021/1.060, taxa pe valoarea adăugată („TVA”) nu este eligibilă pentru o contribuție din fonduri sub formă de granturi în cadrul prezentului apel, cu următoarele excepții: </w:t>
      </w:r>
    </w:p>
    <w:p w14:paraId="49491656" w14:textId="77777777" w:rsidR="004317D2" w:rsidRPr="009A010C" w:rsidRDefault="004317D2" w:rsidP="00B8435D">
      <w:pPr>
        <w:jc w:val="both"/>
        <w:rPr>
          <w:rFonts w:ascii="Calibri" w:hAnsi="Calibri"/>
          <w:sz w:val="24"/>
          <w:szCs w:val="24"/>
        </w:rPr>
      </w:pPr>
      <w:r w:rsidRPr="009A010C">
        <w:rPr>
          <w:rFonts w:ascii="Calibri" w:hAnsi="Calibri"/>
          <w:sz w:val="24"/>
          <w:szCs w:val="24"/>
        </w:rPr>
        <w:t>(i)</w:t>
      </w:r>
      <w:r w:rsidRPr="009A010C">
        <w:rPr>
          <w:rFonts w:ascii="Calibri" w:hAnsi="Calibri"/>
          <w:sz w:val="24"/>
          <w:szCs w:val="24"/>
        </w:rPr>
        <w:tab/>
        <w:t xml:space="preserve">pentru operațiunile al căror cost total este mai mic de 5.000.000,00 EUR (inclusiv TVA); </w:t>
      </w:r>
    </w:p>
    <w:p w14:paraId="13EAC473" w14:textId="77777777" w:rsidR="004317D2" w:rsidRPr="009A010C" w:rsidRDefault="004317D2" w:rsidP="00B8435D">
      <w:pPr>
        <w:jc w:val="both"/>
        <w:rPr>
          <w:rFonts w:ascii="Calibri" w:hAnsi="Calibri"/>
          <w:sz w:val="24"/>
          <w:szCs w:val="24"/>
        </w:rPr>
      </w:pPr>
      <w:r w:rsidRPr="009A010C">
        <w:rPr>
          <w:rFonts w:ascii="Calibri" w:hAnsi="Calibri"/>
          <w:sz w:val="24"/>
          <w:szCs w:val="24"/>
        </w:rPr>
        <w:t>(ii)</w:t>
      </w:r>
      <w:r w:rsidRPr="009A010C">
        <w:rPr>
          <w:rFonts w:ascii="Calibri" w:hAnsi="Calibri"/>
          <w:sz w:val="24"/>
          <w:szCs w:val="24"/>
        </w:rPr>
        <w:tab/>
        <w:t xml:space="preserve">pentru operațiunile al căror cost total este mai mare de 5.000.000,00 EUR (inclusiv TVA), în cazul în care TVA-ul nu se recuperează în temeiul legislației naționale privind TVA; </w:t>
      </w:r>
    </w:p>
    <w:p w14:paraId="307F3623"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1B4CA5B3"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Toate cheltuielile trebuie să fie justificate în contextul operațiunii și să respecte principiile bunei gestiuni financiare, în special în ceea ce privește economia și eficiența operațiunii. </w:t>
      </w:r>
    </w:p>
    <w:p w14:paraId="7A0B08FA" w14:textId="58FB7A6C" w:rsidR="00B8435D" w:rsidRPr="009A010C" w:rsidRDefault="004317D2" w:rsidP="00B8435D">
      <w:pPr>
        <w:jc w:val="both"/>
        <w:rPr>
          <w:rFonts w:ascii="Calibri" w:hAnsi="Calibri"/>
          <w:sz w:val="24"/>
          <w:szCs w:val="24"/>
        </w:rPr>
      </w:pPr>
      <w:r w:rsidRPr="009A010C">
        <w:rPr>
          <w:rFonts w:ascii="Calibri" w:hAnsi="Calibri"/>
          <w:sz w:val="24"/>
          <w:szCs w:val="24"/>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06433EC1"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Notă! </w:t>
      </w:r>
    </w:p>
    <w:p w14:paraId="67226CA2" w14:textId="5CCB30AD" w:rsidR="004317D2" w:rsidRPr="009A010C" w:rsidRDefault="004317D2" w:rsidP="00B8435D">
      <w:pPr>
        <w:jc w:val="both"/>
        <w:rPr>
          <w:rFonts w:ascii="Calibri" w:hAnsi="Calibri"/>
          <w:sz w:val="24"/>
          <w:szCs w:val="24"/>
        </w:rPr>
      </w:pPr>
      <w:r w:rsidRPr="009A010C">
        <w:rPr>
          <w:rFonts w:ascii="Calibri" w:hAnsi="Calibri"/>
          <w:sz w:val="24"/>
          <w:szCs w:val="24"/>
        </w:rPr>
        <w:t>Încadrarea cheltuielilor pe categorii și subcategorii bugetare în sistemul informatic MySMIS2021/SMIS2021+ se va face în baza Matricei de corelare a bugetului proiectului cu devizul general al investiției (Modelu A la prezentul ghid).</w:t>
      </w:r>
    </w:p>
    <w:p w14:paraId="0DEE7D75" w14:textId="512D0A2A" w:rsidR="00E211D8" w:rsidRPr="009A010C" w:rsidRDefault="007D78F1" w:rsidP="00B8435D">
      <w:pPr>
        <w:pStyle w:val="Heading3"/>
        <w:numPr>
          <w:ilvl w:val="0"/>
          <w:numId w:val="0"/>
        </w:numPr>
        <w:jc w:val="both"/>
        <w:rPr>
          <w:rFonts w:cs="Calibri"/>
          <w:bCs/>
          <w:i w:val="0"/>
        </w:rPr>
      </w:pPr>
      <w:bookmarkStart w:id="107" w:name="_Toc161091252"/>
      <w:r w:rsidRPr="009A010C">
        <w:rPr>
          <w:rFonts w:cs="Calibri"/>
          <w:i w:val="0"/>
        </w:rPr>
        <w:t xml:space="preserve">5.3.1 </w:t>
      </w:r>
      <w:r w:rsidR="008D5C71" w:rsidRPr="009A010C">
        <w:rPr>
          <w:rFonts w:cs="Calibri"/>
          <w:i w:val="0"/>
        </w:rPr>
        <w:t>Baza legală pentru stabilirea eligibilității cheltuielilor</w:t>
      </w:r>
      <w:bookmarkEnd w:id="107"/>
    </w:p>
    <w:p w14:paraId="5D7DF71A" w14:textId="77777777" w:rsidR="006E2D78" w:rsidRPr="009A010C"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9A010C">
        <w:rPr>
          <w:rFonts w:ascii="Calibri" w:hAnsi="Calibri"/>
          <w:sz w:val="24"/>
          <w:szCs w:val="24"/>
          <w:lang w:eastAsia="en-GB"/>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9A010C"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9A010C">
        <w:rPr>
          <w:rFonts w:ascii="Calibri" w:hAnsi="Calibri"/>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w:t>
      </w:r>
      <w:r w:rsidRPr="009A010C">
        <w:rPr>
          <w:rFonts w:ascii="Calibri" w:hAnsi="Calibri"/>
          <w:sz w:val="24"/>
          <w:szCs w:val="24"/>
          <w:lang w:eastAsia="en-GB"/>
        </w:rPr>
        <w:lastRenderedPageBreak/>
        <w:t xml:space="preserve">Regulamentului (UE, Euratom) nr. 966/2012, cu modificările și completările ulterioare; </w:t>
      </w:r>
    </w:p>
    <w:p w14:paraId="1FE5505F" w14:textId="77777777" w:rsidR="006E2D78" w:rsidRPr="009A010C"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9A010C">
        <w:rPr>
          <w:rFonts w:ascii="Calibri" w:hAnsi="Calibri"/>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9A010C"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9A010C">
        <w:rPr>
          <w:rFonts w:ascii="Calibri" w:hAnsi="Calibri"/>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9A010C"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9A010C">
        <w:rPr>
          <w:rFonts w:ascii="Calibri" w:hAnsi="Calibri"/>
          <w:sz w:val="24"/>
          <w:szCs w:val="24"/>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77777777" w:rsidR="006E2D78" w:rsidRPr="009A010C"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9A010C">
        <w:rPr>
          <w:rFonts w:ascii="Calibri" w:hAnsi="Calibri"/>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9A010C"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9A010C">
        <w:rPr>
          <w:rFonts w:ascii="Calibri" w:hAnsi="Calibri"/>
          <w:sz w:val="24"/>
          <w:szCs w:val="24"/>
          <w:lang w:eastAsia="en-GB"/>
        </w:rPr>
        <w:t xml:space="preserve">Hotărârea Guvernului nr. 829/2022 </w:t>
      </w:r>
      <w:bookmarkStart w:id="108" w:name="_Hlk158972256"/>
      <w:r w:rsidRPr="009A010C">
        <w:rPr>
          <w:rFonts w:ascii="Calibri" w:hAnsi="Calibri"/>
          <w:sz w:val="24"/>
          <w:szCs w:val="24"/>
          <w:lang w:eastAsia="en-GB"/>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bookmarkEnd w:id="108"/>
    </w:p>
    <w:p w14:paraId="30D0343C" w14:textId="77777777" w:rsidR="006E2D78" w:rsidRPr="009A010C"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9A010C">
        <w:rPr>
          <w:rFonts w:ascii="Calibri" w:hAnsi="Calibri"/>
          <w:sz w:val="24"/>
          <w:szCs w:val="24"/>
          <w:lang w:eastAsia="en-GB"/>
        </w:rPr>
        <w:t>Legea 227/2015 privind Codul fiscal, cu modificările și completările ulterioare.</w:t>
      </w:r>
    </w:p>
    <w:p w14:paraId="42D711B0" w14:textId="77777777" w:rsidR="006F4663" w:rsidRPr="009A010C" w:rsidRDefault="006F4663" w:rsidP="006F4663">
      <w:pPr>
        <w:pStyle w:val="Heading3"/>
        <w:numPr>
          <w:ilvl w:val="0"/>
          <w:numId w:val="0"/>
        </w:numPr>
        <w:rPr>
          <w:rFonts w:cs="Calibri"/>
          <w:i w:val="0"/>
        </w:rPr>
      </w:pPr>
    </w:p>
    <w:p w14:paraId="10E31758" w14:textId="14645549" w:rsidR="008D5C71" w:rsidRPr="009A010C" w:rsidRDefault="007D78F1" w:rsidP="007D78F1">
      <w:pPr>
        <w:pStyle w:val="Heading3"/>
        <w:numPr>
          <w:ilvl w:val="0"/>
          <w:numId w:val="0"/>
        </w:numPr>
        <w:rPr>
          <w:rFonts w:cs="Calibri"/>
          <w:bCs/>
          <w:i w:val="0"/>
        </w:rPr>
      </w:pPr>
      <w:bookmarkStart w:id="109" w:name="_Toc161091253"/>
      <w:r w:rsidRPr="009A010C">
        <w:rPr>
          <w:rFonts w:cs="Calibri"/>
          <w:i w:val="0"/>
        </w:rPr>
        <w:t>5.3.2</w:t>
      </w:r>
      <w:r w:rsidR="00B8435D" w:rsidRPr="009A010C">
        <w:rPr>
          <w:rFonts w:cs="Calibri"/>
          <w:i w:val="0"/>
        </w:rPr>
        <w:t xml:space="preserve"> </w:t>
      </w:r>
      <w:r w:rsidR="008D5C71" w:rsidRPr="009A010C">
        <w:rPr>
          <w:rFonts w:cs="Calibri"/>
          <w:i w:val="0"/>
        </w:rPr>
        <w:t>Categorii și plafoane de cheltuieli eligibile</w:t>
      </w:r>
      <w:bookmarkEnd w:id="109"/>
    </w:p>
    <w:p w14:paraId="49B1C160" w14:textId="68288BBD" w:rsidR="009A2447" w:rsidRPr="009A010C" w:rsidRDefault="00B83B25" w:rsidP="006E2D78">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Condițiile cumulative de eligibilitate a cheltuielilor, respectiv categoriile și sub-categoriile de cheltuieli eligibile și neeligibile aplicabile acestui apel de proiecte sunt detaliate în cadrul Anexei 5 - Lista de cheltuieli eligibile la prezentul ghid.</w:t>
      </w:r>
    </w:p>
    <w:p w14:paraId="7685B0AB" w14:textId="77777777" w:rsidR="00B8435D" w:rsidRPr="009A010C" w:rsidRDefault="00B8435D" w:rsidP="006E2D78">
      <w:pPr>
        <w:pStyle w:val="ListParagraph"/>
        <w:spacing w:before="0" w:after="0"/>
        <w:ind w:left="0"/>
        <w:jc w:val="both"/>
        <w:rPr>
          <w:rFonts w:ascii="Calibri" w:hAnsi="Calibri"/>
          <w:sz w:val="24"/>
          <w:szCs w:val="24"/>
          <w:lang w:val="fr-FR"/>
        </w:rPr>
      </w:pPr>
    </w:p>
    <w:p w14:paraId="7639C907" w14:textId="38ABF484" w:rsidR="006E2D78" w:rsidRPr="009A010C" w:rsidRDefault="007D78F1" w:rsidP="007D78F1">
      <w:pPr>
        <w:pStyle w:val="Heading3"/>
        <w:numPr>
          <w:ilvl w:val="0"/>
          <w:numId w:val="0"/>
        </w:numPr>
        <w:rPr>
          <w:rFonts w:cs="Calibri"/>
          <w:bCs/>
          <w:i w:val="0"/>
        </w:rPr>
      </w:pPr>
      <w:bookmarkStart w:id="110" w:name="_Toc161091254"/>
      <w:r w:rsidRPr="009A010C">
        <w:rPr>
          <w:rFonts w:cs="Calibri"/>
          <w:i w:val="0"/>
        </w:rPr>
        <w:t xml:space="preserve">5.3.3 </w:t>
      </w:r>
      <w:r w:rsidR="008D5C71" w:rsidRPr="009A010C">
        <w:rPr>
          <w:rFonts w:cs="Calibri"/>
          <w:i w:val="0"/>
        </w:rPr>
        <w:t>Categorii de cheltuieli neeligibile</w:t>
      </w:r>
      <w:bookmarkEnd w:id="110"/>
    </w:p>
    <w:p w14:paraId="2514EDFB"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categoriile de cheltuieli neeligibile menționate la art. 10 din Hotărârea Guvernului nr. 873/2022 pentru stabilirea cadrului legal privind eligibilitatea cheltuielilor efectuate de </w:t>
      </w:r>
      <w:r w:rsidRPr="009A010C">
        <w:rPr>
          <w:rFonts w:ascii="Calibri" w:hAnsi="Calibri"/>
          <w:sz w:val="24"/>
          <w:szCs w:val="24"/>
          <w:lang w:eastAsia="en-GB"/>
        </w:rPr>
        <w:lastRenderedPageBreak/>
        <w:t>beneficiari în cadrul operațiunilor finanțate în perioada de programare 2021—2027 prin Fondul European de Dezvoltare Regională, Fondul Social European Plus, Fondul de Coeziune și Fondul pentru o Tranziție Justă;</w:t>
      </w:r>
    </w:p>
    <w:p w14:paraId="2EFA7AE5"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prevăzute la art. 64 din Regulamentul (UE) 2021/1.060; </w:t>
      </w:r>
    </w:p>
    <w:p w14:paraId="5A496C52"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4DCD6A6B"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efectuate în sprijinul relocării potrivit art. 66 din Regulamentul (UE) 2021/1.060; </w:t>
      </w:r>
    </w:p>
    <w:p w14:paraId="5C786289"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excluse de la finanțare potrivit art. 7 alin. (1), (4) și (5) din Regulamentul (UE) 2021/1.058; </w:t>
      </w:r>
    </w:p>
    <w:p w14:paraId="11690F8B"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0685FEF2"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efectuate peste plafoanele specifice stabilite de autorităţile de management prin ghidul solicitantului, în aplicarea prevederilor art. 2 alin. (1) lit. f) din HG nr. 873/2022; </w:t>
      </w:r>
    </w:p>
    <w:p w14:paraId="5D924D46"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privind costurile de funcționare și întreținere a obiectivelor finanțate prin proiect (cheltuielile pentru probe tehnologice, teste); </w:t>
      </w:r>
    </w:p>
    <w:p w14:paraId="50AB5B95"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construirea, procurarea şi montarea lifturilor în exteriorul unei clădiri în cazuri neargumentate tehnic/ funcțional/arhitectural; </w:t>
      </w:r>
    </w:p>
    <w:p w14:paraId="58E54535"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6E9CF98A" w14:textId="3B300B4A" w:rsidR="000F4953" w:rsidRPr="009A010C" w:rsidRDefault="0089375F" w:rsidP="00E07D7E">
      <w:pPr>
        <w:numPr>
          <w:ilvl w:val="0"/>
          <w:numId w:val="10"/>
        </w:numPr>
        <w:autoSpaceDE w:val="0"/>
        <w:autoSpaceDN w:val="0"/>
        <w:adjustRightInd w:val="0"/>
        <w:spacing w:before="0" w:after="0"/>
        <w:ind w:left="720"/>
        <w:jc w:val="both"/>
        <w:rPr>
          <w:rFonts w:ascii="Calibri" w:hAnsi="Calibri"/>
          <w:sz w:val="24"/>
          <w:szCs w:val="24"/>
          <w:lang w:eastAsia="en-GB"/>
        </w:rPr>
      </w:pPr>
      <w:proofErr w:type="spellStart"/>
      <w:r w:rsidRPr="009A010C">
        <w:rPr>
          <w:rFonts w:ascii="Calibri" w:hAnsi="Calibri"/>
          <w:sz w:val="24"/>
          <w:szCs w:val="24"/>
          <w:lang w:val="en-GB" w:eastAsia="en-GB"/>
        </w:rPr>
        <w:t>valoarea</w:t>
      </w:r>
      <w:proofErr w:type="spellEnd"/>
      <w:r w:rsidRPr="009A010C">
        <w:rPr>
          <w:rFonts w:ascii="Calibri" w:hAnsi="Calibri"/>
          <w:sz w:val="24"/>
          <w:szCs w:val="24"/>
          <w:lang w:val="en-GB" w:eastAsia="en-GB"/>
        </w:rPr>
        <w:t xml:space="preserve"> TVA </w:t>
      </w:r>
      <w:proofErr w:type="spellStart"/>
      <w:r w:rsidRPr="009A010C">
        <w:rPr>
          <w:rFonts w:ascii="Calibri" w:hAnsi="Calibri"/>
          <w:sz w:val="24"/>
          <w:szCs w:val="24"/>
          <w:lang w:val="en-GB" w:eastAsia="en-GB"/>
        </w:rPr>
        <w:t>aferenta</w:t>
      </w:r>
      <w:proofErr w:type="spellEnd"/>
      <w:r w:rsidRPr="009A010C">
        <w:rPr>
          <w:rFonts w:ascii="Calibri" w:hAnsi="Calibri"/>
          <w:sz w:val="24"/>
          <w:szCs w:val="24"/>
          <w:lang w:val="en-GB" w:eastAsia="en-GB"/>
        </w:rPr>
        <w:t xml:space="preserve"> </w:t>
      </w:r>
      <w:proofErr w:type="spellStart"/>
      <w:r w:rsidRPr="009A010C">
        <w:rPr>
          <w:rFonts w:ascii="Calibri" w:hAnsi="Calibri"/>
          <w:sz w:val="24"/>
          <w:szCs w:val="24"/>
          <w:lang w:val="en-GB" w:eastAsia="en-GB"/>
        </w:rPr>
        <w:t>cheltuielilor</w:t>
      </w:r>
      <w:proofErr w:type="spellEnd"/>
      <w:r w:rsidRPr="009A010C">
        <w:rPr>
          <w:rFonts w:ascii="Calibri" w:hAnsi="Calibri"/>
          <w:sz w:val="24"/>
          <w:szCs w:val="24"/>
          <w:lang w:val="en-GB" w:eastAsia="en-GB"/>
        </w:rPr>
        <w:t xml:space="preserve"> </w:t>
      </w:r>
      <w:proofErr w:type="spellStart"/>
      <w:r w:rsidRPr="009A010C">
        <w:rPr>
          <w:rFonts w:ascii="Calibri" w:hAnsi="Calibri"/>
          <w:sz w:val="24"/>
          <w:szCs w:val="24"/>
          <w:lang w:val="en-GB" w:eastAsia="en-GB"/>
        </w:rPr>
        <w:t>neeligibile</w:t>
      </w:r>
      <w:proofErr w:type="spellEnd"/>
      <w:r w:rsidRPr="009A010C">
        <w:rPr>
          <w:rFonts w:ascii="Calibri" w:hAnsi="Calibri"/>
          <w:sz w:val="24"/>
          <w:szCs w:val="24"/>
          <w:lang w:val="en-GB" w:eastAsia="en-GB"/>
        </w:rPr>
        <w:t xml:space="preserve"> </w:t>
      </w:r>
      <w:proofErr w:type="spellStart"/>
      <w:r w:rsidRPr="009A010C">
        <w:rPr>
          <w:rFonts w:ascii="Calibri" w:hAnsi="Calibri"/>
          <w:sz w:val="24"/>
          <w:szCs w:val="24"/>
          <w:lang w:val="en-GB" w:eastAsia="en-GB"/>
        </w:rPr>
        <w:t>si</w:t>
      </w:r>
      <w:proofErr w:type="spellEnd"/>
      <w:r w:rsidRPr="009A010C">
        <w:rPr>
          <w:rFonts w:ascii="Calibri" w:hAnsi="Calibri"/>
          <w:sz w:val="24"/>
          <w:szCs w:val="24"/>
          <w:lang w:val="en-GB" w:eastAsia="en-GB"/>
        </w:rPr>
        <w:t xml:space="preserve"> </w:t>
      </w:r>
      <w:proofErr w:type="spellStart"/>
      <w:r w:rsidRPr="009A010C">
        <w:rPr>
          <w:rFonts w:ascii="Calibri" w:hAnsi="Calibri"/>
          <w:sz w:val="24"/>
          <w:szCs w:val="24"/>
          <w:lang w:val="en-GB" w:eastAsia="en-GB"/>
        </w:rPr>
        <w:t>valoarea</w:t>
      </w:r>
      <w:proofErr w:type="spellEnd"/>
      <w:r w:rsidRPr="009A010C">
        <w:rPr>
          <w:rFonts w:ascii="Calibri" w:hAnsi="Calibri"/>
          <w:sz w:val="24"/>
          <w:szCs w:val="24"/>
          <w:lang w:val="en-GB" w:eastAsia="en-GB"/>
        </w:rPr>
        <w:t xml:space="preserve"> TVA </w:t>
      </w:r>
      <w:proofErr w:type="spellStart"/>
      <w:r w:rsidR="00A7030E" w:rsidRPr="009A010C">
        <w:rPr>
          <w:rFonts w:ascii="Calibri" w:hAnsi="Calibri"/>
          <w:sz w:val="24"/>
          <w:szCs w:val="24"/>
          <w:lang w:val="en-GB" w:eastAsia="en-GB"/>
        </w:rPr>
        <w:t>nerecuperabila</w:t>
      </w:r>
      <w:proofErr w:type="spellEnd"/>
      <w:r w:rsidR="005C2D2B" w:rsidRPr="009A010C">
        <w:rPr>
          <w:rFonts w:ascii="Calibri" w:hAnsi="Calibri"/>
          <w:sz w:val="24"/>
          <w:szCs w:val="24"/>
          <w:lang w:val="en-GB" w:eastAsia="en-GB"/>
        </w:rPr>
        <w:t>/</w:t>
      </w:r>
      <w:proofErr w:type="spellStart"/>
      <w:r w:rsidR="005C2D2B" w:rsidRPr="009A010C">
        <w:rPr>
          <w:rFonts w:ascii="Calibri" w:hAnsi="Calibri"/>
          <w:sz w:val="24"/>
          <w:szCs w:val="24"/>
          <w:lang w:val="en-GB" w:eastAsia="en-GB"/>
        </w:rPr>
        <w:t>finantata</w:t>
      </w:r>
      <w:proofErr w:type="spellEnd"/>
      <w:r w:rsidR="005C2D2B" w:rsidRPr="009A010C">
        <w:rPr>
          <w:rFonts w:ascii="Calibri" w:hAnsi="Calibri"/>
          <w:sz w:val="24"/>
          <w:szCs w:val="24"/>
          <w:lang w:val="en-GB" w:eastAsia="en-GB"/>
        </w:rPr>
        <w:t xml:space="preserve"> din </w:t>
      </w:r>
      <w:proofErr w:type="spellStart"/>
      <w:r w:rsidR="005C2D2B" w:rsidRPr="009A010C">
        <w:rPr>
          <w:rFonts w:ascii="Calibri" w:hAnsi="Calibri"/>
          <w:sz w:val="24"/>
          <w:szCs w:val="24"/>
          <w:lang w:val="en-GB" w:eastAsia="en-GB"/>
        </w:rPr>
        <w:t>alte</w:t>
      </w:r>
      <w:proofErr w:type="spellEnd"/>
      <w:r w:rsidR="005C2D2B" w:rsidRPr="009A010C">
        <w:rPr>
          <w:rFonts w:ascii="Calibri" w:hAnsi="Calibri"/>
          <w:sz w:val="24"/>
          <w:szCs w:val="24"/>
          <w:lang w:val="en-GB" w:eastAsia="en-GB"/>
        </w:rPr>
        <w:t xml:space="preserve"> </w:t>
      </w:r>
      <w:proofErr w:type="spellStart"/>
      <w:r w:rsidR="005C2D2B" w:rsidRPr="009A010C">
        <w:rPr>
          <w:rFonts w:ascii="Calibri" w:hAnsi="Calibri"/>
          <w:sz w:val="24"/>
          <w:szCs w:val="24"/>
          <w:lang w:val="en-GB" w:eastAsia="en-GB"/>
        </w:rPr>
        <w:t>surse</w:t>
      </w:r>
      <w:proofErr w:type="spellEnd"/>
      <w:r w:rsidRPr="009A010C">
        <w:rPr>
          <w:rFonts w:ascii="Calibri" w:hAnsi="Calibri"/>
          <w:sz w:val="24"/>
          <w:szCs w:val="24"/>
          <w:lang w:val="en-GB" w:eastAsia="en-GB"/>
        </w:rPr>
        <w:t xml:space="preserve"> </w:t>
      </w:r>
      <w:proofErr w:type="spellStart"/>
      <w:r w:rsidRPr="009A010C">
        <w:rPr>
          <w:rFonts w:ascii="Calibri" w:hAnsi="Calibri"/>
          <w:sz w:val="24"/>
          <w:szCs w:val="24"/>
          <w:lang w:val="en-GB" w:eastAsia="en-GB"/>
        </w:rPr>
        <w:t>aferenta</w:t>
      </w:r>
      <w:proofErr w:type="spellEnd"/>
      <w:r w:rsidRPr="009A010C">
        <w:rPr>
          <w:rFonts w:ascii="Calibri" w:hAnsi="Calibri"/>
          <w:sz w:val="24"/>
          <w:szCs w:val="24"/>
          <w:lang w:val="en-GB" w:eastAsia="en-GB"/>
        </w:rPr>
        <w:t xml:space="preserve"> </w:t>
      </w:r>
      <w:proofErr w:type="spellStart"/>
      <w:r w:rsidRPr="009A010C">
        <w:rPr>
          <w:rFonts w:ascii="Calibri" w:hAnsi="Calibri"/>
          <w:sz w:val="24"/>
          <w:szCs w:val="24"/>
          <w:lang w:val="en-GB" w:eastAsia="en-GB"/>
        </w:rPr>
        <w:t>cheltuielilor</w:t>
      </w:r>
      <w:proofErr w:type="spellEnd"/>
      <w:r w:rsidRPr="009A010C">
        <w:rPr>
          <w:rFonts w:ascii="Calibri" w:hAnsi="Calibri"/>
          <w:sz w:val="24"/>
          <w:szCs w:val="24"/>
          <w:lang w:val="en-GB" w:eastAsia="en-GB"/>
        </w:rPr>
        <w:t xml:space="preserve"> </w:t>
      </w:r>
      <w:proofErr w:type="spellStart"/>
      <w:r w:rsidRPr="009A010C">
        <w:rPr>
          <w:rFonts w:ascii="Calibri" w:hAnsi="Calibri"/>
          <w:sz w:val="24"/>
          <w:szCs w:val="24"/>
          <w:lang w:val="en-GB" w:eastAsia="en-GB"/>
        </w:rPr>
        <w:t>eligibile</w:t>
      </w:r>
      <w:proofErr w:type="spellEnd"/>
      <w:r w:rsidR="000F4953" w:rsidRPr="009A010C">
        <w:rPr>
          <w:rFonts w:ascii="Calibri" w:hAnsi="Calibri"/>
          <w:sz w:val="24"/>
          <w:szCs w:val="24"/>
          <w:lang w:eastAsia="en-GB"/>
        </w:rPr>
        <w:t xml:space="preserve">; </w:t>
      </w:r>
    </w:p>
    <w:p w14:paraId="232247A1"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financiare, respectiv prime de asigurare, taxe, comisioane, rata și dobânzi aferente creditelor; </w:t>
      </w:r>
    </w:p>
    <w:p w14:paraId="7522B058"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contribuția în natură; </w:t>
      </w:r>
    </w:p>
    <w:p w14:paraId="4ED41D66"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amortizarea; </w:t>
      </w:r>
    </w:p>
    <w:p w14:paraId="3A78AE97"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cu leasingul, prevăzute la art. 7 din HG nr. 873/2022; </w:t>
      </w:r>
    </w:p>
    <w:p w14:paraId="42CEBD35"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cu achiziţionarea autovehiculelor si a mijloacelor de transport, aşa cum sunt ele clasificate în Subgrupa 2.3. „Mijloace de transport” din HG nr. 2139/2004; </w:t>
      </w:r>
    </w:p>
    <w:p w14:paraId="103D78BE"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privind achiziţia de dotări/echipamente/utilaje second-hand; </w:t>
      </w:r>
    </w:p>
    <w:p w14:paraId="214DC660"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amenzi, penalități, cheltuieli de judecată și cheltuieli de arbitraj; </w:t>
      </w:r>
    </w:p>
    <w:p w14:paraId="3FC010F0" w14:textId="309C21E1"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materialele consumabile, conform reglementărilor contabile (materiale auxiliare, combustibili, piese de schimb, alte materiale consumabile) sau dotări din categoria obiectelor de invent</w:t>
      </w:r>
      <w:r w:rsidR="00CF036F" w:rsidRPr="009A010C">
        <w:rPr>
          <w:rFonts w:ascii="Calibri" w:hAnsi="Calibri"/>
          <w:sz w:val="24"/>
          <w:szCs w:val="24"/>
          <w:lang w:eastAsia="en-GB"/>
        </w:rPr>
        <w:t>ar.</w:t>
      </w:r>
    </w:p>
    <w:p w14:paraId="11B04916" w14:textId="120F2F04" w:rsidR="001C5868" w:rsidRPr="009A010C" w:rsidRDefault="001C5868" w:rsidP="00E07D7E">
      <w:pPr>
        <w:pStyle w:val="ListParagraph"/>
        <w:numPr>
          <w:ilvl w:val="0"/>
          <w:numId w:val="10"/>
        </w:numPr>
        <w:rPr>
          <w:rFonts w:ascii="Calibri" w:hAnsi="Calibri"/>
          <w:sz w:val="24"/>
          <w:szCs w:val="24"/>
          <w:lang w:eastAsia="en-GB"/>
        </w:rPr>
      </w:pPr>
      <w:r w:rsidRPr="009A010C">
        <w:rPr>
          <w:rFonts w:ascii="Calibri" w:hAnsi="Calibri"/>
          <w:sz w:val="24"/>
          <w:szCs w:val="24"/>
          <w:lang w:eastAsia="en-GB"/>
        </w:rPr>
        <w:lastRenderedPageBreak/>
        <w:t>cheltuieli angajate si platite inainte de 01.01.2021.</w:t>
      </w:r>
    </w:p>
    <w:p w14:paraId="3E6A563F" w14:textId="77777777" w:rsidR="00490A2D" w:rsidRPr="009A010C" w:rsidRDefault="00490A2D" w:rsidP="00490A2D">
      <w:pPr>
        <w:jc w:val="both"/>
        <w:rPr>
          <w:rFonts w:ascii="Calibri" w:eastAsia="Times New Roman" w:hAnsi="Calibri"/>
          <w:bCs/>
          <w:sz w:val="24"/>
          <w:szCs w:val="24"/>
        </w:rPr>
      </w:pPr>
      <w:r w:rsidRPr="009A010C">
        <w:rPr>
          <w:rFonts w:ascii="Calibri" w:eastAsia="Times New Roman" w:hAnsi="Calibri"/>
          <w:b/>
          <w:bCs/>
          <w:sz w:val="24"/>
          <w:szCs w:val="24"/>
        </w:rPr>
        <w:t>Notă!</w:t>
      </w:r>
      <w:r w:rsidRPr="009A010C">
        <w:rPr>
          <w:rFonts w:ascii="Calibri" w:eastAsia="Times New Roman" w:hAnsi="Calibri"/>
          <w:bCs/>
          <w:sz w:val="24"/>
          <w:szCs w:val="24"/>
        </w:rPr>
        <w:t xml:space="preserve"> AM nu verifică realizarea activităților aferente cheltuielilor neeligibile, acestea fiind în responsabilitatea exclusivă a solicitantului care se va asigura de respectarea legislației în vigoare pentru realizarea lor.</w:t>
      </w:r>
    </w:p>
    <w:p w14:paraId="53F69272" w14:textId="08CFD67D" w:rsidR="008D5C71" w:rsidRPr="009A010C" w:rsidRDefault="008D5C71" w:rsidP="00312889">
      <w:pPr>
        <w:spacing w:before="0" w:after="0"/>
        <w:jc w:val="both"/>
        <w:rPr>
          <w:rFonts w:ascii="Calibri" w:hAnsi="Calibri"/>
          <w:b/>
          <w:bCs/>
          <w:sz w:val="24"/>
          <w:szCs w:val="24"/>
        </w:rPr>
      </w:pPr>
    </w:p>
    <w:p w14:paraId="5ED0C4FF" w14:textId="6CF39865" w:rsidR="008D5C71" w:rsidRPr="009A010C" w:rsidRDefault="00706904" w:rsidP="00986D8B">
      <w:pPr>
        <w:pStyle w:val="Heading3"/>
        <w:numPr>
          <w:ilvl w:val="0"/>
          <w:numId w:val="0"/>
        </w:numPr>
        <w:jc w:val="both"/>
        <w:rPr>
          <w:rFonts w:cs="Calibri"/>
          <w:i w:val="0"/>
        </w:rPr>
      </w:pPr>
      <w:bookmarkStart w:id="111" w:name="_Toc161091255"/>
      <w:r w:rsidRPr="009A010C">
        <w:rPr>
          <w:rFonts w:cs="Calibri"/>
          <w:i w:val="0"/>
        </w:rPr>
        <w:t xml:space="preserve">5.3.4 </w:t>
      </w:r>
      <w:r w:rsidR="008D5C71" w:rsidRPr="009A010C">
        <w:rPr>
          <w:rFonts w:cs="Calibri"/>
          <w:i w:val="0"/>
        </w:rPr>
        <w:t>Opțiuni de costuri simplificate. Costuri directe și costuri indirecte</w:t>
      </w:r>
      <w:bookmarkEnd w:id="111"/>
    </w:p>
    <w:p w14:paraId="77297FED" w14:textId="20259519" w:rsidR="00B90708" w:rsidRPr="009A010C" w:rsidRDefault="00B90708" w:rsidP="00986D8B">
      <w:pPr>
        <w:jc w:val="both"/>
        <w:rPr>
          <w:rFonts w:ascii="Calibri" w:hAnsi="Calibri"/>
          <w:sz w:val="24"/>
          <w:szCs w:val="24"/>
        </w:rPr>
      </w:pPr>
      <w:r w:rsidRPr="009A010C">
        <w:rPr>
          <w:rFonts w:ascii="Calibri" w:hAnsi="Calibri"/>
          <w:sz w:val="24"/>
          <w:szCs w:val="24"/>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1FA5A962" w14:textId="5CD59189" w:rsidR="00B90708" w:rsidRPr="009A010C" w:rsidRDefault="00B90708" w:rsidP="00986D8B">
      <w:pPr>
        <w:jc w:val="both"/>
        <w:rPr>
          <w:rFonts w:ascii="Calibri" w:hAnsi="Calibri"/>
          <w:sz w:val="24"/>
          <w:szCs w:val="24"/>
        </w:rPr>
      </w:pPr>
      <w:r w:rsidRPr="009A010C">
        <w:rPr>
          <w:rFonts w:ascii="Calibri" w:hAnsi="Calibri"/>
          <w:sz w:val="24"/>
          <w:szCs w:val="24"/>
        </w:rPr>
        <w:t>Cheltuielile directe sunt acele cheltuieli efectuate strict pentru investiția propusă prin proiect și care, la finalul implementării proiectului se reflectă/transpun în obiectivul investițional propus prin proiect.</w:t>
      </w:r>
    </w:p>
    <w:p w14:paraId="6FE4B8DF" w14:textId="083D0A1E" w:rsidR="00B90708" w:rsidRPr="009A010C" w:rsidRDefault="00B90708" w:rsidP="00986D8B">
      <w:pPr>
        <w:jc w:val="both"/>
        <w:rPr>
          <w:rFonts w:ascii="Calibri" w:hAnsi="Calibri"/>
          <w:sz w:val="24"/>
          <w:szCs w:val="24"/>
        </w:rPr>
      </w:pPr>
      <w:r w:rsidRPr="009A010C">
        <w:rPr>
          <w:rFonts w:ascii="Calibri" w:hAnsi="Calibri"/>
          <w:sz w:val="24"/>
          <w:szCs w:val="24"/>
        </w:rPr>
        <w:t>Cheltuielile directe vor fi decontate in baza documentelor justificative.</w:t>
      </w:r>
    </w:p>
    <w:p w14:paraId="34952FBC" w14:textId="77777777" w:rsidR="00B90708" w:rsidRPr="009A010C" w:rsidRDefault="00B90708" w:rsidP="00986D8B">
      <w:pPr>
        <w:jc w:val="both"/>
        <w:rPr>
          <w:rFonts w:ascii="Calibri" w:hAnsi="Calibri"/>
          <w:sz w:val="24"/>
          <w:szCs w:val="24"/>
        </w:rPr>
      </w:pPr>
      <w:bookmarkStart w:id="112" w:name="_Hlk154088101"/>
      <w:r w:rsidRPr="009A010C">
        <w:rPr>
          <w:rFonts w:ascii="Calibri" w:hAnsi="Calibri"/>
          <w:sz w:val="24"/>
          <w:szCs w:val="24"/>
        </w:rPr>
        <w:t xml:space="preserve">Nota! </w:t>
      </w:r>
    </w:p>
    <w:bookmarkEnd w:id="112"/>
    <w:p w14:paraId="5A55085A" w14:textId="77777777" w:rsidR="00B90708" w:rsidRPr="009A010C" w:rsidRDefault="00B90708" w:rsidP="00986D8B">
      <w:pPr>
        <w:jc w:val="both"/>
        <w:rPr>
          <w:rFonts w:ascii="Calibri" w:hAnsi="Calibri"/>
          <w:sz w:val="24"/>
          <w:szCs w:val="24"/>
        </w:rPr>
      </w:pPr>
      <w:r w:rsidRPr="009A010C">
        <w:rPr>
          <w:rFonts w:ascii="Calibri" w:hAnsi="Calibri"/>
          <w:sz w:val="24"/>
          <w:szCs w:val="24"/>
        </w:rPr>
        <w:t>- Obţinerea terenului – sunt eligibile cheltuieli cu cumpărarea de terenuri și cheltuieli pentru exproprieri şi despăgubiri, în limita a 10% din valoarea totala eligibila a proiectului;</w:t>
      </w:r>
    </w:p>
    <w:p w14:paraId="0B2E425C" w14:textId="77777777" w:rsidR="00B90708" w:rsidRPr="009A010C" w:rsidRDefault="00B90708" w:rsidP="00986D8B">
      <w:pPr>
        <w:jc w:val="both"/>
        <w:rPr>
          <w:rFonts w:ascii="Calibri" w:hAnsi="Calibri"/>
          <w:sz w:val="24"/>
          <w:szCs w:val="24"/>
        </w:rPr>
      </w:pPr>
      <w:r w:rsidRPr="009A010C">
        <w:rPr>
          <w:rFonts w:ascii="Calibri" w:hAnsi="Calibr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08B478D9" w14:textId="77777777" w:rsidR="00B90708" w:rsidRPr="009A010C" w:rsidRDefault="00B90708" w:rsidP="00986D8B">
      <w:pPr>
        <w:jc w:val="both"/>
        <w:rPr>
          <w:rFonts w:ascii="Calibri" w:hAnsi="Calibri"/>
          <w:sz w:val="24"/>
          <w:szCs w:val="24"/>
        </w:rPr>
      </w:pPr>
      <w:r w:rsidRPr="009A010C">
        <w:rPr>
          <w:rFonts w:ascii="Calibri" w:hAnsi="Calibri"/>
          <w:sz w:val="24"/>
          <w:szCs w:val="24"/>
        </w:rPr>
        <w:t>- Cheltuielile diverse și neprevăzute vor fi folosite în conformitate cu legislația în domeniul achizițiilor publice ce face referire la modificările contractuale apărute în timpul execuției.</w:t>
      </w:r>
    </w:p>
    <w:p w14:paraId="0E8CE3DE" w14:textId="77777777" w:rsidR="00B90708" w:rsidRPr="009A010C" w:rsidRDefault="00B90708" w:rsidP="00986D8B">
      <w:pPr>
        <w:jc w:val="both"/>
        <w:rPr>
          <w:rFonts w:ascii="Calibri" w:hAnsi="Calibri"/>
          <w:sz w:val="24"/>
          <w:szCs w:val="24"/>
        </w:rPr>
      </w:pPr>
      <w:r w:rsidRPr="009A010C">
        <w:rPr>
          <w:rFonts w:ascii="Calibri" w:hAnsi="Calibri"/>
          <w:sz w:val="24"/>
          <w:szCs w:val="24"/>
        </w:rPr>
        <w:t>Se consideră eligibile dacă sunt detaliate corespunzător prin documente justificative şi doar în limita a 10% din valoarea cheltuielilor eligibile cuprinse la capitolelor 1, 2 și 4 din bugetul proiectului.</w:t>
      </w:r>
    </w:p>
    <w:p w14:paraId="44F40372" w14:textId="35415406" w:rsidR="00986D8B" w:rsidRPr="009A010C" w:rsidRDefault="00986D8B" w:rsidP="00986D8B">
      <w:pPr>
        <w:autoSpaceDE w:val="0"/>
        <w:autoSpaceDN w:val="0"/>
        <w:adjustRightInd w:val="0"/>
        <w:spacing w:before="0" w:after="0"/>
        <w:jc w:val="both"/>
        <w:rPr>
          <w:rFonts w:ascii="Calibri" w:eastAsia="Times New Roman" w:hAnsi="Calibri"/>
          <w:sz w:val="24"/>
          <w:szCs w:val="24"/>
          <w:lang w:eastAsia="ro-RO"/>
        </w:rPr>
      </w:pPr>
      <w:bookmarkStart w:id="113" w:name="_Hlk154088134"/>
      <w:r w:rsidRPr="009A010C">
        <w:rPr>
          <w:rFonts w:ascii="Calibri" w:eastAsia="Times New Roman" w:hAnsi="Calibri"/>
          <w:sz w:val="24"/>
          <w:szCs w:val="24"/>
          <w:lang w:eastAsia="ro-RO"/>
        </w:rPr>
        <w:t xml:space="preserve">- Cheltuieli aferente marjei de buget (linia 7.1 din devizul general) - </w:t>
      </w:r>
      <w:r w:rsidRPr="009A010C">
        <w:rPr>
          <w:rFonts w:asciiTheme="minorHAnsi" w:hAnsiTheme="minorHAnsi" w:cstheme="minorHAnsi"/>
          <w:sz w:val="24"/>
          <w:szCs w:val="24"/>
        </w:rPr>
        <w:t>sunt eligibile în limita a</w:t>
      </w:r>
      <w:r w:rsidRPr="009A010C">
        <w:rPr>
          <w:rFonts w:ascii="Calibri" w:eastAsia="Times New Roman" w:hAnsi="Calibri"/>
          <w:sz w:val="24"/>
          <w:szCs w:val="24"/>
          <w:lang w:eastAsia="ro-RO"/>
        </w:rPr>
        <w:t xml:space="preserve"> </w:t>
      </w:r>
      <w:r w:rsidR="00886A6F" w:rsidRPr="009A010C">
        <w:rPr>
          <w:rFonts w:ascii="Calibri" w:eastAsia="Times New Roman" w:hAnsi="Calibri"/>
          <w:sz w:val="24"/>
          <w:szCs w:val="24"/>
          <w:lang w:eastAsia="ro-RO"/>
        </w:rPr>
        <w:t xml:space="preserve">maxim </w:t>
      </w:r>
      <w:r w:rsidRPr="009A010C">
        <w:rPr>
          <w:rFonts w:ascii="Calibri" w:eastAsia="Times New Roman" w:hAnsi="Calibri"/>
          <w:sz w:val="24"/>
          <w:szCs w:val="24"/>
          <w:lang w:eastAsia="ro-RO"/>
        </w:rPr>
        <w:t xml:space="preserve">10% din (1.2 + 1.3 + 1.4 + 2 + 3.1 + 3.2 + 3.3 + 3.5 + 3.8 + 4 + 5.1.1); </w:t>
      </w:r>
    </w:p>
    <w:p w14:paraId="60351131" w14:textId="0E9A1F65" w:rsidR="00986D8B" w:rsidRPr="009A010C" w:rsidRDefault="00986D8B" w:rsidP="00986D8B">
      <w:pPr>
        <w:autoSpaceDE w:val="0"/>
        <w:autoSpaceDN w:val="0"/>
        <w:adjustRightInd w:val="0"/>
        <w:spacing w:before="0" w:after="0"/>
        <w:jc w:val="both"/>
        <w:rPr>
          <w:rFonts w:ascii="Calibri" w:eastAsia="Times New Roman" w:hAnsi="Calibri"/>
          <w:sz w:val="24"/>
          <w:szCs w:val="24"/>
          <w:lang w:eastAsia="ro-RO"/>
        </w:rPr>
      </w:pPr>
      <w:r w:rsidRPr="009A010C">
        <w:rPr>
          <w:rFonts w:ascii="Calibri" w:eastAsia="Times New Roman" w:hAnsi="Calibri"/>
          <w:sz w:val="24"/>
          <w:szCs w:val="24"/>
          <w:lang w:eastAsia="ro-RO"/>
        </w:rPr>
        <w:t xml:space="preserve">- Cheltuieli pentru constituirea rezervei de implementare pentru ajustarea de preț (linia 7.2 din devizul general) - </w:t>
      </w:r>
      <w:r w:rsidRPr="009A010C">
        <w:rPr>
          <w:rFonts w:asciiTheme="minorHAnsi" w:hAnsiTheme="minorHAnsi" w:cstheme="minorHAnsi"/>
          <w:sz w:val="24"/>
          <w:szCs w:val="24"/>
        </w:rPr>
        <w:t xml:space="preserve">sunt eligibile în </w:t>
      </w:r>
      <w:r w:rsidR="00A7030E" w:rsidRPr="009A010C">
        <w:rPr>
          <w:rFonts w:asciiTheme="minorHAnsi" w:hAnsiTheme="minorHAnsi" w:cstheme="minorHAnsi"/>
          <w:sz w:val="24"/>
          <w:szCs w:val="24"/>
        </w:rPr>
        <w:t xml:space="preserve">limita </w:t>
      </w:r>
      <w:r w:rsidR="00A7030E" w:rsidRPr="009A010C">
        <w:rPr>
          <w:rFonts w:ascii="Calibri" w:eastAsia="Times New Roman" w:hAnsi="Calibri" w:cs="Times New Roman"/>
          <w:sz w:val="24"/>
          <w:szCs w:val="24"/>
          <w:lang w:eastAsia="ro-RO"/>
        </w:rPr>
        <w:t xml:space="preserve">a maxim 5 % din valoarea cheltuielilor eligibile </w:t>
      </w:r>
      <w:r w:rsidR="00A7030E" w:rsidRPr="009A010C">
        <w:rPr>
          <w:rFonts w:ascii="Calibri" w:eastAsia="Times New Roman" w:hAnsi="Calibri" w:cs="Times New Roman"/>
          <w:bCs/>
          <w:sz w:val="24"/>
          <w:szCs w:val="24"/>
          <w:lang w:eastAsia="en-GB"/>
        </w:rPr>
        <w:t>cuprinse la capitolele 1, 2 și 4 din bugetul proiectului, în cadrul costurilor directe</w:t>
      </w:r>
      <w:r w:rsidRPr="009A010C">
        <w:rPr>
          <w:rFonts w:ascii="Calibri" w:eastAsia="Times New Roman" w:hAnsi="Calibri"/>
          <w:sz w:val="24"/>
          <w:szCs w:val="24"/>
          <w:lang w:eastAsia="ro-RO"/>
        </w:rPr>
        <w:t xml:space="preserve">. </w:t>
      </w:r>
    </w:p>
    <w:p w14:paraId="57B56701" w14:textId="77777777" w:rsidR="00986D8B" w:rsidRPr="009A010C" w:rsidRDefault="00986D8B" w:rsidP="00986D8B">
      <w:pPr>
        <w:tabs>
          <w:tab w:val="left" w:pos="426"/>
        </w:tabs>
        <w:autoSpaceDE w:val="0"/>
        <w:autoSpaceDN w:val="0"/>
        <w:adjustRightInd w:val="0"/>
        <w:spacing w:before="0" w:after="0"/>
        <w:jc w:val="both"/>
        <w:rPr>
          <w:rFonts w:asciiTheme="minorHAnsi" w:hAnsiTheme="minorHAnsi" w:cstheme="minorHAnsi"/>
          <w:sz w:val="24"/>
          <w:szCs w:val="24"/>
          <w:lang w:eastAsia="en-GB"/>
        </w:rPr>
      </w:pPr>
    </w:p>
    <w:p w14:paraId="3CF0A792" w14:textId="40715ACE" w:rsidR="00986D8B" w:rsidRPr="009A010C" w:rsidRDefault="00986D8B" w:rsidP="00986D8B">
      <w:pPr>
        <w:tabs>
          <w:tab w:val="left" w:pos="426"/>
        </w:tabs>
        <w:autoSpaceDE w:val="0"/>
        <w:autoSpaceDN w:val="0"/>
        <w:adjustRightInd w:val="0"/>
        <w:spacing w:before="0" w:after="0"/>
        <w:jc w:val="both"/>
        <w:rPr>
          <w:rFonts w:asciiTheme="minorHAnsi" w:hAnsiTheme="minorHAnsi" w:cstheme="minorHAnsi"/>
          <w:sz w:val="24"/>
          <w:szCs w:val="24"/>
          <w:lang w:eastAsia="en-GB"/>
        </w:rPr>
      </w:pPr>
      <w:r w:rsidRPr="009A010C">
        <w:rPr>
          <w:rFonts w:asciiTheme="minorHAnsi" w:hAnsiTheme="minorHAnsi" w:cstheme="minorHAnsi"/>
          <w:sz w:val="24"/>
          <w:szCs w:val="24"/>
          <w:lang w:eastAsia="en-GB"/>
        </w:rPr>
        <w:t xml:space="preserve">Referitor la activitățile de cooperare transnațională - sunt eligibile cheltuielile realizate pentru acoperirea costurilor pentru organizarea de study-visit (cheltuieli de deplasare în prevederile legale aplicabile UAT, realizarea de materiale de prezentare, înregistrări audio-video, servicii de </w:t>
      </w:r>
      <w:r w:rsidRPr="009A010C">
        <w:rPr>
          <w:rFonts w:asciiTheme="minorHAnsi" w:hAnsiTheme="minorHAnsi" w:cstheme="minorHAnsi"/>
          <w:sz w:val="24"/>
          <w:szCs w:val="24"/>
          <w:lang w:eastAsia="en-GB"/>
        </w:rPr>
        <w:lastRenderedPageBreak/>
        <w:t>traducere /translație, alte costuri absolut necesare implementării activităților menționate) etc – pentru echipa de implementare a proiectului si factori decizionali din partea beneficiarilor/partenerilor.</w:t>
      </w:r>
    </w:p>
    <w:bookmarkEnd w:id="113"/>
    <w:p w14:paraId="39F9BDBC" w14:textId="77777777" w:rsidR="00986D8B" w:rsidRPr="009A010C" w:rsidRDefault="00986D8B" w:rsidP="00986D8B">
      <w:pPr>
        <w:autoSpaceDE w:val="0"/>
        <w:autoSpaceDN w:val="0"/>
        <w:adjustRightInd w:val="0"/>
        <w:spacing w:before="0" w:after="0"/>
        <w:jc w:val="both"/>
        <w:rPr>
          <w:rFonts w:ascii="Calibri" w:eastAsia="Times New Roman" w:hAnsi="Calibri"/>
          <w:sz w:val="24"/>
          <w:szCs w:val="24"/>
          <w:lang w:eastAsia="ro-RO"/>
        </w:rPr>
      </w:pPr>
    </w:p>
    <w:p w14:paraId="1BE9635E" w14:textId="0ECE4D0A" w:rsidR="00B90708" w:rsidRPr="009A010C" w:rsidRDefault="00B90708" w:rsidP="00986D8B">
      <w:pPr>
        <w:jc w:val="both"/>
        <w:rPr>
          <w:rFonts w:ascii="Calibri" w:hAnsi="Calibri"/>
          <w:sz w:val="24"/>
          <w:szCs w:val="24"/>
        </w:rPr>
      </w:pPr>
      <w:r w:rsidRPr="009A010C">
        <w:rPr>
          <w:rFonts w:ascii="Calibri" w:hAnsi="Calibri"/>
          <w:sz w:val="24"/>
          <w:szCs w:val="24"/>
        </w:rPr>
        <w:t>Cheltuielile directe reprezintă baza pentru calcularea cheltuielilor indirecte.</w:t>
      </w:r>
    </w:p>
    <w:p w14:paraId="6395CA10" w14:textId="77777777" w:rsidR="00B90708" w:rsidRPr="009A010C" w:rsidRDefault="00B90708" w:rsidP="00986D8B">
      <w:pPr>
        <w:jc w:val="both"/>
        <w:rPr>
          <w:rFonts w:ascii="Calibri" w:hAnsi="Calibri"/>
          <w:sz w:val="24"/>
          <w:szCs w:val="24"/>
        </w:rPr>
      </w:pPr>
      <w:r w:rsidRPr="009A010C">
        <w:rPr>
          <w:rFonts w:ascii="Calibri" w:hAnsi="Calibri"/>
          <w:b/>
          <w:sz w:val="24"/>
          <w:szCs w:val="24"/>
        </w:rPr>
        <w:t>Cheltuielile indirecte</w:t>
      </w:r>
      <w:r w:rsidRPr="009A010C">
        <w:rPr>
          <w:rFonts w:ascii="Calibri" w:hAnsi="Calibri"/>
          <w:sz w:val="24"/>
          <w:szCs w:val="24"/>
        </w:rPr>
        <w:t>,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0475BB81" w14:textId="77777777" w:rsidR="00B90708" w:rsidRPr="009A010C" w:rsidRDefault="00B90708" w:rsidP="00986D8B">
      <w:pPr>
        <w:jc w:val="both"/>
        <w:rPr>
          <w:rFonts w:ascii="Calibri" w:hAnsi="Calibri"/>
          <w:sz w:val="24"/>
          <w:szCs w:val="24"/>
        </w:rPr>
      </w:pPr>
      <w:r w:rsidRPr="009A010C">
        <w:rPr>
          <w:rFonts w:ascii="Calibri" w:hAnsi="Calibri"/>
          <w:sz w:val="24"/>
          <w:szCs w:val="24"/>
        </w:rPr>
        <w:t xml:space="preserve">Pentru calculul cheltuielilor indirecte, beneficiarul va avea în vedere  aplicarea unei rate forfetare la cheltuielilor directe eligibile, in conformitate cu art. 54, lit. (a) din RegulamentuL (UE) 2021/1060.  Astfel, in cadrul PR SE 2021-2027, cheltuielile indirecte vor reprezenta maxim 5% din cheltuielile directe eligibile. </w:t>
      </w:r>
    </w:p>
    <w:p w14:paraId="33A708B9" w14:textId="77777777" w:rsidR="00B90708" w:rsidRPr="009A010C" w:rsidRDefault="00B90708" w:rsidP="00986D8B">
      <w:pPr>
        <w:jc w:val="both"/>
        <w:rPr>
          <w:rFonts w:ascii="Calibri" w:hAnsi="Calibri"/>
          <w:sz w:val="24"/>
          <w:szCs w:val="24"/>
        </w:rPr>
      </w:pPr>
      <w:r w:rsidRPr="009A010C">
        <w:rPr>
          <w:rFonts w:ascii="Calibri" w:hAnsi="Calibri"/>
          <w:sz w:val="24"/>
          <w:szCs w:val="24"/>
        </w:rPr>
        <w:t>Structura cheltuielilor indirecte este următoarea:</w:t>
      </w:r>
    </w:p>
    <w:p w14:paraId="2A067846" w14:textId="77777777" w:rsidR="00B90708" w:rsidRPr="009A010C" w:rsidRDefault="00B90708" w:rsidP="00986D8B">
      <w:pPr>
        <w:jc w:val="both"/>
        <w:rPr>
          <w:rFonts w:ascii="Calibri" w:hAnsi="Calibri"/>
          <w:sz w:val="24"/>
          <w:szCs w:val="24"/>
        </w:rPr>
      </w:pPr>
      <w:r w:rsidRPr="009A010C">
        <w:rPr>
          <w:rFonts w:ascii="Calibri" w:hAnsi="Calibri"/>
          <w:sz w:val="24"/>
          <w:szCs w:val="24"/>
        </w:rPr>
        <w:t>1.</w:t>
      </w:r>
      <w:r w:rsidRPr="009A010C">
        <w:rPr>
          <w:rFonts w:ascii="Calibri" w:hAnsi="Calibri"/>
          <w:sz w:val="24"/>
          <w:szCs w:val="24"/>
        </w:rPr>
        <w:tab/>
        <w:t>Consultanța (conform cap. 3 - Cheltuieli pentru proiectare şi asistenţă tehnică, subcap. 3.6 Organizarea procedurilor de achiziție, subcap. 3.7.1 - Managementul de proiect pentru obiectivul de investiţii din Devizul General);</w:t>
      </w:r>
    </w:p>
    <w:p w14:paraId="5540F1D1" w14:textId="77777777" w:rsidR="00B90708" w:rsidRPr="009A010C" w:rsidRDefault="00B90708" w:rsidP="00986D8B">
      <w:pPr>
        <w:jc w:val="both"/>
        <w:rPr>
          <w:rFonts w:ascii="Calibri" w:hAnsi="Calibri"/>
          <w:sz w:val="24"/>
          <w:szCs w:val="24"/>
        </w:rPr>
      </w:pPr>
      <w:r w:rsidRPr="009A010C">
        <w:rPr>
          <w:rFonts w:ascii="Calibri" w:hAnsi="Calibri"/>
          <w:sz w:val="24"/>
          <w:szCs w:val="24"/>
        </w:rPr>
        <w:t>2.</w:t>
      </w:r>
      <w:r w:rsidRPr="009A010C">
        <w:rPr>
          <w:rFonts w:ascii="Calibri" w:hAnsi="Calibri"/>
          <w:sz w:val="24"/>
          <w:szCs w:val="24"/>
        </w:rPr>
        <w:tab/>
        <w:t>Salarii/sporuri salariale pentru UIP-urile constituite la nivelul beneficiarilor - cheltuieli cu salarii/sporuri/majorări salariale, impozitele şi contribuţiile aferente, cu personalul responsabil de operarea/administrarea proiectului;</w:t>
      </w:r>
    </w:p>
    <w:p w14:paraId="3789B758" w14:textId="77777777" w:rsidR="00B90708" w:rsidRPr="009A010C" w:rsidRDefault="00B90708" w:rsidP="00986D8B">
      <w:pPr>
        <w:jc w:val="both"/>
        <w:rPr>
          <w:rFonts w:ascii="Calibri" w:hAnsi="Calibri"/>
          <w:sz w:val="24"/>
          <w:szCs w:val="24"/>
        </w:rPr>
      </w:pPr>
      <w:r w:rsidRPr="009A010C">
        <w:rPr>
          <w:rFonts w:ascii="Calibri" w:hAnsi="Calibri"/>
          <w:sz w:val="24"/>
          <w:szCs w:val="24"/>
        </w:rPr>
        <w:t>3.</w:t>
      </w:r>
      <w:r w:rsidRPr="009A010C">
        <w:rPr>
          <w:rFonts w:ascii="Calibri" w:hAnsi="Calibri"/>
          <w:sz w:val="24"/>
          <w:szCs w:val="24"/>
        </w:rPr>
        <w:tab/>
        <w:t>Informare si publicitate (conform cap. 5 - Alte cheltuieli, subcap. 5.4 - Cheltuieli pentru informare şi publicitate din Devizul General);</w:t>
      </w:r>
    </w:p>
    <w:p w14:paraId="394B6B55" w14:textId="77777777" w:rsidR="00B90708" w:rsidRPr="009A010C" w:rsidRDefault="00B90708" w:rsidP="00986D8B">
      <w:pPr>
        <w:jc w:val="both"/>
        <w:rPr>
          <w:rFonts w:ascii="Calibri" w:hAnsi="Calibri"/>
          <w:sz w:val="24"/>
          <w:szCs w:val="24"/>
        </w:rPr>
      </w:pPr>
      <w:r w:rsidRPr="009A010C">
        <w:rPr>
          <w:rFonts w:ascii="Calibri" w:hAnsi="Calibri"/>
          <w:sz w:val="24"/>
          <w:szCs w:val="24"/>
        </w:rPr>
        <w:t>4.</w:t>
      </w:r>
      <w:r w:rsidRPr="009A010C">
        <w:rPr>
          <w:rFonts w:ascii="Calibri" w:hAnsi="Calibri"/>
          <w:sz w:val="24"/>
          <w:szCs w:val="24"/>
        </w:rPr>
        <w:tab/>
        <w:t>Auditul financiar (conform cap. 3 - Cheltuieli pentru proiectare şi asistenţă tehnică, subcap. subcap. 3.7.2 – Auditul finaciar din Devizul General);</w:t>
      </w:r>
    </w:p>
    <w:p w14:paraId="1D6176D8" w14:textId="77777777" w:rsidR="00B90708" w:rsidRPr="009A010C" w:rsidRDefault="00B90708" w:rsidP="00986D8B">
      <w:pPr>
        <w:jc w:val="both"/>
        <w:rPr>
          <w:rFonts w:ascii="Calibri" w:hAnsi="Calibri"/>
          <w:sz w:val="24"/>
          <w:szCs w:val="24"/>
        </w:rPr>
      </w:pPr>
      <w:r w:rsidRPr="009A010C">
        <w:rPr>
          <w:rFonts w:ascii="Calibri" w:hAnsi="Calibri"/>
          <w:sz w:val="24"/>
          <w:szCs w:val="24"/>
        </w:rPr>
        <w:t>5.</w:t>
      </w:r>
      <w:r w:rsidRPr="009A010C">
        <w:rPr>
          <w:rFonts w:ascii="Calibri" w:hAnsi="Calibri"/>
          <w:sz w:val="24"/>
          <w:szCs w:val="24"/>
        </w:rPr>
        <w:tab/>
        <w:t>cheltuielile administrative, care pot include următoarele categorii:</w:t>
      </w:r>
    </w:p>
    <w:p w14:paraId="3F190393" w14:textId="77777777" w:rsidR="00B90708" w:rsidRPr="009A010C" w:rsidRDefault="00B90708" w:rsidP="00986D8B">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cheltuielile de deplasare şi şedere pentru personalul care administreaza proiectul (UIP);</w:t>
      </w:r>
    </w:p>
    <w:p w14:paraId="3DAB06B4" w14:textId="77777777" w:rsidR="00B90708" w:rsidRPr="009A010C" w:rsidRDefault="00B90708" w:rsidP="00986D8B">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cheltuielile cu serviciile externalizate de contabilitate, juridice, administrare IT etc. legate de gestionarea administrativă a proiectului;</w:t>
      </w:r>
    </w:p>
    <w:p w14:paraId="652CFB3C" w14:textId="77777777" w:rsidR="00B90708" w:rsidRPr="009A010C" w:rsidRDefault="00B90708" w:rsidP="00986D8B">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cheltuielile de menţinere a spaţiilor de birouri, cum ar fi cele pentru chirie, leasing, taxe administrative, legate de gestionarea administrativă a proiectului;</w:t>
      </w:r>
    </w:p>
    <w:p w14:paraId="09AF1075" w14:textId="77777777" w:rsidR="00B90708" w:rsidRPr="009A010C" w:rsidRDefault="00B90708" w:rsidP="00986D8B">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cheltuieli cu utilităţi, electricitate, căldură, gaze şi apă- canalizare ca servicii administrative conexe proiectului;</w:t>
      </w:r>
    </w:p>
    <w:p w14:paraId="1C16FBF3" w14:textId="77777777" w:rsidR="00B90708" w:rsidRPr="009A010C" w:rsidRDefault="00B90708" w:rsidP="00986D8B">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costurile poştale, de telefon, internet, curierat, cheltuielile cu papetărie, rechizite de birou şi consumabile, legate de funcţionarea administrativă a proiectului;</w:t>
      </w:r>
    </w:p>
    <w:p w14:paraId="38CC4988" w14:textId="421772CC" w:rsidR="00B90708" w:rsidRPr="009A010C" w:rsidRDefault="00B90708" w:rsidP="00986D8B">
      <w:pPr>
        <w:jc w:val="both"/>
        <w:rPr>
          <w:rFonts w:ascii="Calibri" w:hAnsi="Calibri"/>
          <w:sz w:val="24"/>
          <w:szCs w:val="24"/>
        </w:rPr>
      </w:pPr>
      <w:r w:rsidRPr="009A010C">
        <w:rPr>
          <w:rFonts w:ascii="Calibri" w:hAnsi="Calibri"/>
          <w:sz w:val="24"/>
          <w:szCs w:val="24"/>
        </w:rPr>
        <w:lastRenderedPageBreak/>
        <w:t>-</w:t>
      </w:r>
      <w:r w:rsidRPr="009A010C">
        <w:rPr>
          <w:rFonts w:ascii="Calibri" w:hAnsi="Calibri"/>
          <w:sz w:val="24"/>
          <w:szCs w:val="24"/>
        </w:rPr>
        <w:tab/>
        <w:t>cheltuielile de asigurare a bunurilor, cu serviciile de pază şi protecţie, de curăţenie a spaţiilor utilizate pentru gestionarea administrativă a proiectului.</w:t>
      </w:r>
    </w:p>
    <w:p w14:paraId="4F630AA6" w14:textId="38898792" w:rsidR="00B90708" w:rsidRPr="009A010C" w:rsidRDefault="00B90708" w:rsidP="00986D8B">
      <w:pPr>
        <w:jc w:val="both"/>
        <w:rPr>
          <w:rFonts w:ascii="Calibri" w:hAnsi="Calibri"/>
          <w:sz w:val="24"/>
          <w:szCs w:val="24"/>
        </w:rPr>
      </w:pPr>
      <w:r w:rsidRPr="009A010C">
        <w:rPr>
          <w:rFonts w:ascii="Calibri" w:hAnsi="Calibri"/>
          <w:b/>
          <w:bCs/>
          <w:sz w:val="24"/>
          <w:szCs w:val="24"/>
        </w:rPr>
        <w:t>Cheltuielile indirecte</w:t>
      </w:r>
      <w:r w:rsidRPr="009A010C">
        <w:rPr>
          <w:rFonts w:ascii="Calibri" w:hAnsi="Calibri"/>
          <w:sz w:val="24"/>
          <w:szCs w:val="24"/>
        </w:rPr>
        <w:t xml:space="preserv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259C7266" w14:textId="77777777" w:rsidR="00B90708" w:rsidRPr="009A010C" w:rsidRDefault="00B90708" w:rsidP="00986D8B">
      <w:pPr>
        <w:jc w:val="both"/>
        <w:rPr>
          <w:rFonts w:ascii="Calibri" w:hAnsi="Calibri"/>
          <w:sz w:val="24"/>
          <w:szCs w:val="24"/>
        </w:rPr>
      </w:pPr>
      <w:r w:rsidRPr="009A010C">
        <w:rPr>
          <w:rFonts w:ascii="Calibri" w:hAnsi="Calibri"/>
          <w:sz w:val="24"/>
          <w:szCs w:val="24"/>
        </w:rPr>
        <w:t xml:space="preserve">Formula de  calcul a cheltuielilor indirecte: Co ind = Co dir * Rforfetară (%) </w:t>
      </w:r>
    </w:p>
    <w:p w14:paraId="7DDD82B3" w14:textId="77777777" w:rsidR="00B90708" w:rsidRPr="009A010C" w:rsidRDefault="00B90708" w:rsidP="00986D8B">
      <w:pPr>
        <w:jc w:val="both"/>
        <w:rPr>
          <w:rFonts w:ascii="Calibri" w:hAnsi="Calibri"/>
          <w:sz w:val="24"/>
          <w:szCs w:val="24"/>
        </w:rPr>
      </w:pPr>
      <w:r w:rsidRPr="009A010C">
        <w:rPr>
          <w:rFonts w:ascii="Calibri" w:hAnsi="Calibri"/>
          <w:sz w:val="24"/>
          <w:szCs w:val="24"/>
        </w:rPr>
        <w:t>Co ind = cheltuieli indirecte</w:t>
      </w:r>
    </w:p>
    <w:p w14:paraId="35EC1074" w14:textId="77777777" w:rsidR="00B90708" w:rsidRPr="009A010C" w:rsidRDefault="00B90708" w:rsidP="00986D8B">
      <w:pPr>
        <w:jc w:val="both"/>
        <w:rPr>
          <w:rFonts w:ascii="Calibri" w:hAnsi="Calibri"/>
          <w:sz w:val="24"/>
          <w:szCs w:val="24"/>
        </w:rPr>
      </w:pPr>
      <w:r w:rsidRPr="009A010C">
        <w:rPr>
          <w:rFonts w:ascii="Calibri" w:hAnsi="Calibri"/>
          <w:sz w:val="24"/>
          <w:szCs w:val="24"/>
        </w:rPr>
        <w:t>Co dir = cheltuieli directe</w:t>
      </w:r>
    </w:p>
    <w:p w14:paraId="7DCE083C" w14:textId="0F22AE81" w:rsidR="00B90708" w:rsidRPr="009A010C" w:rsidRDefault="00B90708" w:rsidP="00986D8B">
      <w:pPr>
        <w:jc w:val="both"/>
        <w:rPr>
          <w:rFonts w:ascii="Calibri" w:hAnsi="Calibri"/>
          <w:sz w:val="24"/>
          <w:szCs w:val="24"/>
        </w:rPr>
      </w:pPr>
      <w:r w:rsidRPr="009A010C">
        <w:rPr>
          <w:rFonts w:ascii="Calibri" w:hAnsi="Calibri"/>
          <w:sz w:val="24"/>
          <w:szCs w:val="24"/>
        </w:rPr>
        <w:t>Rforfetară (%) = rata forfetară</w:t>
      </w:r>
    </w:p>
    <w:p w14:paraId="0FDAA637" w14:textId="7B715FEA" w:rsidR="00B90708" w:rsidRPr="009A010C" w:rsidRDefault="00B90708" w:rsidP="00986D8B">
      <w:pPr>
        <w:jc w:val="both"/>
        <w:rPr>
          <w:rFonts w:ascii="Calibri" w:hAnsi="Calibri"/>
          <w:sz w:val="24"/>
          <w:szCs w:val="24"/>
        </w:rPr>
      </w:pPr>
      <w:r w:rsidRPr="009A010C">
        <w:rPr>
          <w:rFonts w:ascii="Calibri" w:hAnsi="Calibri"/>
          <w:sz w:val="24"/>
          <w:szCs w:val="24"/>
        </w:rPr>
        <w:t xml:space="preserve">Limitele procentuale prevăzute pentru anumite categorii de cheltuieli se aplică la valoarea cheltuielilor incluse în bugetul proiectului la data semnării contractului de finanţare. </w:t>
      </w:r>
    </w:p>
    <w:p w14:paraId="49D6795A" w14:textId="4779987B" w:rsidR="00B90708" w:rsidRPr="009A010C" w:rsidRDefault="00B90708" w:rsidP="00986D8B">
      <w:pPr>
        <w:jc w:val="both"/>
        <w:rPr>
          <w:rFonts w:ascii="Calibri" w:hAnsi="Calibri"/>
          <w:sz w:val="24"/>
          <w:szCs w:val="24"/>
        </w:rPr>
      </w:pPr>
      <w:r w:rsidRPr="009A010C">
        <w:rPr>
          <w:rFonts w:ascii="Calibri" w:hAnsi="Calibri"/>
          <w:sz w:val="24"/>
          <w:szCs w:val="24"/>
        </w:rPr>
        <w:t>Limitele procentuale prevazute pentru anumite categorii de cheltuieli se aplică la valoarea cheltuielilor incluse în bugetul proiectului  la data semnării contractului de finanțare.</w:t>
      </w:r>
    </w:p>
    <w:p w14:paraId="7F9CDAE5" w14:textId="77777777" w:rsidR="00986D8B" w:rsidRPr="009A010C" w:rsidRDefault="00986D8B" w:rsidP="00986D8B">
      <w:pPr>
        <w:autoSpaceDE w:val="0"/>
        <w:autoSpaceDN w:val="0"/>
        <w:adjustRightInd w:val="0"/>
        <w:spacing w:before="0" w:after="0"/>
        <w:jc w:val="both"/>
        <w:rPr>
          <w:rFonts w:asciiTheme="minorHAnsi" w:hAnsiTheme="minorHAnsi" w:cstheme="minorHAnsi"/>
          <w:sz w:val="24"/>
          <w:szCs w:val="24"/>
          <w:lang w:eastAsia="en-GB"/>
        </w:rPr>
      </w:pPr>
      <w:bookmarkStart w:id="114" w:name="_Hlk154088185"/>
      <w:r w:rsidRPr="009A010C">
        <w:rPr>
          <w:rFonts w:asciiTheme="minorHAnsi" w:hAnsiTheme="minorHAnsi" w:cstheme="minorHAnsi"/>
          <w:sz w:val="24"/>
          <w:szCs w:val="24"/>
          <w:lang w:eastAsia="en-GB"/>
        </w:rPr>
        <w:t>Utilizarea opțiunilor simplificate în materie de cheltuieli reprezintă o simplificare a modului de rambursare a cheltuielilor în relația AM PR SE- beneficiari și nu va exonera beneficiarii de respectarea obligațiilor legale în vigoare.  Astfel, în conformitate cu prevederile:</w:t>
      </w:r>
    </w:p>
    <w:p w14:paraId="3F8681BF" w14:textId="77777777" w:rsidR="00986D8B" w:rsidRPr="009A010C" w:rsidRDefault="00986D8B" w:rsidP="00986D8B">
      <w:pPr>
        <w:autoSpaceDE w:val="0"/>
        <w:autoSpaceDN w:val="0"/>
        <w:adjustRightInd w:val="0"/>
        <w:spacing w:before="0" w:after="0"/>
        <w:ind w:left="426"/>
        <w:jc w:val="both"/>
        <w:rPr>
          <w:rFonts w:asciiTheme="minorHAnsi" w:hAnsiTheme="minorHAnsi" w:cstheme="minorHAnsi"/>
          <w:sz w:val="24"/>
          <w:szCs w:val="24"/>
          <w:lang w:eastAsia="en-GB"/>
        </w:rPr>
      </w:pPr>
      <w:r w:rsidRPr="009A010C">
        <w:rPr>
          <w:rFonts w:asciiTheme="minorHAnsi" w:hAnsiTheme="minorHAnsi" w:cstheme="minorHAnsi"/>
          <w:sz w:val="24"/>
          <w:szCs w:val="24"/>
          <w:lang w:eastAsia="en-GB"/>
        </w:rPr>
        <w:t>-</w:t>
      </w:r>
      <w:r w:rsidRPr="009A010C">
        <w:rPr>
          <w:rFonts w:asciiTheme="minorHAnsi" w:hAnsiTheme="minorHAnsi" w:cstheme="minorHAnsi"/>
          <w:sz w:val="24"/>
          <w:szCs w:val="24"/>
          <w:lang w:eastAsia="en-GB"/>
        </w:rPr>
        <w:tab/>
        <w:t>art. 9 (1) din HG 873/2002, cheltuiala cu TVA este eligibilă pentru operațiunile al căror cost total este mai mic de 5 000 000 EUR (inclusiv TVA), dacă nu este finanţată şi din alte fonduri publice;</w:t>
      </w:r>
    </w:p>
    <w:p w14:paraId="262C4E49" w14:textId="77C7ED8E" w:rsidR="00986D8B" w:rsidRPr="009A010C" w:rsidRDefault="00986D8B" w:rsidP="00986D8B">
      <w:pPr>
        <w:autoSpaceDE w:val="0"/>
        <w:autoSpaceDN w:val="0"/>
        <w:adjustRightInd w:val="0"/>
        <w:spacing w:before="0" w:after="0"/>
        <w:ind w:left="426"/>
        <w:jc w:val="both"/>
        <w:rPr>
          <w:rFonts w:asciiTheme="minorHAnsi" w:hAnsiTheme="minorHAnsi" w:cstheme="minorHAnsi"/>
          <w:sz w:val="24"/>
          <w:szCs w:val="24"/>
          <w:lang w:eastAsia="en-GB"/>
        </w:rPr>
      </w:pPr>
      <w:r w:rsidRPr="009A010C">
        <w:rPr>
          <w:rFonts w:asciiTheme="minorHAnsi" w:hAnsiTheme="minorHAnsi" w:cstheme="minorHAnsi"/>
          <w:sz w:val="24"/>
          <w:szCs w:val="24"/>
          <w:lang w:eastAsia="en-GB"/>
        </w:rPr>
        <w:t>-</w:t>
      </w:r>
      <w:r w:rsidRPr="009A010C">
        <w:rPr>
          <w:rFonts w:asciiTheme="minorHAnsi" w:hAnsiTheme="minorHAnsi" w:cstheme="minorHAnsi"/>
          <w:sz w:val="24"/>
          <w:szCs w:val="24"/>
          <w:lang w:eastAsia="en-GB"/>
        </w:rPr>
        <w:tab/>
        <w:t>art. 9 (2) din HG 873/2002, cheltuiala cu TVA este eligibilă pentru operațiunile al căror cost total este mai mare de 5 000 000 EUR (inclusiv TVA), dacă este nerecuperabilă, potrivit legii</w:t>
      </w:r>
      <w:r w:rsidR="00A7030E" w:rsidRPr="009A010C">
        <w:rPr>
          <w:rFonts w:asciiTheme="minorHAnsi" w:hAnsiTheme="minorHAnsi" w:cstheme="minorHAnsi"/>
          <w:sz w:val="24"/>
          <w:szCs w:val="24"/>
          <w:lang w:eastAsia="en-GB"/>
        </w:rPr>
        <w:t>.</w:t>
      </w:r>
    </w:p>
    <w:p w14:paraId="0CC40E74" w14:textId="77777777" w:rsidR="00986D8B" w:rsidRPr="009A010C" w:rsidRDefault="00986D8B" w:rsidP="00986D8B">
      <w:pPr>
        <w:autoSpaceDE w:val="0"/>
        <w:autoSpaceDN w:val="0"/>
        <w:adjustRightInd w:val="0"/>
        <w:spacing w:before="0" w:after="0"/>
        <w:ind w:left="426"/>
        <w:jc w:val="both"/>
        <w:rPr>
          <w:rFonts w:asciiTheme="minorHAnsi" w:hAnsiTheme="minorHAnsi" w:cstheme="minorHAnsi"/>
          <w:sz w:val="24"/>
          <w:szCs w:val="24"/>
          <w:lang w:eastAsia="en-GB"/>
        </w:rPr>
      </w:pPr>
    </w:p>
    <w:p w14:paraId="3842E573" w14:textId="79C10389" w:rsidR="00B90708" w:rsidRPr="009A010C" w:rsidRDefault="00986D8B" w:rsidP="00986D8B">
      <w:pPr>
        <w:autoSpaceDE w:val="0"/>
        <w:autoSpaceDN w:val="0"/>
        <w:adjustRightInd w:val="0"/>
        <w:spacing w:before="0" w:after="0"/>
        <w:jc w:val="both"/>
        <w:rPr>
          <w:rFonts w:asciiTheme="minorHAnsi" w:hAnsiTheme="minorHAnsi" w:cstheme="minorHAnsi"/>
          <w:sz w:val="24"/>
          <w:szCs w:val="24"/>
          <w:lang w:eastAsia="en-GB"/>
        </w:rPr>
      </w:pPr>
      <w:r w:rsidRPr="009A010C">
        <w:rPr>
          <w:rFonts w:asciiTheme="minorHAnsi" w:hAnsiTheme="minorHAnsi" w:cstheme="minorHAnsi"/>
          <w:sz w:val="24"/>
          <w:szCs w:val="24"/>
          <w:lang w:eastAsia="en-GB"/>
        </w:rPr>
        <w:t>Instrucţiunile de aplicare a prevederilor alin. (1) şi (2) din HG 873/2022 privind TVA au fost aprobate prin ordinul comun al ministrului investiţiilor şi proiectelor europene şi al ministrului finanţelor nr. 4013/23.10.2023, respectiv nr. 5316/27.11.2023.</w:t>
      </w:r>
    </w:p>
    <w:bookmarkEnd w:id="114"/>
    <w:p w14:paraId="7CB18C50" w14:textId="77777777" w:rsidR="00986D8B" w:rsidRPr="009A010C" w:rsidRDefault="00986D8B" w:rsidP="00986D8B">
      <w:pPr>
        <w:autoSpaceDE w:val="0"/>
        <w:autoSpaceDN w:val="0"/>
        <w:adjustRightInd w:val="0"/>
        <w:spacing w:before="0" w:after="0"/>
        <w:jc w:val="both"/>
        <w:rPr>
          <w:rFonts w:asciiTheme="minorHAnsi" w:hAnsiTheme="minorHAnsi" w:cstheme="minorHAnsi"/>
          <w:sz w:val="24"/>
          <w:szCs w:val="24"/>
          <w:lang w:eastAsia="en-GB"/>
        </w:rPr>
      </w:pPr>
    </w:p>
    <w:p w14:paraId="03EDEE01" w14:textId="515A2E5D" w:rsidR="00887633" w:rsidRPr="009A010C" w:rsidRDefault="00706904" w:rsidP="00986D8B">
      <w:pPr>
        <w:pStyle w:val="Heading3"/>
        <w:numPr>
          <w:ilvl w:val="0"/>
          <w:numId w:val="0"/>
        </w:numPr>
        <w:ind w:left="720" w:hanging="720"/>
        <w:jc w:val="both"/>
        <w:rPr>
          <w:rFonts w:cs="Calibri"/>
          <w:i w:val="0"/>
          <w:iCs/>
        </w:rPr>
      </w:pPr>
      <w:bookmarkStart w:id="115" w:name="_Toc161091256"/>
      <w:r w:rsidRPr="009A010C">
        <w:rPr>
          <w:rFonts w:cs="Calibri"/>
          <w:i w:val="0"/>
          <w:iCs/>
        </w:rPr>
        <w:t xml:space="preserve">5.3.5 </w:t>
      </w:r>
      <w:r w:rsidR="008D5C71" w:rsidRPr="009A010C">
        <w:rPr>
          <w:rFonts w:cs="Calibri"/>
          <w:i w:val="0"/>
          <w:iCs/>
        </w:rPr>
        <w:t>Opțiuni de costuri simplificate.  Costuri unitare/sume forfetare și rate forfetare</w:t>
      </w:r>
      <w:bookmarkEnd w:id="115"/>
    </w:p>
    <w:p w14:paraId="1FCA6482" w14:textId="33655427" w:rsidR="00D91D2C" w:rsidRPr="009A010C" w:rsidRDefault="000C1920" w:rsidP="00986D8B">
      <w:pPr>
        <w:jc w:val="both"/>
        <w:rPr>
          <w:rFonts w:ascii="Calibri" w:hAnsi="Calibri"/>
          <w:sz w:val="24"/>
          <w:szCs w:val="24"/>
        </w:rPr>
      </w:pPr>
      <w:r w:rsidRPr="009A010C">
        <w:rPr>
          <w:rFonts w:ascii="Calibri" w:hAnsi="Calibri"/>
          <w:sz w:val="24"/>
          <w:szCs w:val="24"/>
        </w:rPr>
        <w:t>Această secțiune nu se aplică prezentului apel.</w:t>
      </w:r>
    </w:p>
    <w:p w14:paraId="4D7B3534" w14:textId="66137126" w:rsidR="008D5C71" w:rsidRPr="009A010C" w:rsidRDefault="00706904" w:rsidP="00C134B6">
      <w:pPr>
        <w:pStyle w:val="FootnoteText"/>
        <w:rPr>
          <w:rFonts w:ascii="Calibri" w:hAnsi="Calibri"/>
          <w:b/>
          <w:bCs/>
          <w:sz w:val="24"/>
          <w:szCs w:val="24"/>
        </w:rPr>
      </w:pPr>
      <w:r w:rsidRPr="009A010C">
        <w:rPr>
          <w:rFonts w:ascii="Calibri" w:hAnsi="Calibri"/>
          <w:b/>
          <w:bCs/>
          <w:sz w:val="24"/>
          <w:szCs w:val="24"/>
        </w:rPr>
        <w:t xml:space="preserve">5.3.6 </w:t>
      </w:r>
      <w:r w:rsidR="008D5C71" w:rsidRPr="009A010C">
        <w:rPr>
          <w:rFonts w:ascii="Calibri" w:hAnsi="Calibri"/>
          <w:b/>
          <w:bCs/>
          <w:sz w:val="24"/>
          <w:szCs w:val="24"/>
        </w:rPr>
        <w:t>Finanțare nelegată de costuri</w:t>
      </w:r>
      <w:r w:rsidR="005F4801" w:rsidRPr="009A010C">
        <w:rPr>
          <w:rFonts w:ascii="Calibri" w:hAnsi="Calibri"/>
          <w:b/>
          <w:bCs/>
          <w:sz w:val="24"/>
          <w:szCs w:val="24"/>
        </w:rPr>
        <w:t xml:space="preserve"> </w:t>
      </w:r>
    </w:p>
    <w:p w14:paraId="2A795297" w14:textId="22AF627A" w:rsidR="008D5C71" w:rsidRPr="009A010C" w:rsidRDefault="00267267" w:rsidP="00986D8B">
      <w:pPr>
        <w:spacing w:before="0" w:after="0"/>
        <w:jc w:val="both"/>
        <w:rPr>
          <w:rFonts w:ascii="Calibri" w:hAnsi="Calibri"/>
          <w:bCs/>
          <w:sz w:val="24"/>
          <w:szCs w:val="24"/>
        </w:rPr>
      </w:pPr>
      <w:r w:rsidRPr="009A010C">
        <w:rPr>
          <w:rFonts w:ascii="Calibri" w:hAnsi="Calibri"/>
          <w:bCs/>
          <w:sz w:val="24"/>
          <w:szCs w:val="24"/>
        </w:rPr>
        <w:lastRenderedPageBreak/>
        <w:t>A</w:t>
      </w:r>
      <w:r w:rsidR="00EC6385" w:rsidRPr="009A010C">
        <w:rPr>
          <w:rFonts w:ascii="Calibri" w:hAnsi="Calibri"/>
          <w:bCs/>
          <w:sz w:val="24"/>
          <w:szCs w:val="24"/>
        </w:rPr>
        <w:t>c</w:t>
      </w:r>
      <w:r w:rsidRPr="009A010C">
        <w:rPr>
          <w:rFonts w:ascii="Calibri" w:hAnsi="Calibri"/>
          <w:bCs/>
          <w:sz w:val="24"/>
          <w:szCs w:val="24"/>
        </w:rPr>
        <w:t xml:space="preserve">eastă secțiune nu se aplică prezentului apel. </w:t>
      </w:r>
    </w:p>
    <w:p w14:paraId="17DFEF2C" w14:textId="77777777" w:rsidR="00887633" w:rsidRPr="009A010C" w:rsidRDefault="00887633" w:rsidP="00986D8B">
      <w:pPr>
        <w:pStyle w:val="ListParagraph"/>
        <w:spacing w:before="0" w:after="0"/>
        <w:jc w:val="both"/>
        <w:rPr>
          <w:rFonts w:ascii="Calibri" w:hAnsi="Calibri"/>
          <w:b/>
          <w:bCs/>
          <w:sz w:val="24"/>
          <w:szCs w:val="24"/>
        </w:rPr>
      </w:pPr>
    </w:p>
    <w:p w14:paraId="250DE194" w14:textId="68883CFE" w:rsidR="008D5C71" w:rsidRPr="009A010C" w:rsidRDefault="008D5C71" w:rsidP="00E07D7E">
      <w:pPr>
        <w:pStyle w:val="Heading2"/>
        <w:numPr>
          <w:ilvl w:val="1"/>
          <w:numId w:val="34"/>
        </w:numPr>
        <w:rPr>
          <w:rFonts w:ascii="Calibri" w:hAnsi="Calibri" w:cs="Calibri"/>
        </w:rPr>
      </w:pPr>
      <w:bookmarkStart w:id="116" w:name="_Toc161091257"/>
      <w:r w:rsidRPr="009A010C">
        <w:rPr>
          <w:rFonts w:ascii="Calibri" w:hAnsi="Calibri" w:cs="Calibri"/>
        </w:rPr>
        <w:t>Valoarea minimă și maximă eligibilă/nerambursabilă a unui proiect</w:t>
      </w:r>
      <w:bookmarkEnd w:id="116"/>
    </w:p>
    <w:p w14:paraId="53B34BFA" w14:textId="0F3EBC9A" w:rsidR="008D5C71" w:rsidRPr="009A010C" w:rsidRDefault="008D5C71" w:rsidP="00986D8B">
      <w:pPr>
        <w:pStyle w:val="5Normal"/>
        <w:rPr>
          <w:rFonts w:ascii="Calibri" w:hAnsi="Calibri"/>
          <w:bCs/>
          <w:iCs/>
          <w:sz w:val="24"/>
        </w:rPr>
      </w:pPr>
      <w:r w:rsidRPr="009A010C">
        <w:rPr>
          <w:rFonts w:ascii="Calibri" w:hAnsi="Calibri"/>
          <w:bCs/>
          <w:iCs/>
          <w:sz w:val="24"/>
        </w:rPr>
        <w:t xml:space="preserve">Valoarea minimă eligibilă a unui proiect: </w:t>
      </w:r>
      <w:r w:rsidR="006E2084" w:rsidRPr="009A010C">
        <w:rPr>
          <w:rFonts w:ascii="Calibri" w:hAnsi="Calibri"/>
          <w:bCs/>
          <w:iCs/>
          <w:sz w:val="24"/>
        </w:rPr>
        <w:t>100.000 euro</w:t>
      </w:r>
    </w:p>
    <w:p w14:paraId="0124248B" w14:textId="128029F5" w:rsidR="008D5C71" w:rsidRPr="009A010C" w:rsidRDefault="008D5C71" w:rsidP="00986D8B">
      <w:pPr>
        <w:pStyle w:val="5Normal"/>
        <w:rPr>
          <w:rFonts w:ascii="Calibri" w:hAnsi="Calibri"/>
          <w:bCs/>
          <w:iCs/>
          <w:sz w:val="24"/>
        </w:rPr>
      </w:pPr>
      <w:r w:rsidRPr="009A010C">
        <w:rPr>
          <w:rFonts w:ascii="Calibri" w:hAnsi="Calibri"/>
          <w:bCs/>
          <w:iCs/>
          <w:sz w:val="24"/>
        </w:rPr>
        <w:t xml:space="preserve">Valoarea </w:t>
      </w:r>
      <w:r w:rsidR="00E077AA" w:rsidRPr="009A010C">
        <w:rPr>
          <w:rFonts w:ascii="Calibri" w:hAnsi="Calibri"/>
          <w:bCs/>
          <w:iCs/>
          <w:sz w:val="24"/>
        </w:rPr>
        <w:t>maximă</w:t>
      </w:r>
      <w:r w:rsidRPr="009A010C">
        <w:rPr>
          <w:rFonts w:ascii="Calibri" w:hAnsi="Calibri"/>
          <w:bCs/>
          <w:iCs/>
          <w:sz w:val="24"/>
        </w:rPr>
        <w:t xml:space="preserve"> eligibilă a unui proiect: </w:t>
      </w:r>
      <w:r w:rsidR="00CB3C94" w:rsidRPr="009A010C">
        <w:rPr>
          <w:rFonts w:ascii="Calibri" w:hAnsi="Calibri"/>
          <w:bCs/>
          <w:iCs/>
          <w:sz w:val="24"/>
        </w:rPr>
        <w:t>1</w:t>
      </w:r>
      <w:r w:rsidR="006E2084" w:rsidRPr="009A010C">
        <w:rPr>
          <w:rFonts w:ascii="Calibri" w:hAnsi="Calibri"/>
          <w:bCs/>
          <w:iCs/>
          <w:sz w:val="24"/>
        </w:rPr>
        <w:t>.000.000 euro</w:t>
      </w:r>
    </w:p>
    <w:p w14:paraId="740D639B" w14:textId="12426E30" w:rsidR="00937FBB" w:rsidRPr="009A010C" w:rsidRDefault="00937FBB" w:rsidP="00937FBB">
      <w:pPr>
        <w:spacing w:before="0" w:after="0"/>
        <w:jc w:val="both"/>
        <w:rPr>
          <w:rFonts w:asciiTheme="minorHAnsi" w:hAnsiTheme="minorHAnsi" w:cstheme="minorHAnsi"/>
          <w:sz w:val="24"/>
          <w:szCs w:val="24"/>
        </w:rPr>
      </w:pPr>
      <w:bookmarkStart w:id="117" w:name="_Hlk154088207"/>
      <w:r w:rsidRPr="009A010C">
        <w:rPr>
          <w:rFonts w:asciiTheme="minorHAnsi" w:hAnsiTheme="minorHAnsi" w:cstheme="minorHAnsi"/>
          <w:sz w:val="24"/>
          <w:szCs w:val="24"/>
        </w:rPr>
        <w:t xml:space="preserve">Cursul valutar la care se va calcula încadrarea în limitele valorilor minime și maxime eligibile pentru un proiect este cursul de </w:t>
      </w:r>
      <w:r w:rsidR="00A7030E" w:rsidRPr="009A010C">
        <w:rPr>
          <w:rFonts w:asciiTheme="minorHAnsi" w:hAnsiTheme="minorHAnsi" w:cstheme="minorHAnsi"/>
          <w:sz w:val="24"/>
          <w:szCs w:val="24"/>
        </w:rPr>
        <w:t>........</w:t>
      </w:r>
      <w:r w:rsidRPr="009A010C">
        <w:rPr>
          <w:rFonts w:asciiTheme="minorHAnsi" w:hAnsiTheme="minorHAnsi" w:cstheme="minorHAnsi"/>
          <w:sz w:val="24"/>
          <w:szCs w:val="24"/>
        </w:rPr>
        <w:t>lei/euro, cursul inforEuro din luna publicării versiunii aprobate a ghidului solicitantului. Cursul respectiv se va utiliza inclusiv în etapa contractuală pentru calculul valorilor anterior menționate utilizat până la semnarea contractului de finanţare.</w:t>
      </w:r>
    </w:p>
    <w:bookmarkEnd w:id="117"/>
    <w:p w14:paraId="36487749" w14:textId="183E221B" w:rsidR="00937FBB" w:rsidRPr="009A010C" w:rsidRDefault="00937FBB" w:rsidP="00937FBB">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În cazul în care valoarea eligibliă a proiectului depăşeşte valoarea maximă eligibilă admisă prin prezentul ghid, cheltuielile aferente depăşirii în cauză vor fi încadrate ca şi cheltuieli neeligibile.</w:t>
      </w:r>
    </w:p>
    <w:p w14:paraId="1514F7F3" w14:textId="77777777" w:rsidR="00937FBB" w:rsidRPr="009A010C" w:rsidRDefault="00937FBB" w:rsidP="00937FBB">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Criteriul cu privire la valoarea minimă a investiției nu se menține pe perioada de implementare și sustenabilitate a investiției.</w:t>
      </w:r>
    </w:p>
    <w:p w14:paraId="785AA143" w14:textId="288D8725" w:rsidR="00A862EC" w:rsidRPr="009A010C" w:rsidRDefault="00095AC6" w:rsidP="00986D8B">
      <w:pPr>
        <w:spacing w:before="0" w:after="0"/>
        <w:jc w:val="both"/>
        <w:rPr>
          <w:rFonts w:ascii="Calibri" w:hAnsi="Calibri"/>
          <w:sz w:val="24"/>
          <w:szCs w:val="24"/>
        </w:rPr>
      </w:pPr>
      <w:bookmarkStart w:id="118" w:name="_Hlk154088221"/>
      <w:r w:rsidRPr="009A010C">
        <w:rPr>
          <w:rFonts w:ascii="Calibri" w:hAnsi="Calibri"/>
          <w:sz w:val="24"/>
          <w:szCs w:val="24"/>
        </w:rPr>
        <w:t xml:space="preserve">Menţionăm că valoarea eligibilă este formată din valoarea FEDR+BS+contribuţia proprie a solicitantului. </w:t>
      </w:r>
    </w:p>
    <w:bookmarkEnd w:id="118"/>
    <w:p w14:paraId="7C400057" w14:textId="77777777" w:rsidR="008D5C71" w:rsidRPr="009A010C" w:rsidRDefault="008D5C71" w:rsidP="00986D8B">
      <w:pPr>
        <w:spacing w:before="0" w:after="0"/>
        <w:jc w:val="both"/>
        <w:rPr>
          <w:rFonts w:ascii="Calibri" w:hAnsi="Calibri"/>
          <w:sz w:val="24"/>
          <w:szCs w:val="24"/>
        </w:rPr>
      </w:pPr>
    </w:p>
    <w:p w14:paraId="3E5A0BAE" w14:textId="75733A25" w:rsidR="008D5C71" w:rsidRPr="009A010C" w:rsidRDefault="008D5C71" w:rsidP="00E07D7E">
      <w:pPr>
        <w:pStyle w:val="Heading2"/>
        <w:numPr>
          <w:ilvl w:val="1"/>
          <w:numId w:val="34"/>
        </w:numPr>
        <w:rPr>
          <w:rFonts w:ascii="Calibri" w:hAnsi="Calibri" w:cs="Calibri"/>
        </w:rPr>
      </w:pPr>
      <w:bookmarkStart w:id="119" w:name="_Toc161091258"/>
      <w:r w:rsidRPr="009A010C">
        <w:rPr>
          <w:rFonts w:ascii="Calibri" w:hAnsi="Calibri" w:cs="Calibri"/>
        </w:rPr>
        <w:t>Cuantumul cofinanțării acordate</w:t>
      </w:r>
      <w:bookmarkEnd w:id="119"/>
    </w:p>
    <w:p w14:paraId="6EA40FE8" w14:textId="77777777" w:rsidR="00BB2C0A" w:rsidRPr="009A010C" w:rsidRDefault="00BB2C0A" w:rsidP="00986D8B">
      <w:pPr>
        <w:spacing w:before="0" w:after="0"/>
        <w:jc w:val="both"/>
        <w:rPr>
          <w:rFonts w:ascii="Calibri" w:eastAsia="Times New Roman" w:hAnsi="Calibri"/>
          <w:sz w:val="24"/>
          <w:szCs w:val="24"/>
        </w:rPr>
      </w:pPr>
      <w:r w:rsidRPr="009A010C">
        <w:rPr>
          <w:rFonts w:ascii="Calibri" w:eastAsia="Times New Roman" w:hAnsi="Calibri"/>
          <w:sz w:val="24"/>
          <w:szCs w:val="24"/>
        </w:rPr>
        <w:t>În cadrul prezentului apel de proiecte, pentru întocmirea bugetului cererii de finanțare, se va lua în calcul  rata de cofinanțare acordată prin Fondul European de Dezvoltare Regională de 55% din valoarea cheltuielilor eligibile ale proiectului, respectiv de 43% din valoarea cheltuielilor eligibile ale proiectului reprezintă rata de cofinanțare din bugetul de stat (BS).</w:t>
      </w:r>
    </w:p>
    <w:p w14:paraId="03459E6E" w14:textId="77777777" w:rsidR="00267267" w:rsidRPr="009A010C" w:rsidRDefault="00267267" w:rsidP="00986D8B">
      <w:pPr>
        <w:spacing w:before="0" w:after="0"/>
        <w:ind w:left="360"/>
        <w:jc w:val="both"/>
        <w:rPr>
          <w:rFonts w:ascii="Calibri" w:eastAsia="Times New Roman" w:hAnsi="Calibri"/>
          <w:sz w:val="24"/>
          <w:szCs w:val="24"/>
        </w:rPr>
      </w:pPr>
    </w:p>
    <w:p w14:paraId="48D74DDD" w14:textId="488F2806" w:rsidR="008D5C71" w:rsidRPr="009A010C" w:rsidRDefault="008D5C71" w:rsidP="00E07D7E">
      <w:pPr>
        <w:pStyle w:val="Heading2"/>
        <w:numPr>
          <w:ilvl w:val="1"/>
          <w:numId w:val="34"/>
        </w:numPr>
        <w:rPr>
          <w:rFonts w:ascii="Calibri" w:hAnsi="Calibri" w:cs="Calibri"/>
        </w:rPr>
      </w:pPr>
      <w:bookmarkStart w:id="120" w:name="_Toc161091259"/>
      <w:r w:rsidRPr="009A010C">
        <w:rPr>
          <w:rFonts w:ascii="Calibri" w:hAnsi="Calibri" w:cs="Calibri"/>
        </w:rPr>
        <w:t>Durata proiectului</w:t>
      </w:r>
      <w:bookmarkEnd w:id="120"/>
      <w:r w:rsidRPr="009A010C">
        <w:rPr>
          <w:rFonts w:ascii="Calibri" w:hAnsi="Calibri" w:cs="Calibri"/>
        </w:rPr>
        <w:t xml:space="preserve"> </w:t>
      </w:r>
    </w:p>
    <w:p w14:paraId="05EB9368" w14:textId="62FFBFA1" w:rsidR="005F4801" w:rsidRPr="009A010C" w:rsidRDefault="005F4801" w:rsidP="00986D8B">
      <w:pPr>
        <w:suppressAutoHyphens/>
        <w:autoSpaceDN w:val="0"/>
        <w:spacing w:before="0" w:after="0"/>
        <w:contextualSpacing/>
        <w:jc w:val="both"/>
        <w:textAlignment w:val="baseline"/>
        <w:rPr>
          <w:rFonts w:ascii="Calibri" w:eastAsia="Times New Roman" w:hAnsi="Calibri"/>
          <w:bCs/>
          <w:iCs/>
          <w:sz w:val="24"/>
          <w:szCs w:val="24"/>
        </w:rPr>
      </w:pPr>
      <w:r w:rsidRPr="009A010C">
        <w:rPr>
          <w:rFonts w:ascii="Calibri" w:eastAsia="Times New Roman" w:hAnsi="Calibri"/>
          <w:bCs/>
          <w:iCs/>
          <w:sz w:val="24"/>
          <w:szCs w:val="24"/>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10811C02" w14:textId="77777777" w:rsidR="00CF036F" w:rsidRPr="009A010C" w:rsidRDefault="00CF036F" w:rsidP="00CF036F">
      <w:pPr>
        <w:suppressAutoHyphens/>
        <w:autoSpaceDN w:val="0"/>
        <w:spacing w:before="0" w:after="0"/>
        <w:contextualSpacing/>
        <w:jc w:val="both"/>
        <w:textAlignment w:val="baseline"/>
        <w:rPr>
          <w:rFonts w:ascii="Calibri" w:eastAsia="Times New Roman" w:hAnsi="Calibri"/>
          <w:bCs/>
          <w:iCs/>
          <w:sz w:val="24"/>
          <w:szCs w:val="24"/>
        </w:rPr>
      </w:pPr>
      <w:r w:rsidRPr="009A010C">
        <w:rPr>
          <w:rFonts w:ascii="Calibri" w:eastAsia="Times New Roman" w:hAnsi="Calibri"/>
          <w:bCs/>
          <w:iCs/>
          <w:sz w:val="24"/>
          <w:szCs w:val="24"/>
        </w:rPr>
        <w:t>Perioada de implementare a proiectului nu include perioada legat</w:t>
      </w:r>
      <w:r w:rsidRPr="009A010C">
        <w:rPr>
          <w:rFonts w:ascii="Times New Roman" w:eastAsia="Times New Roman" w:hAnsi="Times New Roman" w:cs="Times New Roman"/>
          <w:bCs/>
          <w:iCs/>
          <w:sz w:val="24"/>
          <w:szCs w:val="24"/>
        </w:rPr>
        <w:t>ă</w:t>
      </w:r>
      <w:r w:rsidRPr="009A010C">
        <w:rPr>
          <w:rFonts w:ascii="Calibri" w:eastAsia="Times New Roman" w:hAnsi="Calibri"/>
          <w:bCs/>
          <w:iCs/>
          <w:sz w:val="24"/>
          <w:szCs w:val="24"/>
        </w:rPr>
        <w:t xml:space="preserve"> de procesarea cererii de rambursare finale si efectuarea pl</w:t>
      </w:r>
      <w:r w:rsidRPr="009A010C">
        <w:rPr>
          <w:rFonts w:ascii="Times New Roman" w:eastAsia="Times New Roman" w:hAnsi="Times New Roman" w:cs="Times New Roman"/>
          <w:bCs/>
          <w:iCs/>
          <w:sz w:val="24"/>
          <w:szCs w:val="24"/>
        </w:rPr>
        <w:t>ăţ</w:t>
      </w:r>
      <w:r w:rsidRPr="009A010C">
        <w:rPr>
          <w:rFonts w:ascii="Calibri" w:eastAsia="Times New Roman" w:hAnsi="Calibri"/>
          <w:bCs/>
          <w:iCs/>
          <w:sz w:val="24"/>
          <w:szCs w:val="24"/>
        </w:rPr>
        <w:t>ii aferente acesteia.</w:t>
      </w:r>
    </w:p>
    <w:p w14:paraId="05EC1236" w14:textId="77777777" w:rsidR="005F4801" w:rsidRPr="009A010C" w:rsidRDefault="005F4801" w:rsidP="005F4801">
      <w:pPr>
        <w:suppressAutoHyphens/>
        <w:autoSpaceDN w:val="0"/>
        <w:spacing w:before="0" w:after="0"/>
        <w:contextualSpacing/>
        <w:jc w:val="both"/>
        <w:textAlignment w:val="baseline"/>
        <w:rPr>
          <w:rFonts w:ascii="Calibri" w:hAnsi="Calibri"/>
          <w:sz w:val="24"/>
          <w:szCs w:val="24"/>
        </w:rPr>
      </w:pPr>
    </w:p>
    <w:p w14:paraId="3EE093B4" w14:textId="3532B69C" w:rsidR="008D5C71" w:rsidRPr="009A010C" w:rsidRDefault="008D5C71" w:rsidP="00E07D7E">
      <w:pPr>
        <w:pStyle w:val="Heading2"/>
        <w:numPr>
          <w:ilvl w:val="1"/>
          <w:numId w:val="34"/>
        </w:numPr>
        <w:rPr>
          <w:rFonts w:ascii="Calibri" w:hAnsi="Calibri" w:cs="Calibri"/>
        </w:rPr>
      </w:pPr>
      <w:bookmarkStart w:id="121" w:name="_Toc161091260"/>
      <w:r w:rsidRPr="009A010C">
        <w:rPr>
          <w:rFonts w:ascii="Calibri" w:hAnsi="Calibri" w:cs="Calibri"/>
        </w:rPr>
        <w:t>Alte cerinţe de eligibilitate a proiectului</w:t>
      </w:r>
      <w:bookmarkEnd w:id="121"/>
    </w:p>
    <w:p w14:paraId="0B931E5A" w14:textId="59F5C0B2" w:rsidR="00267267" w:rsidRPr="009A010C" w:rsidRDefault="00267267" w:rsidP="009C79D7">
      <w:pPr>
        <w:spacing w:before="0" w:after="0"/>
        <w:jc w:val="both"/>
        <w:rPr>
          <w:rFonts w:ascii="Calibri" w:eastAsiaTheme="minorHAnsi" w:hAnsi="Calibri"/>
          <w:sz w:val="24"/>
          <w:szCs w:val="24"/>
        </w:rPr>
      </w:pPr>
    </w:p>
    <w:p w14:paraId="2A1E917D" w14:textId="77777777" w:rsidR="00483DB3" w:rsidRPr="009A010C" w:rsidRDefault="00483DB3" w:rsidP="00ED57FC">
      <w:pPr>
        <w:pStyle w:val="ListParagraph"/>
        <w:numPr>
          <w:ilvl w:val="0"/>
          <w:numId w:val="49"/>
        </w:numPr>
        <w:rPr>
          <w:rFonts w:asciiTheme="minorHAnsi" w:eastAsia="Times New Roman" w:hAnsiTheme="minorHAnsi" w:cstheme="minorHAnsi"/>
          <w:b/>
          <w:bCs/>
          <w:iCs/>
          <w:sz w:val="24"/>
          <w:szCs w:val="24"/>
        </w:rPr>
      </w:pPr>
      <w:r w:rsidRPr="009A010C">
        <w:rPr>
          <w:rFonts w:asciiTheme="minorHAnsi" w:eastAsia="Times New Roman" w:hAnsiTheme="minorHAnsi" w:cstheme="minorHAnsi"/>
          <w:b/>
          <w:bCs/>
          <w:iCs/>
          <w:sz w:val="24"/>
          <w:szCs w:val="24"/>
        </w:rPr>
        <w:t>Încadrarea proiectului în obiectivele Acţiunii 5.1</w:t>
      </w:r>
    </w:p>
    <w:p w14:paraId="71C03D87" w14:textId="77777777" w:rsidR="00483DB3" w:rsidRPr="009A010C" w:rsidRDefault="00483DB3" w:rsidP="00483DB3">
      <w:pPr>
        <w:jc w:val="both"/>
        <w:rPr>
          <w:rFonts w:asciiTheme="minorHAnsi" w:eastAsia="Times New Roman" w:hAnsiTheme="minorHAnsi" w:cstheme="minorHAnsi"/>
          <w:bCs/>
          <w:iCs/>
          <w:sz w:val="24"/>
          <w:szCs w:val="24"/>
        </w:rPr>
      </w:pPr>
      <w:r w:rsidRPr="009A010C">
        <w:rPr>
          <w:rFonts w:asciiTheme="minorHAnsi" w:eastAsia="Times New Roman" w:hAnsiTheme="minorHAnsi" w:cstheme="minorHAnsi"/>
          <w:bCs/>
          <w:iCs/>
          <w:sz w:val="24"/>
          <w:szCs w:val="24"/>
        </w:rPr>
        <w:t xml:space="preserve">Pentru a fi eligibil proiectul trebuie să vizeze exclusiv domeniile de activitate eligibile, nefiind eligibile proiecte care nu se încadrează în activităţile specifice propuse a fi finanţate prin PR SE </w:t>
      </w:r>
      <w:r w:rsidRPr="009A010C">
        <w:rPr>
          <w:rFonts w:asciiTheme="minorHAnsi" w:eastAsia="Times New Roman" w:hAnsiTheme="minorHAnsi" w:cstheme="minorHAnsi"/>
          <w:bCs/>
          <w:iCs/>
          <w:sz w:val="24"/>
          <w:szCs w:val="24"/>
        </w:rPr>
        <w:lastRenderedPageBreak/>
        <w:t>2021-2027.  Pentru atingerea obiectivului specific al acestei priorități de investiție sunt avute în vedere realizarea următoarelor tipuri de investiții/acțiuni:</w:t>
      </w:r>
    </w:p>
    <w:p w14:paraId="77054B11" w14:textId="77777777" w:rsidR="00483DB3" w:rsidRPr="009A010C" w:rsidRDefault="00483DB3" w:rsidP="00483DB3">
      <w:pPr>
        <w:jc w:val="both"/>
        <w:rPr>
          <w:rFonts w:asciiTheme="minorHAnsi" w:eastAsia="Times New Roman" w:hAnsiTheme="minorHAnsi" w:cstheme="minorHAnsi"/>
          <w:bCs/>
          <w:iCs/>
          <w:sz w:val="24"/>
          <w:szCs w:val="24"/>
        </w:rPr>
      </w:pPr>
      <w:r w:rsidRPr="009A010C">
        <w:rPr>
          <w:rFonts w:asciiTheme="minorHAnsi" w:eastAsia="Times New Roman" w:hAnsiTheme="minorHAnsi" w:cstheme="minorHAnsi"/>
          <w:b/>
          <w:iCs/>
          <w:sz w:val="24"/>
          <w:szCs w:val="24"/>
        </w:rPr>
        <w:t>Activitati de tip FEDR</w:t>
      </w:r>
      <w:r w:rsidRPr="009A010C">
        <w:rPr>
          <w:rFonts w:asciiTheme="minorHAnsi" w:eastAsia="Times New Roman" w:hAnsiTheme="minorHAnsi" w:cstheme="minorHAnsi"/>
          <w:bCs/>
          <w:iCs/>
          <w:sz w:val="24"/>
          <w:szCs w:val="24"/>
        </w:rPr>
        <w:t>:</w:t>
      </w:r>
    </w:p>
    <w:p w14:paraId="211DC217" w14:textId="77777777" w:rsidR="00483DB3" w:rsidRPr="009A010C" w:rsidRDefault="00483DB3" w:rsidP="00ED57FC">
      <w:pPr>
        <w:pStyle w:val="ListParagraph"/>
        <w:numPr>
          <w:ilvl w:val="0"/>
          <w:numId w:val="45"/>
        </w:numPr>
        <w:jc w:val="both"/>
        <w:rPr>
          <w:rFonts w:asciiTheme="minorHAnsi" w:eastAsia="Times New Roman" w:hAnsiTheme="minorHAnsi" w:cstheme="minorHAnsi"/>
          <w:iCs/>
          <w:sz w:val="24"/>
          <w:szCs w:val="24"/>
        </w:rPr>
      </w:pPr>
      <w:r w:rsidRPr="009A010C">
        <w:rPr>
          <w:rFonts w:asciiTheme="minorHAnsi" w:eastAsia="Times New Roman" w:hAnsiTheme="minorHAnsi" w:cstheme="minorHAnsi"/>
          <w:iCs/>
          <w:sz w:val="24"/>
          <w:szCs w:val="24"/>
        </w:rPr>
        <w:t>construirea, extinderea, modernizarea și dotarea infrastructurii educaționale pentru nivelul preșcolar, din mediul urban și rural;</w:t>
      </w:r>
    </w:p>
    <w:p w14:paraId="0DABAA06" w14:textId="77777777" w:rsidR="00483DB3" w:rsidRPr="009A010C" w:rsidRDefault="00483DB3" w:rsidP="00ED57FC">
      <w:pPr>
        <w:pStyle w:val="ListParagraph"/>
        <w:numPr>
          <w:ilvl w:val="0"/>
          <w:numId w:val="45"/>
        </w:numPr>
        <w:jc w:val="both"/>
        <w:rPr>
          <w:rFonts w:asciiTheme="minorHAnsi" w:eastAsia="Times New Roman" w:hAnsiTheme="minorHAnsi" w:cstheme="minorHAnsi"/>
          <w:iCs/>
          <w:sz w:val="24"/>
          <w:szCs w:val="24"/>
        </w:rPr>
      </w:pPr>
      <w:proofErr w:type="spellStart"/>
      <w:proofErr w:type="gramStart"/>
      <w:r w:rsidRPr="009A010C">
        <w:rPr>
          <w:rFonts w:asciiTheme="minorHAnsi" w:eastAsia="Times New Roman" w:hAnsiTheme="minorHAnsi" w:cstheme="minorHAnsi"/>
          <w:sz w:val="24"/>
          <w:szCs w:val="24"/>
          <w:lang w:val="fr-FR"/>
        </w:rPr>
        <w:t>adaptarea</w:t>
      </w:r>
      <w:proofErr w:type="spellEnd"/>
      <w:proofErr w:type="gram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infrastructurii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educaționale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pentru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persoanele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mobilitate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redusă</w:t>
      </w:r>
      <w:proofErr w:type="spellEnd"/>
      <w:r w:rsidRPr="009A010C">
        <w:rPr>
          <w:rFonts w:asciiTheme="minorHAnsi" w:eastAsia="Times New Roman" w:hAnsiTheme="minorHAnsi" w:cstheme="minorHAnsi"/>
          <w:sz w:val="24"/>
          <w:szCs w:val="24"/>
          <w:lang w:val="fr-FR"/>
        </w:rPr>
        <w:t>/</w:t>
      </w:r>
      <w:proofErr w:type="spellStart"/>
      <w:r w:rsidRPr="009A010C">
        <w:rPr>
          <w:rFonts w:asciiTheme="minorHAnsi" w:eastAsia="Times New Roman" w:hAnsiTheme="minorHAnsi" w:cstheme="minorHAnsi"/>
          <w:sz w:val="24"/>
          <w:szCs w:val="24"/>
          <w:lang w:val="fr-FR"/>
        </w:rPr>
        <w:t>dizabilități</w:t>
      </w:r>
      <w:proofErr w:type="spellEnd"/>
      <w:r w:rsidRPr="009A010C">
        <w:rPr>
          <w:rFonts w:asciiTheme="minorHAnsi" w:eastAsia="Times New Roman" w:hAnsiTheme="minorHAnsi" w:cstheme="minorHAnsi"/>
          <w:sz w:val="24"/>
          <w:szCs w:val="24"/>
          <w:lang w:val="fr-FR"/>
        </w:rPr>
        <w:t xml:space="preserve">, se va face </w:t>
      </w:r>
      <w:proofErr w:type="spellStart"/>
      <w:r w:rsidRPr="009A010C">
        <w:rPr>
          <w:rFonts w:asciiTheme="minorHAnsi" w:eastAsia="Times New Roman" w:hAnsiTheme="minorHAnsi" w:cstheme="minorHAnsi"/>
          <w:sz w:val="24"/>
          <w:szCs w:val="24"/>
          <w:lang w:val="fr-FR"/>
        </w:rPr>
        <w:t>respectând</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legislaţia</w:t>
      </w:r>
      <w:proofErr w:type="spellEnd"/>
      <w:r w:rsidRPr="009A010C">
        <w:rPr>
          <w:rFonts w:asciiTheme="minorHAnsi" w:eastAsia="Times New Roman" w:hAnsiTheme="minorHAnsi" w:cstheme="minorHAnsi"/>
          <w:sz w:val="24"/>
          <w:szCs w:val="24"/>
          <w:lang w:val="fr-FR"/>
        </w:rPr>
        <w:t xml:space="preserve"> in </w:t>
      </w:r>
      <w:proofErr w:type="spellStart"/>
      <w:r w:rsidRPr="009A010C">
        <w:rPr>
          <w:rFonts w:asciiTheme="minorHAnsi" w:eastAsia="Times New Roman" w:hAnsiTheme="minorHAnsi" w:cstheme="minorHAnsi"/>
          <w:sz w:val="24"/>
          <w:szCs w:val="24"/>
          <w:lang w:val="fr-FR"/>
        </w:rPr>
        <w:t>domeniu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prin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asigurarea</w:t>
      </w:r>
      <w:proofErr w:type="spellEnd"/>
      <w:r w:rsidRPr="009A010C">
        <w:rPr>
          <w:rFonts w:asciiTheme="minorHAnsi" w:eastAsia="Times New Roman" w:hAnsiTheme="minorHAnsi" w:cstheme="minorHAnsi"/>
          <w:sz w:val="24"/>
          <w:szCs w:val="24"/>
          <w:lang w:val="fr-FR"/>
        </w:rPr>
        <w:t xml:space="preserve"> de rampe de </w:t>
      </w:r>
      <w:proofErr w:type="spellStart"/>
      <w:r w:rsidRPr="009A010C">
        <w:rPr>
          <w:rFonts w:asciiTheme="minorHAnsi" w:eastAsia="Times New Roman" w:hAnsiTheme="minorHAnsi" w:cstheme="minorHAnsi"/>
          <w:sz w:val="24"/>
          <w:szCs w:val="24"/>
          <w:lang w:val="fr-FR"/>
        </w:rPr>
        <w:t>acces</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marcarea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traseelor</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acces</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adaptarea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spațiului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învățare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pentru</w:t>
      </w:r>
      <w:proofErr w:type="spellEnd"/>
      <w:r w:rsidRPr="009A010C">
        <w:rPr>
          <w:rFonts w:asciiTheme="minorHAnsi" w:eastAsia="Times New Roman" w:hAnsiTheme="minorHAnsi" w:cstheme="minorHAnsi"/>
          <w:sz w:val="24"/>
          <w:szCs w:val="24"/>
          <w:lang w:val="fr-FR"/>
        </w:rPr>
        <w:t xml:space="preserve"> a facilita nu </w:t>
      </w:r>
      <w:proofErr w:type="spellStart"/>
      <w:r w:rsidRPr="009A010C">
        <w:rPr>
          <w:rFonts w:asciiTheme="minorHAnsi" w:eastAsia="Times New Roman" w:hAnsiTheme="minorHAnsi" w:cstheme="minorHAnsi"/>
          <w:sz w:val="24"/>
          <w:szCs w:val="24"/>
          <w:lang w:val="fr-FR"/>
        </w:rPr>
        <w:t>doar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accesul</w:t>
      </w:r>
      <w:proofErr w:type="spellEnd"/>
      <w:r w:rsidRPr="009A010C">
        <w:rPr>
          <w:rFonts w:asciiTheme="minorHAnsi" w:eastAsia="Times New Roman" w:hAnsiTheme="minorHAnsi" w:cstheme="minorHAnsi"/>
          <w:sz w:val="24"/>
          <w:szCs w:val="24"/>
          <w:lang w:val="fr-FR"/>
        </w:rPr>
        <w:t xml:space="preserve">, dar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funcționalitatea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pentru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persoanele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dizabilități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asigurarea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accesului</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circulației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orizontale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verticale, a </w:t>
      </w:r>
      <w:proofErr w:type="spellStart"/>
      <w:r w:rsidRPr="009A010C">
        <w:rPr>
          <w:rFonts w:asciiTheme="minorHAnsi" w:eastAsia="Times New Roman" w:hAnsiTheme="minorHAnsi" w:cstheme="minorHAnsi"/>
          <w:sz w:val="24"/>
          <w:szCs w:val="24"/>
          <w:lang w:val="fr-FR"/>
        </w:rPr>
        <w:t>accesului</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grupuri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sanitare</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sălile</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clasă</w:t>
      </w:r>
      <w:proofErr w:type="spellEnd"/>
      <w:r w:rsidRPr="009A010C">
        <w:rPr>
          <w:rFonts w:asciiTheme="minorHAnsi" w:eastAsia="Times New Roman" w:hAnsiTheme="minorHAnsi" w:cstheme="minorHAnsi"/>
          <w:sz w:val="24"/>
          <w:szCs w:val="24"/>
          <w:lang w:val="fr-FR"/>
        </w:rPr>
        <w:t xml:space="preserve"> etc.</w:t>
      </w:r>
    </w:p>
    <w:p w14:paraId="0DA66E77" w14:textId="77777777" w:rsidR="00483DB3" w:rsidRPr="009A010C" w:rsidRDefault="00483DB3" w:rsidP="00ED57FC">
      <w:pPr>
        <w:pStyle w:val="ListParagraph"/>
        <w:numPr>
          <w:ilvl w:val="0"/>
          <w:numId w:val="45"/>
        </w:numPr>
        <w:jc w:val="both"/>
        <w:rPr>
          <w:rFonts w:asciiTheme="minorHAnsi" w:eastAsia="Times New Roman" w:hAnsiTheme="minorHAnsi" w:cstheme="minorHAnsi"/>
          <w:iCs/>
          <w:sz w:val="24"/>
          <w:szCs w:val="24"/>
        </w:rPr>
      </w:pPr>
      <w:r w:rsidRPr="009A010C">
        <w:rPr>
          <w:rFonts w:asciiTheme="minorHAnsi" w:hAnsiTheme="minorHAnsi" w:cstheme="minorHAnsi"/>
          <w:sz w:val="24"/>
          <w:szCs w:val="24"/>
        </w:rPr>
        <w:t>activități de cooperare internationala</w:t>
      </w:r>
      <w:r w:rsidRPr="009A010C">
        <w:rPr>
          <w:rFonts w:asciiTheme="minorHAnsi" w:hAnsiTheme="minorHAnsi" w:cstheme="minorHAnsi"/>
          <w:b/>
          <w:bCs/>
          <w:sz w:val="24"/>
          <w:szCs w:val="24"/>
        </w:rPr>
        <w:t xml:space="preserve"> </w:t>
      </w:r>
      <w:r w:rsidRPr="009A010C">
        <w:rPr>
          <w:rFonts w:asciiTheme="minorHAnsi" w:hAnsiTheme="minorHAnsi" w:cstheme="minorHAnsi"/>
          <w:sz w:val="24"/>
          <w:szCs w:val="24"/>
        </w:rPr>
        <w:t>(o cerere de finantare nu poate fi realizata doar pentru aceste activitati, fiind necesara includerea activitatilor de la punctul I si de la punctul II, daca este cazul)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Solicitantul de finantare va prezenta o scurta descriere a activitatilor de cooperare cu entități (organizatii publice sau private) din Uniunea Europeană, a principalelor teme de interes in legătură cu obiectivul principal al proiectului. Entitatile la care se vor realiza activitatile de study-visit trebuie sa aiba competente in domeniul politicii de crestere a eficientei energetice, nivelul acestora fiind similar sau superior si sa aiba experienta in implementarea de politici/ proiecte in domeniu. (de exemplu, o unitate administrativ -teritoriala realizeaza un study- vizit la o unitate administrativ- teritoriala de acelasi nivel, sau la un nivel teritorial superior)</w:t>
      </w:r>
    </w:p>
    <w:p w14:paraId="44E88D3E" w14:textId="77777777" w:rsidR="00483DB3" w:rsidRPr="009A010C" w:rsidRDefault="00483DB3" w:rsidP="00483DB3">
      <w:pPr>
        <w:pStyle w:val="ListParagraph"/>
        <w:spacing w:before="0" w:after="0" w:line="259" w:lineRule="auto"/>
        <w:jc w:val="both"/>
        <w:rPr>
          <w:rFonts w:asciiTheme="minorHAnsi" w:hAnsiTheme="minorHAnsi" w:cstheme="minorHAnsi"/>
          <w:sz w:val="24"/>
          <w:szCs w:val="24"/>
        </w:rPr>
      </w:pPr>
      <w:r w:rsidRPr="009A010C">
        <w:rPr>
          <w:rFonts w:asciiTheme="minorHAnsi" w:hAnsiTheme="minorHAnsi" w:cstheme="minorHAnsi"/>
          <w:sz w:val="24"/>
          <w:szCs w:val="24"/>
        </w:rPr>
        <w:t xml:space="preserve">Nu sunt eligibile activitatile de realizare de studii, analize sau documentatii tehnice.   </w:t>
      </w:r>
    </w:p>
    <w:p w14:paraId="287F5E57" w14:textId="77777777" w:rsidR="00483DB3" w:rsidRPr="009A010C" w:rsidRDefault="00483DB3" w:rsidP="00483DB3">
      <w:pPr>
        <w:tabs>
          <w:tab w:val="left" w:pos="284"/>
        </w:tabs>
        <w:spacing w:before="0" w:after="0" w:line="259" w:lineRule="auto"/>
        <w:jc w:val="both"/>
        <w:rPr>
          <w:rFonts w:asciiTheme="minorHAnsi" w:eastAsia="Times New Roman" w:hAnsiTheme="minorHAnsi" w:cstheme="minorHAnsi"/>
          <w:sz w:val="24"/>
          <w:szCs w:val="24"/>
          <w:lang w:val="fr-FR"/>
        </w:rPr>
      </w:pPr>
    </w:p>
    <w:p w14:paraId="3952E8C7" w14:textId="77777777" w:rsidR="00483DB3" w:rsidRPr="009A010C" w:rsidRDefault="00483DB3" w:rsidP="00483DB3">
      <w:pPr>
        <w:spacing w:before="0" w:after="0" w:line="259" w:lineRule="auto"/>
        <w:jc w:val="both"/>
        <w:rPr>
          <w:rFonts w:asciiTheme="minorHAnsi" w:hAnsiTheme="minorHAnsi" w:cstheme="minorHAnsi"/>
          <w:b/>
          <w:bCs/>
          <w:sz w:val="24"/>
          <w:szCs w:val="24"/>
          <w:lang w:val="en-GB"/>
        </w:rPr>
      </w:pPr>
      <w:proofErr w:type="spellStart"/>
      <w:r w:rsidRPr="009A010C">
        <w:rPr>
          <w:rFonts w:asciiTheme="minorHAnsi" w:hAnsiTheme="minorHAnsi" w:cstheme="minorHAnsi"/>
          <w:b/>
          <w:bCs/>
          <w:sz w:val="24"/>
          <w:szCs w:val="24"/>
          <w:lang w:val="en-GB"/>
        </w:rPr>
        <w:t>Activități</w:t>
      </w:r>
      <w:proofErr w:type="spellEnd"/>
      <w:r w:rsidRPr="009A010C">
        <w:rPr>
          <w:rFonts w:asciiTheme="minorHAnsi" w:hAnsiTheme="minorHAnsi" w:cstheme="minorHAnsi"/>
          <w:b/>
          <w:bCs/>
          <w:sz w:val="24"/>
          <w:szCs w:val="24"/>
          <w:lang w:val="en-GB"/>
        </w:rPr>
        <w:t xml:space="preserve"> de tip FSE:</w:t>
      </w:r>
    </w:p>
    <w:p w14:paraId="3CB8E479" w14:textId="77777777" w:rsidR="00483DB3" w:rsidRPr="009A010C" w:rsidRDefault="00483DB3" w:rsidP="00483DB3">
      <w:pPr>
        <w:numPr>
          <w:ilvl w:val="0"/>
          <w:numId w:val="25"/>
        </w:numPr>
        <w:spacing w:before="0" w:after="0" w:line="259" w:lineRule="auto"/>
        <w:jc w:val="both"/>
        <w:rPr>
          <w:rFonts w:asciiTheme="minorHAnsi" w:hAnsiTheme="minorHAnsi" w:cstheme="minorHAnsi"/>
          <w:sz w:val="24"/>
          <w:szCs w:val="24"/>
          <w:lang w:val="en-GB"/>
        </w:rPr>
      </w:pPr>
      <w:proofErr w:type="spellStart"/>
      <w:r w:rsidRPr="009A010C">
        <w:rPr>
          <w:rFonts w:asciiTheme="minorHAnsi" w:hAnsiTheme="minorHAnsi" w:cstheme="minorHAnsi"/>
          <w:sz w:val="24"/>
          <w:szCs w:val="24"/>
          <w:lang w:val="en-GB"/>
        </w:rPr>
        <w:t>asigurarea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serviciilor</w:t>
      </w:r>
      <w:proofErr w:type="spellEnd"/>
      <w:r w:rsidRPr="009A010C">
        <w:rPr>
          <w:rFonts w:asciiTheme="minorHAnsi" w:hAnsiTheme="minorHAnsi" w:cstheme="minorHAnsi"/>
          <w:sz w:val="24"/>
          <w:szCs w:val="24"/>
          <w:lang w:val="en-GB"/>
        </w:rPr>
        <w:t xml:space="preserve"> de </w:t>
      </w:r>
      <w:proofErr w:type="spellStart"/>
      <w:r w:rsidRPr="009A010C">
        <w:rPr>
          <w:rFonts w:asciiTheme="minorHAnsi" w:hAnsiTheme="minorHAnsi" w:cstheme="minorHAnsi"/>
          <w:sz w:val="24"/>
          <w:szCs w:val="24"/>
          <w:lang w:val="en-GB"/>
        </w:rPr>
        <w:t>mediere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școlară</w:t>
      </w:r>
      <w:proofErr w:type="spellEnd"/>
      <w:r w:rsidRPr="009A010C">
        <w:rPr>
          <w:rFonts w:asciiTheme="minorHAnsi" w:hAnsiTheme="minorHAnsi" w:cstheme="minorHAnsi"/>
          <w:sz w:val="24"/>
          <w:szCs w:val="24"/>
          <w:lang w:val="en-GB"/>
        </w:rPr>
        <w:t>/</w:t>
      </w:r>
      <w:proofErr w:type="spellStart"/>
      <w:r w:rsidRPr="009A010C">
        <w:rPr>
          <w:rFonts w:asciiTheme="minorHAnsi" w:hAnsiTheme="minorHAnsi" w:cstheme="minorHAnsi"/>
          <w:sz w:val="24"/>
          <w:szCs w:val="24"/>
          <w:lang w:val="en-GB"/>
        </w:rPr>
        <w:t>consiliere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pentru</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comunitățile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defavorizate</w:t>
      </w:r>
      <w:proofErr w:type="spellEnd"/>
      <w:r w:rsidRPr="009A010C">
        <w:rPr>
          <w:rFonts w:asciiTheme="minorHAnsi" w:hAnsiTheme="minorHAnsi" w:cstheme="minorHAnsi"/>
          <w:sz w:val="24"/>
          <w:szCs w:val="24"/>
          <w:lang w:val="en-GB"/>
        </w:rPr>
        <w:t>;</w:t>
      </w:r>
    </w:p>
    <w:p w14:paraId="1C21C90E" w14:textId="77777777" w:rsidR="00483DB3" w:rsidRPr="009A010C" w:rsidRDefault="00483DB3" w:rsidP="00483DB3">
      <w:pPr>
        <w:numPr>
          <w:ilvl w:val="0"/>
          <w:numId w:val="25"/>
        </w:numPr>
        <w:spacing w:before="0" w:after="0" w:line="259" w:lineRule="auto"/>
        <w:jc w:val="both"/>
        <w:rPr>
          <w:rFonts w:asciiTheme="minorHAnsi" w:hAnsiTheme="minorHAnsi" w:cstheme="minorHAnsi"/>
          <w:sz w:val="24"/>
          <w:szCs w:val="24"/>
          <w:lang w:val="fr-FR"/>
        </w:rPr>
      </w:pPr>
      <w:proofErr w:type="spellStart"/>
      <w:proofErr w:type="gramStart"/>
      <w:r w:rsidRPr="009A010C">
        <w:rPr>
          <w:rFonts w:asciiTheme="minorHAnsi" w:hAnsiTheme="minorHAnsi" w:cstheme="minorHAnsi"/>
          <w:sz w:val="24"/>
          <w:szCs w:val="24"/>
          <w:lang w:val="fr-FR"/>
        </w:rPr>
        <w:t>asigurarea</w:t>
      </w:r>
      <w:proofErr w:type="spellEnd"/>
      <w:proofErr w:type="gram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accesului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elevilor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w:t>
      </w:r>
      <w:proofErr w:type="spellEnd"/>
      <w:r w:rsidRPr="009A010C">
        <w:rPr>
          <w:rFonts w:asciiTheme="minorHAnsi" w:hAnsiTheme="minorHAnsi" w:cstheme="minorHAnsi"/>
          <w:sz w:val="24"/>
          <w:szCs w:val="24"/>
          <w:lang w:val="fr-FR"/>
        </w:rPr>
        <w:t xml:space="preserve"> CES la </w:t>
      </w:r>
      <w:proofErr w:type="spellStart"/>
      <w:r w:rsidRPr="009A010C">
        <w:rPr>
          <w:rFonts w:asciiTheme="minorHAnsi" w:hAnsiTheme="minorHAnsi" w:cstheme="minorHAnsi"/>
          <w:sz w:val="24"/>
          <w:szCs w:val="24"/>
          <w:lang w:val="fr-FR"/>
        </w:rPr>
        <w:t>serviciile</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consiliere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și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asistență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psihopedagogică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și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terapie</w:t>
      </w:r>
      <w:proofErr w:type="spellEnd"/>
      <w:r w:rsidRPr="009A010C">
        <w:rPr>
          <w:rFonts w:asciiTheme="minorHAnsi" w:hAnsiTheme="minorHAnsi" w:cstheme="minorHAnsi"/>
          <w:sz w:val="24"/>
          <w:szCs w:val="24"/>
          <w:lang w:val="fr-FR"/>
        </w:rPr>
        <w:t xml:space="preserve"> a </w:t>
      </w:r>
      <w:proofErr w:type="spellStart"/>
      <w:r w:rsidRPr="009A010C">
        <w:rPr>
          <w:rFonts w:asciiTheme="minorHAnsi" w:hAnsiTheme="minorHAnsi" w:cstheme="minorHAnsi"/>
          <w:sz w:val="24"/>
          <w:szCs w:val="24"/>
          <w:lang w:val="fr-FR"/>
        </w:rPr>
        <w:t>tulburărilor</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limbaj</w:t>
      </w:r>
      <w:proofErr w:type="spellEnd"/>
      <w:r w:rsidRPr="009A010C">
        <w:rPr>
          <w:rFonts w:asciiTheme="minorHAnsi" w:hAnsiTheme="minorHAnsi" w:cstheme="minorHAnsi"/>
          <w:sz w:val="24"/>
          <w:szCs w:val="24"/>
          <w:lang w:val="fr-FR"/>
        </w:rPr>
        <w:t>;</w:t>
      </w:r>
    </w:p>
    <w:p w14:paraId="572AE26B" w14:textId="77777777" w:rsidR="00483DB3" w:rsidRPr="009A010C" w:rsidRDefault="00483DB3" w:rsidP="00483DB3">
      <w:pPr>
        <w:numPr>
          <w:ilvl w:val="0"/>
          <w:numId w:val="25"/>
        </w:numPr>
        <w:spacing w:before="0" w:after="0" w:line="259" w:lineRule="auto"/>
        <w:jc w:val="both"/>
        <w:rPr>
          <w:rFonts w:asciiTheme="minorHAnsi" w:hAnsiTheme="minorHAnsi" w:cstheme="minorHAnsi"/>
          <w:sz w:val="24"/>
          <w:szCs w:val="24"/>
          <w:lang w:val="en-GB"/>
        </w:rPr>
      </w:pPr>
      <w:proofErr w:type="spellStart"/>
      <w:r w:rsidRPr="009A010C">
        <w:rPr>
          <w:rFonts w:asciiTheme="minorHAnsi" w:hAnsiTheme="minorHAnsi" w:cstheme="minorHAnsi"/>
          <w:sz w:val="24"/>
          <w:szCs w:val="24"/>
          <w:lang w:val="en-GB"/>
        </w:rPr>
        <w:t>consilierea</w:t>
      </w:r>
      <w:proofErr w:type="spellEnd"/>
      <w:r w:rsidRPr="009A010C">
        <w:rPr>
          <w:rFonts w:asciiTheme="minorHAnsi" w:hAnsiTheme="minorHAnsi" w:cstheme="minorHAnsi"/>
          <w:sz w:val="24"/>
          <w:szCs w:val="24"/>
          <w:lang w:val="en-GB"/>
        </w:rPr>
        <w:t>/</w:t>
      </w:r>
      <w:proofErr w:type="spellStart"/>
      <w:r w:rsidRPr="009A010C">
        <w:rPr>
          <w:rFonts w:asciiTheme="minorHAnsi" w:hAnsiTheme="minorHAnsi" w:cstheme="minorHAnsi"/>
          <w:sz w:val="24"/>
          <w:szCs w:val="24"/>
          <w:lang w:val="en-GB"/>
        </w:rPr>
        <w:t>informarea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și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sprijinirea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părinților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copiilor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defavorizați</w:t>
      </w:r>
      <w:proofErr w:type="spellEnd"/>
      <w:r w:rsidRPr="009A010C">
        <w:rPr>
          <w:rFonts w:asciiTheme="minorHAnsi" w:hAnsiTheme="minorHAnsi" w:cstheme="minorHAnsi"/>
          <w:sz w:val="24"/>
          <w:szCs w:val="24"/>
          <w:lang w:val="en-GB"/>
        </w:rPr>
        <w:t>;</w:t>
      </w:r>
    </w:p>
    <w:p w14:paraId="233D15E3" w14:textId="77777777" w:rsidR="00483DB3" w:rsidRPr="009A010C" w:rsidRDefault="00483DB3" w:rsidP="00483DB3">
      <w:pPr>
        <w:numPr>
          <w:ilvl w:val="0"/>
          <w:numId w:val="25"/>
        </w:numPr>
        <w:spacing w:before="0" w:after="0" w:line="259" w:lineRule="auto"/>
        <w:jc w:val="both"/>
        <w:rPr>
          <w:rFonts w:asciiTheme="minorHAnsi" w:hAnsiTheme="minorHAnsi" w:cstheme="minorHAnsi"/>
          <w:sz w:val="24"/>
          <w:szCs w:val="24"/>
          <w:lang w:val="en-GB"/>
        </w:rPr>
      </w:pPr>
      <w:proofErr w:type="spellStart"/>
      <w:r w:rsidRPr="009A010C">
        <w:rPr>
          <w:rFonts w:asciiTheme="minorHAnsi" w:eastAsia="Times New Roman" w:hAnsiTheme="minorHAnsi" w:cstheme="minorHAnsi"/>
          <w:sz w:val="24"/>
          <w:szCs w:val="24"/>
          <w:lang w:val="en-GB" w:eastAsia="en-GB"/>
        </w:rPr>
        <w:t>asigurarea</w:t>
      </w:r>
      <w:proofErr w:type="spellEnd"/>
      <w:r w:rsidRPr="009A010C">
        <w:rPr>
          <w:rFonts w:asciiTheme="minorHAnsi" w:eastAsia="Times New Roman" w:hAnsiTheme="minorHAnsi" w:cstheme="minorHAnsi"/>
          <w:sz w:val="24"/>
          <w:szCs w:val="24"/>
          <w:lang w:val="en-GB" w:eastAsia="en-GB"/>
        </w:rPr>
        <w:t xml:space="preserve"> / </w:t>
      </w:r>
      <w:proofErr w:type="spellStart"/>
      <w:r w:rsidRPr="009A010C">
        <w:rPr>
          <w:rFonts w:asciiTheme="minorHAnsi" w:eastAsia="Times New Roman" w:hAnsiTheme="minorHAnsi" w:cstheme="minorHAnsi"/>
          <w:sz w:val="24"/>
          <w:szCs w:val="24"/>
          <w:lang w:val="en-GB" w:eastAsia="en-GB"/>
        </w:rPr>
        <w:t>dezvoltarea</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și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utilizarea</w:t>
      </w:r>
      <w:proofErr w:type="spellEnd"/>
      <w:r w:rsidRPr="009A010C">
        <w:rPr>
          <w:rFonts w:asciiTheme="minorHAnsi" w:eastAsia="Times New Roman" w:hAnsiTheme="minorHAnsi" w:cstheme="minorHAnsi"/>
          <w:sz w:val="24"/>
          <w:szCs w:val="24"/>
          <w:lang w:val="en-GB" w:eastAsia="en-GB"/>
        </w:rPr>
        <w:t xml:space="preserve"> de </w:t>
      </w:r>
      <w:proofErr w:type="spellStart"/>
      <w:r w:rsidRPr="009A010C">
        <w:rPr>
          <w:rFonts w:asciiTheme="minorHAnsi" w:eastAsia="Times New Roman" w:hAnsiTheme="minorHAnsi" w:cstheme="minorHAnsi"/>
          <w:sz w:val="24"/>
          <w:szCs w:val="24"/>
          <w:lang w:val="en-GB" w:eastAsia="en-GB"/>
        </w:rPr>
        <w:t>noi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servicii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şi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materiale</w:t>
      </w:r>
      <w:proofErr w:type="spellEnd"/>
      <w:r w:rsidRPr="009A010C">
        <w:rPr>
          <w:rFonts w:asciiTheme="minorHAnsi" w:eastAsia="Times New Roman" w:hAnsiTheme="minorHAnsi" w:cstheme="minorHAnsi"/>
          <w:sz w:val="24"/>
          <w:szCs w:val="24"/>
          <w:lang w:val="en-GB" w:eastAsia="en-GB"/>
        </w:rPr>
        <w:t xml:space="preserve"> de </w:t>
      </w:r>
      <w:proofErr w:type="spellStart"/>
      <w:r w:rsidRPr="009A010C">
        <w:rPr>
          <w:rFonts w:asciiTheme="minorHAnsi" w:eastAsia="Times New Roman" w:hAnsiTheme="minorHAnsi" w:cstheme="minorHAnsi"/>
          <w:sz w:val="24"/>
          <w:szCs w:val="24"/>
          <w:lang w:val="en-GB" w:eastAsia="en-GB"/>
        </w:rPr>
        <w:t>învăţare</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pentru</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copiii</w:t>
      </w:r>
      <w:proofErr w:type="spellEnd"/>
      <w:r w:rsidRPr="009A010C">
        <w:rPr>
          <w:rFonts w:asciiTheme="minorHAnsi" w:eastAsia="Times New Roman" w:hAnsiTheme="minorHAnsi" w:cstheme="minorHAnsi"/>
          <w:sz w:val="24"/>
          <w:szCs w:val="24"/>
          <w:lang w:val="en-GB" w:eastAsia="en-GB"/>
        </w:rPr>
        <w:t xml:space="preserve"> din </w:t>
      </w:r>
      <w:proofErr w:type="spellStart"/>
      <w:r w:rsidRPr="009A010C">
        <w:rPr>
          <w:rFonts w:asciiTheme="minorHAnsi" w:eastAsia="Times New Roman" w:hAnsiTheme="minorHAnsi" w:cstheme="minorHAnsi"/>
          <w:sz w:val="24"/>
          <w:szCs w:val="24"/>
          <w:lang w:val="en-GB" w:eastAsia="en-GB"/>
        </w:rPr>
        <w:t>învățământul</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preșcolar</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în</w:t>
      </w:r>
      <w:proofErr w:type="spellEnd"/>
      <w:r w:rsidRPr="009A010C">
        <w:rPr>
          <w:rFonts w:asciiTheme="minorHAnsi" w:eastAsia="Times New Roman" w:hAnsiTheme="minorHAnsi" w:cstheme="minorHAnsi"/>
          <w:sz w:val="24"/>
          <w:szCs w:val="24"/>
          <w:lang w:val="en-GB" w:eastAsia="en-GB"/>
        </w:rPr>
        <w:t xml:space="preserve"> special </w:t>
      </w:r>
      <w:proofErr w:type="spellStart"/>
      <w:r w:rsidRPr="009A010C">
        <w:rPr>
          <w:rFonts w:asciiTheme="minorHAnsi" w:eastAsia="Times New Roman" w:hAnsiTheme="minorHAnsi" w:cstheme="minorHAnsi"/>
          <w:sz w:val="24"/>
          <w:szCs w:val="24"/>
          <w:lang w:val="en-GB" w:eastAsia="en-GB"/>
        </w:rPr>
        <w:t>pentru</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copiii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aparținând</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minorității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roma</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și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copiii</w:t>
      </w:r>
      <w:proofErr w:type="spellEnd"/>
      <w:r w:rsidRPr="009A010C">
        <w:rPr>
          <w:rFonts w:asciiTheme="minorHAnsi" w:eastAsia="Times New Roman" w:hAnsiTheme="minorHAnsi" w:cstheme="minorHAnsi"/>
          <w:sz w:val="24"/>
          <w:szCs w:val="24"/>
          <w:lang w:val="en-GB" w:eastAsia="en-GB"/>
        </w:rPr>
        <w:t xml:space="preserve"> cu </w:t>
      </w:r>
      <w:proofErr w:type="spellStart"/>
      <w:r w:rsidRPr="009A010C">
        <w:rPr>
          <w:rFonts w:asciiTheme="minorHAnsi" w:eastAsia="Times New Roman" w:hAnsiTheme="minorHAnsi" w:cstheme="minorHAnsi"/>
          <w:sz w:val="24"/>
          <w:szCs w:val="24"/>
          <w:lang w:val="en-GB" w:eastAsia="en-GB"/>
        </w:rPr>
        <w:t>dizabilități</w:t>
      </w:r>
      <w:proofErr w:type="spellEnd"/>
      <w:r w:rsidRPr="009A010C">
        <w:rPr>
          <w:rFonts w:asciiTheme="minorHAnsi" w:hAnsiTheme="minorHAnsi" w:cstheme="minorHAnsi"/>
          <w:sz w:val="24"/>
          <w:szCs w:val="24"/>
          <w:lang w:val="en-GB"/>
        </w:rPr>
        <w:t>;</w:t>
      </w:r>
    </w:p>
    <w:p w14:paraId="797D7855" w14:textId="77777777" w:rsidR="00483DB3" w:rsidRPr="009A010C" w:rsidRDefault="00483DB3" w:rsidP="00483DB3">
      <w:pPr>
        <w:numPr>
          <w:ilvl w:val="0"/>
          <w:numId w:val="25"/>
        </w:numPr>
        <w:spacing w:before="0" w:after="0" w:line="259" w:lineRule="auto"/>
        <w:jc w:val="both"/>
        <w:rPr>
          <w:rFonts w:asciiTheme="minorHAnsi" w:hAnsiTheme="minorHAnsi" w:cstheme="minorHAnsi"/>
          <w:sz w:val="24"/>
          <w:szCs w:val="24"/>
          <w:lang w:val="fr-FR"/>
        </w:rPr>
      </w:pPr>
      <w:proofErr w:type="spellStart"/>
      <w:proofErr w:type="gramStart"/>
      <w:r w:rsidRPr="009A010C">
        <w:rPr>
          <w:rFonts w:asciiTheme="minorHAnsi" w:eastAsia="Times New Roman" w:hAnsiTheme="minorHAnsi" w:cstheme="minorHAnsi"/>
          <w:sz w:val="24"/>
          <w:szCs w:val="24"/>
          <w:lang w:val="fr-FR" w:eastAsia="en-GB"/>
        </w:rPr>
        <w:t>promovarea</w:t>
      </w:r>
      <w:proofErr w:type="spellEnd"/>
      <w:proofErr w:type="gramEnd"/>
      <w:r w:rsidRPr="009A010C">
        <w:rPr>
          <w:rFonts w:asciiTheme="minorHAnsi" w:eastAsia="Times New Roman" w:hAnsiTheme="minorHAnsi" w:cstheme="minorHAnsi"/>
          <w:sz w:val="24"/>
          <w:szCs w:val="24"/>
          <w:lang w:val="fr-FR" w:eastAsia="en-GB"/>
        </w:rPr>
        <w:t xml:space="preserve"> de </w:t>
      </w:r>
      <w:proofErr w:type="spellStart"/>
      <w:r w:rsidRPr="009A010C">
        <w:rPr>
          <w:rFonts w:asciiTheme="minorHAnsi" w:eastAsia="Times New Roman" w:hAnsiTheme="minorHAnsi" w:cstheme="minorHAnsi"/>
          <w:sz w:val="24"/>
          <w:szCs w:val="24"/>
          <w:lang w:val="fr-FR" w:eastAsia="en-GB"/>
        </w:rPr>
        <w:t>bune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practici</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în</w:t>
      </w:r>
      <w:proofErr w:type="spellEnd"/>
      <w:r w:rsidRPr="009A010C">
        <w:rPr>
          <w:rFonts w:asciiTheme="minorHAnsi" w:eastAsia="Times New Roman" w:hAnsiTheme="minorHAnsi" w:cstheme="minorHAnsi"/>
          <w:sz w:val="24"/>
          <w:szCs w:val="24"/>
          <w:lang w:val="fr-FR" w:eastAsia="en-GB"/>
        </w:rPr>
        <w:t xml:space="preserve"> aria </w:t>
      </w:r>
      <w:proofErr w:type="spellStart"/>
      <w:r w:rsidRPr="009A010C">
        <w:rPr>
          <w:rFonts w:asciiTheme="minorHAnsi" w:eastAsia="Times New Roman" w:hAnsiTheme="minorHAnsi" w:cstheme="minorHAnsi"/>
          <w:sz w:val="24"/>
          <w:szCs w:val="24"/>
          <w:lang w:val="fr-FR" w:eastAsia="en-GB"/>
        </w:rPr>
        <w:t>facilitării</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accesului</w:t>
      </w:r>
      <w:proofErr w:type="spellEnd"/>
      <w:r w:rsidRPr="009A010C">
        <w:rPr>
          <w:rFonts w:asciiTheme="minorHAnsi" w:eastAsia="Times New Roman" w:hAnsiTheme="minorHAnsi" w:cstheme="minorHAnsi"/>
          <w:sz w:val="24"/>
          <w:szCs w:val="24"/>
          <w:lang w:val="fr-FR" w:eastAsia="en-GB"/>
        </w:rPr>
        <w:t xml:space="preserve"> la </w:t>
      </w:r>
      <w:proofErr w:type="spellStart"/>
      <w:r w:rsidRPr="009A010C">
        <w:rPr>
          <w:rFonts w:asciiTheme="minorHAnsi" w:eastAsia="Times New Roman" w:hAnsiTheme="minorHAnsi" w:cstheme="minorHAnsi"/>
          <w:sz w:val="24"/>
          <w:szCs w:val="24"/>
          <w:lang w:val="fr-FR" w:eastAsia="en-GB"/>
        </w:rPr>
        <w:t>învățământul</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preșcolar</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valorificând</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rezultatele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unor</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proiecte</w:t>
      </w:r>
      <w:proofErr w:type="spellEnd"/>
      <w:r w:rsidRPr="009A010C">
        <w:rPr>
          <w:rFonts w:asciiTheme="minorHAnsi" w:eastAsia="Times New Roman" w:hAnsiTheme="minorHAnsi" w:cstheme="minorHAnsi"/>
          <w:sz w:val="24"/>
          <w:szCs w:val="24"/>
          <w:lang w:val="fr-FR" w:eastAsia="en-GB"/>
        </w:rPr>
        <w:t>/</w:t>
      </w:r>
      <w:proofErr w:type="spellStart"/>
      <w:r w:rsidRPr="009A010C">
        <w:rPr>
          <w:rFonts w:asciiTheme="minorHAnsi" w:eastAsia="Times New Roman" w:hAnsiTheme="minorHAnsi" w:cstheme="minorHAnsi"/>
          <w:sz w:val="24"/>
          <w:szCs w:val="24"/>
          <w:lang w:val="fr-FR" w:eastAsia="en-GB"/>
        </w:rPr>
        <w:t>programe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inițiate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sau</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dezvoltate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în</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parteneriat</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inclusiv</w:t>
      </w:r>
      <w:proofErr w:type="spellEnd"/>
      <w:r w:rsidRPr="009A010C">
        <w:rPr>
          <w:rFonts w:asciiTheme="minorHAnsi" w:eastAsia="Times New Roman" w:hAnsiTheme="minorHAnsi" w:cstheme="minorHAnsi"/>
          <w:sz w:val="24"/>
          <w:szCs w:val="24"/>
          <w:lang w:val="fr-FR" w:eastAsia="en-GB"/>
        </w:rPr>
        <w:t xml:space="preserve"> la </w:t>
      </w:r>
      <w:proofErr w:type="spellStart"/>
      <w:r w:rsidRPr="009A010C">
        <w:rPr>
          <w:rFonts w:asciiTheme="minorHAnsi" w:eastAsia="Times New Roman" w:hAnsiTheme="minorHAnsi" w:cstheme="minorHAnsi"/>
          <w:sz w:val="24"/>
          <w:szCs w:val="24"/>
          <w:lang w:val="fr-FR" w:eastAsia="en-GB"/>
        </w:rPr>
        <w:t>nivel</w:t>
      </w:r>
      <w:proofErr w:type="spellEnd"/>
      <w:r w:rsidRPr="009A010C">
        <w:rPr>
          <w:rFonts w:asciiTheme="minorHAnsi" w:eastAsia="Times New Roman" w:hAnsiTheme="minorHAnsi" w:cstheme="minorHAnsi"/>
          <w:sz w:val="24"/>
          <w:szCs w:val="24"/>
          <w:lang w:val="fr-FR" w:eastAsia="en-GB"/>
        </w:rPr>
        <w:t xml:space="preserve"> transnational;</w:t>
      </w:r>
    </w:p>
    <w:p w14:paraId="5D7E5109" w14:textId="77777777" w:rsidR="00483DB3" w:rsidRPr="009A010C" w:rsidRDefault="00483DB3" w:rsidP="00483DB3">
      <w:pPr>
        <w:numPr>
          <w:ilvl w:val="0"/>
          <w:numId w:val="25"/>
        </w:numPr>
        <w:spacing w:before="0" w:after="0" w:line="259" w:lineRule="auto"/>
        <w:jc w:val="both"/>
        <w:rPr>
          <w:rFonts w:asciiTheme="minorHAnsi" w:eastAsia="Times New Roman" w:hAnsiTheme="minorHAnsi" w:cstheme="minorHAnsi"/>
          <w:sz w:val="24"/>
          <w:szCs w:val="24"/>
          <w:lang w:val="fr-FR" w:eastAsia="en-GB"/>
        </w:rPr>
      </w:pPr>
      <w:proofErr w:type="spellStart"/>
      <w:proofErr w:type="gramStart"/>
      <w:r w:rsidRPr="009A010C">
        <w:rPr>
          <w:rFonts w:asciiTheme="minorHAnsi" w:eastAsia="Times New Roman" w:hAnsiTheme="minorHAnsi" w:cstheme="minorHAnsi"/>
          <w:sz w:val="24"/>
          <w:szCs w:val="24"/>
          <w:lang w:val="fr-FR" w:eastAsia="en-GB"/>
        </w:rPr>
        <w:lastRenderedPageBreak/>
        <w:t>alte</w:t>
      </w:r>
      <w:proofErr w:type="spellEnd"/>
      <w:proofErr w:type="gram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măsuri</w:t>
      </w:r>
      <w:proofErr w:type="spellEnd"/>
      <w:r w:rsidRPr="009A010C">
        <w:rPr>
          <w:rFonts w:asciiTheme="minorHAnsi" w:eastAsia="Times New Roman" w:hAnsiTheme="minorHAnsi" w:cstheme="minorHAnsi"/>
          <w:sz w:val="24"/>
          <w:szCs w:val="24"/>
          <w:lang w:val="fr-FR" w:eastAsia="en-GB"/>
        </w:rPr>
        <w:t xml:space="preserve"> care vin </w:t>
      </w:r>
      <w:proofErr w:type="spellStart"/>
      <w:r w:rsidRPr="009A010C">
        <w:rPr>
          <w:rFonts w:asciiTheme="minorHAnsi" w:eastAsia="Times New Roman" w:hAnsiTheme="minorHAnsi" w:cstheme="minorHAnsi"/>
          <w:sz w:val="24"/>
          <w:szCs w:val="24"/>
          <w:lang w:val="fr-FR" w:eastAsia="en-GB"/>
        </w:rPr>
        <w:t>în</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sprijinul</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îndeplinirii</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obiectivelor</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specifice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stabilite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în</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cadrul</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priorității</w:t>
      </w:r>
      <w:proofErr w:type="spellEnd"/>
      <w:r w:rsidRPr="009A010C">
        <w:rPr>
          <w:rFonts w:asciiTheme="minorHAnsi" w:eastAsia="Times New Roman" w:hAnsiTheme="minorHAnsi" w:cstheme="minorHAnsi"/>
          <w:sz w:val="24"/>
          <w:szCs w:val="24"/>
          <w:lang w:val="fr-FR" w:eastAsia="en-GB"/>
        </w:rPr>
        <w:t xml:space="preserve"> (ex. </w:t>
      </w:r>
      <w:proofErr w:type="spellStart"/>
      <w:r w:rsidRPr="009A010C">
        <w:rPr>
          <w:rFonts w:asciiTheme="minorHAnsi" w:eastAsia="Times New Roman" w:hAnsiTheme="minorHAnsi" w:cstheme="minorHAnsi"/>
          <w:sz w:val="24"/>
          <w:szCs w:val="24"/>
          <w:lang w:val="fr-FR" w:eastAsia="en-GB"/>
        </w:rPr>
        <w:t>activități</w:t>
      </w:r>
      <w:proofErr w:type="spellEnd"/>
      <w:r w:rsidRPr="009A010C">
        <w:rPr>
          <w:rFonts w:asciiTheme="minorHAnsi" w:eastAsia="Times New Roman" w:hAnsiTheme="minorHAnsi" w:cstheme="minorHAnsi"/>
          <w:sz w:val="24"/>
          <w:szCs w:val="24"/>
          <w:lang w:val="fr-FR" w:eastAsia="en-GB"/>
        </w:rPr>
        <w:t xml:space="preserve"> de </w:t>
      </w:r>
      <w:proofErr w:type="spellStart"/>
      <w:r w:rsidRPr="009A010C">
        <w:rPr>
          <w:rFonts w:asciiTheme="minorHAnsi" w:eastAsia="Times New Roman" w:hAnsiTheme="minorHAnsi" w:cstheme="minorHAnsi"/>
          <w:sz w:val="24"/>
          <w:szCs w:val="24"/>
          <w:lang w:val="fr-FR" w:eastAsia="en-GB"/>
        </w:rPr>
        <w:t>formare</w:t>
      </w:r>
      <w:proofErr w:type="spellEnd"/>
      <w:r w:rsidRPr="009A010C">
        <w:rPr>
          <w:rFonts w:asciiTheme="minorHAnsi" w:eastAsia="Times New Roman" w:hAnsiTheme="minorHAnsi" w:cstheme="minorHAnsi"/>
          <w:sz w:val="24"/>
          <w:szCs w:val="24"/>
          <w:lang w:val="fr-FR" w:eastAsia="en-GB"/>
        </w:rPr>
        <w:t xml:space="preserve"> care </w:t>
      </w:r>
      <w:proofErr w:type="spellStart"/>
      <w:r w:rsidRPr="009A010C">
        <w:rPr>
          <w:rFonts w:asciiTheme="minorHAnsi" w:eastAsia="Times New Roman" w:hAnsiTheme="minorHAnsi" w:cstheme="minorHAnsi"/>
          <w:sz w:val="24"/>
          <w:szCs w:val="24"/>
          <w:lang w:val="fr-FR" w:eastAsia="en-GB"/>
        </w:rPr>
        <w:t>promovează</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incluziunea</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activități</w:t>
      </w:r>
      <w:proofErr w:type="spellEnd"/>
      <w:r w:rsidRPr="009A010C">
        <w:rPr>
          <w:rFonts w:asciiTheme="minorHAnsi" w:eastAsia="Times New Roman" w:hAnsiTheme="minorHAnsi" w:cstheme="minorHAnsi"/>
          <w:sz w:val="24"/>
          <w:szCs w:val="24"/>
          <w:lang w:val="fr-FR" w:eastAsia="en-GB"/>
        </w:rPr>
        <w:t xml:space="preserve"> de </w:t>
      </w:r>
      <w:proofErr w:type="spellStart"/>
      <w:r w:rsidRPr="009A010C">
        <w:rPr>
          <w:rFonts w:asciiTheme="minorHAnsi" w:eastAsia="Times New Roman" w:hAnsiTheme="minorHAnsi" w:cstheme="minorHAnsi"/>
          <w:sz w:val="24"/>
          <w:szCs w:val="24"/>
          <w:lang w:val="fr-FR" w:eastAsia="en-GB"/>
        </w:rPr>
        <w:t>formare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pentru</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echipele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manageriale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în</w:t>
      </w:r>
      <w:proofErr w:type="spellEnd"/>
      <w:r w:rsidRPr="009A010C">
        <w:rPr>
          <w:rFonts w:asciiTheme="minorHAnsi" w:eastAsia="Times New Roman" w:hAnsiTheme="minorHAnsi" w:cstheme="minorHAnsi"/>
          <w:sz w:val="24"/>
          <w:szCs w:val="24"/>
          <w:lang w:val="fr-FR" w:eastAsia="en-GB"/>
        </w:rPr>
        <w:t xml:space="preserve"> aria </w:t>
      </w:r>
      <w:proofErr w:type="spellStart"/>
      <w:r w:rsidRPr="009A010C">
        <w:rPr>
          <w:rFonts w:asciiTheme="minorHAnsi" w:eastAsia="Times New Roman" w:hAnsiTheme="minorHAnsi" w:cstheme="minorHAnsi"/>
          <w:sz w:val="24"/>
          <w:szCs w:val="24"/>
          <w:lang w:val="fr-FR" w:eastAsia="en-GB"/>
        </w:rPr>
        <w:t>monitorizării</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impactului</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măsurilor</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privind</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creșterea</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accesului</w:t>
      </w:r>
      <w:proofErr w:type="spellEnd"/>
      <w:r w:rsidRPr="009A010C">
        <w:rPr>
          <w:rFonts w:asciiTheme="minorHAnsi" w:eastAsia="Times New Roman" w:hAnsiTheme="minorHAnsi" w:cstheme="minorHAnsi"/>
          <w:sz w:val="24"/>
          <w:szCs w:val="24"/>
          <w:lang w:val="fr-FR" w:eastAsia="en-GB"/>
        </w:rPr>
        <w:t xml:space="preserve"> la </w:t>
      </w:r>
      <w:proofErr w:type="spellStart"/>
      <w:r w:rsidRPr="009A010C">
        <w:rPr>
          <w:rFonts w:asciiTheme="minorHAnsi" w:eastAsia="Times New Roman" w:hAnsiTheme="minorHAnsi" w:cstheme="minorHAnsi"/>
          <w:sz w:val="24"/>
          <w:szCs w:val="24"/>
          <w:lang w:val="fr-FR" w:eastAsia="en-GB"/>
        </w:rPr>
        <w:t>educație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etc</w:t>
      </w:r>
      <w:proofErr w:type="spellEnd"/>
      <w:r w:rsidRPr="009A010C">
        <w:rPr>
          <w:rFonts w:asciiTheme="minorHAnsi" w:eastAsia="Times New Roman" w:hAnsiTheme="minorHAnsi" w:cstheme="minorHAnsi"/>
          <w:sz w:val="24"/>
          <w:szCs w:val="24"/>
          <w:lang w:val="fr-FR" w:eastAsia="en-GB"/>
        </w:rPr>
        <w:t>).</w:t>
      </w:r>
    </w:p>
    <w:p w14:paraId="51F79F5C" w14:textId="77777777" w:rsidR="00483DB3" w:rsidRPr="009A010C" w:rsidRDefault="00483DB3" w:rsidP="00483DB3">
      <w:pPr>
        <w:spacing w:before="0" w:after="0"/>
        <w:jc w:val="both"/>
        <w:rPr>
          <w:rFonts w:asciiTheme="minorHAnsi" w:hAnsiTheme="minorHAnsi" w:cstheme="minorHAnsi"/>
          <w:bCs/>
          <w:sz w:val="24"/>
          <w:szCs w:val="24"/>
        </w:rPr>
      </w:pPr>
    </w:p>
    <w:p w14:paraId="23A96524" w14:textId="77777777" w:rsidR="00483DB3" w:rsidRPr="009A010C" w:rsidRDefault="00483DB3" w:rsidP="00483DB3">
      <w:pPr>
        <w:spacing w:before="0" w:after="0"/>
        <w:contextualSpacing/>
        <w:jc w:val="both"/>
        <w:rPr>
          <w:rFonts w:asciiTheme="minorHAnsi" w:eastAsia="Times New Roman" w:hAnsiTheme="minorHAnsi" w:cstheme="minorHAnsi"/>
          <w:bCs/>
          <w:sz w:val="24"/>
          <w:szCs w:val="24"/>
        </w:rPr>
      </w:pPr>
      <w:r w:rsidRPr="009A010C">
        <w:rPr>
          <w:rFonts w:asciiTheme="minorHAnsi" w:eastAsia="Times New Roman" w:hAnsiTheme="minorHAnsi" w:cstheme="minorHAnsi"/>
          <w:bCs/>
          <w:sz w:val="24"/>
          <w:szCs w:val="24"/>
        </w:rPr>
        <w:t>În cadrul unui proiect care vizează modernizarea infrastructurii educaționale, se vor putea finanța lucrări auxiliare care cuprind lucrări de consolidare a clădirilor aflate în risc seismic, acestea fiind eligibile într-un procent de maxim 15 % din valoarea eligibilă a cheltuielilor aferente cap.1, cap.2, cap.4 (punctele 4.1 – 4.6) și cap. 5 (punctul 5.1.1) din bugetul cererii de finanțare.</w:t>
      </w:r>
    </w:p>
    <w:p w14:paraId="3499CBF4" w14:textId="77777777" w:rsidR="00483DB3" w:rsidRPr="009A010C" w:rsidRDefault="00483DB3" w:rsidP="00483DB3">
      <w:pPr>
        <w:spacing w:before="0" w:after="0"/>
        <w:jc w:val="both"/>
        <w:rPr>
          <w:rFonts w:asciiTheme="minorHAnsi" w:hAnsiTheme="minorHAnsi" w:cstheme="minorHAnsi"/>
          <w:bCs/>
          <w:sz w:val="24"/>
          <w:szCs w:val="24"/>
        </w:rPr>
      </w:pPr>
    </w:p>
    <w:p w14:paraId="0B321A1F" w14:textId="77777777" w:rsidR="00483DB3" w:rsidRPr="009A010C" w:rsidRDefault="00483DB3" w:rsidP="00483DB3">
      <w:pPr>
        <w:spacing w:before="0" w:after="0"/>
        <w:jc w:val="both"/>
        <w:rPr>
          <w:rFonts w:asciiTheme="minorHAnsi" w:hAnsiTheme="minorHAnsi" w:cstheme="minorHAnsi"/>
          <w:bCs/>
          <w:sz w:val="24"/>
          <w:szCs w:val="24"/>
        </w:rPr>
      </w:pPr>
      <w:r w:rsidRPr="009A010C">
        <w:rPr>
          <w:rFonts w:asciiTheme="minorHAnsi" w:hAnsiTheme="minorHAnsi" w:cstheme="minorHAnsi"/>
          <w:bCs/>
          <w:sz w:val="24"/>
          <w:szCs w:val="24"/>
        </w:rPr>
        <w:t>Nu sunt eligibile:</w:t>
      </w:r>
    </w:p>
    <w:p w14:paraId="1C20DFDF" w14:textId="77777777" w:rsidR="00483DB3" w:rsidRPr="009A010C" w:rsidRDefault="00483DB3" w:rsidP="00ED57FC">
      <w:pPr>
        <w:pStyle w:val="ListParagraph"/>
        <w:numPr>
          <w:ilvl w:val="0"/>
          <w:numId w:val="51"/>
        </w:numPr>
        <w:spacing w:before="0" w:after="0"/>
        <w:jc w:val="both"/>
        <w:rPr>
          <w:rFonts w:asciiTheme="minorHAnsi" w:hAnsiTheme="minorHAnsi" w:cstheme="minorHAnsi"/>
          <w:bCs/>
          <w:sz w:val="24"/>
          <w:szCs w:val="24"/>
        </w:rPr>
      </w:pPr>
      <w:r w:rsidRPr="009A010C">
        <w:rPr>
          <w:rFonts w:asciiTheme="minorHAnsi" w:hAnsiTheme="minorHAnsi" w:cstheme="minorHAnsi"/>
          <w:bCs/>
          <w:sz w:val="24"/>
          <w:szCs w:val="24"/>
        </w:rPr>
        <w:t>Proiectele care propun exclusiv realizarea de lucrări fără autorizație de construire si/sau dotari;</w:t>
      </w:r>
    </w:p>
    <w:p w14:paraId="343921DD" w14:textId="77777777" w:rsidR="00483DB3" w:rsidRPr="009A010C" w:rsidRDefault="00483DB3" w:rsidP="00ED57FC">
      <w:pPr>
        <w:pStyle w:val="ListParagraph"/>
        <w:numPr>
          <w:ilvl w:val="0"/>
          <w:numId w:val="51"/>
        </w:numPr>
        <w:spacing w:before="0" w:after="0"/>
        <w:jc w:val="both"/>
        <w:rPr>
          <w:rFonts w:asciiTheme="minorHAnsi" w:hAnsiTheme="minorHAnsi" w:cstheme="minorHAnsi"/>
          <w:bCs/>
          <w:sz w:val="24"/>
          <w:szCs w:val="24"/>
        </w:rPr>
      </w:pPr>
      <w:r w:rsidRPr="009A010C">
        <w:rPr>
          <w:rFonts w:asciiTheme="minorHAnsi" w:hAnsiTheme="minorHAnsi" w:cstheme="minorHAnsi"/>
          <w:bCs/>
          <w:sz w:val="24"/>
          <w:szCs w:val="24"/>
        </w:rPr>
        <w:t>Proiectele care propun exclusiv dotari;</w:t>
      </w:r>
    </w:p>
    <w:p w14:paraId="0ED4E970" w14:textId="77777777" w:rsidR="00483DB3" w:rsidRPr="009A010C" w:rsidRDefault="00483DB3" w:rsidP="00ED57FC">
      <w:pPr>
        <w:pStyle w:val="ListParagraph"/>
        <w:numPr>
          <w:ilvl w:val="0"/>
          <w:numId w:val="51"/>
        </w:numPr>
        <w:spacing w:before="0" w:after="0"/>
        <w:jc w:val="both"/>
        <w:rPr>
          <w:rFonts w:asciiTheme="minorHAnsi" w:hAnsiTheme="minorHAnsi" w:cstheme="minorHAnsi"/>
          <w:bCs/>
          <w:sz w:val="24"/>
          <w:szCs w:val="24"/>
        </w:rPr>
      </w:pPr>
      <w:r w:rsidRPr="009A010C">
        <w:rPr>
          <w:rFonts w:asciiTheme="minorHAnsi" w:hAnsiTheme="minorHAnsi" w:cstheme="minorHAnsi"/>
          <w:bCs/>
          <w:sz w:val="24"/>
          <w:szCs w:val="24"/>
        </w:rPr>
        <w:t>Proiectele care implica doar lucrări de întreținere, reparare si mentenanță a infrastructurii;</w:t>
      </w:r>
    </w:p>
    <w:p w14:paraId="190C3279" w14:textId="77777777" w:rsidR="00483DB3" w:rsidRPr="009A010C" w:rsidRDefault="00483DB3" w:rsidP="00ED57FC">
      <w:pPr>
        <w:pStyle w:val="ListParagraph"/>
        <w:numPr>
          <w:ilvl w:val="0"/>
          <w:numId w:val="51"/>
        </w:numPr>
        <w:spacing w:before="0" w:after="0"/>
        <w:jc w:val="both"/>
        <w:rPr>
          <w:rFonts w:asciiTheme="minorHAnsi" w:hAnsiTheme="minorHAnsi" w:cstheme="minorHAnsi"/>
          <w:bCs/>
          <w:sz w:val="24"/>
          <w:szCs w:val="24"/>
        </w:rPr>
      </w:pPr>
      <w:r w:rsidRPr="009A010C">
        <w:rPr>
          <w:rFonts w:asciiTheme="minorHAnsi" w:hAnsiTheme="minorHAnsi" w:cstheme="minorHAnsi"/>
          <w:bCs/>
          <w:sz w:val="24"/>
          <w:szCs w:val="24"/>
        </w:rPr>
        <w:t>Proiectele finalizate care potrivit art 2 al RDC, Regulamentul (UE) 2021/1060, pct 37, reprezintă proiectele care au fost încheiate in mod fizic sau implementate intregal si pentru care toate plățile au fost efectuate de beneficiar, iar contribuția publica relevanta a fost plătită beneficiarilor.</w:t>
      </w:r>
    </w:p>
    <w:p w14:paraId="43EE5ACF" w14:textId="77777777" w:rsidR="00483DB3" w:rsidRPr="009A010C" w:rsidRDefault="00483DB3" w:rsidP="009C79D7">
      <w:pPr>
        <w:spacing w:before="0" w:after="0"/>
        <w:jc w:val="both"/>
        <w:rPr>
          <w:rFonts w:ascii="Calibri" w:eastAsiaTheme="minorHAnsi" w:hAnsi="Calibri"/>
          <w:sz w:val="24"/>
          <w:szCs w:val="24"/>
        </w:rPr>
      </w:pPr>
    </w:p>
    <w:p w14:paraId="6FA1A944" w14:textId="77777777" w:rsidR="00F55DD8" w:rsidRPr="009A010C" w:rsidRDefault="00F55DD8" w:rsidP="00ED57FC">
      <w:pPr>
        <w:numPr>
          <w:ilvl w:val="0"/>
          <w:numId w:val="49"/>
        </w:numPr>
        <w:tabs>
          <w:tab w:val="left" w:pos="180"/>
          <w:tab w:val="left" w:pos="720"/>
        </w:tabs>
        <w:spacing w:before="0" w:after="0" w:line="256" w:lineRule="auto"/>
        <w:jc w:val="both"/>
        <w:rPr>
          <w:rFonts w:asciiTheme="minorHAnsi" w:eastAsia="Times New Roman" w:hAnsiTheme="minorHAnsi" w:cstheme="minorHAnsi"/>
          <w:b/>
          <w:bCs/>
          <w:snapToGrid w:val="0"/>
          <w:sz w:val="24"/>
          <w:szCs w:val="24"/>
          <w:lang w:val="en-GB"/>
        </w:rPr>
      </w:pPr>
      <w:r w:rsidRPr="009A010C">
        <w:rPr>
          <w:rFonts w:asciiTheme="minorHAnsi" w:eastAsia="Times New Roman" w:hAnsiTheme="minorHAnsi" w:cstheme="minorHAnsi"/>
          <w:b/>
          <w:bCs/>
          <w:snapToGrid w:val="0"/>
          <w:sz w:val="24"/>
          <w:szCs w:val="24"/>
        </w:rPr>
        <w:t>Proiectul finanțat nu trebuie să fie încheiat</w:t>
      </w:r>
      <w:r w:rsidRPr="009A010C">
        <w:rPr>
          <w:rFonts w:asciiTheme="minorHAnsi" w:hAnsiTheme="minorHAnsi" w:cstheme="minorHAnsi"/>
          <w:sz w:val="24"/>
          <w:szCs w:val="24"/>
        </w:rPr>
        <w:t xml:space="preserve"> </w:t>
      </w:r>
      <w:r w:rsidRPr="009A010C">
        <w:rPr>
          <w:rFonts w:asciiTheme="minorHAnsi" w:eastAsia="Times New Roman" w:hAnsiTheme="minorHAnsi" w:cstheme="minorHAnsi"/>
          <w:b/>
          <w:bCs/>
          <w:snapToGrid w:val="0"/>
          <w:sz w:val="24"/>
          <w:szCs w:val="24"/>
        </w:rPr>
        <w:t>sau implementat integral (</w:t>
      </w:r>
      <w:r w:rsidRPr="009A010C">
        <w:rPr>
          <w:rFonts w:asciiTheme="minorHAnsi" w:hAnsiTheme="minorHAnsi" w:cstheme="minorHAnsi"/>
          <w:b/>
          <w:bCs/>
          <w:sz w:val="24"/>
          <w:szCs w:val="24"/>
        </w:rPr>
        <w:t>sa nu fie realizata recepția la terminarea lucrărilor)</w:t>
      </w:r>
      <w:r w:rsidRPr="009A010C">
        <w:rPr>
          <w:rFonts w:asciiTheme="minorHAnsi" w:eastAsia="Times New Roman" w:hAnsiTheme="minorHAnsi" w:cstheme="minorHAnsi"/>
          <w:b/>
          <w:bCs/>
          <w:snapToGrid w:val="0"/>
          <w:sz w:val="24"/>
          <w:szCs w:val="24"/>
        </w:rPr>
        <w:t xml:space="preserve"> înainte de depunerea cererii de finanțare în cadrul PR SE 2021-2027, indiferent dacă toate plățile aferente au fost realizate sau nu de către beneficiar. </w:t>
      </w:r>
      <w:r w:rsidRPr="009A010C">
        <w:rPr>
          <w:rFonts w:asciiTheme="minorHAnsi" w:eastAsia="Times New Roman" w:hAnsiTheme="minorHAnsi" w:cstheme="minorHAnsi"/>
          <w:b/>
          <w:bCs/>
          <w:snapToGrid w:val="0"/>
          <w:sz w:val="24"/>
          <w:szCs w:val="24"/>
          <w:lang w:val="en-GB"/>
        </w:rPr>
        <w:t xml:space="preserve">(art. 63, al. 6 din </w:t>
      </w:r>
      <w:proofErr w:type="spellStart"/>
      <w:r w:rsidRPr="009A010C">
        <w:rPr>
          <w:rFonts w:asciiTheme="minorHAnsi" w:eastAsia="Times New Roman" w:hAnsiTheme="minorHAnsi" w:cstheme="minorHAnsi"/>
          <w:b/>
          <w:bCs/>
          <w:snapToGrid w:val="0"/>
          <w:sz w:val="24"/>
          <w:szCs w:val="24"/>
          <w:lang w:val="en-GB"/>
        </w:rPr>
        <w:t>Regulamentul</w:t>
      </w:r>
      <w:proofErr w:type="spellEnd"/>
      <w:r w:rsidRPr="009A010C">
        <w:rPr>
          <w:rFonts w:asciiTheme="minorHAnsi" w:eastAsia="Times New Roman" w:hAnsiTheme="minorHAnsi" w:cstheme="minorHAnsi"/>
          <w:b/>
          <w:bCs/>
          <w:snapToGrid w:val="0"/>
          <w:sz w:val="24"/>
          <w:szCs w:val="24"/>
          <w:lang w:val="en-GB"/>
        </w:rPr>
        <w:t xml:space="preserve"> al </w:t>
      </w:r>
      <w:proofErr w:type="spellStart"/>
      <w:r w:rsidRPr="009A010C">
        <w:rPr>
          <w:rFonts w:asciiTheme="minorHAnsi" w:eastAsia="Times New Roman" w:hAnsiTheme="minorHAnsi" w:cstheme="minorHAnsi"/>
          <w:b/>
          <w:bCs/>
          <w:snapToGrid w:val="0"/>
          <w:sz w:val="24"/>
          <w:szCs w:val="24"/>
          <w:lang w:val="en-GB"/>
        </w:rPr>
        <w:t>Parlamentului</w:t>
      </w:r>
      <w:proofErr w:type="spellEnd"/>
      <w:r w:rsidRPr="009A010C">
        <w:rPr>
          <w:rFonts w:asciiTheme="minorHAnsi" w:eastAsia="Times New Roman" w:hAnsiTheme="minorHAnsi" w:cstheme="minorHAnsi"/>
          <w:b/>
          <w:bCs/>
          <w:snapToGrid w:val="0"/>
          <w:sz w:val="24"/>
          <w:szCs w:val="24"/>
          <w:lang w:val="en-GB"/>
        </w:rPr>
        <w:t xml:space="preserve"> European </w:t>
      </w:r>
      <w:proofErr w:type="spellStart"/>
      <w:r w:rsidRPr="009A010C">
        <w:rPr>
          <w:rFonts w:asciiTheme="minorHAnsi" w:eastAsia="Times New Roman" w:hAnsiTheme="minorHAnsi" w:cstheme="minorHAnsi"/>
          <w:b/>
          <w:bCs/>
          <w:snapToGrid w:val="0"/>
          <w:sz w:val="24"/>
          <w:szCs w:val="24"/>
          <w:lang w:val="en-GB"/>
        </w:rPr>
        <w:t>și</w:t>
      </w:r>
      <w:proofErr w:type="spellEnd"/>
      <w:r w:rsidRPr="009A010C">
        <w:rPr>
          <w:rFonts w:asciiTheme="minorHAnsi" w:eastAsia="Times New Roman" w:hAnsiTheme="minorHAnsi" w:cstheme="minorHAnsi"/>
          <w:b/>
          <w:bCs/>
          <w:snapToGrid w:val="0"/>
          <w:sz w:val="24"/>
          <w:szCs w:val="24"/>
          <w:lang w:val="en-GB"/>
        </w:rPr>
        <w:t xml:space="preserve"> al </w:t>
      </w:r>
      <w:proofErr w:type="spellStart"/>
      <w:r w:rsidRPr="009A010C">
        <w:rPr>
          <w:rFonts w:asciiTheme="minorHAnsi" w:eastAsia="Times New Roman" w:hAnsiTheme="minorHAnsi" w:cstheme="minorHAnsi"/>
          <w:b/>
          <w:bCs/>
          <w:snapToGrid w:val="0"/>
          <w:sz w:val="24"/>
          <w:szCs w:val="24"/>
          <w:lang w:val="en-GB"/>
        </w:rPr>
        <w:t>Consiliului</w:t>
      </w:r>
      <w:proofErr w:type="spellEnd"/>
      <w:r w:rsidRPr="009A010C">
        <w:rPr>
          <w:rFonts w:asciiTheme="minorHAnsi" w:eastAsia="Times New Roman" w:hAnsiTheme="minorHAnsi" w:cstheme="minorHAnsi"/>
          <w:b/>
          <w:bCs/>
          <w:snapToGrid w:val="0"/>
          <w:sz w:val="24"/>
          <w:szCs w:val="24"/>
          <w:lang w:val="en-GB"/>
        </w:rPr>
        <w:t xml:space="preserve"> nr. 1060/2021</w:t>
      </w:r>
    </w:p>
    <w:p w14:paraId="4F9F9C1F" w14:textId="77777777" w:rsidR="00E5313F" w:rsidRPr="009A010C" w:rsidRDefault="00E5313F" w:rsidP="00E5313F">
      <w:pPr>
        <w:tabs>
          <w:tab w:val="left" w:pos="180"/>
          <w:tab w:val="left" w:pos="720"/>
        </w:tabs>
        <w:spacing w:before="0" w:after="0" w:line="259" w:lineRule="auto"/>
        <w:jc w:val="both"/>
        <w:rPr>
          <w:rFonts w:ascii="Calibri" w:eastAsia="Times New Roman" w:hAnsi="Calibri"/>
          <w:b/>
          <w:bCs/>
          <w:snapToGrid w:val="0"/>
          <w:sz w:val="24"/>
          <w:szCs w:val="24"/>
        </w:rPr>
      </w:pPr>
    </w:p>
    <w:p w14:paraId="6FF3B17C" w14:textId="77777777" w:rsidR="00F55DD8" w:rsidRPr="009A010C" w:rsidRDefault="00F55DD8" w:rsidP="00F55DD8">
      <w:pPr>
        <w:spacing w:before="0" w:after="0" w:line="259" w:lineRule="auto"/>
        <w:jc w:val="both"/>
        <w:rPr>
          <w:rFonts w:asciiTheme="minorHAnsi" w:eastAsia="Times New Roman" w:hAnsiTheme="minorHAnsi" w:cstheme="minorHAnsi"/>
          <w:sz w:val="24"/>
          <w:szCs w:val="24"/>
          <w:lang w:val="fr-FR"/>
        </w:rPr>
      </w:pPr>
      <w:r w:rsidRPr="009A010C">
        <w:rPr>
          <w:rFonts w:asciiTheme="minorHAnsi" w:eastAsia="Times New Roman" w:hAnsiTheme="minorHAnsi" w:cstheme="minorHAnsi"/>
          <w:sz w:val="24"/>
          <w:szCs w:val="24"/>
          <w:lang w:val="fr-FR"/>
        </w:rPr>
        <w:t xml:space="preserve">Nu </w:t>
      </w:r>
      <w:proofErr w:type="spellStart"/>
      <w:r w:rsidRPr="009A010C">
        <w:rPr>
          <w:rFonts w:asciiTheme="minorHAnsi" w:eastAsia="Times New Roman" w:hAnsiTheme="minorHAnsi" w:cstheme="minorHAnsi"/>
          <w:sz w:val="24"/>
          <w:szCs w:val="24"/>
          <w:lang w:val="fr-FR"/>
        </w:rPr>
        <w:t>sunt</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eligibile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investiţiile</w:t>
      </w:r>
      <w:proofErr w:type="spellEnd"/>
      <w:r w:rsidRPr="009A010C">
        <w:rPr>
          <w:rFonts w:asciiTheme="minorHAnsi" w:eastAsia="Times New Roman" w:hAnsiTheme="minorHAnsi" w:cstheme="minorHAnsi"/>
          <w:sz w:val="24"/>
          <w:szCs w:val="24"/>
          <w:lang w:val="fr-FR"/>
        </w:rPr>
        <w:t xml:space="preserve"> care au </w:t>
      </w:r>
      <w:proofErr w:type="spellStart"/>
      <w:r w:rsidRPr="009A010C">
        <w:rPr>
          <w:rFonts w:asciiTheme="minorHAnsi" w:eastAsia="Times New Roman" w:hAnsiTheme="minorHAnsi" w:cstheme="minorHAnsi"/>
          <w:sz w:val="24"/>
          <w:szCs w:val="24"/>
          <w:lang w:val="fr-FR"/>
        </w:rPr>
        <w:t>fost</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finalizate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din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punct</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vedere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fizic</w:t>
      </w:r>
      <w:proofErr w:type="spellEnd"/>
      <w:r w:rsidRPr="009A010C">
        <w:rPr>
          <w:rFonts w:asciiTheme="minorHAnsi" w:eastAsia="Times New Roman" w:hAnsiTheme="minorHAnsi" w:cstheme="minorHAnsi"/>
          <w:sz w:val="24"/>
          <w:szCs w:val="24"/>
          <w:lang w:val="fr-FR"/>
        </w:rPr>
        <w:t xml:space="preserve"> (ex. </w:t>
      </w:r>
      <w:proofErr w:type="spellStart"/>
      <w:r w:rsidRPr="009A010C">
        <w:rPr>
          <w:rFonts w:asciiTheme="minorHAnsi" w:eastAsia="Times New Roman" w:hAnsiTheme="minorHAnsi" w:cstheme="minorHAnsi"/>
          <w:sz w:val="24"/>
          <w:szCs w:val="24"/>
          <w:lang w:val="fr-FR"/>
        </w:rPr>
        <w:t>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fost</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efectuată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recepţia</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terminarea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lucrărilor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până</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momentul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depunerii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cererii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finanţare</w:t>
      </w:r>
      <w:proofErr w:type="spellEnd"/>
      <w:r w:rsidRPr="009A010C">
        <w:rPr>
          <w:rFonts w:asciiTheme="minorHAnsi" w:eastAsia="Times New Roman" w:hAnsiTheme="minorHAnsi" w:cstheme="minorHAnsi"/>
          <w:sz w:val="24"/>
          <w:szCs w:val="24"/>
          <w:lang w:val="fr-FR"/>
        </w:rPr>
        <w:t xml:space="preserve">. </w:t>
      </w:r>
    </w:p>
    <w:p w14:paraId="72ECD416" w14:textId="77777777" w:rsidR="00F55DD8" w:rsidRPr="009A010C" w:rsidRDefault="00F55DD8" w:rsidP="00F55DD8">
      <w:pPr>
        <w:spacing w:before="0" w:after="0" w:line="259" w:lineRule="auto"/>
        <w:jc w:val="both"/>
        <w:rPr>
          <w:rFonts w:asciiTheme="minorHAnsi" w:eastAsia="Times New Roman" w:hAnsiTheme="minorHAnsi" w:cstheme="minorHAnsi"/>
          <w:sz w:val="24"/>
          <w:szCs w:val="24"/>
          <w:lang w:val="fr-FR"/>
        </w:rPr>
      </w:pPr>
      <w:proofErr w:type="spellStart"/>
      <w:r w:rsidRPr="009A010C">
        <w:rPr>
          <w:rFonts w:asciiTheme="minorHAnsi" w:eastAsia="Times New Roman" w:hAnsiTheme="minorHAnsi" w:cstheme="minorHAnsi"/>
          <w:sz w:val="24"/>
          <w:szCs w:val="24"/>
          <w:lang w:val="fr-FR"/>
        </w:rPr>
        <w:t>Contractele</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achiziție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publică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trebuie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să</w:t>
      </w:r>
      <w:proofErr w:type="spellEnd"/>
      <w:r w:rsidRPr="009A010C">
        <w:rPr>
          <w:rFonts w:asciiTheme="minorHAnsi" w:eastAsia="Times New Roman" w:hAnsiTheme="minorHAnsi" w:cstheme="minorHAnsi"/>
          <w:sz w:val="24"/>
          <w:szCs w:val="24"/>
          <w:lang w:val="fr-FR"/>
        </w:rPr>
        <w:t xml:space="preserve"> fi </w:t>
      </w:r>
      <w:proofErr w:type="spellStart"/>
      <w:r w:rsidRPr="009A010C">
        <w:rPr>
          <w:rFonts w:asciiTheme="minorHAnsi" w:eastAsia="Times New Roman" w:hAnsiTheme="minorHAnsi" w:cstheme="minorHAnsi"/>
          <w:sz w:val="24"/>
          <w:szCs w:val="24"/>
          <w:lang w:val="fr-FR"/>
        </w:rPr>
        <w:t>fost</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încheiate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după</w:t>
      </w:r>
      <w:proofErr w:type="spellEnd"/>
      <w:r w:rsidRPr="009A010C">
        <w:rPr>
          <w:rFonts w:asciiTheme="minorHAnsi" w:eastAsia="Times New Roman" w:hAnsiTheme="minorHAnsi" w:cstheme="minorHAnsi"/>
          <w:sz w:val="24"/>
          <w:szCs w:val="24"/>
          <w:lang w:val="fr-FR"/>
        </w:rPr>
        <w:t xml:space="preserve"> data de 01.01.2021,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caz</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contrar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cheltuielile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aferente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acestora</w:t>
      </w:r>
      <w:proofErr w:type="spellEnd"/>
      <w:r w:rsidRPr="009A010C">
        <w:rPr>
          <w:rFonts w:asciiTheme="minorHAnsi" w:eastAsia="Times New Roman" w:hAnsiTheme="minorHAnsi" w:cstheme="minorHAnsi"/>
          <w:sz w:val="24"/>
          <w:szCs w:val="24"/>
          <w:lang w:val="fr-FR"/>
        </w:rPr>
        <w:t xml:space="preserve"> nu </w:t>
      </w:r>
      <w:proofErr w:type="spellStart"/>
      <w:r w:rsidRPr="009A010C">
        <w:rPr>
          <w:rFonts w:asciiTheme="minorHAnsi" w:eastAsia="Times New Roman" w:hAnsiTheme="minorHAnsi" w:cstheme="minorHAnsi"/>
          <w:sz w:val="24"/>
          <w:szCs w:val="24"/>
          <w:lang w:val="fr-FR"/>
        </w:rPr>
        <w:t>sunt</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eligibile</w:t>
      </w:r>
      <w:proofErr w:type="spellEnd"/>
      <w:r w:rsidRPr="009A010C">
        <w:rPr>
          <w:rFonts w:asciiTheme="minorHAnsi" w:eastAsia="Times New Roman" w:hAnsiTheme="minorHAnsi" w:cstheme="minorHAnsi"/>
          <w:sz w:val="24"/>
          <w:szCs w:val="24"/>
          <w:lang w:val="fr-FR"/>
        </w:rPr>
        <w:t>.</w:t>
      </w:r>
    </w:p>
    <w:p w14:paraId="02913B85" w14:textId="77777777" w:rsidR="00F55DD8" w:rsidRPr="009A010C" w:rsidRDefault="00F55DD8" w:rsidP="00F55DD8">
      <w:pPr>
        <w:spacing w:before="0" w:after="0" w:line="259" w:lineRule="auto"/>
        <w:jc w:val="both"/>
        <w:rPr>
          <w:rFonts w:asciiTheme="minorHAnsi" w:eastAsia="Times New Roman" w:hAnsiTheme="minorHAnsi" w:cstheme="minorHAnsi"/>
          <w:sz w:val="24"/>
          <w:szCs w:val="24"/>
          <w:lang w:val="fr-FR"/>
        </w:rPr>
      </w:pPr>
    </w:p>
    <w:p w14:paraId="18A5039C" w14:textId="77777777" w:rsidR="00F55DD8" w:rsidRPr="009A010C" w:rsidRDefault="00F55DD8" w:rsidP="00F55DD8">
      <w:pPr>
        <w:spacing w:before="0" w:after="0" w:line="259" w:lineRule="auto"/>
        <w:jc w:val="both"/>
        <w:rPr>
          <w:rFonts w:asciiTheme="minorHAnsi" w:eastAsia="Times New Roman" w:hAnsiTheme="minorHAnsi" w:cstheme="minorHAnsi"/>
          <w:sz w:val="24"/>
          <w:szCs w:val="24"/>
          <w:lang w:val="fr-FR"/>
        </w:rPr>
      </w:pPr>
      <w:proofErr w:type="spellStart"/>
      <w:r w:rsidRPr="009A010C">
        <w:rPr>
          <w:rFonts w:asciiTheme="minorHAnsi" w:eastAsia="Times New Roman" w:hAnsiTheme="minorHAnsi" w:cstheme="minorHAnsi"/>
          <w:sz w:val="24"/>
          <w:szCs w:val="24"/>
          <w:lang w:val="fr-FR"/>
        </w:rPr>
        <w:t>Recepția</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terminarea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lucrărilor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poate</w:t>
      </w:r>
      <w:proofErr w:type="spellEnd"/>
      <w:r w:rsidRPr="009A010C">
        <w:rPr>
          <w:rFonts w:asciiTheme="minorHAnsi" w:eastAsia="Times New Roman" w:hAnsiTheme="minorHAnsi" w:cstheme="minorHAnsi"/>
          <w:sz w:val="24"/>
          <w:szCs w:val="24"/>
          <w:lang w:val="fr-FR"/>
        </w:rPr>
        <w:t xml:space="preserve"> fi </w:t>
      </w:r>
      <w:proofErr w:type="spellStart"/>
      <w:r w:rsidRPr="009A010C">
        <w:rPr>
          <w:rFonts w:asciiTheme="minorHAnsi" w:eastAsia="Times New Roman" w:hAnsiTheme="minorHAnsi" w:cstheme="minorHAnsi"/>
          <w:sz w:val="24"/>
          <w:szCs w:val="24"/>
          <w:lang w:val="fr-FR"/>
        </w:rPr>
        <w:t>făcută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perioada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cuprinsă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între</w:t>
      </w:r>
      <w:proofErr w:type="spellEnd"/>
      <w:r w:rsidRPr="009A010C">
        <w:rPr>
          <w:rFonts w:asciiTheme="minorHAnsi" w:eastAsia="Times New Roman" w:hAnsiTheme="minorHAnsi" w:cstheme="minorHAnsi"/>
          <w:sz w:val="24"/>
          <w:szCs w:val="24"/>
          <w:lang w:val="fr-FR"/>
        </w:rPr>
        <w:t xml:space="preserve"> data </w:t>
      </w:r>
      <w:proofErr w:type="spellStart"/>
      <w:r w:rsidRPr="009A010C">
        <w:rPr>
          <w:rFonts w:asciiTheme="minorHAnsi" w:eastAsia="Times New Roman" w:hAnsiTheme="minorHAnsi" w:cstheme="minorHAnsi"/>
          <w:sz w:val="24"/>
          <w:szCs w:val="24"/>
          <w:lang w:val="fr-FR"/>
        </w:rPr>
        <w:t>depunerii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cererii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finanțare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data </w:t>
      </w:r>
      <w:proofErr w:type="spellStart"/>
      <w:r w:rsidRPr="009A010C">
        <w:rPr>
          <w:rFonts w:asciiTheme="minorHAnsi" w:eastAsia="Times New Roman" w:hAnsiTheme="minorHAnsi" w:cstheme="minorHAnsi"/>
          <w:sz w:val="24"/>
          <w:szCs w:val="24"/>
          <w:lang w:val="fr-FR"/>
        </w:rPr>
        <w:t>semnării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contractului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finanțare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condițiile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respectării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prevederilor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Regulamentului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Parlamentului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European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şi</w:t>
      </w:r>
      <w:proofErr w:type="spellEnd"/>
      <w:r w:rsidRPr="009A010C">
        <w:rPr>
          <w:rFonts w:asciiTheme="minorHAnsi" w:eastAsia="Times New Roman" w:hAnsiTheme="minorHAnsi" w:cstheme="minorHAnsi"/>
          <w:sz w:val="24"/>
          <w:szCs w:val="24"/>
          <w:lang w:val="fr-FR"/>
        </w:rPr>
        <w:t xml:space="preserve"> al </w:t>
      </w:r>
      <w:proofErr w:type="spellStart"/>
      <w:r w:rsidRPr="009A010C">
        <w:rPr>
          <w:rFonts w:asciiTheme="minorHAnsi" w:eastAsia="Times New Roman" w:hAnsiTheme="minorHAnsi" w:cstheme="minorHAnsi"/>
          <w:sz w:val="24"/>
          <w:szCs w:val="24"/>
          <w:lang w:val="fr-FR"/>
        </w:rPr>
        <w:t>Consiliului</w:t>
      </w:r>
      <w:proofErr w:type="spellEnd"/>
      <w:r w:rsidRPr="009A010C">
        <w:rPr>
          <w:rFonts w:asciiTheme="minorHAnsi" w:eastAsia="Times New Roman" w:hAnsiTheme="minorHAnsi" w:cstheme="minorHAnsi"/>
          <w:sz w:val="24"/>
          <w:szCs w:val="24"/>
          <w:lang w:val="fr-FR"/>
        </w:rPr>
        <w:t xml:space="preserve"> nr. 2021/1060, mai sus-</w:t>
      </w:r>
      <w:proofErr w:type="spellStart"/>
      <w:r w:rsidRPr="009A010C">
        <w:rPr>
          <w:rFonts w:asciiTheme="minorHAnsi" w:eastAsia="Times New Roman" w:hAnsiTheme="minorHAnsi" w:cstheme="minorHAnsi"/>
          <w:sz w:val="24"/>
          <w:szCs w:val="24"/>
          <w:lang w:val="fr-FR"/>
        </w:rPr>
        <w:t>menționate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măsura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care </w:t>
      </w:r>
      <w:proofErr w:type="spellStart"/>
      <w:r w:rsidRPr="009A010C">
        <w:rPr>
          <w:rFonts w:asciiTheme="minorHAnsi" w:eastAsia="Times New Roman" w:hAnsiTheme="minorHAnsi" w:cstheme="minorHAnsi"/>
          <w:sz w:val="24"/>
          <w:szCs w:val="24"/>
          <w:lang w:val="fr-FR"/>
        </w:rPr>
        <w:t>amânarea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recepției</w:t>
      </w:r>
      <w:proofErr w:type="spellEnd"/>
      <w:r w:rsidRPr="009A010C">
        <w:rPr>
          <w:rFonts w:asciiTheme="minorHAnsi" w:eastAsia="Times New Roman" w:hAnsiTheme="minorHAnsi" w:cstheme="minorHAnsi"/>
          <w:sz w:val="24"/>
          <w:szCs w:val="24"/>
          <w:lang w:val="fr-FR"/>
        </w:rPr>
        <w:t xml:space="preserve"> s-a </w:t>
      </w:r>
      <w:proofErr w:type="spellStart"/>
      <w:r w:rsidRPr="009A010C">
        <w:rPr>
          <w:rFonts w:asciiTheme="minorHAnsi" w:eastAsia="Times New Roman" w:hAnsiTheme="minorHAnsi" w:cstheme="minorHAnsi"/>
          <w:sz w:val="24"/>
          <w:szCs w:val="24"/>
          <w:lang w:val="fr-FR"/>
        </w:rPr>
        <w:t>făcut</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respectarea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prevederilor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contractului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lucrări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legislației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specifice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domeniul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recepției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lucrărilor</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construcții</w:t>
      </w:r>
      <w:proofErr w:type="spellEnd"/>
      <w:r w:rsidRPr="009A010C">
        <w:rPr>
          <w:rFonts w:asciiTheme="minorHAnsi" w:eastAsia="Times New Roman" w:hAnsiTheme="minorHAnsi" w:cstheme="minorHAnsi"/>
          <w:sz w:val="24"/>
          <w:szCs w:val="24"/>
          <w:lang w:val="fr-FR"/>
        </w:rPr>
        <w:t xml:space="preserve"> </w:t>
      </w:r>
      <w:r w:rsidRPr="009A010C">
        <w:rPr>
          <w:rFonts w:asciiTheme="minorHAnsi" w:eastAsia="Times New Roman" w:hAnsiTheme="minorHAnsi" w:cstheme="minorHAnsi"/>
          <w:sz w:val="24"/>
          <w:szCs w:val="24"/>
          <w:lang w:val="fr-FR"/>
        </w:rPr>
        <w:lastRenderedPageBreak/>
        <w:t>(</w:t>
      </w:r>
      <w:proofErr w:type="spellStart"/>
      <w:r w:rsidRPr="009A010C">
        <w:rPr>
          <w:rFonts w:asciiTheme="minorHAnsi" w:eastAsia="Times New Roman" w:hAnsiTheme="minorHAnsi" w:cstheme="minorHAnsi"/>
          <w:sz w:val="24"/>
          <w:szCs w:val="24"/>
          <w:lang w:val="fr-FR"/>
        </w:rPr>
        <w:t>Regulamentul</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recepție</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lucrărilor</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construcții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instalații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aferente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acestora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aprobat</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prin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Hotărârea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Guvernului</w:t>
      </w:r>
      <w:proofErr w:type="spellEnd"/>
      <w:r w:rsidRPr="009A010C">
        <w:rPr>
          <w:rFonts w:asciiTheme="minorHAnsi" w:eastAsia="Times New Roman" w:hAnsiTheme="minorHAnsi" w:cstheme="minorHAnsi"/>
          <w:sz w:val="24"/>
          <w:szCs w:val="24"/>
          <w:lang w:val="fr-FR"/>
        </w:rPr>
        <w:t xml:space="preserve"> nr. 273 </w:t>
      </w:r>
      <w:proofErr w:type="spellStart"/>
      <w:r w:rsidRPr="009A010C">
        <w:rPr>
          <w:rFonts w:asciiTheme="minorHAnsi" w:eastAsia="Times New Roman" w:hAnsiTheme="minorHAnsi" w:cstheme="minorHAnsi"/>
          <w:sz w:val="24"/>
          <w:szCs w:val="24"/>
          <w:lang w:val="fr-FR"/>
        </w:rPr>
        <w:t>din</w:t>
      </w:r>
      <w:proofErr w:type="spellEnd"/>
      <w:r w:rsidRPr="009A010C">
        <w:rPr>
          <w:rFonts w:asciiTheme="minorHAnsi" w:eastAsia="Times New Roman" w:hAnsiTheme="minorHAnsi" w:cstheme="minorHAnsi"/>
          <w:sz w:val="24"/>
          <w:szCs w:val="24"/>
          <w:lang w:val="fr-FR"/>
        </w:rPr>
        <w:t xml:space="preserve"> 14 </w:t>
      </w:r>
      <w:proofErr w:type="spellStart"/>
      <w:r w:rsidRPr="009A010C">
        <w:rPr>
          <w:rFonts w:asciiTheme="minorHAnsi" w:eastAsia="Times New Roman" w:hAnsiTheme="minorHAnsi" w:cstheme="minorHAnsi"/>
          <w:sz w:val="24"/>
          <w:szCs w:val="24"/>
          <w:lang w:val="fr-FR"/>
        </w:rPr>
        <w:t>iunie</w:t>
      </w:r>
      <w:proofErr w:type="spellEnd"/>
      <w:r w:rsidRPr="009A010C">
        <w:rPr>
          <w:rFonts w:asciiTheme="minorHAnsi" w:eastAsia="Times New Roman" w:hAnsiTheme="minorHAnsi" w:cstheme="minorHAnsi"/>
          <w:sz w:val="24"/>
          <w:szCs w:val="24"/>
          <w:lang w:val="fr-FR"/>
        </w:rPr>
        <w:t xml:space="preserve"> 1994,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modificările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completările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ulterioare</w:t>
      </w:r>
      <w:proofErr w:type="spellEnd"/>
      <w:r w:rsidRPr="009A010C">
        <w:rPr>
          <w:rFonts w:asciiTheme="minorHAnsi" w:eastAsia="Times New Roman" w:hAnsiTheme="minorHAnsi" w:cstheme="minorHAnsi"/>
          <w:sz w:val="24"/>
          <w:szCs w:val="24"/>
          <w:lang w:val="fr-FR"/>
        </w:rPr>
        <w:t>).</w:t>
      </w:r>
    </w:p>
    <w:p w14:paraId="0D88242F" w14:textId="77777777" w:rsidR="00F55DD8" w:rsidRPr="009A010C" w:rsidRDefault="00F55DD8" w:rsidP="00F55DD8">
      <w:pPr>
        <w:spacing w:before="0" w:after="0" w:line="259" w:lineRule="auto"/>
        <w:jc w:val="both"/>
        <w:rPr>
          <w:rFonts w:asciiTheme="minorHAnsi" w:eastAsia="Times New Roman" w:hAnsiTheme="minorHAnsi" w:cstheme="minorHAnsi"/>
          <w:sz w:val="24"/>
          <w:szCs w:val="24"/>
          <w:lang w:val="fr-FR"/>
        </w:rPr>
      </w:pPr>
    </w:p>
    <w:p w14:paraId="3AE0E582" w14:textId="77777777" w:rsidR="00F55DD8" w:rsidRPr="009A010C" w:rsidRDefault="00F55DD8" w:rsidP="00F55DD8">
      <w:pPr>
        <w:spacing w:before="0" w:after="0" w:line="259" w:lineRule="auto"/>
        <w:jc w:val="both"/>
        <w:rPr>
          <w:rFonts w:asciiTheme="minorHAnsi" w:eastAsia="Times New Roman" w:hAnsiTheme="minorHAnsi" w:cstheme="minorHAnsi"/>
          <w:sz w:val="24"/>
          <w:szCs w:val="24"/>
          <w:lang w:val="fr-FR"/>
        </w:rPr>
      </w:pPr>
      <w:r w:rsidRPr="009A010C">
        <w:rPr>
          <w:rFonts w:asciiTheme="minorHAnsi" w:eastAsia="Times New Roman" w:hAnsiTheme="minorHAnsi" w:cstheme="minorHAnsi"/>
          <w:sz w:val="24"/>
          <w:szCs w:val="24"/>
        </w:rPr>
        <w:t>Se va evita situația în care, deși recepția la terminarea lucrărilor nu a fost realizată, investiția să fie finalizata</w:t>
      </w:r>
      <w:r w:rsidRPr="009A010C">
        <w:rPr>
          <w:rFonts w:asciiTheme="minorHAnsi" w:eastAsia="Times New Roman" w:hAnsiTheme="minorHAnsi" w:cstheme="minorHAnsi"/>
          <w:sz w:val="24"/>
          <w:szCs w:val="24"/>
          <w:lang w:val="fr-FR"/>
        </w:rPr>
        <w:t>.</w:t>
      </w:r>
    </w:p>
    <w:p w14:paraId="60D17C2C" w14:textId="77777777" w:rsidR="00F55DD8" w:rsidRPr="009A010C" w:rsidRDefault="00F55DD8" w:rsidP="00F55DD8">
      <w:pPr>
        <w:spacing w:before="0" w:after="0" w:line="259" w:lineRule="auto"/>
        <w:jc w:val="both"/>
        <w:rPr>
          <w:rFonts w:asciiTheme="minorHAnsi" w:eastAsia="Times New Roman" w:hAnsiTheme="minorHAnsi" w:cstheme="minorHAnsi"/>
          <w:sz w:val="24"/>
          <w:szCs w:val="24"/>
          <w:lang w:val="fr-FR"/>
        </w:rPr>
      </w:pPr>
      <w:proofErr w:type="spellStart"/>
      <w:r w:rsidRPr="009A010C">
        <w:rPr>
          <w:rFonts w:asciiTheme="minorHAnsi" w:eastAsia="Times New Roman" w:hAnsiTheme="minorHAnsi" w:cstheme="minorHAnsi"/>
          <w:sz w:val="24"/>
          <w:szCs w:val="24"/>
          <w:lang w:val="fr-FR"/>
        </w:rPr>
        <w:t>Tergiversarea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efectuării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recepţiei</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terminarea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lucrărilor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numai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pentru</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asigura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încadrarea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condiţiile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prezentelor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apeluri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proiecte</w:t>
      </w:r>
      <w:proofErr w:type="spellEnd"/>
      <w:r w:rsidRPr="009A010C">
        <w:rPr>
          <w:rFonts w:asciiTheme="minorHAnsi" w:eastAsia="Times New Roman" w:hAnsiTheme="minorHAnsi" w:cstheme="minorHAnsi"/>
          <w:sz w:val="24"/>
          <w:szCs w:val="24"/>
          <w:lang w:val="fr-FR"/>
        </w:rPr>
        <w:t xml:space="preserve"> va </w:t>
      </w:r>
      <w:proofErr w:type="spellStart"/>
      <w:r w:rsidRPr="009A010C">
        <w:rPr>
          <w:rFonts w:asciiTheme="minorHAnsi" w:eastAsia="Times New Roman" w:hAnsiTheme="minorHAnsi" w:cstheme="minorHAnsi"/>
          <w:sz w:val="24"/>
          <w:szCs w:val="24"/>
          <w:lang w:val="fr-FR"/>
        </w:rPr>
        <w:t>conduce</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respingerea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cererii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finanţare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depuse</w:t>
      </w:r>
      <w:proofErr w:type="spellEnd"/>
      <w:r w:rsidRPr="009A010C">
        <w:rPr>
          <w:rFonts w:asciiTheme="minorHAnsi" w:eastAsia="Times New Roman" w:hAnsiTheme="minorHAnsi" w:cstheme="minorHAnsi"/>
          <w:sz w:val="24"/>
          <w:szCs w:val="24"/>
          <w:lang w:val="fr-FR"/>
        </w:rPr>
        <w:t>.</w:t>
      </w:r>
    </w:p>
    <w:p w14:paraId="5F959CEB" w14:textId="77777777" w:rsidR="00F55DD8" w:rsidRPr="009A010C" w:rsidRDefault="00F55DD8" w:rsidP="00F55DD8">
      <w:pPr>
        <w:spacing w:before="0" w:after="0" w:line="259" w:lineRule="auto"/>
        <w:jc w:val="both"/>
        <w:rPr>
          <w:rFonts w:asciiTheme="minorHAnsi" w:eastAsia="Times New Roman" w:hAnsiTheme="minorHAnsi" w:cstheme="minorHAnsi"/>
          <w:sz w:val="24"/>
          <w:szCs w:val="24"/>
          <w:lang w:val="fr-FR"/>
        </w:rPr>
      </w:pPr>
      <w:proofErr w:type="spellStart"/>
      <w:r w:rsidRPr="009A010C">
        <w:rPr>
          <w:rFonts w:asciiTheme="minorHAnsi" w:eastAsia="Times New Roman" w:hAnsiTheme="minorHAnsi" w:cstheme="minorHAnsi"/>
          <w:sz w:val="24"/>
          <w:szCs w:val="24"/>
          <w:lang w:val="fr-FR"/>
        </w:rPr>
        <w:t>Recepția</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terminarea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lucrărilor</w:t>
      </w:r>
      <w:proofErr w:type="spellEnd"/>
      <w:r w:rsidRPr="009A010C">
        <w:rPr>
          <w:rFonts w:asciiTheme="minorHAnsi" w:eastAsia="Times New Roman" w:hAnsiTheme="minorHAnsi" w:cstheme="minorHAnsi"/>
          <w:sz w:val="24"/>
          <w:szCs w:val="24"/>
          <w:lang w:val="fr-FR"/>
        </w:rPr>
        <w:t xml:space="preserve"> nu </w:t>
      </w:r>
      <w:proofErr w:type="spellStart"/>
      <w:r w:rsidRPr="009A010C">
        <w:rPr>
          <w:rFonts w:asciiTheme="minorHAnsi" w:eastAsia="Times New Roman" w:hAnsiTheme="minorHAnsi" w:cstheme="minorHAnsi"/>
          <w:sz w:val="24"/>
          <w:szCs w:val="24"/>
          <w:lang w:val="fr-FR"/>
        </w:rPr>
        <w:t>trebuie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amânată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afara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termenului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contractual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w:t>
      </w:r>
      <w:proofErr w:type="spellStart"/>
      <w:r w:rsidRPr="009A010C">
        <w:rPr>
          <w:rFonts w:asciiTheme="minorHAnsi" w:eastAsia="Times New Roman" w:hAnsiTheme="minorHAnsi" w:cstheme="minorHAnsi"/>
          <w:sz w:val="24"/>
          <w:szCs w:val="24"/>
          <w:lang w:val="fr-FR"/>
        </w:rPr>
        <w:t>sau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legal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scopul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încadrării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condițiile</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eligibilitate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prevăzute</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Ghidul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specific</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fapt</w:t>
      </w:r>
      <w:proofErr w:type="spellEnd"/>
      <w:r w:rsidRPr="009A010C">
        <w:rPr>
          <w:rFonts w:asciiTheme="minorHAnsi" w:eastAsia="Times New Roman" w:hAnsiTheme="minorHAnsi" w:cstheme="minorHAnsi"/>
          <w:sz w:val="24"/>
          <w:szCs w:val="24"/>
          <w:lang w:val="fr-FR"/>
        </w:rPr>
        <w:t xml:space="preserve"> care </w:t>
      </w:r>
      <w:proofErr w:type="spellStart"/>
      <w:r w:rsidRPr="009A010C">
        <w:rPr>
          <w:rFonts w:asciiTheme="minorHAnsi" w:eastAsia="Times New Roman" w:hAnsiTheme="minorHAnsi" w:cstheme="minorHAnsi"/>
          <w:sz w:val="24"/>
          <w:szCs w:val="24"/>
          <w:lang w:val="fr-FR"/>
        </w:rPr>
        <w:t>poate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conduce</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încălcarea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prevederilor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reglementate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prin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Regulamentul</w:t>
      </w:r>
      <w:proofErr w:type="spellEnd"/>
      <w:r w:rsidRPr="009A010C">
        <w:rPr>
          <w:rFonts w:asciiTheme="minorHAnsi" w:eastAsia="Times New Roman" w:hAnsiTheme="minorHAnsi" w:cstheme="minorHAnsi"/>
          <w:sz w:val="24"/>
          <w:szCs w:val="24"/>
          <w:lang w:val="fr-FR"/>
        </w:rPr>
        <w:t xml:space="preserve"> nr.</w:t>
      </w:r>
      <w:r w:rsidRPr="009A010C">
        <w:rPr>
          <w:rFonts w:asciiTheme="minorHAnsi" w:hAnsiTheme="minorHAnsi" w:cstheme="minorHAnsi"/>
          <w:sz w:val="24"/>
          <w:szCs w:val="24"/>
        </w:rPr>
        <w:t xml:space="preserve"> </w:t>
      </w:r>
      <w:r w:rsidRPr="009A010C">
        <w:rPr>
          <w:rFonts w:asciiTheme="minorHAnsi" w:eastAsia="Times New Roman" w:hAnsiTheme="minorHAnsi" w:cstheme="minorHAnsi"/>
          <w:sz w:val="24"/>
          <w:szCs w:val="24"/>
          <w:lang w:val="fr-FR"/>
        </w:rPr>
        <w:t xml:space="preserve">2021/1060, a </w:t>
      </w:r>
      <w:proofErr w:type="spellStart"/>
      <w:r w:rsidRPr="009A010C">
        <w:rPr>
          <w:rFonts w:asciiTheme="minorHAnsi" w:eastAsia="Times New Roman" w:hAnsiTheme="minorHAnsi" w:cstheme="minorHAnsi"/>
          <w:sz w:val="24"/>
          <w:szCs w:val="24"/>
          <w:lang w:val="fr-FR"/>
        </w:rPr>
        <w:t>legislației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naționale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domeniul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lucrărilor</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construcție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precum</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principiului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tratamentului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egal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nediscriminatoriu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raport</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solicitanții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finanțare</w:t>
      </w:r>
      <w:proofErr w:type="spellEnd"/>
      <w:r w:rsidRPr="009A010C">
        <w:rPr>
          <w:rFonts w:asciiTheme="minorHAnsi" w:eastAsia="Times New Roman" w:hAnsiTheme="minorHAnsi" w:cstheme="minorHAnsi"/>
          <w:sz w:val="24"/>
          <w:szCs w:val="24"/>
          <w:lang w:val="fr-FR"/>
        </w:rPr>
        <w:t>.</w:t>
      </w:r>
    </w:p>
    <w:p w14:paraId="09B1C3A8" w14:textId="77777777" w:rsidR="00F55DD8" w:rsidRPr="009A010C" w:rsidRDefault="00F55DD8" w:rsidP="00F55DD8">
      <w:pPr>
        <w:spacing w:before="0" w:after="0" w:line="259" w:lineRule="auto"/>
        <w:jc w:val="both"/>
        <w:rPr>
          <w:rFonts w:asciiTheme="minorHAnsi" w:eastAsia="Times New Roman" w:hAnsiTheme="minorHAnsi" w:cstheme="minorHAnsi"/>
          <w:sz w:val="24"/>
          <w:szCs w:val="24"/>
          <w:lang w:val="fr-FR"/>
        </w:rPr>
      </w:pPr>
    </w:p>
    <w:p w14:paraId="631CF788" w14:textId="03ABC72C" w:rsidR="00E12457" w:rsidRPr="009A010C" w:rsidRDefault="00F55DD8" w:rsidP="00F55DD8">
      <w:pPr>
        <w:spacing w:before="0" w:after="0" w:line="259" w:lineRule="auto"/>
        <w:jc w:val="both"/>
        <w:rPr>
          <w:rFonts w:ascii="Calibri" w:hAnsi="Calibri"/>
          <w:iCs/>
          <w:sz w:val="24"/>
          <w:szCs w:val="24"/>
          <w:lang w:val="fr-FR"/>
        </w:rPr>
      </w:pPr>
      <w:proofErr w:type="spellStart"/>
      <w:r w:rsidRPr="009A010C">
        <w:rPr>
          <w:rFonts w:asciiTheme="minorHAnsi" w:hAnsiTheme="minorHAnsi" w:cstheme="minorHAnsi"/>
          <w:sz w:val="24"/>
          <w:szCs w:val="24"/>
          <w:lang w:val="fr-FR" w:eastAsia="en-GB"/>
        </w:rPr>
        <w:t>După</w:t>
      </w:r>
      <w:proofErr w:type="spellEnd"/>
      <w:r w:rsidRPr="009A010C">
        <w:rPr>
          <w:rFonts w:asciiTheme="minorHAnsi" w:hAnsiTheme="minorHAnsi" w:cstheme="minorHAnsi"/>
          <w:sz w:val="24"/>
          <w:szCs w:val="24"/>
          <w:lang w:val="fr-FR" w:eastAsia="en-GB"/>
        </w:rPr>
        <w:t xml:space="preserve"> data </w:t>
      </w:r>
      <w:proofErr w:type="spellStart"/>
      <w:r w:rsidRPr="009A010C">
        <w:rPr>
          <w:rFonts w:asciiTheme="minorHAnsi" w:hAnsiTheme="minorHAnsi" w:cstheme="minorHAnsi"/>
          <w:sz w:val="24"/>
          <w:szCs w:val="24"/>
          <w:lang w:val="fr-FR" w:eastAsia="en-GB"/>
        </w:rPr>
        <w:t>emiterii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Ordinului</w:t>
      </w:r>
      <w:proofErr w:type="spellEnd"/>
      <w:r w:rsidRPr="009A010C">
        <w:rPr>
          <w:rFonts w:asciiTheme="minorHAnsi" w:hAnsiTheme="minorHAnsi" w:cstheme="minorHAnsi"/>
          <w:sz w:val="24"/>
          <w:szCs w:val="24"/>
          <w:lang w:val="fr-FR" w:eastAsia="en-GB"/>
        </w:rPr>
        <w:t xml:space="preserve"> de </w:t>
      </w:r>
      <w:proofErr w:type="spellStart"/>
      <w:r w:rsidRPr="009A010C">
        <w:rPr>
          <w:rFonts w:asciiTheme="minorHAnsi" w:hAnsiTheme="minorHAnsi" w:cstheme="minorHAnsi"/>
          <w:sz w:val="24"/>
          <w:szCs w:val="24"/>
          <w:lang w:val="fr-FR" w:eastAsia="en-GB"/>
        </w:rPr>
        <w:t>începere</w:t>
      </w:r>
      <w:proofErr w:type="spellEnd"/>
      <w:r w:rsidRPr="009A010C">
        <w:rPr>
          <w:rFonts w:asciiTheme="minorHAnsi" w:hAnsiTheme="minorHAnsi" w:cstheme="minorHAnsi"/>
          <w:sz w:val="24"/>
          <w:szCs w:val="24"/>
          <w:lang w:val="fr-FR" w:eastAsia="en-GB"/>
        </w:rPr>
        <w:t xml:space="preserve"> a </w:t>
      </w:r>
      <w:proofErr w:type="spellStart"/>
      <w:r w:rsidRPr="009A010C">
        <w:rPr>
          <w:rFonts w:asciiTheme="minorHAnsi" w:hAnsiTheme="minorHAnsi" w:cstheme="minorHAnsi"/>
          <w:sz w:val="24"/>
          <w:szCs w:val="24"/>
          <w:lang w:val="fr-FR" w:eastAsia="en-GB"/>
        </w:rPr>
        <w:t>lucrărilor</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lucrările</w:t>
      </w:r>
      <w:proofErr w:type="spellEnd"/>
      <w:r w:rsidRPr="009A010C">
        <w:rPr>
          <w:rFonts w:asciiTheme="minorHAnsi" w:hAnsiTheme="minorHAnsi" w:cstheme="minorHAnsi"/>
          <w:sz w:val="24"/>
          <w:szCs w:val="24"/>
          <w:lang w:val="fr-FR" w:eastAsia="en-GB"/>
        </w:rPr>
        <w:t xml:space="preserve"> de </w:t>
      </w:r>
      <w:proofErr w:type="spellStart"/>
      <w:r w:rsidRPr="009A010C">
        <w:rPr>
          <w:rFonts w:asciiTheme="minorHAnsi" w:hAnsiTheme="minorHAnsi" w:cstheme="minorHAnsi"/>
          <w:sz w:val="24"/>
          <w:szCs w:val="24"/>
          <w:lang w:val="fr-FR" w:eastAsia="en-GB"/>
        </w:rPr>
        <w:t>intervenție</w:t>
      </w:r>
      <w:proofErr w:type="spellEnd"/>
      <w:r w:rsidRPr="009A010C">
        <w:rPr>
          <w:rFonts w:asciiTheme="minorHAnsi" w:hAnsiTheme="minorHAnsi" w:cstheme="minorHAnsi"/>
          <w:sz w:val="24"/>
          <w:szCs w:val="24"/>
          <w:lang w:val="fr-FR" w:eastAsia="en-GB"/>
        </w:rPr>
        <w:t>/</w:t>
      </w:r>
      <w:proofErr w:type="spellStart"/>
      <w:r w:rsidRPr="009A010C">
        <w:rPr>
          <w:rFonts w:asciiTheme="minorHAnsi" w:hAnsiTheme="minorHAnsi" w:cstheme="minorHAnsi"/>
          <w:sz w:val="24"/>
          <w:szCs w:val="24"/>
          <w:lang w:val="fr-FR" w:eastAsia="en-GB"/>
        </w:rPr>
        <w:t>activitățile</w:t>
      </w:r>
      <w:proofErr w:type="spellEnd"/>
      <w:r w:rsidRPr="009A010C">
        <w:rPr>
          <w:rFonts w:asciiTheme="minorHAnsi" w:hAnsiTheme="minorHAnsi" w:cstheme="minorHAnsi"/>
          <w:sz w:val="24"/>
          <w:szCs w:val="24"/>
          <w:lang w:val="fr-FR" w:eastAsia="en-GB"/>
        </w:rPr>
        <w:t xml:space="preserve"> nu au </w:t>
      </w:r>
      <w:proofErr w:type="spellStart"/>
      <w:r w:rsidRPr="009A010C">
        <w:rPr>
          <w:rFonts w:asciiTheme="minorHAnsi" w:hAnsiTheme="minorHAnsi" w:cstheme="minorHAnsi"/>
          <w:sz w:val="24"/>
          <w:szCs w:val="24"/>
          <w:lang w:val="fr-FR" w:eastAsia="en-GB"/>
        </w:rPr>
        <w:t>beneficiat</w:t>
      </w:r>
      <w:proofErr w:type="spellEnd"/>
      <w:r w:rsidRPr="009A010C">
        <w:rPr>
          <w:rFonts w:asciiTheme="minorHAnsi" w:hAnsiTheme="minorHAnsi" w:cstheme="minorHAnsi"/>
          <w:sz w:val="24"/>
          <w:szCs w:val="24"/>
          <w:lang w:val="fr-FR" w:eastAsia="en-GB"/>
        </w:rPr>
        <w:t xml:space="preserve"> de </w:t>
      </w:r>
      <w:proofErr w:type="spellStart"/>
      <w:r w:rsidRPr="009A010C">
        <w:rPr>
          <w:rFonts w:asciiTheme="minorHAnsi" w:hAnsiTheme="minorHAnsi" w:cstheme="minorHAnsi"/>
          <w:sz w:val="24"/>
          <w:szCs w:val="24"/>
          <w:lang w:val="fr-FR" w:eastAsia="en-GB"/>
        </w:rPr>
        <w:t>fonduri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publice</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din</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alte</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surse</w:t>
      </w:r>
      <w:proofErr w:type="spellEnd"/>
      <w:r w:rsidRPr="009A010C">
        <w:rPr>
          <w:rFonts w:asciiTheme="minorHAnsi" w:hAnsiTheme="minorHAnsi" w:cstheme="minorHAnsi"/>
          <w:sz w:val="24"/>
          <w:szCs w:val="24"/>
          <w:lang w:val="fr-FR" w:eastAsia="en-GB"/>
        </w:rPr>
        <w:t xml:space="preserve"> de </w:t>
      </w:r>
      <w:proofErr w:type="spellStart"/>
      <w:r w:rsidRPr="009A010C">
        <w:rPr>
          <w:rFonts w:asciiTheme="minorHAnsi" w:hAnsiTheme="minorHAnsi" w:cstheme="minorHAnsi"/>
          <w:sz w:val="24"/>
          <w:szCs w:val="24"/>
          <w:lang w:val="fr-FR" w:eastAsia="en-GB"/>
        </w:rPr>
        <w:t>finanţare</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exceptând</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pe</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cele</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din</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fonduri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proprii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aferente</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contractului</w:t>
      </w:r>
      <w:proofErr w:type="spellEnd"/>
      <w:r w:rsidRPr="009A010C">
        <w:rPr>
          <w:rFonts w:asciiTheme="minorHAnsi" w:hAnsiTheme="minorHAnsi" w:cstheme="minorHAnsi"/>
          <w:sz w:val="24"/>
          <w:szCs w:val="24"/>
          <w:lang w:val="fr-FR" w:eastAsia="en-GB"/>
        </w:rPr>
        <w:t xml:space="preserve"> de </w:t>
      </w:r>
      <w:proofErr w:type="spellStart"/>
      <w:r w:rsidRPr="009A010C">
        <w:rPr>
          <w:rFonts w:asciiTheme="minorHAnsi" w:hAnsiTheme="minorHAnsi" w:cstheme="minorHAnsi"/>
          <w:sz w:val="24"/>
          <w:szCs w:val="24"/>
          <w:lang w:val="fr-FR" w:eastAsia="en-GB"/>
        </w:rPr>
        <w:t>lucrări</w:t>
      </w:r>
      <w:proofErr w:type="spellEnd"/>
      <w:r w:rsidRPr="009A010C">
        <w:rPr>
          <w:rFonts w:asciiTheme="minorHAnsi" w:hAnsiTheme="minorHAnsi" w:cstheme="minorHAnsi"/>
          <w:sz w:val="24"/>
          <w:szCs w:val="24"/>
          <w:lang w:val="fr-FR" w:eastAsia="en-GB"/>
        </w:rPr>
        <w:t xml:space="preserve"> ce face </w:t>
      </w:r>
      <w:proofErr w:type="spellStart"/>
      <w:r w:rsidRPr="009A010C">
        <w:rPr>
          <w:rFonts w:asciiTheme="minorHAnsi" w:hAnsiTheme="minorHAnsi" w:cstheme="minorHAnsi"/>
          <w:sz w:val="24"/>
          <w:szCs w:val="24"/>
          <w:lang w:val="fr-FR" w:eastAsia="en-GB"/>
        </w:rPr>
        <w:t>obiectul</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proiectului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Criteriul</w:t>
      </w:r>
      <w:proofErr w:type="spellEnd"/>
      <w:r w:rsidRPr="009A010C">
        <w:rPr>
          <w:rFonts w:asciiTheme="minorHAnsi" w:hAnsiTheme="minorHAnsi" w:cstheme="minorHAnsi"/>
          <w:sz w:val="24"/>
          <w:szCs w:val="24"/>
          <w:lang w:val="fr-FR" w:eastAsia="en-GB"/>
        </w:rPr>
        <w:t xml:space="preserve"> nu se </w:t>
      </w:r>
      <w:proofErr w:type="spellStart"/>
      <w:r w:rsidRPr="009A010C">
        <w:rPr>
          <w:rFonts w:asciiTheme="minorHAnsi" w:hAnsiTheme="minorHAnsi" w:cstheme="minorHAnsi"/>
          <w:sz w:val="24"/>
          <w:szCs w:val="24"/>
          <w:lang w:val="fr-FR" w:eastAsia="en-GB"/>
        </w:rPr>
        <w:t>aplică</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pentru</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lucrările</w:t>
      </w:r>
      <w:proofErr w:type="spellEnd"/>
      <w:r w:rsidRPr="009A010C">
        <w:rPr>
          <w:rFonts w:asciiTheme="minorHAnsi" w:hAnsiTheme="minorHAnsi" w:cstheme="minorHAnsi"/>
          <w:sz w:val="24"/>
          <w:szCs w:val="24"/>
          <w:lang w:val="fr-FR" w:eastAsia="en-GB"/>
        </w:rPr>
        <w:t xml:space="preserve"> de </w:t>
      </w:r>
      <w:proofErr w:type="spellStart"/>
      <w:r w:rsidRPr="009A010C">
        <w:rPr>
          <w:rFonts w:asciiTheme="minorHAnsi" w:hAnsiTheme="minorHAnsi" w:cstheme="minorHAnsi"/>
          <w:sz w:val="24"/>
          <w:szCs w:val="24"/>
          <w:lang w:val="fr-FR" w:eastAsia="en-GB"/>
        </w:rPr>
        <w:t>întreținere</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și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reparații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curente</w:t>
      </w:r>
      <w:proofErr w:type="spellEnd"/>
      <w:r w:rsidRPr="009A010C">
        <w:rPr>
          <w:rFonts w:asciiTheme="minorHAnsi" w:hAnsiTheme="minorHAnsi" w:cstheme="minorHAnsi"/>
          <w:b/>
          <w:bCs/>
          <w:sz w:val="24"/>
          <w:szCs w:val="24"/>
          <w:lang w:val="fr-FR" w:eastAsia="en-GB"/>
        </w:rPr>
        <w:t>.</w:t>
      </w:r>
    </w:p>
    <w:p w14:paraId="6951078D" w14:textId="77777777" w:rsidR="00E12457" w:rsidRPr="009A010C" w:rsidRDefault="00E12457" w:rsidP="00E12457">
      <w:pPr>
        <w:spacing w:before="0" w:after="0" w:line="256" w:lineRule="auto"/>
        <w:ind w:left="720"/>
        <w:jc w:val="both"/>
        <w:rPr>
          <w:rFonts w:ascii="Calibri" w:hAnsi="Calibri"/>
          <w:sz w:val="24"/>
          <w:szCs w:val="24"/>
          <w:lang w:val="fr-FR"/>
        </w:rPr>
      </w:pPr>
    </w:p>
    <w:p w14:paraId="580A80CA" w14:textId="77777777" w:rsidR="00F55DD8" w:rsidRPr="009A010C" w:rsidRDefault="00F55DD8" w:rsidP="00ED57FC">
      <w:pPr>
        <w:numPr>
          <w:ilvl w:val="0"/>
          <w:numId w:val="49"/>
        </w:numPr>
        <w:spacing w:before="0" w:after="0" w:line="259" w:lineRule="auto"/>
        <w:contextualSpacing/>
        <w:jc w:val="both"/>
        <w:rPr>
          <w:rFonts w:asciiTheme="minorHAnsi" w:eastAsia="Times New Roman" w:hAnsiTheme="minorHAnsi" w:cstheme="minorHAnsi"/>
          <w:b/>
          <w:sz w:val="24"/>
          <w:szCs w:val="24"/>
          <w:lang w:val="fr-FR"/>
        </w:rPr>
      </w:pPr>
      <w:bookmarkStart w:id="122" w:name="_Hlk136186657"/>
      <w:proofErr w:type="spellStart"/>
      <w:r w:rsidRPr="009A010C">
        <w:rPr>
          <w:rFonts w:asciiTheme="minorHAnsi" w:eastAsia="Times New Roman" w:hAnsiTheme="minorHAnsi" w:cstheme="minorHAnsi"/>
          <w:b/>
          <w:sz w:val="24"/>
          <w:szCs w:val="24"/>
          <w:lang w:val="fr-FR"/>
        </w:rPr>
        <w:t>Referitor</w:t>
      </w:r>
      <w:proofErr w:type="spellEnd"/>
      <w:r w:rsidRPr="009A010C">
        <w:rPr>
          <w:rFonts w:asciiTheme="minorHAnsi" w:eastAsia="Times New Roman" w:hAnsiTheme="minorHAnsi" w:cstheme="minorHAnsi"/>
          <w:b/>
          <w:sz w:val="24"/>
          <w:szCs w:val="24"/>
          <w:lang w:val="fr-FR"/>
        </w:rPr>
        <w:t xml:space="preserve"> la </w:t>
      </w:r>
      <w:proofErr w:type="spellStart"/>
      <w:r w:rsidRPr="009A010C">
        <w:rPr>
          <w:rFonts w:asciiTheme="minorHAnsi" w:eastAsia="Times New Roman" w:hAnsiTheme="minorHAnsi" w:cstheme="minorHAnsi"/>
          <w:b/>
          <w:sz w:val="24"/>
          <w:szCs w:val="24"/>
          <w:lang w:val="fr-FR"/>
        </w:rPr>
        <w:t>clădirea</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componenta</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propusă</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prin</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prezenta</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cerere</w:t>
      </w:r>
      <w:proofErr w:type="spellEnd"/>
      <w:r w:rsidRPr="009A010C">
        <w:rPr>
          <w:rFonts w:asciiTheme="minorHAnsi" w:eastAsia="Times New Roman" w:hAnsiTheme="minorHAnsi" w:cstheme="minorHAnsi"/>
          <w:b/>
          <w:sz w:val="24"/>
          <w:szCs w:val="24"/>
          <w:lang w:val="fr-FR"/>
        </w:rPr>
        <w:t xml:space="preserve"> de </w:t>
      </w:r>
      <w:proofErr w:type="spellStart"/>
      <w:r w:rsidRPr="009A010C">
        <w:rPr>
          <w:rFonts w:asciiTheme="minorHAnsi" w:eastAsia="Times New Roman" w:hAnsiTheme="minorHAnsi" w:cstheme="minorHAnsi"/>
          <w:b/>
          <w:sz w:val="24"/>
          <w:szCs w:val="24"/>
          <w:lang w:val="fr-FR"/>
        </w:rPr>
        <w:t>finanţare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respectiv</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finanţarea</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pentru</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aceleași</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lucrări</w:t>
      </w:r>
      <w:proofErr w:type="spellEnd"/>
      <w:r w:rsidRPr="009A010C">
        <w:rPr>
          <w:rFonts w:asciiTheme="minorHAnsi" w:eastAsia="Times New Roman" w:hAnsiTheme="minorHAnsi" w:cstheme="minorHAnsi"/>
          <w:b/>
          <w:sz w:val="24"/>
          <w:szCs w:val="24"/>
          <w:lang w:val="fr-FR"/>
        </w:rPr>
        <w:t xml:space="preserve"> de </w:t>
      </w:r>
      <w:proofErr w:type="spellStart"/>
      <w:r w:rsidRPr="009A010C">
        <w:rPr>
          <w:rFonts w:asciiTheme="minorHAnsi" w:eastAsia="Times New Roman" w:hAnsiTheme="minorHAnsi" w:cstheme="minorHAnsi"/>
          <w:b/>
          <w:sz w:val="24"/>
          <w:szCs w:val="24"/>
          <w:lang w:val="fr-FR"/>
        </w:rPr>
        <w:t>intervenție</w:t>
      </w:r>
      <w:proofErr w:type="spellEnd"/>
      <w:r w:rsidRPr="009A010C">
        <w:rPr>
          <w:rFonts w:asciiTheme="minorHAnsi" w:eastAsia="Times New Roman" w:hAnsiTheme="minorHAnsi" w:cstheme="minorHAnsi"/>
          <w:b/>
          <w:sz w:val="24"/>
          <w:szCs w:val="24"/>
          <w:lang w:val="fr-FR"/>
        </w:rPr>
        <w:t>/</w:t>
      </w:r>
      <w:proofErr w:type="spellStart"/>
      <w:r w:rsidRPr="009A010C">
        <w:rPr>
          <w:rFonts w:asciiTheme="minorHAnsi" w:eastAsia="Times New Roman" w:hAnsiTheme="minorHAnsi" w:cstheme="minorHAnsi"/>
          <w:b/>
          <w:sz w:val="24"/>
          <w:szCs w:val="24"/>
          <w:lang w:val="fr-FR"/>
        </w:rPr>
        <w:t>activități</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aferente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operațiunii</w:t>
      </w:r>
      <w:proofErr w:type="spellEnd"/>
      <w:r w:rsidRPr="009A010C">
        <w:rPr>
          <w:rFonts w:asciiTheme="minorHAnsi" w:eastAsia="Times New Roman" w:hAnsiTheme="minorHAnsi" w:cstheme="minorHAnsi"/>
          <w:b/>
          <w:sz w:val="24"/>
          <w:szCs w:val="24"/>
          <w:lang w:val="fr-FR"/>
        </w:rPr>
        <w:t xml:space="preserve"> care </w:t>
      </w:r>
      <w:proofErr w:type="spellStart"/>
      <w:r w:rsidRPr="009A010C">
        <w:rPr>
          <w:rFonts w:asciiTheme="minorHAnsi" w:eastAsia="Times New Roman" w:hAnsiTheme="minorHAnsi" w:cstheme="minorHAnsi"/>
          <w:b/>
          <w:sz w:val="24"/>
          <w:szCs w:val="24"/>
          <w:lang w:val="fr-FR"/>
        </w:rPr>
        <w:t>sunt</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realizate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asupra</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aceleiași</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infrastructuri</w:t>
      </w:r>
      <w:proofErr w:type="spellEnd"/>
      <w:r w:rsidRPr="009A010C">
        <w:rPr>
          <w:rFonts w:asciiTheme="minorHAnsi" w:eastAsia="Times New Roman" w:hAnsiTheme="minorHAnsi" w:cstheme="minorHAnsi"/>
          <w:b/>
          <w:sz w:val="24"/>
          <w:szCs w:val="24"/>
          <w:lang w:val="fr-FR"/>
        </w:rPr>
        <w:t>/</w:t>
      </w:r>
      <w:proofErr w:type="spellStart"/>
      <w:r w:rsidRPr="009A010C">
        <w:rPr>
          <w:rFonts w:asciiTheme="minorHAnsi" w:eastAsia="Times New Roman" w:hAnsiTheme="minorHAnsi" w:cstheme="minorHAnsi"/>
          <w:b/>
          <w:sz w:val="24"/>
          <w:szCs w:val="24"/>
          <w:lang w:val="fr-FR"/>
        </w:rPr>
        <w:t>aceluiași</w:t>
      </w:r>
      <w:proofErr w:type="spellEnd"/>
      <w:r w:rsidRPr="009A010C">
        <w:rPr>
          <w:rFonts w:asciiTheme="minorHAnsi" w:eastAsia="Times New Roman" w:hAnsiTheme="minorHAnsi" w:cstheme="minorHAnsi"/>
          <w:b/>
          <w:sz w:val="24"/>
          <w:szCs w:val="24"/>
          <w:lang w:val="fr-FR"/>
        </w:rPr>
        <w:t xml:space="preserve"> segment de </w:t>
      </w:r>
      <w:proofErr w:type="spellStart"/>
      <w:r w:rsidRPr="009A010C">
        <w:rPr>
          <w:rFonts w:asciiTheme="minorHAnsi" w:eastAsia="Times New Roman" w:hAnsiTheme="minorHAnsi" w:cstheme="minorHAnsi"/>
          <w:b/>
          <w:sz w:val="24"/>
          <w:szCs w:val="24"/>
          <w:lang w:val="fr-FR"/>
        </w:rPr>
        <w:t>infrastructură</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altele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decât</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cele</w:t>
      </w:r>
      <w:proofErr w:type="spellEnd"/>
      <w:r w:rsidRPr="009A010C">
        <w:rPr>
          <w:rFonts w:asciiTheme="minorHAnsi" w:eastAsia="Times New Roman" w:hAnsiTheme="minorHAnsi" w:cstheme="minorHAnsi"/>
          <w:b/>
          <w:sz w:val="24"/>
          <w:szCs w:val="24"/>
          <w:lang w:val="fr-FR"/>
        </w:rPr>
        <w:t xml:space="preserve"> ale </w:t>
      </w:r>
      <w:proofErr w:type="spellStart"/>
      <w:r w:rsidRPr="009A010C">
        <w:rPr>
          <w:rFonts w:asciiTheme="minorHAnsi" w:eastAsia="Times New Roman" w:hAnsiTheme="minorHAnsi" w:cstheme="minorHAnsi"/>
          <w:b/>
          <w:sz w:val="24"/>
          <w:szCs w:val="24"/>
          <w:lang w:val="fr-FR"/>
        </w:rPr>
        <w:t>solicitantului</w:t>
      </w:r>
      <w:proofErr w:type="spellEnd"/>
      <w:r w:rsidRPr="009A010C">
        <w:rPr>
          <w:rFonts w:asciiTheme="minorHAnsi" w:eastAsia="Times New Roman" w:hAnsiTheme="minorHAnsi" w:cstheme="minorHAnsi"/>
          <w:b/>
          <w:sz w:val="24"/>
          <w:szCs w:val="24"/>
          <w:lang w:val="fr-FR"/>
        </w:rPr>
        <w:t xml:space="preserve"> - </w:t>
      </w:r>
      <w:proofErr w:type="spellStart"/>
      <w:r w:rsidRPr="009A010C">
        <w:rPr>
          <w:rFonts w:asciiTheme="minorHAnsi" w:eastAsia="Times New Roman" w:hAnsiTheme="minorHAnsi" w:cstheme="minorHAnsi"/>
          <w:b/>
          <w:sz w:val="24"/>
          <w:szCs w:val="24"/>
          <w:lang w:val="fr-FR"/>
        </w:rPr>
        <w:t>aceasta</w:t>
      </w:r>
      <w:proofErr w:type="spellEnd"/>
      <w:r w:rsidRPr="009A010C">
        <w:rPr>
          <w:rFonts w:asciiTheme="minorHAnsi" w:eastAsia="Times New Roman" w:hAnsiTheme="minorHAnsi" w:cstheme="minorHAnsi"/>
          <w:b/>
          <w:sz w:val="24"/>
          <w:szCs w:val="24"/>
          <w:lang w:val="fr-FR"/>
        </w:rPr>
        <w:t xml:space="preserve"> nu a mai </w:t>
      </w:r>
      <w:proofErr w:type="spellStart"/>
      <w:r w:rsidRPr="009A010C">
        <w:rPr>
          <w:rFonts w:asciiTheme="minorHAnsi" w:eastAsia="Times New Roman" w:hAnsiTheme="minorHAnsi" w:cstheme="minorHAnsi"/>
          <w:b/>
          <w:sz w:val="24"/>
          <w:szCs w:val="24"/>
          <w:lang w:val="fr-FR"/>
        </w:rPr>
        <w:t>beneficiat</w:t>
      </w:r>
      <w:proofErr w:type="spellEnd"/>
      <w:r w:rsidRPr="009A010C">
        <w:rPr>
          <w:rFonts w:asciiTheme="minorHAnsi" w:eastAsia="Times New Roman" w:hAnsiTheme="minorHAnsi" w:cstheme="minorHAnsi"/>
          <w:b/>
          <w:sz w:val="24"/>
          <w:szCs w:val="24"/>
          <w:lang w:val="fr-FR"/>
        </w:rPr>
        <w:t xml:space="preserve"> de </w:t>
      </w:r>
      <w:proofErr w:type="spellStart"/>
      <w:r w:rsidRPr="009A010C">
        <w:rPr>
          <w:rFonts w:asciiTheme="minorHAnsi" w:eastAsia="Times New Roman" w:hAnsiTheme="minorHAnsi" w:cstheme="minorHAnsi"/>
          <w:b/>
          <w:sz w:val="24"/>
          <w:szCs w:val="24"/>
          <w:lang w:val="fr-FR"/>
        </w:rPr>
        <w:t>finanţare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publică</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în</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ultimii</w:t>
      </w:r>
      <w:proofErr w:type="spellEnd"/>
      <w:r w:rsidRPr="009A010C">
        <w:rPr>
          <w:rFonts w:asciiTheme="minorHAnsi" w:eastAsia="Times New Roman" w:hAnsiTheme="minorHAnsi" w:cstheme="minorHAnsi"/>
          <w:b/>
          <w:sz w:val="24"/>
          <w:szCs w:val="24"/>
          <w:lang w:val="fr-FR"/>
        </w:rPr>
        <w:t xml:space="preserve"> 5 </w:t>
      </w:r>
      <w:proofErr w:type="spellStart"/>
      <w:r w:rsidRPr="009A010C">
        <w:rPr>
          <w:rFonts w:asciiTheme="minorHAnsi" w:eastAsia="Times New Roman" w:hAnsiTheme="minorHAnsi" w:cstheme="minorHAnsi"/>
          <w:b/>
          <w:sz w:val="24"/>
          <w:szCs w:val="24"/>
          <w:lang w:val="fr-FR"/>
        </w:rPr>
        <w:t>ani</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şi</w:t>
      </w:r>
      <w:proofErr w:type="spellEnd"/>
      <w:r w:rsidRPr="009A010C">
        <w:rPr>
          <w:rFonts w:asciiTheme="minorHAnsi" w:eastAsia="Times New Roman" w:hAnsiTheme="minorHAnsi" w:cstheme="minorHAnsi"/>
          <w:b/>
          <w:sz w:val="24"/>
          <w:szCs w:val="24"/>
          <w:lang w:val="fr-FR"/>
        </w:rPr>
        <w:t xml:space="preserve"> nu </w:t>
      </w:r>
      <w:proofErr w:type="spellStart"/>
      <w:r w:rsidRPr="009A010C">
        <w:rPr>
          <w:rFonts w:asciiTheme="minorHAnsi" w:eastAsia="Times New Roman" w:hAnsiTheme="minorHAnsi" w:cstheme="minorHAnsi"/>
          <w:b/>
          <w:sz w:val="24"/>
          <w:szCs w:val="24"/>
          <w:lang w:val="fr-FR"/>
        </w:rPr>
        <w:t>beneficiază</w:t>
      </w:r>
      <w:proofErr w:type="spellEnd"/>
      <w:r w:rsidRPr="009A010C">
        <w:rPr>
          <w:rFonts w:asciiTheme="minorHAnsi" w:eastAsia="Times New Roman" w:hAnsiTheme="minorHAnsi" w:cstheme="minorHAnsi"/>
          <w:b/>
          <w:sz w:val="24"/>
          <w:szCs w:val="24"/>
          <w:lang w:val="fr-FR"/>
        </w:rPr>
        <w:t xml:space="preserve">/ nu va </w:t>
      </w:r>
      <w:proofErr w:type="spellStart"/>
      <w:r w:rsidRPr="009A010C">
        <w:rPr>
          <w:rFonts w:asciiTheme="minorHAnsi" w:eastAsia="Times New Roman" w:hAnsiTheme="minorHAnsi" w:cstheme="minorHAnsi"/>
          <w:b/>
          <w:sz w:val="24"/>
          <w:szCs w:val="24"/>
          <w:lang w:val="fr-FR"/>
        </w:rPr>
        <w:t>beneficia</w:t>
      </w:r>
      <w:proofErr w:type="spellEnd"/>
      <w:r w:rsidRPr="009A010C">
        <w:rPr>
          <w:rFonts w:asciiTheme="minorHAnsi" w:eastAsia="Times New Roman" w:hAnsiTheme="minorHAnsi" w:cstheme="minorHAnsi"/>
          <w:b/>
          <w:sz w:val="24"/>
          <w:szCs w:val="24"/>
          <w:lang w:val="fr-FR"/>
        </w:rPr>
        <w:t xml:space="preserve"> de </w:t>
      </w:r>
      <w:proofErr w:type="spellStart"/>
      <w:r w:rsidRPr="009A010C">
        <w:rPr>
          <w:rFonts w:asciiTheme="minorHAnsi" w:eastAsia="Times New Roman" w:hAnsiTheme="minorHAnsi" w:cstheme="minorHAnsi"/>
          <w:b/>
          <w:sz w:val="24"/>
          <w:szCs w:val="24"/>
          <w:lang w:val="fr-FR"/>
        </w:rPr>
        <w:t>fonduri</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publice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din</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alte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surse</w:t>
      </w:r>
      <w:proofErr w:type="spellEnd"/>
      <w:r w:rsidRPr="009A010C">
        <w:rPr>
          <w:rFonts w:asciiTheme="minorHAnsi" w:eastAsia="Times New Roman" w:hAnsiTheme="minorHAnsi" w:cstheme="minorHAnsi"/>
          <w:b/>
          <w:sz w:val="24"/>
          <w:szCs w:val="24"/>
          <w:lang w:val="fr-FR"/>
        </w:rPr>
        <w:t xml:space="preserve"> de </w:t>
      </w:r>
      <w:proofErr w:type="spellStart"/>
      <w:r w:rsidRPr="009A010C">
        <w:rPr>
          <w:rFonts w:asciiTheme="minorHAnsi" w:eastAsia="Times New Roman" w:hAnsiTheme="minorHAnsi" w:cstheme="minorHAnsi"/>
          <w:b/>
          <w:sz w:val="24"/>
          <w:szCs w:val="24"/>
          <w:lang w:val="fr-FR"/>
        </w:rPr>
        <w:t>finanţare</w:t>
      </w:r>
      <w:proofErr w:type="spellEnd"/>
    </w:p>
    <w:bookmarkEnd w:id="122"/>
    <w:p w14:paraId="384D6D27" w14:textId="77777777" w:rsidR="00F55DD8" w:rsidRPr="009A010C" w:rsidRDefault="00F55DD8" w:rsidP="00F55DD8">
      <w:pPr>
        <w:spacing w:before="0" w:after="0" w:line="259" w:lineRule="auto"/>
        <w:contextualSpacing/>
        <w:rPr>
          <w:rFonts w:asciiTheme="minorHAnsi" w:eastAsia="Times New Roman" w:hAnsiTheme="minorHAnsi" w:cstheme="minorHAnsi"/>
          <w:bCs/>
          <w:sz w:val="24"/>
          <w:szCs w:val="24"/>
        </w:rPr>
      </w:pPr>
      <w:r w:rsidRPr="009A010C">
        <w:rPr>
          <w:rFonts w:asciiTheme="minorHAnsi" w:eastAsia="Times New Roman" w:hAnsiTheme="minorHAnsi" w:cstheme="minorHAnsi"/>
          <w:bCs/>
          <w:sz w:val="24"/>
          <w:szCs w:val="24"/>
        </w:rPr>
        <w:t>* a se vedea mai jos modalitatea de calcul a celor 5 ani in functie de specificul proiectului, cu/fara lucrari incepute</w:t>
      </w:r>
    </w:p>
    <w:p w14:paraId="0D61458A" w14:textId="77777777" w:rsidR="00F55DD8" w:rsidRPr="009A010C" w:rsidRDefault="00F55DD8" w:rsidP="00F55DD8">
      <w:pPr>
        <w:spacing w:before="0" w:after="0" w:line="259" w:lineRule="auto"/>
        <w:contextualSpacing/>
        <w:rPr>
          <w:rFonts w:asciiTheme="minorHAnsi" w:eastAsia="Times New Roman" w:hAnsiTheme="minorHAnsi" w:cstheme="minorHAnsi"/>
          <w:bCs/>
          <w:sz w:val="24"/>
          <w:szCs w:val="24"/>
        </w:rPr>
      </w:pPr>
    </w:p>
    <w:p w14:paraId="500E1DFB" w14:textId="67B586D6" w:rsidR="00E5313F" w:rsidRPr="009A010C" w:rsidRDefault="00F55DD8" w:rsidP="00F55DD8">
      <w:pPr>
        <w:spacing w:before="0" w:after="0" w:line="259" w:lineRule="auto"/>
        <w:contextualSpacing/>
        <w:jc w:val="both"/>
        <w:rPr>
          <w:rFonts w:ascii="Calibri" w:eastAsia="Times New Roman" w:hAnsi="Calibri"/>
          <w:b/>
          <w:sz w:val="24"/>
          <w:szCs w:val="24"/>
          <w:lang w:val="fr-FR"/>
        </w:rPr>
      </w:pPr>
      <w:r w:rsidRPr="009A010C">
        <w:rPr>
          <w:rFonts w:asciiTheme="minorHAnsi" w:eastAsia="Times New Roman" w:hAnsiTheme="minorHAnsi" w:cstheme="minorHAnsi"/>
          <w:bCs/>
          <w:sz w:val="24"/>
          <w:szCs w:val="24"/>
        </w:rPr>
        <w:t>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0B664EBC" w14:textId="77777777" w:rsidR="00F55DD8" w:rsidRPr="009A010C" w:rsidRDefault="00F55DD8" w:rsidP="00ED57FC">
      <w:pPr>
        <w:pStyle w:val="ListParagraph"/>
        <w:numPr>
          <w:ilvl w:val="0"/>
          <w:numId w:val="57"/>
        </w:numPr>
        <w:spacing w:before="0" w:after="0" w:line="259" w:lineRule="auto"/>
        <w:ind w:left="567" w:hanging="501"/>
        <w:jc w:val="both"/>
        <w:rPr>
          <w:rFonts w:asciiTheme="minorHAnsi" w:eastAsia="Times New Roman" w:hAnsiTheme="minorHAnsi" w:cstheme="minorHAnsi"/>
          <w:b/>
          <w:bCs/>
          <w:sz w:val="24"/>
          <w:szCs w:val="24"/>
          <w:lang w:val="fr-FR"/>
        </w:rPr>
      </w:pPr>
      <w:proofErr w:type="spellStart"/>
      <w:r w:rsidRPr="009A010C">
        <w:rPr>
          <w:rFonts w:asciiTheme="minorHAnsi" w:eastAsia="Times New Roman" w:hAnsiTheme="minorHAnsi" w:cstheme="minorHAnsi"/>
          <w:b/>
          <w:bCs/>
          <w:sz w:val="24"/>
          <w:szCs w:val="24"/>
          <w:lang w:val="fr-FR"/>
        </w:rPr>
        <w:t>Pentru</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proiectele</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fără</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lucrări</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începute</w:t>
      </w:r>
      <w:proofErr w:type="spellEnd"/>
      <w:r w:rsidRPr="009A010C">
        <w:rPr>
          <w:rFonts w:asciiTheme="minorHAnsi" w:eastAsia="Times New Roman" w:hAnsiTheme="minorHAnsi" w:cstheme="minorHAnsi"/>
          <w:b/>
          <w:bCs/>
          <w:sz w:val="24"/>
          <w:szCs w:val="24"/>
          <w:lang w:val="fr-FR"/>
        </w:rPr>
        <w:t xml:space="preserve"> </w:t>
      </w:r>
    </w:p>
    <w:p w14:paraId="6EE729EE" w14:textId="77777777" w:rsidR="00F55DD8" w:rsidRPr="009A010C" w:rsidRDefault="00F55DD8" w:rsidP="00F55DD8">
      <w:pPr>
        <w:spacing w:before="0" w:after="0" w:line="259" w:lineRule="auto"/>
        <w:contextualSpacing/>
        <w:jc w:val="both"/>
        <w:rPr>
          <w:rFonts w:asciiTheme="minorHAnsi" w:eastAsia="Times New Roman" w:hAnsiTheme="minorHAnsi" w:cstheme="minorHAnsi"/>
          <w:bCs/>
          <w:sz w:val="24"/>
          <w:szCs w:val="24"/>
          <w:lang w:val="fr-FR"/>
        </w:rPr>
      </w:pPr>
      <w:proofErr w:type="spellStart"/>
      <w:r w:rsidRPr="009A010C">
        <w:rPr>
          <w:rFonts w:asciiTheme="minorHAnsi" w:eastAsia="Times New Roman" w:hAnsiTheme="minorHAnsi" w:cstheme="minorHAnsi"/>
          <w:bCs/>
          <w:sz w:val="24"/>
          <w:szCs w:val="24"/>
          <w:lang w:val="fr-FR"/>
        </w:rPr>
        <w:t>În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această</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situaţie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în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ultimii</w:t>
      </w:r>
      <w:proofErr w:type="spellEnd"/>
      <w:r w:rsidRPr="009A010C">
        <w:rPr>
          <w:rFonts w:asciiTheme="minorHAnsi" w:eastAsia="Times New Roman" w:hAnsiTheme="minorHAnsi" w:cstheme="minorHAnsi"/>
          <w:bCs/>
          <w:sz w:val="24"/>
          <w:szCs w:val="24"/>
          <w:lang w:val="fr-FR"/>
        </w:rPr>
        <w:t xml:space="preserve"> 5 </w:t>
      </w:r>
      <w:proofErr w:type="spellStart"/>
      <w:r w:rsidRPr="009A010C">
        <w:rPr>
          <w:rFonts w:asciiTheme="minorHAnsi" w:eastAsia="Times New Roman" w:hAnsiTheme="minorHAnsi" w:cstheme="minorHAnsi"/>
          <w:bCs/>
          <w:sz w:val="24"/>
          <w:szCs w:val="24"/>
          <w:lang w:val="fr-FR"/>
        </w:rPr>
        <w:t>ani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clădirea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propusă</w:t>
      </w:r>
      <w:proofErr w:type="spellEnd"/>
      <w:r w:rsidRPr="009A010C">
        <w:rPr>
          <w:rFonts w:asciiTheme="minorHAnsi" w:eastAsia="Times New Roman" w:hAnsiTheme="minorHAnsi" w:cstheme="minorHAnsi"/>
          <w:bCs/>
          <w:sz w:val="24"/>
          <w:szCs w:val="24"/>
          <w:lang w:val="fr-FR"/>
        </w:rPr>
        <w:t xml:space="preserve"> nu a mai </w:t>
      </w:r>
      <w:proofErr w:type="spellStart"/>
      <w:r w:rsidRPr="009A010C">
        <w:rPr>
          <w:rFonts w:asciiTheme="minorHAnsi" w:eastAsia="Times New Roman" w:hAnsiTheme="minorHAnsi" w:cstheme="minorHAnsi"/>
          <w:bCs/>
          <w:sz w:val="24"/>
          <w:szCs w:val="24"/>
          <w:lang w:val="fr-FR"/>
        </w:rPr>
        <w:t>beneficiat</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finanţare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publică</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pentru</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aceleași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lucrări</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intervenție</w:t>
      </w:r>
      <w:proofErr w:type="spellEnd"/>
      <w:r w:rsidRPr="009A010C">
        <w:rPr>
          <w:rFonts w:asciiTheme="minorHAnsi" w:eastAsia="Times New Roman" w:hAnsiTheme="minorHAnsi" w:cstheme="minorHAnsi"/>
          <w:bCs/>
          <w:sz w:val="24"/>
          <w:szCs w:val="24"/>
          <w:lang w:val="fr-FR"/>
        </w:rPr>
        <w:t>/</w:t>
      </w:r>
      <w:proofErr w:type="spellStart"/>
      <w:r w:rsidRPr="009A010C">
        <w:rPr>
          <w:rFonts w:asciiTheme="minorHAnsi" w:eastAsia="Times New Roman" w:hAnsiTheme="minorHAnsi" w:cstheme="minorHAnsi"/>
          <w:bCs/>
          <w:sz w:val="24"/>
          <w:szCs w:val="24"/>
          <w:lang w:val="fr-FR"/>
        </w:rPr>
        <w:t>activități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aferente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operațiunii</w:t>
      </w:r>
      <w:proofErr w:type="spellEnd"/>
      <w:r w:rsidRPr="009A010C">
        <w:rPr>
          <w:rFonts w:asciiTheme="minorHAnsi" w:eastAsia="Times New Roman" w:hAnsiTheme="minorHAnsi" w:cstheme="minorHAnsi"/>
          <w:bCs/>
          <w:sz w:val="24"/>
          <w:szCs w:val="24"/>
          <w:lang w:val="fr-FR"/>
        </w:rPr>
        <w:t xml:space="preserve">, care </w:t>
      </w:r>
      <w:proofErr w:type="spellStart"/>
      <w:r w:rsidRPr="009A010C">
        <w:rPr>
          <w:rFonts w:asciiTheme="minorHAnsi" w:eastAsia="Times New Roman" w:hAnsiTheme="minorHAnsi" w:cstheme="minorHAnsi"/>
          <w:bCs/>
          <w:sz w:val="24"/>
          <w:szCs w:val="24"/>
          <w:lang w:val="fr-FR"/>
        </w:rPr>
        <w:t>sunt</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realizate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asupra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aceleiași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infrastructuri</w:t>
      </w:r>
      <w:proofErr w:type="spellEnd"/>
      <w:r w:rsidRPr="009A010C">
        <w:rPr>
          <w:rFonts w:asciiTheme="minorHAnsi" w:eastAsia="Times New Roman" w:hAnsiTheme="minorHAnsi" w:cstheme="minorHAnsi"/>
          <w:bCs/>
          <w:sz w:val="24"/>
          <w:szCs w:val="24"/>
          <w:lang w:val="fr-FR"/>
        </w:rPr>
        <w:t>/</w:t>
      </w:r>
      <w:proofErr w:type="spellStart"/>
      <w:r w:rsidRPr="009A010C">
        <w:rPr>
          <w:rFonts w:asciiTheme="minorHAnsi" w:eastAsia="Times New Roman" w:hAnsiTheme="minorHAnsi" w:cstheme="minorHAnsi"/>
          <w:bCs/>
          <w:sz w:val="24"/>
          <w:szCs w:val="24"/>
          <w:lang w:val="fr-FR"/>
        </w:rPr>
        <w:t>aceluiași</w:t>
      </w:r>
      <w:proofErr w:type="spellEnd"/>
      <w:r w:rsidRPr="009A010C">
        <w:rPr>
          <w:rFonts w:asciiTheme="minorHAnsi" w:eastAsia="Times New Roman" w:hAnsiTheme="minorHAnsi" w:cstheme="minorHAnsi"/>
          <w:bCs/>
          <w:sz w:val="24"/>
          <w:szCs w:val="24"/>
          <w:lang w:val="fr-FR"/>
        </w:rPr>
        <w:t xml:space="preserve"> segment de </w:t>
      </w:r>
      <w:proofErr w:type="spellStart"/>
      <w:r w:rsidRPr="009A010C">
        <w:rPr>
          <w:rFonts w:asciiTheme="minorHAnsi" w:eastAsia="Times New Roman" w:hAnsiTheme="minorHAnsi" w:cstheme="minorHAnsi"/>
          <w:bCs/>
          <w:sz w:val="24"/>
          <w:szCs w:val="24"/>
          <w:lang w:val="fr-FR"/>
        </w:rPr>
        <w:t>infrastructură</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şi</w:t>
      </w:r>
      <w:proofErr w:type="spellEnd"/>
      <w:r w:rsidRPr="009A010C">
        <w:rPr>
          <w:rFonts w:asciiTheme="minorHAnsi" w:eastAsia="Times New Roman" w:hAnsiTheme="minorHAnsi" w:cstheme="minorHAnsi"/>
          <w:bCs/>
          <w:sz w:val="24"/>
          <w:szCs w:val="24"/>
          <w:lang w:val="fr-FR"/>
        </w:rPr>
        <w:t xml:space="preserve"> nu s-a </w:t>
      </w:r>
      <w:proofErr w:type="spellStart"/>
      <w:r w:rsidRPr="009A010C">
        <w:rPr>
          <w:rFonts w:asciiTheme="minorHAnsi" w:eastAsia="Times New Roman" w:hAnsiTheme="minorHAnsi" w:cstheme="minorHAnsi"/>
          <w:bCs/>
          <w:sz w:val="24"/>
          <w:szCs w:val="24"/>
          <w:lang w:val="fr-FR"/>
        </w:rPr>
        <w:t>aflat</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în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perioada</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garanţie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pentru</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lucrările</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intervenție</w:t>
      </w:r>
      <w:proofErr w:type="spellEnd"/>
      <w:r w:rsidRPr="009A010C">
        <w:rPr>
          <w:rFonts w:asciiTheme="minorHAnsi" w:eastAsia="Times New Roman" w:hAnsiTheme="minorHAnsi" w:cstheme="minorHAnsi"/>
          <w:bCs/>
          <w:sz w:val="24"/>
          <w:szCs w:val="24"/>
          <w:lang w:val="fr-FR"/>
        </w:rPr>
        <w:t>/</w:t>
      </w:r>
      <w:proofErr w:type="spellStart"/>
      <w:r w:rsidRPr="009A010C">
        <w:rPr>
          <w:rFonts w:asciiTheme="minorHAnsi" w:eastAsia="Times New Roman" w:hAnsiTheme="minorHAnsi" w:cstheme="minorHAnsi"/>
          <w:bCs/>
          <w:sz w:val="24"/>
          <w:szCs w:val="24"/>
          <w:lang w:val="fr-FR"/>
        </w:rPr>
        <w:t>activitățile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enumerate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anterior</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Aşadar</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solicitantul</w:t>
      </w:r>
      <w:proofErr w:type="spellEnd"/>
      <w:r w:rsidRPr="009A010C">
        <w:rPr>
          <w:rFonts w:asciiTheme="minorHAnsi" w:eastAsia="Times New Roman" w:hAnsiTheme="minorHAnsi" w:cstheme="minorHAnsi"/>
          <w:bCs/>
          <w:sz w:val="24"/>
          <w:szCs w:val="24"/>
          <w:lang w:val="fr-FR"/>
        </w:rPr>
        <w:t xml:space="preserve"> se va </w:t>
      </w:r>
      <w:proofErr w:type="spellStart"/>
      <w:r w:rsidRPr="009A010C">
        <w:rPr>
          <w:rFonts w:asciiTheme="minorHAnsi" w:eastAsia="Times New Roman" w:hAnsiTheme="minorHAnsi" w:cstheme="minorHAnsi"/>
          <w:bCs/>
          <w:sz w:val="24"/>
          <w:szCs w:val="24"/>
          <w:lang w:val="fr-FR"/>
        </w:rPr>
        <w:t>asigura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dacă</w:t>
      </w:r>
      <w:proofErr w:type="spellEnd"/>
      <w:r w:rsidRPr="009A010C">
        <w:rPr>
          <w:rFonts w:asciiTheme="minorHAnsi" w:eastAsia="Times New Roman" w:hAnsiTheme="minorHAnsi" w:cstheme="minorHAnsi"/>
          <w:bCs/>
          <w:sz w:val="24"/>
          <w:szCs w:val="24"/>
          <w:lang w:val="fr-FR"/>
        </w:rPr>
        <w:t xml:space="preserve"> este </w:t>
      </w:r>
      <w:proofErr w:type="spellStart"/>
      <w:r w:rsidRPr="009A010C">
        <w:rPr>
          <w:rFonts w:asciiTheme="minorHAnsi" w:eastAsia="Times New Roman" w:hAnsiTheme="minorHAnsi" w:cstheme="minorHAnsi"/>
          <w:bCs/>
          <w:sz w:val="24"/>
          <w:szCs w:val="24"/>
          <w:lang w:val="fr-FR"/>
        </w:rPr>
        <w:t>cazul</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că</w:t>
      </w:r>
      <w:proofErr w:type="spellEnd"/>
      <w:r w:rsidRPr="009A010C">
        <w:rPr>
          <w:rFonts w:asciiTheme="minorHAnsi" w:eastAsia="Times New Roman" w:hAnsiTheme="minorHAnsi" w:cstheme="minorHAnsi"/>
          <w:bCs/>
          <w:sz w:val="24"/>
          <w:szCs w:val="24"/>
          <w:lang w:val="fr-FR"/>
        </w:rPr>
        <w:t xml:space="preserve"> s-a </w:t>
      </w:r>
      <w:proofErr w:type="spellStart"/>
      <w:r w:rsidRPr="009A010C">
        <w:rPr>
          <w:rFonts w:asciiTheme="minorHAnsi" w:eastAsia="Times New Roman" w:hAnsiTheme="minorHAnsi" w:cstheme="minorHAnsi"/>
          <w:bCs/>
          <w:sz w:val="24"/>
          <w:szCs w:val="24"/>
          <w:lang w:val="fr-FR"/>
        </w:rPr>
        <w:t>realizat</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recepţia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finală</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în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cazul</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acelorași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lucrări</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lastRenderedPageBreak/>
        <w:t>intervenție</w:t>
      </w:r>
      <w:proofErr w:type="spellEnd"/>
      <w:r w:rsidRPr="009A010C">
        <w:rPr>
          <w:rFonts w:asciiTheme="minorHAnsi" w:eastAsia="Times New Roman" w:hAnsiTheme="minorHAnsi" w:cstheme="minorHAnsi"/>
          <w:bCs/>
          <w:sz w:val="24"/>
          <w:szCs w:val="24"/>
          <w:lang w:val="fr-FR"/>
        </w:rPr>
        <w:t>/</w:t>
      </w:r>
      <w:proofErr w:type="spellStart"/>
      <w:r w:rsidRPr="009A010C">
        <w:rPr>
          <w:rFonts w:asciiTheme="minorHAnsi" w:eastAsia="Times New Roman" w:hAnsiTheme="minorHAnsi" w:cstheme="minorHAnsi"/>
          <w:bCs/>
          <w:sz w:val="24"/>
          <w:szCs w:val="24"/>
          <w:lang w:val="fr-FR"/>
        </w:rPr>
        <w:t>activități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realizate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asupra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aceleiași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infrastructuri</w:t>
      </w:r>
      <w:proofErr w:type="spellEnd"/>
      <w:r w:rsidRPr="009A010C">
        <w:rPr>
          <w:rFonts w:asciiTheme="minorHAnsi" w:eastAsia="Times New Roman" w:hAnsiTheme="minorHAnsi" w:cstheme="minorHAnsi"/>
          <w:bCs/>
          <w:sz w:val="24"/>
          <w:szCs w:val="24"/>
          <w:lang w:val="fr-FR"/>
        </w:rPr>
        <w:t>/</w:t>
      </w:r>
      <w:proofErr w:type="spellStart"/>
      <w:r w:rsidRPr="009A010C">
        <w:rPr>
          <w:rFonts w:asciiTheme="minorHAnsi" w:eastAsia="Times New Roman" w:hAnsiTheme="minorHAnsi" w:cstheme="minorHAnsi"/>
          <w:bCs/>
          <w:sz w:val="24"/>
          <w:szCs w:val="24"/>
          <w:lang w:val="fr-FR"/>
        </w:rPr>
        <w:t>aceluiași</w:t>
      </w:r>
      <w:proofErr w:type="spellEnd"/>
      <w:r w:rsidRPr="009A010C">
        <w:rPr>
          <w:rFonts w:asciiTheme="minorHAnsi" w:eastAsia="Times New Roman" w:hAnsiTheme="minorHAnsi" w:cstheme="minorHAnsi"/>
          <w:bCs/>
          <w:sz w:val="24"/>
          <w:szCs w:val="24"/>
          <w:lang w:val="fr-FR"/>
        </w:rPr>
        <w:t xml:space="preserve"> segment de </w:t>
      </w:r>
      <w:proofErr w:type="spellStart"/>
      <w:r w:rsidRPr="009A010C">
        <w:rPr>
          <w:rFonts w:asciiTheme="minorHAnsi" w:eastAsia="Times New Roman" w:hAnsiTheme="minorHAnsi" w:cstheme="minorHAnsi"/>
          <w:bCs/>
          <w:sz w:val="24"/>
          <w:szCs w:val="24"/>
          <w:lang w:val="fr-FR"/>
        </w:rPr>
        <w:t>infrastructură</w:t>
      </w:r>
      <w:proofErr w:type="spellEnd"/>
      <w:r w:rsidRPr="009A010C">
        <w:rPr>
          <w:rFonts w:asciiTheme="minorHAnsi" w:eastAsia="Times New Roman" w:hAnsiTheme="minorHAnsi" w:cstheme="minorHAnsi"/>
          <w:bCs/>
          <w:sz w:val="24"/>
          <w:szCs w:val="24"/>
          <w:lang w:val="fr-FR"/>
        </w:rPr>
        <w:t xml:space="preserve"> </w:t>
      </w:r>
      <w:proofErr w:type="gramStart"/>
      <w:r w:rsidRPr="009A010C">
        <w:rPr>
          <w:rFonts w:asciiTheme="minorHAnsi" w:eastAsia="Times New Roman" w:hAnsiTheme="minorHAnsi" w:cstheme="minorHAnsi"/>
          <w:bCs/>
          <w:sz w:val="24"/>
          <w:szCs w:val="24"/>
          <w:lang w:val="fr-FR"/>
        </w:rPr>
        <w:t>ca</w:t>
      </w:r>
      <w:proofErr w:type="gram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cele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propuse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prin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proiect</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înainte</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începerea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perioadei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celor</w:t>
      </w:r>
      <w:proofErr w:type="spellEnd"/>
      <w:r w:rsidRPr="009A010C">
        <w:rPr>
          <w:rFonts w:asciiTheme="minorHAnsi" w:eastAsia="Times New Roman" w:hAnsiTheme="minorHAnsi" w:cstheme="minorHAnsi"/>
          <w:bCs/>
          <w:sz w:val="24"/>
          <w:szCs w:val="24"/>
          <w:lang w:val="fr-FR"/>
        </w:rPr>
        <w:t xml:space="preserve"> 5 </w:t>
      </w:r>
      <w:proofErr w:type="spellStart"/>
      <w:r w:rsidRPr="009A010C">
        <w:rPr>
          <w:rFonts w:asciiTheme="minorHAnsi" w:eastAsia="Times New Roman" w:hAnsiTheme="minorHAnsi" w:cstheme="minorHAnsi"/>
          <w:bCs/>
          <w:sz w:val="24"/>
          <w:szCs w:val="24"/>
          <w:lang w:val="fr-FR"/>
        </w:rPr>
        <w:t>ani</w:t>
      </w:r>
      <w:proofErr w:type="spellEnd"/>
      <w:r w:rsidRPr="009A010C">
        <w:rPr>
          <w:rFonts w:asciiTheme="minorHAnsi" w:eastAsia="Times New Roman" w:hAnsiTheme="minorHAnsi" w:cstheme="minorHAnsi"/>
          <w:bCs/>
          <w:sz w:val="24"/>
          <w:szCs w:val="24"/>
          <w:lang w:val="fr-FR"/>
        </w:rPr>
        <w:t>.</w:t>
      </w:r>
    </w:p>
    <w:p w14:paraId="285D385A" w14:textId="77777777" w:rsidR="00030827" w:rsidRPr="009A010C" w:rsidRDefault="00030827" w:rsidP="00030827">
      <w:pPr>
        <w:spacing w:before="0" w:after="0" w:line="259" w:lineRule="auto"/>
        <w:contextualSpacing/>
        <w:jc w:val="both"/>
        <w:rPr>
          <w:rFonts w:asciiTheme="minorHAnsi" w:eastAsia="Times New Roman" w:hAnsiTheme="minorHAnsi" w:cstheme="minorHAnsi"/>
          <w:bCs/>
          <w:sz w:val="24"/>
          <w:szCs w:val="24"/>
          <w:lang w:val="fr-FR"/>
        </w:rPr>
      </w:pPr>
    </w:p>
    <w:p w14:paraId="19FA8763" w14:textId="77777777" w:rsidR="00F55DD8" w:rsidRPr="009A010C" w:rsidRDefault="00030827" w:rsidP="00F55DD8">
      <w:pPr>
        <w:spacing w:before="0" w:after="0" w:line="259" w:lineRule="auto"/>
        <w:contextualSpacing/>
        <w:jc w:val="both"/>
        <w:rPr>
          <w:rFonts w:asciiTheme="minorHAnsi" w:eastAsia="Times New Roman" w:hAnsiTheme="minorHAnsi" w:cstheme="minorHAnsi"/>
          <w:b/>
          <w:bCs/>
          <w:sz w:val="24"/>
          <w:szCs w:val="24"/>
          <w:lang w:val="fr-FR"/>
        </w:rPr>
      </w:pPr>
      <w:r w:rsidRPr="009A010C">
        <w:rPr>
          <w:rFonts w:asciiTheme="minorHAnsi" w:eastAsia="Times New Roman" w:hAnsiTheme="minorHAnsi" w:cstheme="minorHAnsi"/>
          <w:b/>
          <w:bCs/>
          <w:sz w:val="24"/>
          <w:szCs w:val="24"/>
          <w:lang w:val="fr-FR"/>
        </w:rPr>
        <w:t>•</w:t>
      </w:r>
      <w:r w:rsidRPr="009A010C">
        <w:rPr>
          <w:rFonts w:asciiTheme="minorHAnsi" w:eastAsia="Times New Roman" w:hAnsiTheme="minorHAnsi" w:cstheme="minorHAnsi"/>
          <w:b/>
          <w:bCs/>
          <w:sz w:val="24"/>
          <w:szCs w:val="24"/>
          <w:lang w:val="fr-FR"/>
        </w:rPr>
        <w:tab/>
      </w:r>
      <w:proofErr w:type="spellStart"/>
      <w:r w:rsidR="00F55DD8" w:rsidRPr="009A010C">
        <w:rPr>
          <w:rFonts w:asciiTheme="minorHAnsi" w:eastAsia="Times New Roman" w:hAnsiTheme="minorHAnsi" w:cstheme="minorHAnsi"/>
          <w:b/>
          <w:bCs/>
          <w:sz w:val="24"/>
          <w:szCs w:val="24"/>
          <w:lang w:val="fr-FR"/>
        </w:rPr>
        <w:t>Pentru</w:t>
      </w:r>
      <w:proofErr w:type="spellEnd"/>
      <w:r w:rsidR="00F55DD8" w:rsidRPr="009A010C">
        <w:rPr>
          <w:rFonts w:asciiTheme="minorHAnsi" w:eastAsia="Times New Roman" w:hAnsiTheme="minorHAnsi" w:cstheme="minorHAnsi"/>
          <w:b/>
          <w:bCs/>
          <w:sz w:val="24"/>
          <w:szCs w:val="24"/>
          <w:lang w:val="fr-FR"/>
        </w:rPr>
        <w:t xml:space="preserve"> </w:t>
      </w:r>
      <w:proofErr w:type="spellStart"/>
      <w:r w:rsidR="00F55DD8" w:rsidRPr="009A010C">
        <w:rPr>
          <w:rFonts w:asciiTheme="minorHAnsi" w:eastAsia="Times New Roman" w:hAnsiTheme="minorHAnsi" w:cstheme="minorHAnsi"/>
          <w:b/>
          <w:bCs/>
          <w:sz w:val="24"/>
          <w:szCs w:val="24"/>
          <w:lang w:val="fr-FR"/>
        </w:rPr>
        <w:t>proiectele</w:t>
      </w:r>
      <w:proofErr w:type="spellEnd"/>
      <w:r w:rsidR="00F55DD8" w:rsidRPr="009A010C">
        <w:rPr>
          <w:rFonts w:asciiTheme="minorHAnsi" w:eastAsia="Times New Roman" w:hAnsiTheme="minorHAnsi" w:cstheme="minorHAnsi"/>
          <w:b/>
          <w:bCs/>
          <w:sz w:val="24"/>
          <w:szCs w:val="24"/>
          <w:lang w:val="fr-FR"/>
        </w:rPr>
        <w:t xml:space="preserve"> </w:t>
      </w:r>
      <w:proofErr w:type="spellStart"/>
      <w:r w:rsidR="00F55DD8" w:rsidRPr="009A010C">
        <w:rPr>
          <w:rFonts w:asciiTheme="minorHAnsi" w:eastAsia="Times New Roman" w:hAnsiTheme="minorHAnsi" w:cstheme="minorHAnsi"/>
          <w:b/>
          <w:bCs/>
          <w:sz w:val="24"/>
          <w:szCs w:val="24"/>
          <w:lang w:val="fr-FR"/>
        </w:rPr>
        <w:t>cu</w:t>
      </w:r>
      <w:proofErr w:type="spellEnd"/>
      <w:r w:rsidR="00F55DD8" w:rsidRPr="009A010C">
        <w:rPr>
          <w:rFonts w:asciiTheme="minorHAnsi" w:eastAsia="Times New Roman" w:hAnsiTheme="minorHAnsi" w:cstheme="minorHAnsi"/>
          <w:b/>
          <w:bCs/>
          <w:sz w:val="24"/>
          <w:szCs w:val="24"/>
          <w:lang w:val="fr-FR"/>
        </w:rPr>
        <w:t xml:space="preserve"> </w:t>
      </w:r>
      <w:proofErr w:type="spellStart"/>
      <w:r w:rsidR="00F55DD8" w:rsidRPr="009A010C">
        <w:rPr>
          <w:rFonts w:asciiTheme="minorHAnsi" w:eastAsia="Times New Roman" w:hAnsiTheme="minorHAnsi" w:cstheme="minorHAnsi"/>
          <w:b/>
          <w:bCs/>
          <w:sz w:val="24"/>
          <w:szCs w:val="24"/>
          <w:lang w:val="fr-FR"/>
        </w:rPr>
        <w:t>lucrări</w:t>
      </w:r>
      <w:proofErr w:type="spellEnd"/>
      <w:r w:rsidR="00F55DD8" w:rsidRPr="009A010C">
        <w:rPr>
          <w:rFonts w:asciiTheme="minorHAnsi" w:eastAsia="Times New Roman" w:hAnsiTheme="minorHAnsi" w:cstheme="minorHAnsi"/>
          <w:b/>
          <w:bCs/>
          <w:sz w:val="24"/>
          <w:szCs w:val="24"/>
          <w:lang w:val="fr-FR"/>
        </w:rPr>
        <w:t xml:space="preserve"> </w:t>
      </w:r>
      <w:proofErr w:type="spellStart"/>
      <w:r w:rsidR="00F55DD8" w:rsidRPr="009A010C">
        <w:rPr>
          <w:rFonts w:asciiTheme="minorHAnsi" w:eastAsia="Times New Roman" w:hAnsiTheme="minorHAnsi" w:cstheme="minorHAnsi"/>
          <w:b/>
          <w:bCs/>
          <w:sz w:val="24"/>
          <w:szCs w:val="24"/>
          <w:lang w:val="fr-FR"/>
        </w:rPr>
        <w:t>începute</w:t>
      </w:r>
      <w:proofErr w:type="spellEnd"/>
      <w:r w:rsidR="00F55DD8" w:rsidRPr="009A010C">
        <w:rPr>
          <w:rFonts w:asciiTheme="minorHAnsi" w:eastAsia="Times New Roman" w:hAnsiTheme="minorHAnsi" w:cstheme="minorHAnsi"/>
          <w:b/>
          <w:bCs/>
          <w:sz w:val="24"/>
          <w:szCs w:val="24"/>
          <w:lang w:val="fr-FR"/>
        </w:rPr>
        <w:t xml:space="preserve"> </w:t>
      </w:r>
    </w:p>
    <w:p w14:paraId="3B28A4A0" w14:textId="77777777" w:rsidR="00F55DD8" w:rsidRPr="009A010C" w:rsidRDefault="00F55DD8" w:rsidP="00F55DD8">
      <w:pPr>
        <w:spacing w:before="0" w:after="0" w:line="259" w:lineRule="auto"/>
        <w:contextualSpacing/>
        <w:jc w:val="both"/>
        <w:rPr>
          <w:rFonts w:asciiTheme="minorHAnsi" w:eastAsia="Times New Roman" w:hAnsiTheme="minorHAnsi" w:cstheme="minorHAnsi"/>
          <w:bCs/>
          <w:sz w:val="24"/>
          <w:szCs w:val="24"/>
          <w:lang w:val="fr-FR"/>
        </w:rPr>
      </w:pPr>
      <w:proofErr w:type="spellStart"/>
      <w:r w:rsidRPr="009A010C">
        <w:rPr>
          <w:rFonts w:asciiTheme="minorHAnsi" w:eastAsia="Times New Roman" w:hAnsiTheme="minorHAnsi" w:cstheme="minorHAnsi"/>
          <w:bCs/>
          <w:sz w:val="24"/>
          <w:szCs w:val="24"/>
          <w:lang w:val="fr-FR"/>
        </w:rPr>
        <w:t>În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această</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situaţie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în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ultimii</w:t>
      </w:r>
      <w:proofErr w:type="spellEnd"/>
      <w:r w:rsidRPr="009A010C">
        <w:rPr>
          <w:rFonts w:asciiTheme="minorHAnsi" w:eastAsia="Times New Roman" w:hAnsiTheme="minorHAnsi" w:cstheme="minorHAnsi"/>
          <w:bCs/>
          <w:sz w:val="24"/>
          <w:szCs w:val="24"/>
          <w:lang w:val="fr-FR"/>
        </w:rPr>
        <w:t xml:space="preserve"> 5 </w:t>
      </w:r>
      <w:proofErr w:type="spellStart"/>
      <w:r w:rsidRPr="009A010C">
        <w:rPr>
          <w:rFonts w:asciiTheme="minorHAnsi" w:eastAsia="Times New Roman" w:hAnsiTheme="minorHAnsi" w:cstheme="minorHAnsi"/>
          <w:bCs/>
          <w:sz w:val="24"/>
          <w:szCs w:val="24"/>
          <w:lang w:val="fr-FR"/>
        </w:rPr>
        <w:t>ani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înainte</w:t>
      </w:r>
      <w:proofErr w:type="spellEnd"/>
      <w:r w:rsidRPr="009A010C">
        <w:rPr>
          <w:rFonts w:asciiTheme="minorHAnsi" w:eastAsia="Times New Roman" w:hAnsiTheme="minorHAnsi" w:cstheme="minorHAnsi"/>
          <w:bCs/>
          <w:sz w:val="24"/>
          <w:szCs w:val="24"/>
          <w:lang w:val="fr-FR"/>
        </w:rPr>
        <w:t xml:space="preserve"> de data </w:t>
      </w:r>
      <w:proofErr w:type="spellStart"/>
      <w:r w:rsidRPr="009A010C">
        <w:rPr>
          <w:rFonts w:asciiTheme="minorHAnsi" w:eastAsia="Times New Roman" w:hAnsiTheme="minorHAnsi" w:cstheme="minorHAnsi"/>
          <w:bCs/>
          <w:sz w:val="24"/>
          <w:szCs w:val="24"/>
          <w:lang w:val="fr-FR"/>
        </w:rPr>
        <w:t>emiterii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Ordinului</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începere</w:t>
      </w:r>
      <w:proofErr w:type="spellEnd"/>
      <w:r w:rsidRPr="009A010C">
        <w:rPr>
          <w:rFonts w:asciiTheme="minorHAnsi" w:eastAsia="Times New Roman" w:hAnsiTheme="minorHAnsi" w:cstheme="minorHAnsi"/>
          <w:bCs/>
          <w:sz w:val="24"/>
          <w:szCs w:val="24"/>
          <w:lang w:val="fr-FR"/>
        </w:rPr>
        <w:t xml:space="preserve"> a </w:t>
      </w:r>
      <w:proofErr w:type="spellStart"/>
      <w:r w:rsidRPr="009A010C">
        <w:rPr>
          <w:rFonts w:asciiTheme="minorHAnsi" w:eastAsia="Times New Roman" w:hAnsiTheme="minorHAnsi" w:cstheme="minorHAnsi"/>
          <w:bCs/>
          <w:sz w:val="24"/>
          <w:szCs w:val="24"/>
          <w:lang w:val="fr-FR"/>
        </w:rPr>
        <w:t>contractului</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lucrări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emis</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obligatoriu</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după</w:t>
      </w:r>
      <w:proofErr w:type="spellEnd"/>
      <w:r w:rsidRPr="009A010C">
        <w:rPr>
          <w:rFonts w:asciiTheme="minorHAnsi" w:eastAsia="Times New Roman" w:hAnsiTheme="minorHAnsi" w:cstheme="minorHAnsi"/>
          <w:bCs/>
          <w:sz w:val="24"/>
          <w:szCs w:val="24"/>
          <w:lang w:val="fr-FR"/>
        </w:rPr>
        <w:t xml:space="preserve"> data de 1 </w:t>
      </w:r>
      <w:proofErr w:type="spellStart"/>
      <w:r w:rsidRPr="009A010C">
        <w:rPr>
          <w:rFonts w:asciiTheme="minorHAnsi" w:eastAsia="Times New Roman" w:hAnsiTheme="minorHAnsi" w:cstheme="minorHAnsi"/>
          <w:bCs/>
          <w:sz w:val="24"/>
          <w:szCs w:val="24"/>
          <w:lang w:val="fr-FR"/>
        </w:rPr>
        <w:t>ianuarie</w:t>
      </w:r>
      <w:proofErr w:type="spellEnd"/>
      <w:r w:rsidRPr="009A010C">
        <w:rPr>
          <w:rFonts w:asciiTheme="minorHAnsi" w:eastAsia="Times New Roman" w:hAnsiTheme="minorHAnsi" w:cstheme="minorHAnsi"/>
          <w:bCs/>
          <w:sz w:val="24"/>
          <w:szCs w:val="24"/>
          <w:lang w:val="fr-FR"/>
        </w:rPr>
        <w:t xml:space="preserve"> 2021), </w:t>
      </w:r>
      <w:proofErr w:type="spellStart"/>
      <w:r w:rsidRPr="009A010C">
        <w:rPr>
          <w:rFonts w:asciiTheme="minorHAnsi" w:eastAsia="Times New Roman" w:hAnsiTheme="minorHAnsi" w:cstheme="minorHAnsi"/>
          <w:bCs/>
          <w:sz w:val="24"/>
          <w:szCs w:val="24"/>
          <w:lang w:val="fr-FR"/>
        </w:rPr>
        <w:t>clădirea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propusă</w:t>
      </w:r>
      <w:proofErr w:type="spellEnd"/>
      <w:r w:rsidRPr="009A010C">
        <w:rPr>
          <w:rFonts w:asciiTheme="minorHAnsi" w:eastAsia="Times New Roman" w:hAnsiTheme="minorHAnsi" w:cstheme="minorHAnsi"/>
          <w:bCs/>
          <w:sz w:val="24"/>
          <w:szCs w:val="24"/>
          <w:lang w:val="fr-FR"/>
        </w:rPr>
        <w:t xml:space="preserve"> nu a mai </w:t>
      </w:r>
      <w:proofErr w:type="spellStart"/>
      <w:r w:rsidRPr="009A010C">
        <w:rPr>
          <w:rFonts w:asciiTheme="minorHAnsi" w:eastAsia="Times New Roman" w:hAnsiTheme="minorHAnsi" w:cstheme="minorHAnsi"/>
          <w:bCs/>
          <w:sz w:val="24"/>
          <w:szCs w:val="24"/>
          <w:lang w:val="fr-FR"/>
        </w:rPr>
        <w:t>beneficiat</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finanţare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publică</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pentru</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aceleași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lucrări</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intervenție</w:t>
      </w:r>
      <w:proofErr w:type="spellEnd"/>
      <w:r w:rsidRPr="009A010C">
        <w:rPr>
          <w:rFonts w:asciiTheme="minorHAnsi" w:eastAsia="Times New Roman" w:hAnsiTheme="minorHAnsi" w:cstheme="minorHAnsi"/>
          <w:bCs/>
          <w:sz w:val="24"/>
          <w:szCs w:val="24"/>
          <w:lang w:val="fr-FR"/>
        </w:rPr>
        <w:t>/</w:t>
      </w:r>
      <w:proofErr w:type="spellStart"/>
      <w:r w:rsidRPr="009A010C">
        <w:rPr>
          <w:rFonts w:asciiTheme="minorHAnsi" w:eastAsia="Times New Roman" w:hAnsiTheme="minorHAnsi" w:cstheme="minorHAnsi"/>
          <w:bCs/>
          <w:sz w:val="24"/>
          <w:szCs w:val="24"/>
          <w:lang w:val="fr-FR"/>
        </w:rPr>
        <w:t>activități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aferente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operațiunii</w:t>
      </w:r>
      <w:proofErr w:type="spellEnd"/>
      <w:r w:rsidRPr="009A010C">
        <w:rPr>
          <w:rFonts w:asciiTheme="minorHAnsi" w:eastAsia="Times New Roman" w:hAnsiTheme="minorHAnsi" w:cstheme="minorHAnsi"/>
          <w:bCs/>
          <w:sz w:val="24"/>
          <w:szCs w:val="24"/>
          <w:lang w:val="fr-FR"/>
        </w:rPr>
        <w:t xml:space="preserve">, care </w:t>
      </w:r>
      <w:proofErr w:type="spellStart"/>
      <w:r w:rsidRPr="009A010C">
        <w:rPr>
          <w:rFonts w:asciiTheme="minorHAnsi" w:eastAsia="Times New Roman" w:hAnsiTheme="minorHAnsi" w:cstheme="minorHAnsi"/>
          <w:bCs/>
          <w:sz w:val="24"/>
          <w:szCs w:val="24"/>
          <w:lang w:val="fr-FR"/>
        </w:rPr>
        <w:t>sunt</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realizate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asupra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aceleiași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infrastructuri</w:t>
      </w:r>
      <w:proofErr w:type="spellEnd"/>
      <w:r w:rsidRPr="009A010C">
        <w:rPr>
          <w:rFonts w:asciiTheme="minorHAnsi" w:eastAsia="Times New Roman" w:hAnsiTheme="minorHAnsi" w:cstheme="minorHAnsi"/>
          <w:bCs/>
          <w:sz w:val="24"/>
          <w:szCs w:val="24"/>
          <w:lang w:val="fr-FR"/>
        </w:rPr>
        <w:t>/</w:t>
      </w:r>
      <w:proofErr w:type="spellStart"/>
      <w:r w:rsidRPr="009A010C">
        <w:rPr>
          <w:rFonts w:asciiTheme="minorHAnsi" w:eastAsia="Times New Roman" w:hAnsiTheme="minorHAnsi" w:cstheme="minorHAnsi"/>
          <w:bCs/>
          <w:sz w:val="24"/>
          <w:szCs w:val="24"/>
          <w:lang w:val="fr-FR"/>
        </w:rPr>
        <w:t>aceluiași</w:t>
      </w:r>
      <w:proofErr w:type="spellEnd"/>
      <w:r w:rsidRPr="009A010C">
        <w:rPr>
          <w:rFonts w:asciiTheme="minorHAnsi" w:eastAsia="Times New Roman" w:hAnsiTheme="minorHAnsi" w:cstheme="minorHAnsi"/>
          <w:bCs/>
          <w:sz w:val="24"/>
          <w:szCs w:val="24"/>
          <w:lang w:val="fr-FR"/>
        </w:rPr>
        <w:t xml:space="preserve"> segment de </w:t>
      </w:r>
      <w:proofErr w:type="spellStart"/>
      <w:r w:rsidRPr="009A010C">
        <w:rPr>
          <w:rFonts w:asciiTheme="minorHAnsi" w:eastAsia="Times New Roman" w:hAnsiTheme="minorHAnsi" w:cstheme="minorHAnsi"/>
          <w:bCs/>
          <w:sz w:val="24"/>
          <w:szCs w:val="24"/>
          <w:lang w:val="fr-FR"/>
        </w:rPr>
        <w:t>infrastructură</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şi</w:t>
      </w:r>
      <w:proofErr w:type="spellEnd"/>
      <w:r w:rsidRPr="009A010C">
        <w:rPr>
          <w:rFonts w:asciiTheme="minorHAnsi" w:eastAsia="Times New Roman" w:hAnsiTheme="minorHAnsi" w:cstheme="minorHAnsi"/>
          <w:bCs/>
          <w:sz w:val="24"/>
          <w:szCs w:val="24"/>
          <w:lang w:val="fr-FR"/>
        </w:rPr>
        <w:t xml:space="preserve"> nu s-a </w:t>
      </w:r>
      <w:proofErr w:type="spellStart"/>
      <w:r w:rsidRPr="009A010C">
        <w:rPr>
          <w:rFonts w:asciiTheme="minorHAnsi" w:eastAsia="Times New Roman" w:hAnsiTheme="minorHAnsi" w:cstheme="minorHAnsi"/>
          <w:bCs/>
          <w:sz w:val="24"/>
          <w:szCs w:val="24"/>
          <w:lang w:val="fr-FR"/>
        </w:rPr>
        <w:t>aflat</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în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perioada</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garanţie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pentru</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lucrările</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intervenție</w:t>
      </w:r>
      <w:proofErr w:type="spellEnd"/>
      <w:r w:rsidRPr="009A010C">
        <w:rPr>
          <w:rFonts w:asciiTheme="minorHAnsi" w:eastAsia="Times New Roman" w:hAnsiTheme="minorHAnsi" w:cstheme="minorHAnsi"/>
          <w:bCs/>
          <w:sz w:val="24"/>
          <w:szCs w:val="24"/>
          <w:lang w:val="fr-FR"/>
        </w:rPr>
        <w:t>/</w:t>
      </w:r>
      <w:proofErr w:type="spellStart"/>
      <w:r w:rsidRPr="009A010C">
        <w:rPr>
          <w:rFonts w:asciiTheme="minorHAnsi" w:eastAsia="Times New Roman" w:hAnsiTheme="minorHAnsi" w:cstheme="minorHAnsi"/>
          <w:bCs/>
          <w:sz w:val="24"/>
          <w:szCs w:val="24"/>
          <w:lang w:val="fr-FR"/>
        </w:rPr>
        <w:t>activitățile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enumerate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anterior</w:t>
      </w:r>
      <w:proofErr w:type="spellEnd"/>
      <w:r w:rsidRPr="009A010C">
        <w:rPr>
          <w:rFonts w:asciiTheme="minorHAnsi" w:eastAsia="Times New Roman" w:hAnsiTheme="minorHAnsi" w:cstheme="minorHAnsi"/>
          <w:bCs/>
          <w:sz w:val="24"/>
          <w:szCs w:val="24"/>
          <w:lang w:val="fr-FR"/>
        </w:rPr>
        <w:t xml:space="preserve">. </w:t>
      </w:r>
    </w:p>
    <w:p w14:paraId="214068CA" w14:textId="77777777" w:rsidR="00F55DD8" w:rsidRPr="009A010C" w:rsidRDefault="00F55DD8" w:rsidP="00F55DD8">
      <w:pPr>
        <w:spacing w:before="0" w:after="0" w:line="259" w:lineRule="auto"/>
        <w:contextualSpacing/>
        <w:jc w:val="both"/>
        <w:rPr>
          <w:rFonts w:asciiTheme="minorHAnsi" w:eastAsia="Times New Roman" w:hAnsiTheme="minorHAnsi" w:cstheme="minorHAnsi"/>
          <w:bCs/>
          <w:sz w:val="24"/>
          <w:szCs w:val="24"/>
          <w:lang w:val="fr-FR"/>
        </w:rPr>
      </w:pPr>
      <w:proofErr w:type="spellStart"/>
      <w:r w:rsidRPr="009A010C">
        <w:rPr>
          <w:rFonts w:asciiTheme="minorHAnsi" w:eastAsia="Times New Roman" w:hAnsiTheme="minorHAnsi" w:cstheme="minorHAnsi"/>
          <w:bCs/>
          <w:sz w:val="24"/>
          <w:szCs w:val="24"/>
          <w:lang w:val="fr-FR"/>
        </w:rPr>
        <w:t>După</w:t>
      </w:r>
      <w:proofErr w:type="spellEnd"/>
      <w:r w:rsidRPr="009A010C">
        <w:rPr>
          <w:rFonts w:asciiTheme="minorHAnsi" w:eastAsia="Times New Roman" w:hAnsiTheme="minorHAnsi" w:cstheme="minorHAnsi"/>
          <w:bCs/>
          <w:sz w:val="24"/>
          <w:szCs w:val="24"/>
          <w:lang w:val="fr-FR"/>
        </w:rPr>
        <w:t xml:space="preserve"> data </w:t>
      </w:r>
      <w:proofErr w:type="spellStart"/>
      <w:r w:rsidRPr="009A010C">
        <w:rPr>
          <w:rFonts w:asciiTheme="minorHAnsi" w:eastAsia="Times New Roman" w:hAnsiTheme="minorHAnsi" w:cstheme="minorHAnsi"/>
          <w:bCs/>
          <w:sz w:val="24"/>
          <w:szCs w:val="24"/>
          <w:lang w:val="fr-FR"/>
        </w:rPr>
        <w:t>emiterii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Ordinului</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începere</w:t>
      </w:r>
      <w:proofErr w:type="spellEnd"/>
      <w:r w:rsidRPr="009A010C">
        <w:rPr>
          <w:rFonts w:asciiTheme="minorHAnsi" w:eastAsia="Times New Roman" w:hAnsiTheme="minorHAnsi" w:cstheme="minorHAnsi"/>
          <w:bCs/>
          <w:sz w:val="24"/>
          <w:szCs w:val="24"/>
          <w:lang w:val="fr-FR"/>
        </w:rPr>
        <w:t xml:space="preserve"> a </w:t>
      </w:r>
      <w:proofErr w:type="spellStart"/>
      <w:r w:rsidRPr="009A010C">
        <w:rPr>
          <w:rFonts w:asciiTheme="minorHAnsi" w:eastAsia="Times New Roman" w:hAnsiTheme="minorHAnsi" w:cstheme="minorHAnsi"/>
          <w:bCs/>
          <w:sz w:val="24"/>
          <w:szCs w:val="24"/>
          <w:lang w:val="fr-FR"/>
        </w:rPr>
        <w:t>lucrărilor</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lucrările</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intervenție</w:t>
      </w:r>
      <w:proofErr w:type="spellEnd"/>
      <w:r w:rsidRPr="009A010C">
        <w:rPr>
          <w:rFonts w:asciiTheme="minorHAnsi" w:eastAsia="Times New Roman" w:hAnsiTheme="minorHAnsi" w:cstheme="minorHAnsi"/>
          <w:bCs/>
          <w:sz w:val="24"/>
          <w:szCs w:val="24"/>
          <w:lang w:val="fr-FR"/>
        </w:rPr>
        <w:t>/</w:t>
      </w:r>
      <w:proofErr w:type="spellStart"/>
      <w:r w:rsidRPr="009A010C">
        <w:rPr>
          <w:rFonts w:asciiTheme="minorHAnsi" w:eastAsia="Times New Roman" w:hAnsiTheme="minorHAnsi" w:cstheme="minorHAnsi"/>
          <w:bCs/>
          <w:sz w:val="24"/>
          <w:szCs w:val="24"/>
          <w:lang w:val="fr-FR"/>
        </w:rPr>
        <w:t>activitățile</w:t>
      </w:r>
      <w:proofErr w:type="spellEnd"/>
      <w:r w:rsidRPr="009A010C">
        <w:rPr>
          <w:rFonts w:asciiTheme="minorHAnsi" w:eastAsia="Times New Roman" w:hAnsiTheme="minorHAnsi" w:cstheme="minorHAnsi"/>
          <w:bCs/>
          <w:sz w:val="24"/>
          <w:szCs w:val="24"/>
          <w:lang w:val="fr-FR"/>
        </w:rPr>
        <w:t xml:space="preserve"> nu au </w:t>
      </w:r>
      <w:proofErr w:type="spellStart"/>
      <w:r w:rsidRPr="009A010C">
        <w:rPr>
          <w:rFonts w:asciiTheme="minorHAnsi" w:eastAsia="Times New Roman" w:hAnsiTheme="minorHAnsi" w:cstheme="minorHAnsi"/>
          <w:bCs/>
          <w:sz w:val="24"/>
          <w:szCs w:val="24"/>
          <w:lang w:val="fr-FR"/>
        </w:rPr>
        <w:t>beneficiat</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fonduri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publice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din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alte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surse</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finanţare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altele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decât</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cele</w:t>
      </w:r>
      <w:proofErr w:type="spellEnd"/>
      <w:r w:rsidRPr="009A010C">
        <w:rPr>
          <w:rFonts w:asciiTheme="minorHAnsi" w:eastAsia="Times New Roman" w:hAnsiTheme="minorHAnsi" w:cstheme="minorHAnsi"/>
          <w:bCs/>
          <w:sz w:val="24"/>
          <w:szCs w:val="24"/>
          <w:lang w:val="fr-FR"/>
        </w:rPr>
        <w:t xml:space="preserve"> ale </w:t>
      </w:r>
      <w:proofErr w:type="spellStart"/>
      <w:r w:rsidRPr="009A010C">
        <w:rPr>
          <w:rFonts w:asciiTheme="minorHAnsi" w:eastAsia="Times New Roman" w:hAnsiTheme="minorHAnsi" w:cstheme="minorHAnsi"/>
          <w:bCs/>
          <w:sz w:val="24"/>
          <w:szCs w:val="24"/>
          <w:lang w:val="fr-FR"/>
        </w:rPr>
        <w:t>solicitantului</w:t>
      </w:r>
      <w:proofErr w:type="spellEnd"/>
      <w:r w:rsidRPr="009A010C">
        <w:rPr>
          <w:rFonts w:asciiTheme="minorHAnsi" w:eastAsia="Times New Roman" w:hAnsiTheme="minorHAnsi" w:cstheme="minorHAnsi"/>
          <w:bCs/>
          <w:sz w:val="24"/>
          <w:szCs w:val="24"/>
          <w:lang w:val="fr-FR"/>
        </w:rPr>
        <w:t xml:space="preserve">. </w:t>
      </w:r>
    </w:p>
    <w:p w14:paraId="3F00DEFB" w14:textId="77777777" w:rsidR="00F55DD8" w:rsidRPr="009A010C" w:rsidRDefault="00F55DD8" w:rsidP="00F55DD8">
      <w:pPr>
        <w:spacing w:before="0" w:after="0" w:line="259" w:lineRule="auto"/>
        <w:contextualSpacing/>
        <w:jc w:val="both"/>
        <w:rPr>
          <w:rFonts w:asciiTheme="minorHAnsi" w:eastAsia="Times New Roman" w:hAnsiTheme="minorHAnsi" w:cstheme="minorHAnsi"/>
          <w:bCs/>
          <w:sz w:val="24"/>
          <w:szCs w:val="24"/>
          <w:lang w:val="fr-FR"/>
        </w:rPr>
      </w:pPr>
    </w:p>
    <w:p w14:paraId="1F77159B" w14:textId="77777777" w:rsidR="00F55DD8" w:rsidRPr="009A010C" w:rsidRDefault="00F55DD8" w:rsidP="00F55DD8">
      <w:pPr>
        <w:spacing w:before="0" w:after="0" w:line="259" w:lineRule="auto"/>
        <w:contextualSpacing/>
        <w:jc w:val="both"/>
        <w:rPr>
          <w:rFonts w:asciiTheme="minorHAnsi" w:eastAsia="Times New Roman" w:hAnsiTheme="minorHAnsi" w:cstheme="minorHAnsi"/>
          <w:b/>
          <w:sz w:val="24"/>
          <w:szCs w:val="24"/>
          <w:lang w:val="fr-FR"/>
        </w:rPr>
      </w:pPr>
      <w:r w:rsidRPr="009A010C">
        <w:rPr>
          <w:rFonts w:asciiTheme="minorHAnsi" w:eastAsia="Times New Roman" w:hAnsiTheme="minorHAnsi" w:cstheme="minorHAnsi"/>
          <w:bCs/>
          <w:sz w:val="24"/>
          <w:szCs w:val="24"/>
          <w:lang w:val="fr-FR"/>
        </w:rPr>
        <w:t xml:space="preserve">De </w:t>
      </w:r>
      <w:proofErr w:type="spellStart"/>
      <w:r w:rsidRPr="009A010C">
        <w:rPr>
          <w:rFonts w:asciiTheme="minorHAnsi" w:eastAsia="Times New Roman" w:hAnsiTheme="minorHAnsi" w:cstheme="minorHAnsi"/>
          <w:bCs/>
          <w:sz w:val="24"/>
          <w:szCs w:val="24"/>
          <w:lang w:val="fr-FR"/>
        </w:rPr>
        <w:t>asemenea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proiectul</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propus</w:t>
      </w:r>
      <w:proofErr w:type="spellEnd"/>
      <w:r w:rsidRPr="009A010C">
        <w:rPr>
          <w:rFonts w:asciiTheme="minorHAnsi" w:eastAsia="Times New Roman" w:hAnsiTheme="minorHAnsi" w:cstheme="minorHAnsi"/>
          <w:bCs/>
          <w:sz w:val="24"/>
          <w:szCs w:val="24"/>
          <w:lang w:val="fr-FR"/>
        </w:rPr>
        <w:t xml:space="preserve"> nu </w:t>
      </w:r>
      <w:proofErr w:type="spellStart"/>
      <w:r w:rsidRPr="009A010C">
        <w:rPr>
          <w:rFonts w:asciiTheme="minorHAnsi" w:eastAsia="Times New Roman" w:hAnsiTheme="minorHAnsi" w:cstheme="minorHAnsi"/>
          <w:bCs/>
          <w:sz w:val="24"/>
          <w:szCs w:val="24"/>
          <w:lang w:val="fr-FR"/>
        </w:rPr>
        <w:t>beneficiază</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în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prezent</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fonduri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publice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din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alte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surse</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finanţare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altele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decât</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cele</w:t>
      </w:r>
      <w:proofErr w:type="spellEnd"/>
      <w:r w:rsidRPr="009A010C">
        <w:rPr>
          <w:rFonts w:asciiTheme="minorHAnsi" w:eastAsia="Times New Roman" w:hAnsiTheme="minorHAnsi" w:cstheme="minorHAnsi"/>
          <w:bCs/>
          <w:sz w:val="24"/>
          <w:szCs w:val="24"/>
          <w:lang w:val="fr-FR"/>
        </w:rPr>
        <w:t xml:space="preserve"> ale </w:t>
      </w:r>
      <w:proofErr w:type="spellStart"/>
      <w:r w:rsidRPr="009A010C">
        <w:rPr>
          <w:rFonts w:asciiTheme="minorHAnsi" w:eastAsia="Times New Roman" w:hAnsiTheme="minorHAnsi" w:cstheme="minorHAnsi"/>
          <w:bCs/>
          <w:sz w:val="24"/>
          <w:szCs w:val="24"/>
          <w:lang w:val="fr-FR"/>
        </w:rPr>
        <w:t>solicitantului</w:t>
      </w:r>
      <w:proofErr w:type="spellEnd"/>
      <w:r w:rsidRPr="009A010C">
        <w:rPr>
          <w:rFonts w:asciiTheme="minorHAnsi" w:eastAsia="Times New Roman" w:hAnsiTheme="minorHAnsi" w:cstheme="minorHAnsi"/>
          <w:b/>
          <w:sz w:val="24"/>
          <w:szCs w:val="24"/>
          <w:lang w:val="fr-FR"/>
        </w:rPr>
        <w:t>.</w:t>
      </w:r>
    </w:p>
    <w:p w14:paraId="0CF71F57" w14:textId="77777777" w:rsidR="00E12457" w:rsidRPr="009A010C" w:rsidRDefault="00E12457" w:rsidP="00483DB3">
      <w:pPr>
        <w:spacing w:before="0" w:after="0" w:line="256" w:lineRule="auto"/>
        <w:jc w:val="both"/>
        <w:rPr>
          <w:rFonts w:ascii="Calibri" w:hAnsi="Calibri"/>
          <w:sz w:val="24"/>
          <w:szCs w:val="24"/>
          <w:lang w:val="fr-FR"/>
        </w:rPr>
      </w:pPr>
    </w:p>
    <w:p w14:paraId="6A422814" w14:textId="07954F45" w:rsidR="00030827" w:rsidRPr="009A010C" w:rsidRDefault="00030827" w:rsidP="00ED57FC">
      <w:pPr>
        <w:numPr>
          <w:ilvl w:val="0"/>
          <w:numId w:val="49"/>
        </w:numPr>
        <w:spacing w:before="0" w:after="0" w:line="259" w:lineRule="auto"/>
        <w:contextualSpacing/>
        <w:jc w:val="both"/>
        <w:rPr>
          <w:rFonts w:asciiTheme="minorHAnsi" w:eastAsia="Times New Roman" w:hAnsiTheme="minorHAnsi" w:cstheme="minorHAnsi"/>
          <w:b/>
          <w:sz w:val="24"/>
          <w:szCs w:val="24"/>
          <w:lang w:val="fr-FR"/>
        </w:rPr>
      </w:pPr>
      <w:bookmarkStart w:id="123" w:name="_Hlk154088592"/>
      <w:proofErr w:type="spellStart"/>
      <w:r w:rsidRPr="009A010C">
        <w:rPr>
          <w:rFonts w:asciiTheme="minorHAnsi" w:eastAsia="Times New Roman" w:hAnsiTheme="minorHAnsi" w:cstheme="minorHAnsi"/>
          <w:b/>
          <w:sz w:val="24"/>
          <w:szCs w:val="24"/>
          <w:lang w:val="fr-FR"/>
        </w:rPr>
        <w:t>Încadrarea</w:t>
      </w:r>
      <w:proofErr w:type="spellEnd"/>
      <w:r w:rsidRPr="009A010C">
        <w:rPr>
          <w:rFonts w:asciiTheme="minorHAnsi" w:eastAsia="Times New Roman" w:hAnsiTheme="minorHAnsi" w:cstheme="minorHAnsi"/>
          <w:b/>
          <w:sz w:val="24"/>
          <w:szCs w:val="24"/>
          <w:lang w:val="fr-FR"/>
        </w:rPr>
        <w:t xml:space="preserve"> </w:t>
      </w:r>
      <w:proofErr w:type="spellStart"/>
      <w:r w:rsidR="00D831F9" w:rsidRPr="009A010C">
        <w:rPr>
          <w:rFonts w:asciiTheme="minorHAnsi" w:eastAsia="Times New Roman" w:hAnsiTheme="minorHAnsi" w:cstheme="minorHAnsi"/>
          <w:b/>
          <w:iCs/>
          <w:sz w:val="24"/>
          <w:szCs w:val="24"/>
          <w:lang w:val="fr-FR"/>
        </w:rPr>
        <w:t>finantarii</w:t>
      </w:r>
      <w:proofErr w:type="spellEnd"/>
      <w:r w:rsidR="00D831F9" w:rsidRPr="009A010C">
        <w:rPr>
          <w:rFonts w:asciiTheme="minorHAnsi" w:eastAsia="Times New Roman" w:hAnsiTheme="minorHAnsi" w:cstheme="minorHAnsi"/>
          <w:b/>
          <w:iCs/>
          <w:sz w:val="24"/>
          <w:szCs w:val="24"/>
          <w:lang w:val="fr-FR"/>
        </w:rPr>
        <w:t xml:space="preserve"> </w:t>
      </w:r>
      <w:proofErr w:type="spellStart"/>
      <w:r w:rsidR="00D831F9" w:rsidRPr="009A010C">
        <w:rPr>
          <w:rFonts w:asciiTheme="minorHAnsi" w:eastAsia="Times New Roman" w:hAnsiTheme="minorHAnsi" w:cstheme="minorHAnsi"/>
          <w:b/>
          <w:iCs/>
          <w:sz w:val="24"/>
          <w:szCs w:val="24"/>
          <w:lang w:val="fr-FR"/>
        </w:rPr>
        <w:t>nerambursabile</w:t>
      </w:r>
      <w:proofErr w:type="spellEnd"/>
      <w:r w:rsidR="00D831F9" w:rsidRPr="009A010C">
        <w:rPr>
          <w:rFonts w:asciiTheme="minorHAnsi" w:eastAsia="Times New Roman" w:hAnsiTheme="minorHAnsi" w:cstheme="minorHAnsi"/>
          <w:b/>
          <w:iCs/>
          <w:sz w:val="24"/>
          <w:szCs w:val="24"/>
          <w:lang w:val="fr-FR"/>
        </w:rPr>
        <w:t xml:space="preserve"> </w:t>
      </w:r>
      <w:proofErr w:type="spellStart"/>
      <w:r w:rsidRPr="009A010C">
        <w:rPr>
          <w:rFonts w:asciiTheme="minorHAnsi" w:eastAsia="Times New Roman" w:hAnsiTheme="minorHAnsi" w:cstheme="minorHAnsi"/>
          <w:b/>
          <w:sz w:val="24"/>
          <w:szCs w:val="24"/>
          <w:lang w:val="fr-FR"/>
        </w:rPr>
        <w:t>în</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limitele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valorilor</w:t>
      </w:r>
      <w:proofErr w:type="spellEnd"/>
      <w:r w:rsidRPr="009A010C">
        <w:rPr>
          <w:rFonts w:asciiTheme="minorHAnsi" w:eastAsia="Times New Roman" w:hAnsiTheme="minorHAnsi" w:cstheme="minorHAnsi"/>
          <w:b/>
          <w:sz w:val="24"/>
          <w:szCs w:val="24"/>
          <w:lang w:val="fr-FR"/>
        </w:rPr>
        <w:t xml:space="preserve"> minime </w:t>
      </w:r>
      <w:proofErr w:type="spellStart"/>
      <w:r w:rsidRPr="009A010C">
        <w:rPr>
          <w:rFonts w:asciiTheme="minorHAnsi" w:eastAsia="Times New Roman" w:hAnsiTheme="minorHAnsi" w:cstheme="minorHAnsi"/>
          <w:b/>
          <w:sz w:val="24"/>
          <w:szCs w:val="24"/>
          <w:lang w:val="fr-FR"/>
        </w:rPr>
        <w:t>și</w:t>
      </w:r>
      <w:proofErr w:type="spellEnd"/>
      <w:r w:rsidRPr="009A010C">
        <w:rPr>
          <w:rFonts w:asciiTheme="minorHAnsi" w:eastAsia="Times New Roman" w:hAnsiTheme="minorHAnsi" w:cstheme="minorHAnsi"/>
          <w:b/>
          <w:sz w:val="24"/>
          <w:szCs w:val="24"/>
          <w:lang w:val="fr-FR"/>
        </w:rPr>
        <w:t xml:space="preserve"> maxime</w:t>
      </w:r>
    </w:p>
    <w:p w14:paraId="07088479" w14:textId="590690D1" w:rsidR="00030827" w:rsidRPr="009A010C" w:rsidRDefault="00D831F9" w:rsidP="00030827">
      <w:pPr>
        <w:tabs>
          <w:tab w:val="left" w:pos="180"/>
          <w:tab w:val="left" w:pos="720"/>
        </w:tabs>
        <w:spacing w:before="0" w:after="0" w:line="259" w:lineRule="auto"/>
        <w:ind w:left="720"/>
        <w:jc w:val="both"/>
        <w:rPr>
          <w:rFonts w:asciiTheme="minorHAnsi" w:eastAsia="Times New Roman" w:hAnsiTheme="minorHAnsi" w:cstheme="minorHAnsi"/>
          <w:sz w:val="24"/>
          <w:szCs w:val="24"/>
          <w:lang w:val="fr-FR"/>
        </w:rPr>
      </w:pPr>
      <w:proofErr w:type="spellStart"/>
      <w:r w:rsidRPr="009A010C">
        <w:rPr>
          <w:rFonts w:asciiTheme="minorHAnsi" w:eastAsia="Times New Roman" w:hAnsiTheme="minorHAnsi" w:cstheme="minorHAnsi"/>
          <w:bCs/>
          <w:iCs/>
          <w:sz w:val="24"/>
          <w:szCs w:val="24"/>
          <w:lang w:val="fr-FR"/>
        </w:rPr>
        <w:t>Finantarea</w:t>
      </w:r>
      <w:proofErr w:type="spellEnd"/>
      <w:r w:rsidRPr="009A010C">
        <w:rPr>
          <w:rFonts w:asciiTheme="minorHAnsi" w:eastAsia="Times New Roman" w:hAnsiTheme="minorHAnsi" w:cstheme="minorHAnsi"/>
          <w:bCs/>
          <w:iCs/>
          <w:sz w:val="24"/>
          <w:szCs w:val="24"/>
          <w:lang w:val="fr-FR"/>
        </w:rPr>
        <w:t xml:space="preserve"> </w:t>
      </w:r>
      <w:proofErr w:type="spellStart"/>
      <w:r w:rsidRPr="009A010C">
        <w:rPr>
          <w:rFonts w:asciiTheme="minorHAnsi" w:eastAsia="Times New Roman" w:hAnsiTheme="minorHAnsi" w:cstheme="minorHAnsi"/>
          <w:bCs/>
          <w:iCs/>
          <w:sz w:val="24"/>
          <w:szCs w:val="24"/>
          <w:lang w:val="fr-FR"/>
        </w:rPr>
        <w:t>nerambursabila</w:t>
      </w:r>
      <w:proofErr w:type="spellEnd"/>
      <w:r w:rsidRPr="009A010C">
        <w:rPr>
          <w:rFonts w:asciiTheme="minorHAnsi" w:eastAsia="Times New Roman" w:hAnsiTheme="minorHAnsi" w:cstheme="minorHAnsi"/>
          <w:bCs/>
          <w:iCs/>
          <w:sz w:val="24"/>
          <w:szCs w:val="24"/>
          <w:lang w:val="fr-FR"/>
        </w:rPr>
        <w:t xml:space="preserve"> </w:t>
      </w:r>
      <w:proofErr w:type="spellStart"/>
      <w:proofErr w:type="gramStart"/>
      <w:r w:rsidRPr="009A010C">
        <w:rPr>
          <w:rFonts w:asciiTheme="minorHAnsi" w:eastAsia="Times New Roman" w:hAnsiTheme="minorHAnsi" w:cstheme="minorHAnsi"/>
          <w:bCs/>
          <w:iCs/>
          <w:sz w:val="24"/>
          <w:szCs w:val="24"/>
          <w:lang w:val="fr-FR"/>
        </w:rPr>
        <w:t>minimă</w:t>
      </w:r>
      <w:proofErr w:type="spellEnd"/>
      <w:r w:rsidR="00030827" w:rsidRPr="009A010C">
        <w:rPr>
          <w:rFonts w:asciiTheme="minorHAnsi" w:eastAsia="Times New Roman" w:hAnsiTheme="minorHAnsi" w:cstheme="minorHAnsi"/>
          <w:sz w:val="24"/>
          <w:szCs w:val="24"/>
          <w:lang w:val="fr-FR"/>
        </w:rPr>
        <w:t>:</w:t>
      </w:r>
      <w:proofErr w:type="gramEnd"/>
      <w:r w:rsidR="00030827" w:rsidRPr="009A010C">
        <w:rPr>
          <w:rFonts w:asciiTheme="minorHAnsi" w:eastAsia="Times New Roman" w:hAnsiTheme="minorHAnsi" w:cstheme="minorHAnsi"/>
          <w:sz w:val="24"/>
          <w:szCs w:val="24"/>
          <w:lang w:val="fr-FR"/>
        </w:rPr>
        <w:t xml:space="preserve"> 100.000 euro</w:t>
      </w:r>
    </w:p>
    <w:p w14:paraId="6CCEDD70" w14:textId="097FBF6D" w:rsidR="00030827" w:rsidRPr="009A010C" w:rsidRDefault="00D831F9" w:rsidP="00030827">
      <w:pPr>
        <w:tabs>
          <w:tab w:val="left" w:pos="180"/>
          <w:tab w:val="left" w:pos="720"/>
        </w:tabs>
        <w:spacing w:before="0" w:after="0" w:line="259" w:lineRule="auto"/>
        <w:ind w:left="720"/>
        <w:jc w:val="both"/>
        <w:rPr>
          <w:rFonts w:asciiTheme="minorHAnsi" w:eastAsia="Times New Roman" w:hAnsiTheme="minorHAnsi" w:cstheme="minorHAnsi"/>
          <w:sz w:val="24"/>
          <w:szCs w:val="24"/>
          <w:lang w:val="fr-FR"/>
        </w:rPr>
      </w:pPr>
      <w:proofErr w:type="spellStart"/>
      <w:r w:rsidRPr="009A010C">
        <w:rPr>
          <w:rFonts w:asciiTheme="minorHAnsi" w:eastAsia="Times New Roman" w:hAnsiTheme="minorHAnsi" w:cstheme="minorHAnsi"/>
          <w:bCs/>
          <w:iCs/>
          <w:sz w:val="24"/>
          <w:szCs w:val="24"/>
          <w:lang w:val="fr-FR"/>
        </w:rPr>
        <w:t>Finantarea</w:t>
      </w:r>
      <w:proofErr w:type="spellEnd"/>
      <w:r w:rsidRPr="009A010C">
        <w:rPr>
          <w:rFonts w:asciiTheme="minorHAnsi" w:eastAsia="Times New Roman" w:hAnsiTheme="minorHAnsi" w:cstheme="minorHAnsi"/>
          <w:bCs/>
          <w:iCs/>
          <w:sz w:val="24"/>
          <w:szCs w:val="24"/>
          <w:lang w:val="fr-FR"/>
        </w:rPr>
        <w:t xml:space="preserve"> </w:t>
      </w:r>
      <w:proofErr w:type="spellStart"/>
      <w:r w:rsidRPr="009A010C">
        <w:rPr>
          <w:rFonts w:asciiTheme="minorHAnsi" w:eastAsia="Times New Roman" w:hAnsiTheme="minorHAnsi" w:cstheme="minorHAnsi"/>
          <w:bCs/>
          <w:iCs/>
          <w:sz w:val="24"/>
          <w:szCs w:val="24"/>
          <w:lang w:val="fr-FR"/>
        </w:rPr>
        <w:t>nerambursabila</w:t>
      </w:r>
      <w:proofErr w:type="spellEnd"/>
      <w:r w:rsidRPr="009A010C">
        <w:rPr>
          <w:rFonts w:asciiTheme="minorHAnsi" w:eastAsia="Times New Roman" w:hAnsiTheme="minorHAnsi" w:cstheme="minorHAnsi"/>
          <w:bCs/>
          <w:iCs/>
          <w:sz w:val="24"/>
          <w:szCs w:val="24"/>
          <w:lang w:val="fr-FR"/>
        </w:rPr>
        <w:t xml:space="preserve"> </w:t>
      </w:r>
      <w:proofErr w:type="spellStart"/>
      <w:proofErr w:type="gramStart"/>
      <w:r w:rsidRPr="009A010C">
        <w:rPr>
          <w:rFonts w:asciiTheme="minorHAnsi" w:eastAsia="Times New Roman" w:hAnsiTheme="minorHAnsi" w:cstheme="minorHAnsi"/>
          <w:bCs/>
          <w:iCs/>
          <w:sz w:val="24"/>
          <w:szCs w:val="24"/>
          <w:lang w:val="fr-FR"/>
        </w:rPr>
        <w:t>minimă</w:t>
      </w:r>
      <w:proofErr w:type="spellEnd"/>
      <w:r w:rsidR="00030827" w:rsidRPr="009A010C">
        <w:rPr>
          <w:rFonts w:asciiTheme="minorHAnsi" w:eastAsia="Times New Roman" w:hAnsiTheme="minorHAnsi" w:cstheme="minorHAnsi"/>
          <w:sz w:val="24"/>
          <w:szCs w:val="24"/>
          <w:lang w:val="fr-FR"/>
        </w:rPr>
        <w:t>:</w:t>
      </w:r>
      <w:proofErr w:type="gramEnd"/>
      <w:r w:rsidR="00030827" w:rsidRPr="009A010C">
        <w:rPr>
          <w:rFonts w:asciiTheme="minorHAnsi" w:eastAsia="Times New Roman" w:hAnsiTheme="minorHAnsi" w:cstheme="minorHAnsi"/>
          <w:sz w:val="24"/>
          <w:szCs w:val="24"/>
          <w:lang w:val="fr-FR"/>
        </w:rPr>
        <w:t xml:space="preserve"> 1.000.000 euro</w:t>
      </w:r>
    </w:p>
    <w:p w14:paraId="25FBD61D" w14:textId="7E980526" w:rsidR="00E5313F" w:rsidRPr="009A010C" w:rsidRDefault="00095AC6" w:rsidP="00E5313F">
      <w:pPr>
        <w:tabs>
          <w:tab w:val="left" w:pos="180"/>
          <w:tab w:val="left" w:pos="720"/>
        </w:tabs>
        <w:spacing w:before="0" w:after="0" w:line="259" w:lineRule="auto"/>
        <w:jc w:val="both"/>
        <w:rPr>
          <w:rFonts w:ascii="Calibri" w:eastAsia="Times New Roman" w:hAnsi="Calibri"/>
          <w:sz w:val="24"/>
          <w:szCs w:val="24"/>
        </w:rPr>
      </w:pPr>
      <w:r w:rsidRPr="009A010C">
        <w:rPr>
          <w:rFonts w:ascii="Calibri" w:eastAsia="Times New Roman" w:hAnsi="Calibri"/>
          <w:sz w:val="24"/>
          <w:szCs w:val="24"/>
        </w:rPr>
        <w:t>Menţionăm că valoarea eligibilă este formată din valoarea FEDR+BS+contribuţia proprie a solicitantului.</w:t>
      </w:r>
      <w:bookmarkEnd w:id="123"/>
    </w:p>
    <w:p w14:paraId="23FDA003" w14:textId="77777777" w:rsidR="00043F9B" w:rsidRPr="009A010C" w:rsidRDefault="00043F9B" w:rsidP="00043F9B">
      <w:pPr>
        <w:spacing w:before="0" w:after="0" w:line="259" w:lineRule="auto"/>
        <w:contextualSpacing/>
        <w:jc w:val="both"/>
        <w:rPr>
          <w:rFonts w:asciiTheme="minorHAnsi" w:eastAsia="Times New Roman" w:hAnsiTheme="minorHAnsi" w:cstheme="minorHAnsi"/>
          <w:b/>
          <w:sz w:val="24"/>
          <w:szCs w:val="24"/>
        </w:rPr>
      </w:pPr>
      <w:r w:rsidRPr="009A010C">
        <w:rPr>
          <w:rFonts w:asciiTheme="minorHAnsi" w:eastAsia="Times New Roman" w:hAnsiTheme="minorHAnsi" w:cstheme="minorHAnsi"/>
          <w:bCs/>
          <w:sz w:val="24"/>
          <w:szCs w:val="24"/>
        </w:rPr>
        <w:t>Criteriul cu privire la valoarea minimă a investiției nu se menține pe perioada de implementare și durabilitate a investiției.</w:t>
      </w:r>
    </w:p>
    <w:p w14:paraId="1F429C07" w14:textId="216C644E" w:rsidR="00E61743" w:rsidRPr="009A010C" w:rsidRDefault="00043F9B" w:rsidP="00043F9B">
      <w:pPr>
        <w:spacing w:before="0" w:after="0" w:line="256" w:lineRule="auto"/>
        <w:jc w:val="both"/>
        <w:rPr>
          <w:rFonts w:asciiTheme="minorHAnsi" w:hAnsiTheme="minorHAnsi" w:cstheme="minorHAnsi"/>
          <w:sz w:val="24"/>
          <w:szCs w:val="24"/>
          <w:lang w:val="fr-FR"/>
        </w:rPr>
      </w:pP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cazul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care </w:t>
      </w:r>
      <w:proofErr w:type="spellStart"/>
      <w:r w:rsidRPr="009A010C">
        <w:rPr>
          <w:rFonts w:asciiTheme="minorHAnsi" w:hAnsiTheme="minorHAnsi" w:cstheme="minorHAnsi"/>
          <w:sz w:val="24"/>
          <w:szCs w:val="24"/>
          <w:lang w:val="fr-FR"/>
        </w:rPr>
        <w:t>valoarea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eligibilă</w:t>
      </w:r>
      <w:proofErr w:type="spellEnd"/>
      <w:r w:rsidRPr="009A010C">
        <w:rPr>
          <w:rFonts w:asciiTheme="minorHAnsi" w:hAnsiTheme="minorHAnsi" w:cstheme="minorHAnsi"/>
          <w:sz w:val="24"/>
          <w:szCs w:val="24"/>
          <w:lang w:val="fr-FR"/>
        </w:rPr>
        <w:t xml:space="preserve"> a </w:t>
      </w:r>
      <w:proofErr w:type="spellStart"/>
      <w:r w:rsidRPr="009A010C">
        <w:rPr>
          <w:rFonts w:asciiTheme="minorHAnsi" w:hAnsiTheme="minorHAnsi" w:cstheme="minorHAnsi"/>
          <w:sz w:val="24"/>
          <w:szCs w:val="24"/>
          <w:lang w:val="fr-FR"/>
        </w:rPr>
        <w:t>proiectului</w:t>
      </w:r>
      <w:proofErr w:type="spellEnd"/>
      <w:r w:rsidRPr="009A010C">
        <w:rPr>
          <w:rFonts w:asciiTheme="minorHAnsi" w:hAnsiTheme="minorHAnsi" w:cstheme="minorHAnsi"/>
          <w:sz w:val="24"/>
          <w:szCs w:val="24"/>
          <w:lang w:val="fr-FR"/>
        </w:rPr>
        <w:t xml:space="preserve"> este </w:t>
      </w:r>
      <w:proofErr w:type="spellStart"/>
      <w:r w:rsidRPr="009A010C">
        <w:rPr>
          <w:rFonts w:asciiTheme="minorHAnsi" w:hAnsiTheme="minorHAnsi" w:cstheme="minorHAnsi"/>
          <w:sz w:val="24"/>
          <w:szCs w:val="24"/>
          <w:lang w:val="fr-FR"/>
        </w:rPr>
        <w:t>inferioară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valorii</w:t>
      </w:r>
      <w:proofErr w:type="spellEnd"/>
      <w:r w:rsidRPr="009A010C">
        <w:rPr>
          <w:rFonts w:asciiTheme="minorHAnsi" w:hAnsiTheme="minorHAnsi" w:cstheme="minorHAnsi"/>
          <w:sz w:val="24"/>
          <w:szCs w:val="24"/>
          <w:lang w:val="fr-FR"/>
        </w:rPr>
        <w:t xml:space="preserve"> minime </w:t>
      </w:r>
      <w:proofErr w:type="spellStart"/>
      <w:r w:rsidRPr="009A010C">
        <w:rPr>
          <w:rFonts w:asciiTheme="minorHAnsi" w:hAnsiTheme="minorHAnsi" w:cstheme="minorHAnsi"/>
          <w:sz w:val="24"/>
          <w:szCs w:val="24"/>
          <w:lang w:val="fr-FR"/>
        </w:rPr>
        <w:t>stabilite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prin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ghidul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solicitantului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finanțare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proiectul</w:t>
      </w:r>
      <w:proofErr w:type="spellEnd"/>
      <w:r w:rsidRPr="009A010C">
        <w:rPr>
          <w:rFonts w:asciiTheme="minorHAnsi" w:hAnsiTheme="minorHAnsi" w:cstheme="minorHAnsi"/>
          <w:sz w:val="24"/>
          <w:szCs w:val="24"/>
          <w:lang w:val="fr-FR"/>
        </w:rPr>
        <w:t xml:space="preserve"> se </w:t>
      </w:r>
      <w:proofErr w:type="spellStart"/>
      <w:r w:rsidRPr="009A010C">
        <w:rPr>
          <w:rFonts w:asciiTheme="minorHAnsi" w:hAnsiTheme="minorHAnsi" w:cstheme="minorHAnsi"/>
          <w:sz w:val="24"/>
          <w:szCs w:val="24"/>
          <w:lang w:val="fr-FR"/>
        </w:rPr>
        <w:t>respinge</w:t>
      </w:r>
      <w:proofErr w:type="spellEnd"/>
      <w:r w:rsidRPr="009A010C">
        <w:rPr>
          <w:rFonts w:asciiTheme="minorHAnsi" w:hAnsiTheme="minorHAnsi" w:cstheme="minorHAnsi"/>
          <w:sz w:val="24"/>
          <w:szCs w:val="24"/>
          <w:lang w:val="fr-FR"/>
        </w:rPr>
        <w:t xml:space="preserve"> de la </w:t>
      </w:r>
      <w:proofErr w:type="spellStart"/>
      <w:r w:rsidRPr="009A010C">
        <w:rPr>
          <w:rFonts w:asciiTheme="minorHAnsi" w:hAnsiTheme="minorHAnsi" w:cstheme="minorHAnsi"/>
          <w:sz w:val="24"/>
          <w:szCs w:val="24"/>
          <w:lang w:val="fr-FR"/>
        </w:rPr>
        <w:t>finanțare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fără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solicitare</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clarificări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Dacă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valoarea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maximă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depășește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valoarea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stabilită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prin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ghidul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solicitantului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finanțare</w:t>
      </w:r>
      <w:proofErr w:type="spellEnd"/>
      <w:r w:rsidRPr="009A010C">
        <w:rPr>
          <w:rFonts w:asciiTheme="minorHAnsi" w:hAnsiTheme="minorHAnsi" w:cstheme="minorHAnsi"/>
          <w:sz w:val="24"/>
          <w:szCs w:val="24"/>
          <w:lang w:val="fr-FR"/>
        </w:rPr>
        <w:t xml:space="preserve">, se pot </w:t>
      </w:r>
      <w:proofErr w:type="spellStart"/>
      <w:r w:rsidRPr="009A010C">
        <w:rPr>
          <w:rFonts w:asciiTheme="minorHAnsi" w:hAnsiTheme="minorHAnsi" w:cstheme="minorHAnsi"/>
          <w:sz w:val="24"/>
          <w:szCs w:val="24"/>
          <w:lang w:val="fr-FR"/>
        </w:rPr>
        <w:t>solicita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clarificări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vederea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diminuării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valorii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eligibile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prin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includerea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unor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cheltuieli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categoria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cheltuielilor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neeligibile</w:t>
      </w:r>
      <w:proofErr w:type="spellEnd"/>
      <w:r w:rsidRPr="009A010C">
        <w:rPr>
          <w:rFonts w:asciiTheme="minorHAnsi" w:hAnsiTheme="minorHAnsi" w:cstheme="minorHAnsi"/>
          <w:sz w:val="24"/>
          <w:szCs w:val="24"/>
          <w:lang w:val="fr-FR"/>
        </w:rPr>
        <w:t>.</w:t>
      </w:r>
    </w:p>
    <w:p w14:paraId="5650BC88" w14:textId="77777777" w:rsidR="00483DB3" w:rsidRPr="009A010C" w:rsidRDefault="00483DB3" w:rsidP="00043F9B">
      <w:pPr>
        <w:spacing w:before="0" w:after="0" w:line="256" w:lineRule="auto"/>
        <w:jc w:val="both"/>
        <w:rPr>
          <w:rFonts w:ascii="Calibri" w:hAnsi="Calibri"/>
          <w:sz w:val="24"/>
          <w:szCs w:val="24"/>
          <w:lang w:val="fr-FR"/>
        </w:rPr>
      </w:pPr>
    </w:p>
    <w:p w14:paraId="6602CB51" w14:textId="77777777" w:rsidR="00066AC8" w:rsidRPr="009A010C" w:rsidRDefault="00066AC8" w:rsidP="00ED57FC">
      <w:pPr>
        <w:numPr>
          <w:ilvl w:val="0"/>
          <w:numId w:val="49"/>
        </w:numPr>
        <w:spacing w:before="0" w:after="0" w:line="259" w:lineRule="auto"/>
        <w:contextualSpacing/>
        <w:jc w:val="both"/>
        <w:rPr>
          <w:rFonts w:asciiTheme="minorHAnsi" w:eastAsia="Times New Roman" w:hAnsiTheme="minorHAnsi" w:cstheme="minorHAnsi"/>
          <w:b/>
          <w:sz w:val="24"/>
          <w:szCs w:val="24"/>
          <w:lang w:val="en-GB"/>
        </w:rPr>
      </w:pPr>
      <w:bookmarkStart w:id="124" w:name="_Hlk129431212"/>
      <w:bookmarkStart w:id="125" w:name="_Hlk100146279"/>
      <w:bookmarkStart w:id="126" w:name="_Hlk104468161"/>
      <w:proofErr w:type="spellStart"/>
      <w:r w:rsidRPr="009A010C">
        <w:rPr>
          <w:rFonts w:asciiTheme="minorHAnsi" w:eastAsia="Times New Roman" w:hAnsiTheme="minorHAnsi" w:cstheme="minorHAnsi"/>
          <w:b/>
          <w:sz w:val="24"/>
          <w:szCs w:val="24"/>
          <w:lang w:val="en-GB"/>
        </w:rPr>
        <w:t>Perioada</w:t>
      </w:r>
      <w:proofErr w:type="spellEnd"/>
      <w:r w:rsidRPr="009A010C">
        <w:rPr>
          <w:rFonts w:asciiTheme="minorHAnsi" w:eastAsia="Times New Roman" w:hAnsiTheme="minorHAnsi" w:cstheme="minorHAnsi"/>
          <w:b/>
          <w:sz w:val="24"/>
          <w:szCs w:val="24"/>
          <w:lang w:val="en-GB"/>
        </w:rPr>
        <w:t xml:space="preserve"> de </w:t>
      </w:r>
      <w:proofErr w:type="spellStart"/>
      <w:r w:rsidRPr="009A010C">
        <w:rPr>
          <w:rFonts w:asciiTheme="minorHAnsi" w:eastAsia="Times New Roman" w:hAnsiTheme="minorHAnsi" w:cstheme="minorHAnsi"/>
          <w:b/>
          <w:sz w:val="24"/>
          <w:szCs w:val="24"/>
          <w:lang w:val="en-GB"/>
        </w:rPr>
        <w:t>implementare</w:t>
      </w:r>
      <w:proofErr w:type="spellEnd"/>
      <w:r w:rsidRPr="009A010C">
        <w:rPr>
          <w:rFonts w:asciiTheme="minorHAnsi" w:eastAsia="Times New Roman" w:hAnsiTheme="minorHAnsi" w:cstheme="minorHAnsi"/>
          <w:b/>
          <w:sz w:val="24"/>
          <w:szCs w:val="24"/>
          <w:lang w:val="en-GB"/>
        </w:rPr>
        <w:t xml:space="preserve"> </w:t>
      </w:r>
      <w:proofErr w:type="gramStart"/>
      <w:r w:rsidRPr="009A010C">
        <w:rPr>
          <w:rFonts w:asciiTheme="minorHAnsi" w:eastAsia="Times New Roman" w:hAnsiTheme="minorHAnsi" w:cstheme="minorHAnsi"/>
          <w:b/>
          <w:sz w:val="24"/>
          <w:szCs w:val="24"/>
          <w:lang w:val="en-GB"/>
        </w:rPr>
        <w:t>a</w:t>
      </w:r>
      <w:proofErr w:type="gramEnd"/>
      <w:r w:rsidRPr="009A010C">
        <w:rPr>
          <w:rFonts w:asciiTheme="minorHAnsi" w:eastAsia="Times New Roman" w:hAnsiTheme="minorHAnsi" w:cstheme="minorHAnsi"/>
          <w:b/>
          <w:sz w:val="24"/>
          <w:szCs w:val="24"/>
          <w:lang w:val="en-GB"/>
        </w:rPr>
        <w:t xml:space="preserve"> </w:t>
      </w:r>
      <w:proofErr w:type="spellStart"/>
      <w:r w:rsidRPr="009A010C">
        <w:rPr>
          <w:rFonts w:asciiTheme="minorHAnsi" w:eastAsia="Times New Roman" w:hAnsiTheme="minorHAnsi" w:cstheme="minorHAnsi"/>
          <w:b/>
          <w:sz w:val="24"/>
          <w:szCs w:val="24"/>
          <w:lang w:val="en-GB"/>
        </w:rPr>
        <w:t>activităților</w:t>
      </w:r>
      <w:proofErr w:type="spellEnd"/>
      <w:r w:rsidRPr="009A010C">
        <w:rPr>
          <w:rFonts w:asciiTheme="minorHAnsi" w:eastAsia="Times New Roman" w:hAnsiTheme="minorHAnsi" w:cstheme="minorHAnsi"/>
          <w:b/>
          <w:sz w:val="24"/>
          <w:szCs w:val="24"/>
          <w:lang w:val="en-GB"/>
        </w:rPr>
        <w:t xml:space="preserve"> </w:t>
      </w:r>
      <w:proofErr w:type="spellStart"/>
      <w:r w:rsidRPr="009A010C">
        <w:rPr>
          <w:rFonts w:asciiTheme="minorHAnsi" w:eastAsia="Times New Roman" w:hAnsiTheme="minorHAnsi" w:cstheme="minorHAnsi"/>
          <w:b/>
          <w:sz w:val="24"/>
          <w:szCs w:val="24"/>
          <w:lang w:val="en-GB"/>
        </w:rPr>
        <w:t>proiectului</w:t>
      </w:r>
      <w:proofErr w:type="spellEnd"/>
      <w:r w:rsidRPr="009A010C">
        <w:rPr>
          <w:rFonts w:asciiTheme="minorHAnsi" w:eastAsia="Times New Roman" w:hAnsiTheme="minorHAnsi" w:cstheme="minorHAnsi"/>
          <w:b/>
          <w:sz w:val="24"/>
          <w:szCs w:val="24"/>
          <w:lang w:val="en-GB"/>
        </w:rPr>
        <w:t xml:space="preserve"> nu </w:t>
      </w:r>
      <w:proofErr w:type="spellStart"/>
      <w:r w:rsidRPr="009A010C">
        <w:rPr>
          <w:rFonts w:asciiTheme="minorHAnsi" w:eastAsia="Times New Roman" w:hAnsiTheme="minorHAnsi" w:cstheme="minorHAnsi"/>
          <w:b/>
          <w:sz w:val="24"/>
          <w:szCs w:val="24"/>
          <w:lang w:val="en-GB"/>
        </w:rPr>
        <w:t>depășește</w:t>
      </w:r>
      <w:proofErr w:type="spellEnd"/>
      <w:r w:rsidRPr="009A010C">
        <w:rPr>
          <w:rFonts w:asciiTheme="minorHAnsi" w:eastAsia="Times New Roman" w:hAnsiTheme="minorHAnsi" w:cstheme="minorHAnsi"/>
          <w:b/>
          <w:sz w:val="24"/>
          <w:szCs w:val="24"/>
          <w:lang w:val="en-GB"/>
        </w:rPr>
        <w:t xml:space="preserve"> 31 </w:t>
      </w:r>
      <w:proofErr w:type="spellStart"/>
      <w:r w:rsidRPr="009A010C">
        <w:rPr>
          <w:rFonts w:asciiTheme="minorHAnsi" w:eastAsia="Times New Roman" w:hAnsiTheme="minorHAnsi" w:cstheme="minorHAnsi"/>
          <w:b/>
          <w:sz w:val="24"/>
          <w:szCs w:val="24"/>
          <w:lang w:val="en-GB"/>
        </w:rPr>
        <w:t>decembrie</w:t>
      </w:r>
      <w:proofErr w:type="spellEnd"/>
      <w:r w:rsidRPr="009A010C">
        <w:rPr>
          <w:rFonts w:asciiTheme="minorHAnsi" w:eastAsia="Times New Roman" w:hAnsiTheme="minorHAnsi" w:cstheme="minorHAnsi"/>
          <w:b/>
          <w:sz w:val="24"/>
          <w:szCs w:val="24"/>
          <w:lang w:val="en-GB"/>
        </w:rPr>
        <w:t xml:space="preserve"> 2029</w:t>
      </w:r>
    </w:p>
    <w:p w14:paraId="143ED239" w14:textId="77777777" w:rsidR="00066AC8" w:rsidRPr="009A010C" w:rsidRDefault="00066AC8" w:rsidP="00066AC8">
      <w:pPr>
        <w:spacing w:before="0" w:after="0" w:line="259" w:lineRule="auto"/>
        <w:jc w:val="both"/>
        <w:rPr>
          <w:rFonts w:asciiTheme="minorHAnsi" w:eastAsia="Times New Roman" w:hAnsiTheme="minorHAnsi" w:cstheme="minorHAnsi"/>
          <w:sz w:val="24"/>
          <w:szCs w:val="24"/>
          <w:lang w:val="en-GB"/>
        </w:rPr>
      </w:pPr>
      <w:proofErr w:type="spellStart"/>
      <w:r w:rsidRPr="009A010C">
        <w:rPr>
          <w:rFonts w:asciiTheme="minorHAnsi" w:eastAsia="Times New Roman" w:hAnsiTheme="minorHAnsi" w:cstheme="minorHAnsi"/>
          <w:sz w:val="24"/>
          <w:szCs w:val="24"/>
          <w:lang w:val="en-GB"/>
        </w:rPr>
        <w:t>Perioada</w:t>
      </w:r>
      <w:proofErr w:type="spellEnd"/>
      <w:r w:rsidRPr="009A010C">
        <w:rPr>
          <w:rFonts w:asciiTheme="minorHAnsi" w:eastAsia="Times New Roman" w:hAnsiTheme="minorHAnsi" w:cstheme="minorHAnsi"/>
          <w:sz w:val="24"/>
          <w:szCs w:val="24"/>
          <w:lang w:val="en-GB"/>
        </w:rPr>
        <w:t xml:space="preserve"> de </w:t>
      </w:r>
      <w:proofErr w:type="spellStart"/>
      <w:r w:rsidRPr="009A010C">
        <w:rPr>
          <w:rFonts w:asciiTheme="minorHAnsi" w:eastAsia="Times New Roman" w:hAnsiTheme="minorHAnsi" w:cstheme="minorHAnsi"/>
          <w:sz w:val="24"/>
          <w:szCs w:val="24"/>
          <w:lang w:val="en-GB"/>
        </w:rPr>
        <w:t>implementare</w:t>
      </w:r>
      <w:proofErr w:type="spellEnd"/>
      <w:r w:rsidRPr="009A010C">
        <w:rPr>
          <w:rFonts w:asciiTheme="minorHAnsi" w:eastAsia="Times New Roman" w:hAnsiTheme="minorHAnsi" w:cstheme="minorHAnsi"/>
          <w:sz w:val="24"/>
          <w:szCs w:val="24"/>
          <w:lang w:val="en-GB"/>
        </w:rPr>
        <w:t xml:space="preserve"> </w:t>
      </w:r>
      <w:proofErr w:type="gramStart"/>
      <w:r w:rsidRPr="009A010C">
        <w:rPr>
          <w:rFonts w:asciiTheme="minorHAnsi" w:eastAsia="Times New Roman" w:hAnsiTheme="minorHAnsi" w:cstheme="minorHAnsi"/>
          <w:sz w:val="24"/>
          <w:szCs w:val="24"/>
          <w:lang w:val="en-GB"/>
        </w:rPr>
        <w:t>a</w:t>
      </w:r>
      <w:proofErr w:type="gram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activităţilor</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proiectului</w:t>
      </w:r>
      <w:proofErr w:type="spellEnd"/>
      <w:r w:rsidRPr="009A010C">
        <w:rPr>
          <w:rFonts w:asciiTheme="minorHAnsi" w:eastAsia="Times New Roman" w:hAnsiTheme="minorHAnsi" w:cstheme="minorHAnsi"/>
          <w:sz w:val="24"/>
          <w:szCs w:val="24"/>
          <w:lang w:val="en-GB"/>
        </w:rPr>
        <w:t xml:space="preserve"> se </w:t>
      </w:r>
      <w:proofErr w:type="spellStart"/>
      <w:r w:rsidRPr="009A010C">
        <w:rPr>
          <w:rFonts w:asciiTheme="minorHAnsi" w:eastAsia="Times New Roman" w:hAnsiTheme="minorHAnsi" w:cstheme="minorHAnsi"/>
          <w:sz w:val="24"/>
          <w:szCs w:val="24"/>
          <w:lang w:val="en-GB"/>
        </w:rPr>
        <w:t>referă</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atât</w:t>
      </w:r>
      <w:proofErr w:type="spellEnd"/>
      <w:r w:rsidRPr="009A010C">
        <w:rPr>
          <w:rFonts w:asciiTheme="minorHAnsi" w:eastAsia="Times New Roman" w:hAnsiTheme="minorHAnsi" w:cstheme="minorHAnsi"/>
          <w:sz w:val="24"/>
          <w:szCs w:val="24"/>
          <w:lang w:val="en-GB"/>
        </w:rPr>
        <w:t xml:space="preserve"> la </w:t>
      </w:r>
      <w:proofErr w:type="spellStart"/>
      <w:r w:rsidRPr="009A010C">
        <w:rPr>
          <w:rFonts w:asciiTheme="minorHAnsi" w:eastAsia="Times New Roman" w:hAnsiTheme="minorHAnsi" w:cstheme="minorHAnsi"/>
          <w:sz w:val="24"/>
          <w:szCs w:val="24"/>
          <w:lang w:val="en-GB"/>
        </w:rPr>
        <w:t>activitățile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realizate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înainte</w:t>
      </w:r>
      <w:proofErr w:type="spellEnd"/>
      <w:r w:rsidRPr="009A010C">
        <w:rPr>
          <w:rFonts w:asciiTheme="minorHAnsi" w:eastAsia="Times New Roman" w:hAnsiTheme="minorHAnsi" w:cstheme="minorHAnsi"/>
          <w:sz w:val="24"/>
          <w:szCs w:val="24"/>
          <w:lang w:val="en-GB"/>
        </w:rPr>
        <w:t xml:space="preserve"> de </w:t>
      </w:r>
      <w:proofErr w:type="spellStart"/>
      <w:r w:rsidRPr="009A010C">
        <w:rPr>
          <w:rFonts w:asciiTheme="minorHAnsi" w:eastAsia="Times New Roman" w:hAnsiTheme="minorHAnsi" w:cstheme="minorHAnsi"/>
          <w:sz w:val="24"/>
          <w:szCs w:val="24"/>
          <w:lang w:val="en-GB"/>
        </w:rPr>
        <w:t>depunerea</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cererii</w:t>
      </w:r>
      <w:proofErr w:type="spellEnd"/>
      <w:r w:rsidRPr="009A010C">
        <w:rPr>
          <w:rFonts w:asciiTheme="minorHAnsi" w:eastAsia="Times New Roman" w:hAnsiTheme="minorHAnsi" w:cstheme="minorHAnsi"/>
          <w:sz w:val="24"/>
          <w:szCs w:val="24"/>
          <w:lang w:val="en-GB"/>
        </w:rPr>
        <w:t xml:space="preserve"> de </w:t>
      </w:r>
      <w:proofErr w:type="spellStart"/>
      <w:r w:rsidRPr="009A010C">
        <w:rPr>
          <w:rFonts w:asciiTheme="minorHAnsi" w:eastAsia="Times New Roman" w:hAnsiTheme="minorHAnsi" w:cstheme="minorHAnsi"/>
          <w:sz w:val="24"/>
          <w:szCs w:val="24"/>
          <w:lang w:val="en-GB"/>
        </w:rPr>
        <w:t>finanțare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cât</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și</w:t>
      </w:r>
      <w:proofErr w:type="spellEnd"/>
      <w:r w:rsidRPr="009A010C">
        <w:rPr>
          <w:rFonts w:asciiTheme="minorHAnsi" w:eastAsia="Times New Roman" w:hAnsiTheme="minorHAnsi" w:cstheme="minorHAnsi"/>
          <w:sz w:val="24"/>
          <w:szCs w:val="24"/>
          <w:lang w:val="en-GB"/>
        </w:rPr>
        <w:t xml:space="preserve"> la </w:t>
      </w:r>
      <w:proofErr w:type="spellStart"/>
      <w:r w:rsidRPr="009A010C">
        <w:rPr>
          <w:rFonts w:asciiTheme="minorHAnsi" w:eastAsia="Times New Roman" w:hAnsiTheme="minorHAnsi" w:cstheme="minorHAnsi"/>
          <w:sz w:val="24"/>
          <w:szCs w:val="24"/>
          <w:lang w:val="en-GB"/>
        </w:rPr>
        <w:t>activitățile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ce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urmează</w:t>
      </w:r>
      <w:proofErr w:type="spellEnd"/>
      <w:r w:rsidRPr="009A010C">
        <w:rPr>
          <w:rFonts w:asciiTheme="minorHAnsi" w:eastAsia="Times New Roman" w:hAnsiTheme="minorHAnsi" w:cstheme="minorHAnsi"/>
          <w:sz w:val="24"/>
          <w:szCs w:val="24"/>
          <w:lang w:val="en-GB"/>
        </w:rPr>
        <w:t xml:space="preserve"> a fi </w:t>
      </w:r>
      <w:proofErr w:type="spellStart"/>
      <w:r w:rsidRPr="009A010C">
        <w:rPr>
          <w:rFonts w:asciiTheme="minorHAnsi" w:eastAsia="Times New Roman" w:hAnsiTheme="minorHAnsi" w:cstheme="minorHAnsi"/>
          <w:sz w:val="24"/>
          <w:szCs w:val="24"/>
          <w:lang w:val="en-GB"/>
        </w:rPr>
        <w:t>realizate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după</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momentul</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contractării</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proiectului</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Solicitantul</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trebuie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să</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prevadă</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în</w:t>
      </w:r>
      <w:proofErr w:type="spellEnd"/>
      <w:r w:rsidRPr="009A010C">
        <w:rPr>
          <w:rFonts w:asciiTheme="minorHAnsi" w:eastAsia="Times New Roman" w:hAnsiTheme="minorHAnsi" w:cstheme="minorHAnsi"/>
          <w:sz w:val="24"/>
          <w:szCs w:val="24"/>
          <w:lang w:val="en-GB"/>
        </w:rPr>
        <w:t xml:space="preserve"> mod realist </w:t>
      </w:r>
      <w:proofErr w:type="spellStart"/>
      <w:r w:rsidRPr="009A010C">
        <w:rPr>
          <w:rFonts w:asciiTheme="minorHAnsi" w:eastAsia="Times New Roman" w:hAnsiTheme="minorHAnsi" w:cstheme="minorHAnsi"/>
          <w:sz w:val="24"/>
          <w:szCs w:val="24"/>
          <w:lang w:val="en-GB"/>
        </w:rPr>
        <w:t>perioada</w:t>
      </w:r>
      <w:proofErr w:type="spellEnd"/>
      <w:r w:rsidRPr="009A010C">
        <w:rPr>
          <w:rFonts w:asciiTheme="minorHAnsi" w:eastAsia="Times New Roman" w:hAnsiTheme="minorHAnsi" w:cstheme="minorHAnsi"/>
          <w:sz w:val="24"/>
          <w:szCs w:val="24"/>
          <w:lang w:val="en-GB"/>
        </w:rPr>
        <w:t xml:space="preserve"> de </w:t>
      </w:r>
      <w:proofErr w:type="spellStart"/>
      <w:r w:rsidRPr="009A010C">
        <w:rPr>
          <w:rFonts w:asciiTheme="minorHAnsi" w:eastAsia="Times New Roman" w:hAnsiTheme="minorHAnsi" w:cstheme="minorHAnsi"/>
          <w:sz w:val="24"/>
          <w:szCs w:val="24"/>
          <w:lang w:val="en-GB"/>
        </w:rPr>
        <w:t>implementare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pentru</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fiecare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activitate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în</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parte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luând</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în</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considerare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specificul</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fiecărei</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activități</w:t>
      </w:r>
      <w:proofErr w:type="spellEnd"/>
      <w:r w:rsidRPr="009A010C">
        <w:rPr>
          <w:rFonts w:asciiTheme="minorHAnsi" w:eastAsia="Times New Roman" w:hAnsiTheme="minorHAnsi" w:cstheme="minorHAnsi"/>
          <w:sz w:val="24"/>
          <w:szCs w:val="24"/>
          <w:lang w:val="en-GB"/>
        </w:rPr>
        <w:t xml:space="preserve">. </w:t>
      </w:r>
    </w:p>
    <w:p w14:paraId="4913887B" w14:textId="77777777" w:rsidR="00066AC8" w:rsidRPr="009A010C" w:rsidRDefault="00066AC8" w:rsidP="00066AC8">
      <w:pPr>
        <w:spacing w:before="0" w:after="0" w:line="259" w:lineRule="auto"/>
        <w:jc w:val="both"/>
        <w:rPr>
          <w:rFonts w:asciiTheme="minorHAnsi" w:eastAsia="Times New Roman" w:hAnsiTheme="minorHAnsi" w:cstheme="minorHAnsi"/>
          <w:sz w:val="24"/>
          <w:szCs w:val="24"/>
          <w:lang w:val="en-GB"/>
        </w:rPr>
      </w:pP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conformitate</w:t>
      </w:r>
      <w:proofErr w:type="spellEnd"/>
      <w:r w:rsidRPr="009A010C">
        <w:rPr>
          <w:rFonts w:asciiTheme="minorHAnsi" w:hAnsiTheme="minorHAnsi" w:cstheme="minorHAnsi"/>
          <w:sz w:val="24"/>
          <w:szCs w:val="24"/>
          <w:lang w:val="en-GB"/>
        </w:rPr>
        <w:t xml:space="preserve"> cu </w:t>
      </w:r>
      <w:proofErr w:type="spellStart"/>
      <w:r w:rsidRPr="009A010C">
        <w:rPr>
          <w:rFonts w:asciiTheme="minorHAnsi" w:hAnsiTheme="minorHAnsi" w:cstheme="minorHAnsi"/>
          <w:sz w:val="24"/>
          <w:szCs w:val="24"/>
          <w:lang w:val="en-GB"/>
        </w:rPr>
        <w:t>Hotărârea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Guvernului</w:t>
      </w:r>
      <w:proofErr w:type="spellEnd"/>
      <w:r w:rsidRPr="009A010C">
        <w:rPr>
          <w:rFonts w:asciiTheme="minorHAnsi" w:hAnsiTheme="minorHAnsi" w:cstheme="minorHAnsi"/>
          <w:sz w:val="24"/>
          <w:szCs w:val="24"/>
          <w:lang w:val="en-GB"/>
        </w:rPr>
        <w:t xml:space="preserve"> nr. 873/2022 </w:t>
      </w:r>
      <w:proofErr w:type="spellStart"/>
      <w:r w:rsidRPr="009A010C">
        <w:rPr>
          <w:rFonts w:asciiTheme="minorHAnsi" w:hAnsiTheme="minorHAnsi" w:cstheme="minorHAnsi"/>
          <w:sz w:val="24"/>
          <w:szCs w:val="24"/>
          <w:lang w:val="en-GB"/>
        </w:rPr>
        <w:t>pentru</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stabilirea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cadrului</w:t>
      </w:r>
      <w:proofErr w:type="spellEnd"/>
      <w:r w:rsidRPr="009A010C">
        <w:rPr>
          <w:rFonts w:asciiTheme="minorHAnsi" w:hAnsiTheme="minorHAnsi" w:cstheme="minorHAnsi"/>
          <w:sz w:val="24"/>
          <w:szCs w:val="24"/>
          <w:lang w:val="en-GB"/>
        </w:rPr>
        <w:t xml:space="preserve"> legal </w:t>
      </w:r>
      <w:proofErr w:type="spellStart"/>
      <w:r w:rsidRPr="009A010C">
        <w:rPr>
          <w:rFonts w:asciiTheme="minorHAnsi" w:hAnsiTheme="minorHAnsi" w:cstheme="minorHAnsi"/>
          <w:sz w:val="24"/>
          <w:szCs w:val="24"/>
          <w:lang w:val="en-GB"/>
        </w:rPr>
        <w:t>privind</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eligibilitatea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cheltuielilor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efectuate</w:t>
      </w:r>
      <w:proofErr w:type="spellEnd"/>
      <w:r w:rsidRPr="009A010C">
        <w:rPr>
          <w:rFonts w:asciiTheme="minorHAnsi" w:hAnsiTheme="minorHAnsi" w:cstheme="minorHAnsi"/>
          <w:sz w:val="24"/>
          <w:szCs w:val="24"/>
          <w:lang w:val="en-GB"/>
        </w:rPr>
        <w:t xml:space="preserve"> de </w:t>
      </w:r>
      <w:proofErr w:type="spellStart"/>
      <w:r w:rsidRPr="009A010C">
        <w:rPr>
          <w:rFonts w:asciiTheme="minorHAnsi" w:hAnsiTheme="minorHAnsi" w:cstheme="minorHAnsi"/>
          <w:sz w:val="24"/>
          <w:szCs w:val="24"/>
          <w:lang w:val="en-GB"/>
        </w:rPr>
        <w:t>beneficiar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cadrul</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operaţiunilor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finanţate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perioada</w:t>
      </w:r>
      <w:proofErr w:type="spellEnd"/>
      <w:r w:rsidRPr="009A010C">
        <w:rPr>
          <w:rFonts w:asciiTheme="minorHAnsi" w:hAnsiTheme="minorHAnsi" w:cstheme="minorHAnsi"/>
          <w:sz w:val="24"/>
          <w:szCs w:val="24"/>
          <w:lang w:val="en-GB"/>
        </w:rPr>
        <w:t xml:space="preserve"> de </w:t>
      </w:r>
      <w:proofErr w:type="spellStart"/>
      <w:r w:rsidRPr="009A010C">
        <w:rPr>
          <w:rFonts w:asciiTheme="minorHAnsi" w:hAnsiTheme="minorHAnsi" w:cstheme="minorHAnsi"/>
          <w:sz w:val="24"/>
          <w:szCs w:val="24"/>
          <w:lang w:val="en-GB"/>
        </w:rPr>
        <w:t>programare</w:t>
      </w:r>
      <w:proofErr w:type="spellEnd"/>
      <w:r w:rsidRPr="009A010C">
        <w:rPr>
          <w:rFonts w:asciiTheme="minorHAnsi" w:hAnsiTheme="minorHAnsi" w:cstheme="minorHAnsi"/>
          <w:sz w:val="24"/>
          <w:szCs w:val="24"/>
          <w:lang w:val="en-GB"/>
        </w:rPr>
        <w:t xml:space="preserve"> 2021—2027 </w:t>
      </w:r>
      <w:proofErr w:type="spellStart"/>
      <w:r w:rsidRPr="009A010C">
        <w:rPr>
          <w:rFonts w:asciiTheme="minorHAnsi" w:hAnsiTheme="minorHAnsi" w:cstheme="minorHAnsi"/>
          <w:sz w:val="24"/>
          <w:szCs w:val="24"/>
          <w:lang w:val="en-GB"/>
        </w:rPr>
        <w:t>prin</w:t>
      </w:r>
      <w:proofErr w:type="spellEnd"/>
      <w:r w:rsidRPr="009A010C">
        <w:rPr>
          <w:rFonts w:asciiTheme="minorHAnsi" w:hAnsiTheme="minorHAnsi" w:cstheme="minorHAnsi"/>
          <w:sz w:val="24"/>
          <w:szCs w:val="24"/>
          <w:lang w:val="en-GB"/>
        </w:rPr>
        <w:t xml:space="preserve"> Fondul </w:t>
      </w:r>
      <w:proofErr w:type="spellStart"/>
      <w:r w:rsidRPr="009A010C">
        <w:rPr>
          <w:rFonts w:asciiTheme="minorHAnsi" w:hAnsiTheme="minorHAnsi" w:cstheme="minorHAnsi"/>
          <w:sz w:val="24"/>
          <w:szCs w:val="24"/>
          <w:lang w:val="en-GB"/>
        </w:rPr>
        <w:t>european</w:t>
      </w:r>
      <w:proofErr w:type="spellEnd"/>
      <w:r w:rsidRPr="009A010C">
        <w:rPr>
          <w:rFonts w:asciiTheme="minorHAnsi" w:hAnsiTheme="minorHAnsi" w:cstheme="minorHAnsi"/>
          <w:sz w:val="24"/>
          <w:szCs w:val="24"/>
          <w:lang w:val="en-GB"/>
        </w:rPr>
        <w:t xml:space="preserve"> de </w:t>
      </w:r>
      <w:proofErr w:type="spellStart"/>
      <w:r w:rsidRPr="009A010C">
        <w:rPr>
          <w:rFonts w:asciiTheme="minorHAnsi" w:hAnsiTheme="minorHAnsi" w:cstheme="minorHAnsi"/>
          <w:sz w:val="24"/>
          <w:szCs w:val="24"/>
          <w:lang w:val="en-GB"/>
        </w:rPr>
        <w:t>dezvoltare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regională</w:t>
      </w:r>
      <w:proofErr w:type="spellEnd"/>
      <w:r w:rsidRPr="009A010C">
        <w:rPr>
          <w:rFonts w:asciiTheme="minorHAnsi" w:hAnsiTheme="minorHAnsi" w:cstheme="minorHAnsi"/>
          <w:sz w:val="24"/>
          <w:szCs w:val="24"/>
          <w:lang w:val="en-GB"/>
        </w:rPr>
        <w:t xml:space="preserve">, Fondul social </w:t>
      </w:r>
      <w:proofErr w:type="spellStart"/>
      <w:r w:rsidRPr="009A010C">
        <w:rPr>
          <w:rFonts w:asciiTheme="minorHAnsi" w:hAnsiTheme="minorHAnsi" w:cstheme="minorHAnsi"/>
          <w:sz w:val="24"/>
          <w:szCs w:val="24"/>
          <w:lang w:val="en-GB"/>
        </w:rPr>
        <w:t>european</w:t>
      </w:r>
      <w:proofErr w:type="spellEnd"/>
      <w:r w:rsidRPr="009A010C">
        <w:rPr>
          <w:rFonts w:asciiTheme="minorHAnsi" w:hAnsiTheme="minorHAnsi" w:cstheme="minorHAnsi"/>
          <w:sz w:val="24"/>
          <w:szCs w:val="24"/>
          <w:lang w:val="en-GB"/>
        </w:rPr>
        <w:t xml:space="preserve"> Plus, Fondul de </w:t>
      </w:r>
      <w:proofErr w:type="spellStart"/>
      <w:r w:rsidRPr="009A010C">
        <w:rPr>
          <w:rFonts w:asciiTheme="minorHAnsi" w:hAnsiTheme="minorHAnsi" w:cstheme="minorHAnsi"/>
          <w:sz w:val="24"/>
          <w:szCs w:val="24"/>
          <w:lang w:val="en-GB"/>
        </w:rPr>
        <w:t>coeziune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și</w:t>
      </w:r>
      <w:proofErr w:type="spellEnd"/>
      <w:r w:rsidRPr="009A010C">
        <w:rPr>
          <w:rFonts w:asciiTheme="minorHAnsi" w:hAnsiTheme="minorHAnsi" w:cstheme="minorHAnsi"/>
          <w:sz w:val="24"/>
          <w:szCs w:val="24"/>
          <w:lang w:val="en-GB"/>
        </w:rPr>
        <w:t xml:space="preserve"> Fondul </w:t>
      </w:r>
      <w:proofErr w:type="spellStart"/>
      <w:r w:rsidRPr="009A010C">
        <w:rPr>
          <w:rFonts w:asciiTheme="minorHAnsi" w:hAnsiTheme="minorHAnsi" w:cstheme="minorHAnsi"/>
          <w:sz w:val="24"/>
          <w:szCs w:val="24"/>
          <w:lang w:val="en-GB"/>
        </w:rPr>
        <w:t>pentru</w:t>
      </w:r>
      <w:proofErr w:type="spellEnd"/>
      <w:r w:rsidRPr="009A010C">
        <w:rPr>
          <w:rFonts w:asciiTheme="minorHAnsi" w:hAnsiTheme="minorHAnsi" w:cstheme="minorHAnsi"/>
          <w:sz w:val="24"/>
          <w:szCs w:val="24"/>
          <w:lang w:val="en-GB"/>
        </w:rPr>
        <w:t xml:space="preserve"> o </w:t>
      </w:r>
      <w:proofErr w:type="spellStart"/>
      <w:r w:rsidRPr="009A010C">
        <w:rPr>
          <w:rFonts w:asciiTheme="minorHAnsi" w:hAnsiTheme="minorHAnsi" w:cstheme="minorHAnsi"/>
          <w:sz w:val="24"/>
          <w:szCs w:val="24"/>
          <w:lang w:val="en-GB"/>
        </w:rPr>
        <w:t>tranziție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justă</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una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dintre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condițiile</w:t>
      </w:r>
      <w:proofErr w:type="spellEnd"/>
      <w:r w:rsidRPr="009A010C">
        <w:rPr>
          <w:rFonts w:asciiTheme="minorHAnsi" w:hAnsiTheme="minorHAnsi" w:cstheme="minorHAnsi"/>
          <w:sz w:val="24"/>
          <w:szCs w:val="24"/>
          <w:lang w:val="en-GB"/>
        </w:rPr>
        <w:t xml:space="preserve"> de </w:t>
      </w:r>
      <w:proofErr w:type="spellStart"/>
      <w:r w:rsidRPr="009A010C">
        <w:rPr>
          <w:rFonts w:asciiTheme="minorHAnsi" w:hAnsiTheme="minorHAnsi" w:cstheme="minorHAnsi"/>
          <w:sz w:val="24"/>
          <w:szCs w:val="24"/>
          <w:lang w:val="en-GB"/>
        </w:rPr>
        <w:lastRenderedPageBreak/>
        <w:t>eligibilitate</w:t>
      </w:r>
      <w:proofErr w:type="spellEnd"/>
      <w:r w:rsidRPr="009A010C">
        <w:rPr>
          <w:rFonts w:asciiTheme="minorHAnsi" w:hAnsiTheme="minorHAnsi" w:cstheme="minorHAnsi"/>
          <w:sz w:val="24"/>
          <w:szCs w:val="24"/>
          <w:lang w:val="en-GB"/>
        </w:rPr>
        <w:t xml:space="preserve"> a </w:t>
      </w:r>
      <w:proofErr w:type="spellStart"/>
      <w:r w:rsidRPr="009A010C">
        <w:rPr>
          <w:rFonts w:asciiTheme="minorHAnsi" w:hAnsiTheme="minorHAnsi" w:cstheme="minorHAnsi"/>
          <w:sz w:val="24"/>
          <w:szCs w:val="24"/>
          <w:lang w:val="en-GB"/>
        </w:rPr>
        <w:t>cheltuielilor</w:t>
      </w:r>
      <w:proofErr w:type="spellEnd"/>
      <w:r w:rsidRPr="009A010C">
        <w:rPr>
          <w:rFonts w:asciiTheme="minorHAnsi" w:hAnsiTheme="minorHAnsi" w:cstheme="minorHAnsi"/>
          <w:sz w:val="24"/>
          <w:szCs w:val="24"/>
          <w:lang w:val="en-GB"/>
        </w:rPr>
        <w:t xml:space="preserve"> se </w:t>
      </w:r>
      <w:proofErr w:type="spellStart"/>
      <w:r w:rsidRPr="009A010C">
        <w:rPr>
          <w:rFonts w:asciiTheme="minorHAnsi" w:hAnsiTheme="minorHAnsi" w:cstheme="minorHAnsi"/>
          <w:sz w:val="24"/>
          <w:szCs w:val="24"/>
          <w:lang w:val="en-GB"/>
        </w:rPr>
        <w:t>referă</w:t>
      </w:r>
      <w:proofErr w:type="spellEnd"/>
      <w:r w:rsidRPr="009A010C">
        <w:rPr>
          <w:rFonts w:asciiTheme="minorHAnsi" w:hAnsiTheme="minorHAnsi" w:cstheme="minorHAnsi"/>
          <w:sz w:val="24"/>
          <w:szCs w:val="24"/>
          <w:lang w:val="en-GB"/>
        </w:rPr>
        <w:t xml:space="preserve"> la </w:t>
      </w:r>
      <w:proofErr w:type="spellStart"/>
      <w:r w:rsidRPr="009A010C">
        <w:rPr>
          <w:rFonts w:asciiTheme="minorHAnsi" w:hAnsiTheme="minorHAnsi" w:cstheme="minorHAnsi"/>
          <w:sz w:val="24"/>
          <w:szCs w:val="24"/>
          <w:lang w:val="en-GB"/>
        </w:rPr>
        <w:t>angajarea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și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plata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cheltuielilor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condiţiile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legii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între</w:t>
      </w:r>
      <w:proofErr w:type="spellEnd"/>
      <w:r w:rsidRPr="009A010C">
        <w:rPr>
          <w:rFonts w:asciiTheme="minorHAnsi" w:hAnsiTheme="minorHAnsi" w:cstheme="minorHAnsi"/>
          <w:sz w:val="24"/>
          <w:szCs w:val="24"/>
          <w:lang w:val="en-GB"/>
        </w:rPr>
        <w:t xml:space="preserve"> 1 </w:t>
      </w:r>
      <w:proofErr w:type="spellStart"/>
      <w:r w:rsidRPr="009A010C">
        <w:rPr>
          <w:rFonts w:asciiTheme="minorHAnsi" w:hAnsiTheme="minorHAnsi" w:cstheme="minorHAnsi"/>
          <w:sz w:val="24"/>
          <w:szCs w:val="24"/>
          <w:lang w:val="en-GB"/>
        </w:rPr>
        <w:t>ianuarie</w:t>
      </w:r>
      <w:proofErr w:type="spellEnd"/>
      <w:r w:rsidRPr="009A010C">
        <w:rPr>
          <w:rFonts w:asciiTheme="minorHAnsi" w:hAnsiTheme="minorHAnsi" w:cstheme="minorHAnsi"/>
          <w:sz w:val="24"/>
          <w:szCs w:val="24"/>
          <w:lang w:val="en-GB"/>
        </w:rPr>
        <w:t xml:space="preserve"> 2021 </w:t>
      </w:r>
      <w:proofErr w:type="spellStart"/>
      <w:r w:rsidRPr="009A010C">
        <w:rPr>
          <w:rFonts w:asciiTheme="minorHAnsi" w:hAnsiTheme="minorHAnsi" w:cstheme="minorHAnsi"/>
          <w:sz w:val="24"/>
          <w:szCs w:val="24"/>
          <w:lang w:val="en-GB"/>
        </w:rPr>
        <w:t>şi</w:t>
      </w:r>
      <w:proofErr w:type="spellEnd"/>
      <w:r w:rsidRPr="009A010C">
        <w:rPr>
          <w:rFonts w:asciiTheme="minorHAnsi" w:hAnsiTheme="minorHAnsi" w:cstheme="minorHAnsi"/>
          <w:sz w:val="24"/>
          <w:szCs w:val="24"/>
          <w:lang w:val="en-GB"/>
        </w:rPr>
        <w:t xml:space="preserve"> 31 </w:t>
      </w:r>
      <w:proofErr w:type="spellStart"/>
      <w:r w:rsidRPr="009A010C">
        <w:rPr>
          <w:rFonts w:asciiTheme="minorHAnsi" w:hAnsiTheme="minorHAnsi" w:cstheme="minorHAnsi"/>
          <w:sz w:val="24"/>
          <w:szCs w:val="24"/>
          <w:lang w:val="en-GB"/>
        </w:rPr>
        <w:t>decembrie</w:t>
      </w:r>
      <w:proofErr w:type="spellEnd"/>
      <w:r w:rsidRPr="009A010C">
        <w:rPr>
          <w:rFonts w:asciiTheme="minorHAnsi" w:hAnsiTheme="minorHAnsi" w:cstheme="minorHAnsi"/>
          <w:sz w:val="24"/>
          <w:szCs w:val="24"/>
          <w:lang w:val="en-GB"/>
        </w:rPr>
        <w:t xml:space="preserve"> 2029, cu </w:t>
      </w:r>
      <w:proofErr w:type="spellStart"/>
      <w:r w:rsidRPr="009A010C">
        <w:rPr>
          <w:rFonts w:asciiTheme="minorHAnsi" w:hAnsiTheme="minorHAnsi" w:cstheme="minorHAnsi"/>
          <w:sz w:val="24"/>
          <w:szCs w:val="24"/>
          <w:lang w:val="en-GB"/>
        </w:rPr>
        <w:t>respectarea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perioadei</w:t>
      </w:r>
      <w:proofErr w:type="spellEnd"/>
      <w:r w:rsidRPr="009A010C">
        <w:rPr>
          <w:rFonts w:asciiTheme="minorHAnsi" w:hAnsiTheme="minorHAnsi" w:cstheme="minorHAnsi"/>
          <w:sz w:val="24"/>
          <w:szCs w:val="24"/>
          <w:lang w:val="en-GB"/>
        </w:rPr>
        <w:t xml:space="preserve"> de </w:t>
      </w:r>
      <w:proofErr w:type="spellStart"/>
      <w:r w:rsidRPr="009A010C">
        <w:rPr>
          <w:rFonts w:asciiTheme="minorHAnsi" w:hAnsiTheme="minorHAnsi" w:cstheme="minorHAnsi"/>
          <w:sz w:val="24"/>
          <w:szCs w:val="24"/>
          <w:lang w:val="en-GB"/>
        </w:rPr>
        <w:t>implementare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stabilite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prin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contractul</w:t>
      </w:r>
      <w:proofErr w:type="spellEnd"/>
      <w:r w:rsidRPr="009A010C">
        <w:rPr>
          <w:rFonts w:asciiTheme="minorHAnsi" w:hAnsiTheme="minorHAnsi" w:cstheme="minorHAnsi"/>
          <w:sz w:val="24"/>
          <w:szCs w:val="24"/>
          <w:lang w:val="en-GB"/>
        </w:rPr>
        <w:t xml:space="preserve"> de </w:t>
      </w:r>
      <w:proofErr w:type="spellStart"/>
      <w:r w:rsidRPr="009A010C">
        <w:rPr>
          <w:rFonts w:asciiTheme="minorHAnsi" w:hAnsiTheme="minorHAnsi" w:cstheme="minorHAnsi"/>
          <w:sz w:val="24"/>
          <w:szCs w:val="24"/>
          <w:lang w:val="en-GB"/>
        </w:rPr>
        <w:t>finanţare</w:t>
      </w:r>
      <w:proofErr w:type="spellEnd"/>
      <w:r w:rsidRPr="009A010C">
        <w:rPr>
          <w:rFonts w:asciiTheme="minorHAnsi" w:hAnsiTheme="minorHAnsi" w:cstheme="minorHAnsi"/>
          <w:sz w:val="24"/>
          <w:szCs w:val="24"/>
          <w:lang w:val="en-GB"/>
        </w:rPr>
        <w:t>.</w:t>
      </w:r>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Perioada</w:t>
      </w:r>
      <w:proofErr w:type="spellEnd"/>
      <w:r w:rsidRPr="009A010C">
        <w:rPr>
          <w:rFonts w:asciiTheme="minorHAnsi" w:eastAsia="Times New Roman" w:hAnsiTheme="minorHAnsi" w:cstheme="minorHAnsi"/>
          <w:sz w:val="24"/>
          <w:szCs w:val="24"/>
          <w:lang w:val="en-GB"/>
        </w:rPr>
        <w:t xml:space="preserve"> de </w:t>
      </w:r>
      <w:proofErr w:type="spellStart"/>
      <w:r w:rsidRPr="009A010C">
        <w:rPr>
          <w:rFonts w:asciiTheme="minorHAnsi" w:eastAsia="Times New Roman" w:hAnsiTheme="minorHAnsi" w:cstheme="minorHAnsi"/>
          <w:sz w:val="24"/>
          <w:szCs w:val="24"/>
          <w:lang w:val="en-GB"/>
        </w:rPr>
        <w:t>implementare</w:t>
      </w:r>
      <w:proofErr w:type="spellEnd"/>
      <w:r w:rsidRPr="009A010C">
        <w:rPr>
          <w:rFonts w:asciiTheme="minorHAnsi" w:eastAsia="Times New Roman" w:hAnsiTheme="minorHAnsi" w:cstheme="minorHAnsi"/>
          <w:sz w:val="24"/>
          <w:szCs w:val="24"/>
          <w:lang w:val="en-GB"/>
        </w:rPr>
        <w:t xml:space="preserve"> a </w:t>
      </w:r>
      <w:proofErr w:type="spellStart"/>
      <w:r w:rsidRPr="009A010C">
        <w:rPr>
          <w:rFonts w:asciiTheme="minorHAnsi" w:eastAsia="Times New Roman" w:hAnsiTheme="minorHAnsi" w:cstheme="minorHAnsi"/>
          <w:sz w:val="24"/>
          <w:szCs w:val="24"/>
          <w:lang w:val="en-GB"/>
        </w:rPr>
        <w:t>proiectului</w:t>
      </w:r>
      <w:proofErr w:type="spellEnd"/>
      <w:r w:rsidRPr="009A010C">
        <w:rPr>
          <w:rFonts w:asciiTheme="minorHAnsi" w:eastAsia="Times New Roman" w:hAnsiTheme="minorHAnsi" w:cstheme="minorHAnsi"/>
          <w:sz w:val="24"/>
          <w:szCs w:val="24"/>
          <w:lang w:val="en-GB"/>
        </w:rPr>
        <w:t xml:space="preserve"> nu </w:t>
      </w:r>
      <w:proofErr w:type="spellStart"/>
      <w:r w:rsidRPr="009A010C">
        <w:rPr>
          <w:rFonts w:asciiTheme="minorHAnsi" w:eastAsia="Times New Roman" w:hAnsiTheme="minorHAnsi" w:cstheme="minorHAnsi"/>
          <w:sz w:val="24"/>
          <w:szCs w:val="24"/>
          <w:lang w:val="en-GB"/>
        </w:rPr>
        <w:t>va</w:t>
      </w:r>
      <w:proofErr w:type="spellEnd"/>
      <w:r w:rsidRPr="009A010C">
        <w:rPr>
          <w:rFonts w:asciiTheme="minorHAnsi" w:eastAsia="Times New Roman" w:hAnsiTheme="minorHAnsi" w:cstheme="minorHAnsi"/>
          <w:sz w:val="24"/>
          <w:szCs w:val="24"/>
          <w:lang w:val="en-GB"/>
        </w:rPr>
        <w:t xml:space="preserve"> include </w:t>
      </w:r>
      <w:proofErr w:type="spellStart"/>
      <w:r w:rsidRPr="009A010C">
        <w:rPr>
          <w:rFonts w:asciiTheme="minorHAnsi" w:eastAsia="Times New Roman" w:hAnsiTheme="minorHAnsi" w:cstheme="minorHAnsi"/>
          <w:sz w:val="24"/>
          <w:szCs w:val="24"/>
          <w:lang w:val="en-GB"/>
        </w:rPr>
        <w:t>perioada</w:t>
      </w:r>
      <w:proofErr w:type="spellEnd"/>
      <w:r w:rsidRPr="009A010C">
        <w:rPr>
          <w:rFonts w:asciiTheme="minorHAnsi" w:eastAsia="Times New Roman" w:hAnsiTheme="minorHAnsi" w:cstheme="minorHAnsi"/>
          <w:sz w:val="24"/>
          <w:szCs w:val="24"/>
          <w:lang w:val="en-GB"/>
        </w:rPr>
        <w:t xml:space="preserve"> de </w:t>
      </w:r>
      <w:proofErr w:type="spellStart"/>
      <w:r w:rsidRPr="009A010C">
        <w:rPr>
          <w:rFonts w:asciiTheme="minorHAnsi" w:eastAsia="Times New Roman" w:hAnsiTheme="minorHAnsi" w:cstheme="minorHAnsi"/>
          <w:sz w:val="24"/>
          <w:szCs w:val="24"/>
          <w:lang w:val="en-GB"/>
        </w:rPr>
        <w:t>procesarea</w:t>
      </w:r>
      <w:proofErr w:type="spellEnd"/>
      <w:r w:rsidRPr="009A010C">
        <w:rPr>
          <w:rFonts w:asciiTheme="minorHAnsi" w:eastAsia="Times New Roman" w:hAnsiTheme="minorHAnsi" w:cstheme="minorHAnsi"/>
          <w:sz w:val="24"/>
          <w:szCs w:val="24"/>
          <w:lang w:val="en-GB"/>
        </w:rPr>
        <w:t xml:space="preserve"> a </w:t>
      </w:r>
      <w:proofErr w:type="spellStart"/>
      <w:r w:rsidRPr="009A010C">
        <w:rPr>
          <w:rFonts w:asciiTheme="minorHAnsi" w:eastAsia="Times New Roman" w:hAnsiTheme="minorHAnsi" w:cstheme="minorHAnsi"/>
          <w:sz w:val="24"/>
          <w:szCs w:val="24"/>
          <w:lang w:val="en-GB"/>
        </w:rPr>
        <w:t>cererii</w:t>
      </w:r>
      <w:proofErr w:type="spellEnd"/>
      <w:r w:rsidRPr="009A010C">
        <w:rPr>
          <w:rFonts w:asciiTheme="minorHAnsi" w:eastAsia="Times New Roman" w:hAnsiTheme="minorHAnsi" w:cstheme="minorHAnsi"/>
          <w:sz w:val="24"/>
          <w:szCs w:val="24"/>
          <w:lang w:val="en-GB"/>
        </w:rPr>
        <w:t xml:space="preserve"> de </w:t>
      </w:r>
      <w:proofErr w:type="spellStart"/>
      <w:r w:rsidRPr="009A010C">
        <w:rPr>
          <w:rFonts w:asciiTheme="minorHAnsi" w:eastAsia="Times New Roman" w:hAnsiTheme="minorHAnsi" w:cstheme="minorHAnsi"/>
          <w:sz w:val="24"/>
          <w:szCs w:val="24"/>
          <w:lang w:val="en-GB"/>
        </w:rPr>
        <w:t>rambursare</w:t>
      </w:r>
      <w:proofErr w:type="spellEnd"/>
      <w:r w:rsidRPr="009A010C">
        <w:rPr>
          <w:rFonts w:asciiTheme="minorHAnsi" w:eastAsia="Times New Roman" w:hAnsiTheme="minorHAnsi" w:cstheme="minorHAnsi"/>
          <w:sz w:val="24"/>
          <w:szCs w:val="24"/>
          <w:lang w:val="en-GB"/>
        </w:rPr>
        <w:t xml:space="preserve"> finale </w:t>
      </w:r>
      <w:proofErr w:type="spellStart"/>
      <w:r w:rsidRPr="009A010C">
        <w:rPr>
          <w:rFonts w:asciiTheme="minorHAnsi" w:eastAsia="Times New Roman" w:hAnsiTheme="minorHAnsi" w:cstheme="minorHAnsi"/>
          <w:sz w:val="24"/>
          <w:szCs w:val="24"/>
          <w:lang w:val="en-GB"/>
        </w:rPr>
        <w:t>și</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efectuarea</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plății</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aferente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acesteia</w:t>
      </w:r>
      <w:proofErr w:type="spellEnd"/>
      <w:r w:rsidRPr="009A010C">
        <w:rPr>
          <w:rFonts w:asciiTheme="minorHAnsi" w:eastAsia="Times New Roman" w:hAnsiTheme="minorHAnsi" w:cstheme="minorHAnsi"/>
          <w:sz w:val="24"/>
          <w:szCs w:val="24"/>
          <w:lang w:val="en-GB"/>
        </w:rPr>
        <w:t>.</w:t>
      </w:r>
      <w:bookmarkEnd w:id="124"/>
      <w:bookmarkEnd w:id="125"/>
    </w:p>
    <w:p w14:paraId="456AC7B9" w14:textId="77777777" w:rsidR="00C40FC5" w:rsidRPr="009A010C" w:rsidRDefault="00C40FC5" w:rsidP="00C40FC5">
      <w:pPr>
        <w:spacing w:before="0" w:after="0" w:line="259" w:lineRule="auto"/>
        <w:jc w:val="both"/>
        <w:rPr>
          <w:rFonts w:ascii="Calibri" w:eastAsia="Times New Roman" w:hAnsi="Calibri"/>
          <w:sz w:val="24"/>
          <w:szCs w:val="24"/>
          <w:lang w:val="en-GB"/>
        </w:rPr>
      </w:pPr>
    </w:p>
    <w:p w14:paraId="57F0CE0D" w14:textId="77777777" w:rsidR="006A7EA4" w:rsidRPr="009A010C" w:rsidRDefault="006A7EA4" w:rsidP="00ED57FC">
      <w:pPr>
        <w:numPr>
          <w:ilvl w:val="0"/>
          <w:numId w:val="49"/>
        </w:numPr>
        <w:spacing w:before="0" w:after="0" w:line="259" w:lineRule="auto"/>
        <w:contextualSpacing/>
        <w:jc w:val="both"/>
        <w:rPr>
          <w:rFonts w:asciiTheme="minorHAnsi" w:hAnsiTheme="minorHAnsi" w:cstheme="minorHAnsi"/>
          <w:b/>
          <w:bCs/>
          <w:sz w:val="24"/>
          <w:szCs w:val="24"/>
          <w:lang w:val="en-GB"/>
        </w:rPr>
      </w:pPr>
      <w:bookmarkStart w:id="127" w:name="_Hlk129431230"/>
      <w:proofErr w:type="spellStart"/>
      <w:r w:rsidRPr="009A010C">
        <w:rPr>
          <w:rFonts w:asciiTheme="minorHAnsi" w:hAnsiTheme="minorHAnsi" w:cstheme="minorHAnsi"/>
          <w:b/>
          <w:bCs/>
          <w:sz w:val="24"/>
          <w:szCs w:val="24"/>
          <w:lang w:val="en-GB"/>
        </w:rPr>
        <w:t>Proiectul</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respectă</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principiile</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privind</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dezvoltarea</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durabilă</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egalitatea</w:t>
      </w:r>
      <w:proofErr w:type="spellEnd"/>
      <w:r w:rsidRPr="009A010C">
        <w:rPr>
          <w:rFonts w:asciiTheme="minorHAnsi" w:hAnsiTheme="minorHAnsi" w:cstheme="minorHAnsi"/>
          <w:b/>
          <w:bCs/>
          <w:sz w:val="24"/>
          <w:szCs w:val="24"/>
          <w:lang w:val="en-GB"/>
        </w:rPr>
        <w:t xml:space="preserve"> de </w:t>
      </w:r>
      <w:proofErr w:type="spellStart"/>
      <w:r w:rsidRPr="009A010C">
        <w:rPr>
          <w:rFonts w:asciiTheme="minorHAnsi" w:hAnsiTheme="minorHAnsi" w:cstheme="minorHAnsi"/>
          <w:b/>
          <w:bCs/>
          <w:sz w:val="24"/>
          <w:szCs w:val="24"/>
          <w:lang w:val="en-GB"/>
        </w:rPr>
        <w:t>șanse</w:t>
      </w:r>
      <w:proofErr w:type="spellEnd"/>
      <w:r w:rsidRPr="009A010C">
        <w:rPr>
          <w:rFonts w:asciiTheme="minorHAnsi" w:hAnsiTheme="minorHAnsi" w:cstheme="minorHAnsi"/>
          <w:b/>
          <w:bCs/>
          <w:sz w:val="24"/>
          <w:szCs w:val="24"/>
          <w:lang w:val="en-GB"/>
        </w:rPr>
        <w:t xml:space="preserve">, gen, </w:t>
      </w:r>
      <w:proofErr w:type="spellStart"/>
      <w:r w:rsidRPr="009A010C">
        <w:rPr>
          <w:rFonts w:asciiTheme="minorHAnsi" w:hAnsiTheme="minorHAnsi" w:cstheme="minorHAnsi"/>
          <w:b/>
          <w:bCs/>
          <w:sz w:val="24"/>
          <w:szCs w:val="24"/>
          <w:lang w:val="en-GB"/>
        </w:rPr>
        <w:t>nediscriminarea</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si</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accesibilitatea</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pentru</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persoanele</w:t>
      </w:r>
      <w:proofErr w:type="spellEnd"/>
      <w:r w:rsidRPr="009A010C">
        <w:rPr>
          <w:rFonts w:asciiTheme="minorHAnsi" w:hAnsiTheme="minorHAnsi" w:cstheme="minorHAnsi"/>
          <w:b/>
          <w:bCs/>
          <w:sz w:val="24"/>
          <w:szCs w:val="24"/>
          <w:lang w:val="en-GB"/>
        </w:rPr>
        <w:t xml:space="preserve"> cu </w:t>
      </w:r>
      <w:proofErr w:type="spellStart"/>
      <w:r w:rsidRPr="009A010C">
        <w:rPr>
          <w:rFonts w:asciiTheme="minorHAnsi" w:hAnsiTheme="minorHAnsi" w:cstheme="minorHAnsi"/>
          <w:b/>
          <w:bCs/>
          <w:sz w:val="24"/>
          <w:szCs w:val="24"/>
          <w:lang w:val="en-GB"/>
        </w:rPr>
        <w:t>dizabilităti</w:t>
      </w:r>
      <w:proofErr w:type="spellEnd"/>
    </w:p>
    <w:p w14:paraId="4C1DB479" w14:textId="77777777" w:rsidR="006A7EA4" w:rsidRPr="009A010C" w:rsidRDefault="006A7EA4" w:rsidP="006A7EA4">
      <w:pPr>
        <w:spacing w:before="0" w:after="0" w:line="259" w:lineRule="auto"/>
        <w:jc w:val="both"/>
        <w:rPr>
          <w:rFonts w:asciiTheme="minorHAnsi" w:eastAsia="Times New Roman" w:hAnsiTheme="minorHAnsi" w:cstheme="minorHAnsi"/>
          <w:sz w:val="24"/>
          <w:szCs w:val="24"/>
          <w:lang w:val="fr-FR"/>
        </w:rPr>
      </w:pP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procesul</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pregătire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contractare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implementare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şi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valabilitate</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contractului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finanţare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solicitantul</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respectat</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şi</w:t>
      </w:r>
      <w:proofErr w:type="spellEnd"/>
      <w:r w:rsidRPr="009A010C">
        <w:rPr>
          <w:rFonts w:asciiTheme="minorHAnsi" w:eastAsia="Times New Roman" w:hAnsiTheme="minorHAnsi" w:cstheme="minorHAnsi"/>
          <w:sz w:val="24"/>
          <w:szCs w:val="24"/>
          <w:lang w:val="fr-FR"/>
        </w:rPr>
        <w:t xml:space="preserve"> va </w:t>
      </w:r>
      <w:proofErr w:type="gramStart"/>
      <w:r w:rsidRPr="009A010C">
        <w:rPr>
          <w:rFonts w:asciiTheme="minorHAnsi" w:eastAsia="Times New Roman" w:hAnsiTheme="minorHAnsi" w:cstheme="minorHAnsi"/>
          <w:sz w:val="24"/>
          <w:szCs w:val="24"/>
          <w:lang w:val="fr-FR"/>
        </w:rPr>
        <w:t>respecta:</w:t>
      </w:r>
      <w:proofErr w:type="gramEnd"/>
    </w:p>
    <w:p w14:paraId="2AA15814" w14:textId="77777777" w:rsidR="006A7EA4" w:rsidRPr="009A010C" w:rsidRDefault="006A7EA4" w:rsidP="006A7EA4">
      <w:pPr>
        <w:numPr>
          <w:ilvl w:val="0"/>
          <w:numId w:val="21"/>
        </w:numPr>
        <w:spacing w:before="0" w:after="0" w:line="259" w:lineRule="auto"/>
        <w:ind w:left="644"/>
        <w:contextualSpacing/>
        <w:jc w:val="both"/>
        <w:rPr>
          <w:rFonts w:asciiTheme="minorHAnsi" w:eastAsia="Times New Roman" w:hAnsiTheme="minorHAnsi" w:cstheme="minorHAnsi"/>
          <w:sz w:val="24"/>
          <w:szCs w:val="24"/>
          <w:lang w:val="fr-FR"/>
        </w:rPr>
      </w:pPr>
      <w:proofErr w:type="spellStart"/>
      <w:proofErr w:type="gramStart"/>
      <w:r w:rsidRPr="009A010C">
        <w:rPr>
          <w:rFonts w:asciiTheme="minorHAnsi" w:eastAsia="Times New Roman" w:hAnsiTheme="minorHAnsi" w:cstheme="minorHAnsi"/>
          <w:sz w:val="24"/>
          <w:szCs w:val="24"/>
          <w:lang w:val="fr-FR"/>
        </w:rPr>
        <w:t>legislaţia</w:t>
      </w:r>
      <w:proofErr w:type="spellEnd"/>
      <w:proofErr w:type="gram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naţională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şi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comunitară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aplicabilă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domeniul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egalităţii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şanse</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gen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nediscriminarii</w:t>
      </w:r>
      <w:proofErr w:type="spellEnd"/>
      <w:r w:rsidRPr="009A010C">
        <w:rPr>
          <w:rFonts w:asciiTheme="minorHAnsi" w:eastAsia="Times New Roman" w:hAnsiTheme="minorHAnsi" w:cstheme="minorHAnsi"/>
          <w:sz w:val="24"/>
          <w:szCs w:val="24"/>
          <w:lang w:val="fr-FR"/>
        </w:rPr>
        <w:t xml:space="preserve"> si </w:t>
      </w:r>
      <w:proofErr w:type="spellStart"/>
      <w:r w:rsidRPr="009A010C">
        <w:rPr>
          <w:rFonts w:asciiTheme="minorHAnsi" w:eastAsia="Times New Roman" w:hAnsiTheme="minorHAnsi" w:cstheme="minorHAnsi"/>
          <w:sz w:val="24"/>
          <w:szCs w:val="24"/>
          <w:lang w:val="fr-FR"/>
        </w:rPr>
        <w:t>accesibilitatii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persoanelor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disabilitati</w:t>
      </w:r>
      <w:proofErr w:type="spellEnd"/>
      <w:r w:rsidRPr="009A010C">
        <w:rPr>
          <w:rFonts w:asciiTheme="minorHAnsi" w:eastAsia="Times New Roman" w:hAnsiTheme="minorHAnsi" w:cstheme="minorHAnsi"/>
          <w:sz w:val="24"/>
          <w:szCs w:val="24"/>
          <w:lang w:val="fr-FR"/>
        </w:rPr>
        <w:t xml:space="preserve">, </w:t>
      </w:r>
      <w:bookmarkStart w:id="128" w:name="_Hlk148695463"/>
      <w:r w:rsidRPr="009A010C">
        <w:rPr>
          <w:rFonts w:asciiTheme="minorHAnsi" w:eastAsia="Times New Roman" w:hAnsiTheme="minorHAnsi" w:cstheme="minorHAnsi"/>
          <w:sz w:val="24"/>
          <w:szCs w:val="24"/>
        </w:rPr>
        <w:t>înțelegând prin aceasta standardele minime prevăzute</w:t>
      </w:r>
      <w:bookmarkEnd w:id="128"/>
      <w:r w:rsidRPr="009A010C">
        <w:rPr>
          <w:rFonts w:asciiTheme="minorHAnsi" w:eastAsia="Times New Roman" w:hAnsiTheme="minorHAnsi" w:cstheme="minorHAnsi"/>
          <w:sz w:val="24"/>
          <w:szCs w:val="24"/>
          <w:lang w:val="fr-FR"/>
        </w:rPr>
        <w:t>;</w:t>
      </w:r>
    </w:p>
    <w:p w14:paraId="0ABCD41B" w14:textId="77777777" w:rsidR="006A7EA4" w:rsidRPr="009A010C" w:rsidRDefault="006A7EA4" w:rsidP="006A7EA4">
      <w:pPr>
        <w:numPr>
          <w:ilvl w:val="0"/>
          <w:numId w:val="21"/>
        </w:numPr>
        <w:spacing w:before="0" w:after="0" w:line="259" w:lineRule="auto"/>
        <w:ind w:left="644"/>
        <w:contextualSpacing/>
        <w:jc w:val="both"/>
        <w:rPr>
          <w:rFonts w:asciiTheme="minorHAnsi" w:eastAsia="Times New Roman" w:hAnsiTheme="minorHAnsi" w:cstheme="minorHAnsi"/>
          <w:sz w:val="24"/>
          <w:szCs w:val="24"/>
          <w:lang w:val="fr-FR"/>
        </w:rPr>
      </w:pPr>
      <w:proofErr w:type="spellStart"/>
      <w:proofErr w:type="gramStart"/>
      <w:r w:rsidRPr="009A010C">
        <w:rPr>
          <w:rFonts w:asciiTheme="minorHAnsi" w:eastAsia="Times New Roman" w:hAnsiTheme="minorHAnsi" w:cstheme="minorHAnsi"/>
          <w:sz w:val="24"/>
          <w:szCs w:val="24"/>
          <w:lang w:val="fr-FR"/>
        </w:rPr>
        <w:t>legislaţia</w:t>
      </w:r>
      <w:proofErr w:type="spellEnd"/>
      <w:proofErr w:type="gram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naţională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şi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comunitară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aplicabilă</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în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domeniul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dezvoltării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durabile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protecţiei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mediului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şi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eficienţei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energetice</w:t>
      </w:r>
      <w:proofErr w:type="spellEnd"/>
      <w:r w:rsidRPr="009A010C">
        <w:rPr>
          <w:rFonts w:asciiTheme="minorHAnsi" w:eastAsia="Times New Roman" w:hAnsiTheme="minorHAnsi" w:cstheme="minorHAnsi"/>
          <w:sz w:val="24"/>
          <w:szCs w:val="24"/>
          <w:lang w:val="fr-FR"/>
        </w:rPr>
        <w:t>;</w:t>
      </w:r>
    </w:p>
    <w:p w14:paraId="0921C550" w14:textId="77777777" w:rsidR="006A7EA4" w:rsidRPr="009A010C" w:rsidRDefault="006A7EA4" w:rsidP="006A7EA4">
      <w:pPr>
        <w:numPr>
          <w:ilvl w:val="0"/>
          <w:numId w:val="21"/>
        </w:numPr>
        <w:spacing w:before="0" w:after="0" w:line="259" w:lineRule="auto"/>
        <w:ind w:left="644"/>
        <w:contextualSpacing/>
        <w:jc w:val="both"/>
        <w:rPr>
          <w:rFonts w:asciiTheme="minorHAnsi" w:eastAsia="Times New Roman" w:hAnsiTheme="minorHAnsi" w:cstheme="minorHAnsi"/>
          <w:sz w:val="24"/>
          <w:szCs w:val="24"/>
          <w:lang w:val="en-GB"/>
        </w:rPr>
      </w:pPr>
      <w:r w:rsidRPr="009A010C">
        <w:rPr>
          <w:rFonts w:asciiTheme="minorHAnsi" w:eastAsia="Times New Roman" w:hAnsiTheme="minorHAnsi" w:cstheme="minorHAnsi"/>
          <w:sz w:val="24"/>
          <w:szCs w:val="24"/>
          <w:lang w:val="en-GB"/>
        </w:rPr>
        <w:t xml:space="preserve">Carta </w:t>
      </w:r>
      <w:proofErr w:type="spellStart"/>
      <w:r w:rsidRPr="009A010C">
        <w:rPr>
          <w:rFonts w:asciiTheme="minorHAnsi" w:eastAsia="Times New Roman" w:hAnsiTheme="minorHAnsi" w:cstheme="minorHAnsi"/>
          <w:sz w:val="24"/>
          <w:szCs w:val="24"/>
          <w:lang w:val="en-GB"/>
        </w:rPr>
        <w:t>drepturilor</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fundamentale</w:t>
      </w:r>
      <w:proofErr w:type="spellEnd"/>
      <w:r w:rsidRPr="009A010C">
        <w:rPr>
          <w:rFonts w:asciiTheme="minorHAnsi" w:eastAsia="Times New Roman" w:hAnsiTheme="minorHAnsi" w:cstheme="minorHAnsi"/>
          <w:sz w:val="24"/>
          <w:szCs w:val="24"/>
          <w:lang w:val="en-GB"/>
        </w:rPr>
        <w:t>;</w:t>
      </w:r>
    </w:p>
    <w:p w14:paraId="6F9B35B2" w14:textId="77777777" w:rsidR="006A7EA4" w:rsidRPr="009A010C" w:rsidRDefault="006A7EA4" w:rsidP="006A7EA4">
      <w:pPr>
        <w:numPr>
          <w:ilvl w:val="0"/>
          <w:numId w:val="21"/>
        </w:numPr>
        <w:spacing w:before="0" w:after="0" w:line="259" w:lineRule="auto"/>
        <w:ind w:left="644"/>
        <w:contextualSpacing/>
        <w:jc w:val="both"/>
        <w:rPr>
          <w:rFonts w:asciiTheme="minorHAnsi" w:eastAsia="Times New Roman" w:hAnsiTheme="minorHAnsi" w:cstheme="minorHAnsi"/>
          <w:sz w:val="24"/>
          <w:szCs w:val="24"/>
          <w:lang w:val="en-GB"/>
        </w:rPr>
      </w:pPr>
      <w:proofErr w:type="spellStart"/>
      <w:r w:rsidRPr="009A010C">
        <w:rPr>
          <w:rFonts w:asciiTheme="minorHAnsi" w:eastAsia="Times New Roman" w:hAnsiTheme="minorHAnsi" w:cstheme="minorHAnsi"/>
          <w:sz w:val="24"/>
          <w:szCs w:val="24"/>
          <w:lang w:val="en-GB"/>
        </w:rPr>
        <w:t>Convenția</w:t>
      </w:r>
      <w:proofErr w:type="spellEnd"/>
      <w:r w:rsidRPr="009A010C">
        <w:rPr>
          <w:rFonts w:asciiTheme="minorHAnsi" w:eastAsia="Times New Roman" w:hAnsiTheme="minorHAnsi" w:cstheme="minorHAnsi"/>
          <w:sz w:val="24"/>
          <w:szCs w:val="24"/>
          <w:lang w:val="en-GB"/>
        </w:rPr>
        <w:t xml:space="preserve"> ONU </w:t>
      </w:r>
      <w:proofErr w:type="spellStart"/>
      <w:r w:rsidRPr="009A010C">
        <w:rPr>
          <w:rFonts w:asciiTheme="minorHAnsi" w:eastAsia="Times New Roman" w:hAnsiTheme="minorHAnsi" w:cstheme="minorHAnsi"/>
          <w:sz w:val="24"/>
          <w:szCs w:val="24"/>
          <w:lang w:val="en-GB"/>
        </w:rPr>
        <w:t>privind</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drepturile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persoanelor</w:t>
      </w:r>
      <w:proofErr w:type="spellEnd"/>
      <w:r w:rsidRPr="009A010C">
        <w:rPr>
          <w:rFonts w:asciiTheme="minorHAnsi" w:eastAsia="Times New Roman" w:hAnsiTheme="minorHAnsi" w:cstheme="minorHAnsi"/>
          <w:sz w:val="24"/>
          <w:szCs w:val="24"/>
          <w:lang w:val="en-GB"/>
        </w:rPr>
        <w:t xml:space="preserve"> cu </w:t>
      </w:r>
      <w:proofErr w:type="spellStart"/>
      <w:r w:rsidRPr="009A010C">
        <w:rPr>
          <w:rFonts w:asciiTheme="minorHAnsi" w:eastAsia="Times New Roman" w:hAnsiTheme="minorHAnsi" w:cstheme="minorHAnsi"/>
          <w:sz w:val="24"/>
          <w:szCs w:val="24"/>
          <w:lang w:val="en-GB"/>
        </w:rPr>
        <w:t>dizabilități</w:t>
      </w:r>
      <w:proofErr w:type="spellEnd"/>
      <w:r w:rsidRPr="009A010C">
        <w:rPr>
          <w:rFonts w:asciiTheme="minorHAnsi" w:eastAsia="Times New Roman" w:hAnsiTheme="minorHAnsi" w:cstheme="minorHAnsi"/>
          <w:sz w:val="24"/>
          <w:szCs w:val="24"/>
          <w:lang w:val="en-GB"/>
        </w:rPr>
        <w:t>.</w:t>
      </w:r>
    </w:p>
    <w:p w14:paraId="551FE78F" w14:textId="77777777" w:rsidR="006A7EA4" w:rsidRPr="009A010C" w:rsidRDefault="006A7EA4" w:rsidP="006A7EA4">
      <w:pPr>
        <w:autoSpaceDE w:val="0"/>
        <w:autoSpaceDN w:val="0"/>
        <w:adjustRightInd w:val="0"/>
        <w:spacing w:before="0" w:after="0" w:line="259" w:lineRule="auto"/>
        <w:jc w:val="both"/>
        <w:rPr>
          <w:rFonts w:asciiTheme="minorHAnsi" w:hAnsiTheme="minorHAnsi" w:cstheme="minorHAnsi"/>
          <w:b/>
          <w:bCs/>
          <w:sz w:val="24"/>
          <w:szCs w:val="24"/>
          <w:lang w:val="fr-FR"/>
        </w:rPr>
      </w:pPr>
      <w:bookmarkStart w:id="129" w:name="_Hlk148695486"/>
      <w:proofErr w:type="spellStart"/>
      <w:r w:rsidRPr="009A010C">
        <w:rPr>
          <w:rFonts w:asciiTheme="minorHAnsi" w:hAnsiTheme="minorHAnsi" w:cstheme="minorHAnsi"/>
          <w:b/>
          <w:bCs/>
          <w:sz w:val="24"/>
          <w:szCs w:val="24"/>
          <w:lang w:val="fr-FR"/>
        </w:rPr>
        <w:t>Egalitatea</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şanse</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gen</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nediscriminare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şi</w:t>
      </w:r>
      <w:proofErr w:type="spellEnd"/>
      <w:r w:rsidRPr="009A010C">
        <w:rPr>
          <w:rFonts w:asciiTheme="minorHAnsi" w:hAnsiTheme="minorHAnsi" w:cstheme="minorHAnsi"/>
          <w:b/>
          <w:bCs/>
          <w:sz w:val="24"/>
          <w:szCs w:val="24"/>
          <w:lang w:val="fr-FR"/>
        </w:rPr>
        <w:t xml:space="preserve"> </w:t>
      </w:r>
      <w:proofErr w:type="spellStart"/>
      <w:proofErr w:type="gramStart"/>
      <w:r w:rsidRPr="009A010C">
        <w:rPr>
          <w:rFonts w:asciiTheme="minorHAnsi" w:hAnsiTheme="minorHAnsi" w:cstheme="minorHAnsi"/>
          <w:b/>
          <w:bCs/>
          <w:sz w:val="24"/>
          <w:szCs w:val="24"/>
          <w:lang w:val="fr-FR"/>
        </w:rPr>
        <w:t>accesibilitate</w:t>
      </w:r>
      <w:proofErr w:type="spellEnd"/>
      <w:r w:rsidRPr="009A010C">
        <w:rPr>
          <w:rFonts w:asciiTheme="minorHAnsi" w:hAnsiTheme="minorHAnsi" w:cstheme="minorHAnsi"/>
          <w:b/>
          <w:bCs/>
          <w:sz w:val="24"/>
          <w:szCs w:val="24"/>
          <w:lang w:val="fr-FR"/>
        </w:rPr>
        <w:t>:</w:t>
      </w:r>
      <w:proofErr w:type="gramEnd"/>
    </w:p>
    <w:p w14:paraId="440341D9" w14:textId="77777777" w:rsidR="006A7EA4" w:rsidRPr="009A010C" w:rsidRDefault="006A7EA4" w:rsidP="006A7EA4">
      <w:pPr>
        <w:autoSpaceDE w:val="0"/>
        <w:autoSpaceDN w:val="0"/>
        <w:adjustRightInd w:val="0"/>
        <w:spacing w:before="0" w:after="0" w:line="259" w:lineRule="auto"/>
        <w:jc w:val="both"/>
        <w:rPr>
          <w:rFonts w:asciiTheme="minorHAnsi" w:hAnsiTheme="minorHAnsi" w:cstheme="minorHAnsi"/>
          <w:sz w:val="24"/>
          <w:szCs w:val="24"/>
          <w:lang w:val="fr-FR"/>
        </w:rPr>
      </w:pPr>
      <w:r w:rsidRPr="009A010C">
        <w:rPr>
          <w:rFonts w:asciiTheme="minorHAnsi" w:hAnsiTheme="minorHAnsi" w:cstheme="minorHAnsi"/>
          <w:sz w:val="24"/>
          <w:szCs w:val="24"/>
          <w:lang w:val="fr-FR"/>
        </w:rPr>
        <w:t xml:space="preserve">a) </w:t>
      </w:r>
      <w:proofErr w:type="spellStart"/>
      <w:r w:rsidRPr="009A010C">
        <w:rPr>
          <w:rFonts w:asciiTheme="minorHAnsi" w:hAnsiTheme="minorHAnsi" w:cstheme="minorHAnsi"/>
          <w:sz w:val="24"/>
          <w:szCs w:val="24"/>
          <w:lang w:val="fr-FR"/>
        </w:rPr>
        <w:t>Proiectul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implementează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măsuri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ceea</w:t>
      </w:r>
      <w:proofErr w:type="spellEnd"/>
      <w:r w:rsidRPr="009A010C">
        <w:rPr>
          <w:rFonts w:asciiTheme="minorHAnsi" w:hAnsiTheme="minorHAnsi" w:cstheme="minorHAnsi"/>
          <w:sz w:val="24"/>
          <w:szCs w:val="24"/>
          <w:lang w:val="fr-FR"/>
        </w:rPr>
        <w:t xml:space="preserve"> ce </w:t>
      </w:r>
      <w:proofErr w:type="spellStart"/>
      <w:r w:rsidRPr="009A010C">
        <w:rPr>
          <w:rFonts w:asciiTheme="minorHAnsi" w:hAnsiTheme="minorHAnsi" w:cstheme="minorHAnsi"/>
          <w:sz w:val="24"/>
          <w:szCs w:val="24"/>
          <w:lang w:val="fr-FR"/>
        </w:rPr>
        <w:t>privește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egalitatea</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șanse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nediscriminarea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conform</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legislației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naționale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vigoare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corelare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w:t>
      </w:r>
      <w:proofErr w:type="spellEnd"/>
      <w:r w:rsidRPr="009A010C">
        <w:rPr>
          <w:rFonts w:asciiTheme="minorHAnsi" w:hAnsiTheme="minorHAnsi" w:cstheme="minorHAnsi"/>
          <w:sz w:val="24"/>
          <w:szCs w:val="24"/>
          <w:lang w:val="fr-FR"/>
        </w:rPr>
        <w:t xml:space="preserve"> Carta </w:t>
      </w:r>
      <w:proofErr w:type="spellStart"/>
      <w:r w:rsidRPr="009A010C">
        <w:rPr>
          <w:rFonts w:asciiTheme="minorHAnsi" w:hAnsiTheme="minorHAnsi" w:cstheme="minorHAnsi"/>
          <w:sz w:val="24"/>
          <w:szCs w:val="24"/>
          <w:lang w:val="fr-FR"/>
        </w:rPr>
        <w:t>drepturilor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fundamentale</w:t>
      </w:r>
      <w:proofErr w:type="spellEnd"/>
      <w:r w:rsidRPr="009A010C">
        <w:rPr>
          <w:rFonts w:asciiTheme="minorHAnsi" w:hAnsiTheme="minorHAnsi" w:cstheme="minorHAnsi"/>
          <w:sz w:val="24"/>
          <w:szCs w:val="24"/>
          <w:lang w:val="fr-FR"/>
        </w:rPr>
        <w:t xml:space="preserve"> a </w:t>
      </w:r>
      <w:proofErr w:type="spellStart"/>
      <w:r w:rsidRPr="009A010C">
        <w:rPr>
          <w:rFonts w:asciiTheme="minorHAnsi" w:hAnsiTheme="minorHAnsi" w:cstheme="minorHAnsi"/>
          <w:sz w:val="24"/>
          <w:szCs w:val="24"/>
          <w:lang w:val="fr-FR"/>
        </w:rPr>
        <w:t>Uniunii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Europene</w:t>
      </w:r>
      <w:proofErr w:type="spellEnd"/>
      <w:r w:rsidRPr="009A010C">
        <w:rPr>
          <w:rFonts w:asciiTheme="minorHAnsi" w:hAnsiTheme="minorHAnsi" w:cstheme="minorHAnsi"/>
          <w:sz w:val="24"/>
          <w:szCs w:val="24"/>
          <w:lang w:val="fr-FR"/>
        </w:rPr>
        <w:t>.</w:t>
      </w:r>
    </w:p>
    <w:p w14:paraId="4C02070F" w14:textId="77777777" w:rsidR="006A7EA4" w:rsidRPr="009A010C" w:rsidRDefault="006A7EA4" w:rsidP="006A7EA4">
      <w:pPr>
        <w:autoSpaceDE w:val="0"/>
        <w:autoSpaceDN w:val="0"/>
        <w:adjustRightInd w:val="0"/>
        <w:spacing w:before="0" w:after="0" w:line="259" w:lineRule="auto"/>
        <w:jc w:val="both"/>
        <w:rPr>
          <w:rFonts w:asciiTheme="minorHAnsi" w:hAnsiTheme="minorHAnsi" w:cstheme="minorHAnsi"/>
          <w:sz w:val="24"/>
          <w:szCs w:val="24"/>
          <w:lang w:val="fr-FR"/>
        </w:rPr>
      </w:pPr>
      <w:r w:rsidRPr="009A010C">
        <w:rPr>
          <w:rFonts w:asciiTheme="minorHAnsi" w:hAnsiTheme="minorHAnsi" w:cstheme="minorHAnsi"/>
          <w:sz w:val="24"/>
          <w:szCs w:val="24"/>
          <w:lang w:val="fr-FR"/>
        </w:rPr>
        <w:t xml:space="preserve">b) </w:t>
      </w:r>
      <w:proofErr w:type="spellStart"/>
      <w:r w:rsidRPr="009A010C">
        <w:rPr>
          <w:rFonts w:asciiTheme="minorHAnsi" w:hAnsiTheme="minorHAnsi" w:cstheme="minorHAnsi"/>
          <w:sz w:val="24"/>
          <w:szCs w:val="24"/>
          <w:lang w:val="fr-FR"/>
        </w:rPr>
        <w:t>Proiectul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prevede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măsuri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accesibilizare</w:t>
      </w:r>
      <w:proofErr w:type="spellEnd"/>
      <w:r w:rsidRPr="009A010C">
        <w:rPr>
          <w:rFonts w:asciiTheme="minorHAnsi" w:hAnsiTheme="minorHAnsi" w:cstheme="minorHAnsi"/>
          <w:sz w:val="24"/>
          <w:szCs w:val="24"/>
          <w:lang w:val="fr-FR"/>
        </w:rPr>
        <w:t xml:space="preserve"> a </w:t>
      </w:r>
      <w:proofErr w:type="spellStart"/>
      <w:r w:rsidRPr="009A010C">
        <w:rPr>
          <w:rFonts w:asciiTheme="minorHAnsi" w:hAnsiTheme="minorHAnsi" w:cstheme="minorHAnsi"/>
          <w:sz w:val="24"/>
          <w:szCs w:val="24"/>
          <w:lang w:val="fr-FR"/>
        </w:rPr>
        <w:t>infrastructurii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pentru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persoanele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dizabilităţi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conformitate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prevederile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Convenției</w:t>
      </w:r>
      <w:proofErr w:type="spellEnd"/>
      <w:r w:rsidRPr="009A010C">
        <w:rPr>
          <w:rFonts w:asciiTheme="minorHAnsi" w:eastAsia="Times New Roman" w:hAnsiTheme="minorHAnsi" w:cstheme="minorHAnsi"/>
          <w:sz w:val="24"/>
          <w:szCs w:val="24"/>
          <w:lang w:val="fr-FR"/>
        </w:rPr>
        <w:t xml:space="preserve"> ONU </w:t>
      </w:r>
      <w:proofErr w:type="spellStart"/>
      <w:r w:rsidRPr="009A010C">
        <w:rPr>
          <w:rFonts w:asciiTheme="minorHAnsi" w:eastAsia="Times New Roman" w:hAnsiTheme="minorHAnsi" w:cstheme="minorHAnsi"/>
          <w:sz w:val="24"/>
          <w:szCs w:val="24"/>
          <w:lang w:val="fr-FR"/>
        </w:rPr>
        <w:t>privind</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drepturile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persoanelor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dizabilități</w:t>
      </w:r>
      <w:proofErr w:type="spellEnd"/>
      <w:r w:rsidRPr="009A010C">
        <w:rPr>
          <w:rFonts w:asciiTheme="minorHAnsi" w:eastAsia="Times New Roman" w:hAnsiTheme="minorHAnsi" w:cstheme="minorHAnsi"/>
          <w:sz w:val="24"/>
          <w:szCs w:val="24"/>
          <w:lang w:val="fr-FR"/>
        </w:rPr>
        <w:t xml:space="preserve"> (art. 9)</w:t>
      </w:r>
      <w:r w:rsidRPr="009A010C">
        <w:rPr>
          <w:rFonts w:asciiTheme="minorHAnsi" w:hAnsiTheme="minorHAnsi" w:cstheme="minorHAnsi"/>
          <w:sz w:val="24"/>
          <w:szCs w:val="24"/>
          <w:lang w:val="fr-FR"/>
        </w:rPr>
        <w:t>.</w:t>
      </w:r>
    </w:p>
    <w:p w14:paraId="04D5B381" w14:textId="77777777" w:rsidR="006A7EA4" w:rsidRPr="009A010C" w:rsidRDefault="006A7EA4" w:rsidP="006A7EA4">
      <w:pPr>
        <w:autoSpaceDE w:val="0"/>
        <w:autoSpaceDN w:val="0"/>
        <w:adjustRightInd w:val="0"/>
        <w:spacing w:before="0" w:after="0" w:line="259" w:lineRule="auto"/>
        <w:jc w:val="both"/>
        <w:rPr>
          <w:rFonts w:asciiTheme="minorHAnsi" w:hAnsiTheme="minorHAnsi" w:cstheme="minorHAnsi"/>
          <w:b/>
          <w:bCs/>
          <w:sz w:val="24"/>
          <w:szCs w:val="24"/>
          <w:lang w:val="fr-FR"/>
        </w:rPr>
      </w:pPr>
    </w:p>
    <w:p w14:paraId="1554024E" w14:textId="77777777" w:rsidR="006A7EA4" w:rsidRPr="009A010C" w:rsidRDefault="006A7EA4" w:rsidP="006A7EA4">
      <w:pPr>
        <w:autoSpaceDE w:val="0"/>
        <w:autoSpaceDN w:val="0"/>
        <w:adjustRightInd w:val="0"/>
        <w:spacing w:before="0" w:after="0"/>
        <w:jc w:val="both"/>
        <w:rPr>
          <w:rFonts w:asciiTheme="minorHAnsi" w:hAnsiTheme="minorHAnsi" w:cstheme="minorHAnsi"/>
          <w:sz w:val="24"/>
          <w:szCs w:val="24"/>
        </w:rPr>
      </w:pPr>
      <w:r w:rsidRPr="009A010C">
        <w:rPr>
          <w:rFonts w:asciiTheme="minorHAnsi" w:hAnsiTheme="minorHAnsi" w:cstheme="minorHAnsi"/>
          <w:sz w:val="24"/>
          <w:szCs w:val="24"/>
        </w:rPr>
        <w:t>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52E924C7" w14:textId="77777777" w:rsidR="006A7EA4" w:rsidRPr="009A010C" w:rsidRDefault="006A7EA4" w:rsidP="006A7EA4">
      <w:pPr>
        <w:autoSpaceDE w:val="0"/>
        <w:autoSpaceDN w:val="0"/>
        <w:adjustRightInd w:val="0"/>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Potrivit Convenției ONU, </w:t>
      </w:r>
      <w:r w:rsidRPr="009A010C">
        <w:rPr>
          <w:rFonts w:asciiTheme="minorHAnsi" w:hAnsiTheme="minorHAnsi" w:cstheme="minorHAnsi"/>
          <w:i/>
          <w:iCs/>
          <w:sz w:val="24"/>
          <w:szCs w:val="24"/>
        </w:rPr>
        <w:t>design universal</w:t>
      </w:r>
      <w:r w:rsidRPr="009A010C">
        <w:rPr>
          <w:rFonts w:asciiTheme="minorHAnsi" w:hAnsiTheme="minorHAnsi" w:cstheme="minorHAnsi"/>
          <w:sz w:val="24"/>
          <w:szCs w:val="24"/>
        </w:rPr>
        <w:t xml:space="preserve"> 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5534DA35" w14:textId="77777777" w:rsidR="006A7EA4" w:rsidRPr="009A010C" w:rsidRDefault="006A7EA4" w:rsidP="006A7EA4">
      <w:pPr>
        <w:autoSpaceDE w:val="0"/>
        <w:autoSpaceDN w:val="0"/>
        <w:adjustRightInd w:val="0"/>
        <w:spacing w:before="0" w:after="0"/>
        <w:jc w:val="both"/>
        <w:rPr>
          <w:rFonts w:asciiTheme="minorHAnsi" w:hAnsiTheme="minorHAnsi" w:cstheme="minorHAnsi"/>
          <w:sz w:val="24"/>
          <w:szCs w:val="24"/>
        </w:rPr>
      </w:pPr>
      <w:r w:rsidRPr="009A010C">
        <w:rPr>
          <w:rFonts w:asciiTheme="minorHAnsi" w:hAnsiTheme="minorHAnsi" w:cstheme="minorHAnsi"/>
          <w:sz w:val="24"/>
          <w:szCs w:val="24"/>
        </w:rPr>
        <w:lastRenderedPageBreak/>
        <w:t xml:space="preserve">În același timp, </w:t>
      </w:r>
      <w:r w:rsidRPr="009A010C">
        <w:rPr>
          <w:rFonts w:asciiTheme="minorHAnsi" w:hAnsiTheme="minorHAnsi" w:cstheme="minorHAnsi"/>
          <w:i/>
          <w:iCs/>
          <w:sz w:val="24"/>
          <w:szCs w:val="24"/>
        </w:rPr>
        <w:t>adaptarea rezonabilă</w:t>
      </w:r>
      <w:r w:rsidRPr="009A010C">
        <w:rPr>
          <w:rFonts w:asciiTheme="minorHAnsi" w:hAnsiTheme="minorHAnsi" w:cstheme="minorHAnsi"/>
          <w:sz w:val="24"/>
          <w:szCs w:val="24"/>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67A3FD04" w14:textId="77777777" w:rsidR="006A7EA4" w:rsidRPr="009A010C" w:rsidRDefault="006A7EA4" w:rsidP="006A7EA4">
      <w:pPr>
        <w:autoSpaceDE w:val="0"/>
        <w:autoSpaceDN w:val="0"/>
        <w:adjustRightInd w:val="0"/>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Cadrul legal general privind accesibilitatea este dat de Legea nr. 448/2006 privind protecția și promovarea drepturilor persoanelor cu handicap, cu modificările și completările ulterioare, Capitolul IV </w:t>
      </w:r>
      <w:r w:rsidRPr="009A010C">
        <w:rPr>
          <w:rFonts w:asciiTheme="minorHAnsi" w:hAnsiTheme="minorHAnsi" w:cstheme="minorHAnsi"/>
          <w:i/>
          <w:iCs/>
          <w:sz w:val="24"/>
          <w:szCs w:val="24"/>
        </w:rPr>
        <w:t>Accesibilitate</w:t>
      </w:r>
      <w:r w:rsidRPr="009A010C">
        <w:rPr>
          <w:rFonts w:asciiTheme="minorHAnsi" w:hAnsiTheme="minorHAnsi" w:cstheme="minorHAnsi"/>
          <w:sz w:val="24"/>
          <w:szCs w:val="24"/>
        </w:rPr>
        <w:t>, art 61-71.</w:t>
      </w:r>
    </w:p>
    <w:p w14:paraId="192E7386" w14:textId="77777777" w:rsidR="006A7EA4" w:rsidRPr="009A010C" w:rsidRDefault="006A7EA4" w:rsidP="006A7EA4">
      <w:pPr>
        <w:autoSpaceDE w:val="0"/>
        <w:autoSpaceDN w:val="0"/>
        <w:adjustRightInd w:val="0"/>
        <w:spacing w:before="0" w:after="0"/>
        <w:jc w:val="both"/>
        <w:rPr>
          <w:rFonts w:asciiTheme="minorHAnsi" w:hAnsiTheme="minorHAnsi" w:cstheme="minorHAnsi"/>
          <w:sz w:val="24"/>
          <w:szCs w:val="24"/>
        </w:rPr>
      </w:pPr>
      <w:r w:rsidRPr="009A010C">
        <w:rPr>
          <w:rFonts w:asciiTheme="minorHAnsi" w:hAnsiTheme="minorHAnsi" w:cstheme="minorHAnsi"/>
          <w:sz w:val="24"/>
          <w:szCs w:val="24"/>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p w14:paraId="63917282" w14:textId="77777777" w:rsidR="00C27CFA" w:rsidRPr="009A010C" w:rsidRDefault="00C27CFA" w:rsidP="006A7EA4">
      <w:pPr>
        <w:autoSpaceDE w:val="0"/>
        <w:autoSpaceDN w:val="0"/>
        <w:adjustRightInd w:val="0"/>
        <w:spacing w:before="0" w:after="0"/>
        <w:jc w:val="both"/>
        <w:rPr>
          <w:rFonts w:asciiTheme="minorHAnsi" w:hAnsiTheme="minorHAnsi" w:cstheme="minorHAnsi"/>
          <w:sz w:val="24"/>
          <w:szCs w:val="24"/>
        </w:rPr>
      </w:pPr>
    </w:p>
    <w:bookmarkEnd w:id="129"/>
    <w:p w14:paraId="4CD307DC" w14:textId="77777777" w:rsidR="00030827" w:rsidRPr="009A010C" w:rsidRDefault="00030827" w:rsidP="00030827">
      <w:pPr>
        <w:autoSpaceDE w:val="0"/>
        <w:autoSpaceDN w:val="0"/>
        <w:adjustRightInd w:val="0"/>
        <w:spacing w:before="0" w:after="0" w:line="259" w:lineRule="auto"/>
        <w:jc w:val="both"/>
        <w:rPr>
          <w:rFonts w:asciiTheme="minorHAnsi" w:hAnsiTheme="minorHAnsi" w:cstheme="minorHAnsi"/>
          <w:b/>
          <w:bCs/>
          <w:sz w:val="24"/>
          <w:szCs w:val="24"/>
        </w:rPr>
      </w:pPr>
    </w:p>
    <w:bookmarkEnd w:id="127"/>
    <w:p w14:paraId="50D6ADB3" w14:textId="77777777" w:rsidR="006A7EA4" w:rsidRPr="009A010C" w:rsidRDefault="006A7EA4" w:rsidP="006A7EA4">
      <w:pPr>
        <w:autoSpaceDE w:val="0"/>
        <w:autoSpaceDN w:val="0"/>
        <w:adjustRightInd w:val="0"/>
        <w:spacing w:before="0" w:after="0" w:line="259" w:lineRule="auto"/>
        <w:jc w:val="both"/>
        <w:rPr>
          <w:rFonts w:asciiTheme="minorHAnsi" w:hAnsiTheme="minorHAnsi" w:cstheme="minorHAnsi"/>
          <w:sz w:val="24"/>
          <w:szCs w:val="24"/>
        </w:rPr>
      </w:pPr>
      <w:r w:rsidRPr="009A010C">
        <w:rPr>
          <w:rFonts w:asciiTheme="minorHAnsi" w:hAnsiTheme="minorHAnsi" w:cstheme="minorHAnsi"/>
          <w:b/>
          <w:bCs/>
          <w:sz w:val="24"/>
          <w:szCs w:val="24"/>
        </w:rPr>
        <w:t>Dezvoltare durabilă şi eficienţă energetică</w:t>
      </w:r>
    </w:p>
    <w:p w14:paraId="56D2960D" w14:textId="77777777" w:rsidR="006A7EA4" w:rsidRPr="009A010C" w:rsidRDefault="006A7EA4" w:rsidP="006A7EA4">
      <w:pPr>
        <w:autoSpaceDE w:val="0"/>
        <w:autoSpaceDN w:val="0"/>
        <w:adjustRightInd w:val="0"/>
        <w:spacing w:before="0" w:after="0" w:line="259" w:lineRule="auto"/>
        <w:jc w:val="both"/>
        <w:rPr>
          <w:rFonts w:asciiTheme="minorHAnsi" w:hAnsiTheme="minorHAnsi" w:cstheme="minorHAnsi"/>
          <w:sz w:val="24"/>
          <w:szCs w:val="24"/>
        </w:rPr>
      </w:pPr>
      <w:r w:rsidRPr="009A010C">
        <w:rPr>
          <w:rFonts w:asciiTheme="minorHAnsi" w:hAnsiTheme="minorHAnsi" w:cstheme="minorHAns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67D34B62" w14:textId="77777777" w:rsidR="006A7EA4" w:rsidRPr="009A010C" w:rsidRDefault="006A7EA4" w:rsidP="006A7EA4">
      <w:pPr>
        <w:spacing w:before="0" w:after="0" w:line="259" w:lineRule="auto"/>
        <w:jc w:val="both"/>
        <w:rPr>
          <w:rFonts w:asciiTheme="minorHAnsi" w:eastAsia="Times New Roman" w:hAnsiTheme="minorHAnsi" w:cstheme="minorHAnsi"/>
          <w:sz w:val="24"/>
          <w:szCs w:val="24"/>
        </w:rPr>
      </w:pPr>
    </w:p>
    <w:p w14:paraId="2FFFE690" w14:textId="77777777" w:rsidR="006A7EA4" w:rsidRPr="009A010C" w:rsidRDefault="006A7EA4" w:rsidP="006A7EA4">
      <w:pPr>
        <w:spacing w:before="0" w:after="0" w:line="259" w:lineRule="auto"/>
        <w:jc w:val="both"/>
        <w:rPr>
          <w:rFonts w:asciiTheme="minorHAnsi" w:eastAsia="Times New Roman" w:hAnsiTheme="minorHAnsi" w:cstheme="minorHAnsi"/>
          <w:sz w:val="24"/>
          <w:szCs w:val="24"/>
        </w:rPr>
      </w:pPr>
      <w:r w:rsidRPr="009A010C">
        <w:rPr>
          <w:rFonts w:asciiTheme="minorHAnsi" w:eastAsia="Times New Roman" w:hAnsiTheme="minorHAnsi" w:cstheme="minorHAnsi"/>
          <w:sz w:val="24"/>
          <w:szCs w:val="24"/>
        </w:rPr>
        <w:t xml:space="preserve">În cadrul Declarației unice, solicitantul declară că va respecta obligațiile prevăzute în legislaţia comunitară și națională în domeniul dezvoltării durabile, egalității de șanse, nediscriminării și accesibilității pentru persoanele cu dizabilități. </w:t>
      </w:r>
    </w:p>
    <w:p w14:paraId="073CF4BD" w14:textId="77777777" w:rsidR="006A7EA4" w:rsidRPr="009A010C" w:rsidRDefault="006A7EA4" w:rsidP="006A7EA4">
      <w:pPr>
        <w:spacing w:before="0" w:after="0" w:line="259" w:lineRule="auto"/>
        <w:jc w:val="both"/>
        <w:rPr>
          <w:rFonts w:asciiTheme="minorHAnsi" w:eastAsia="Times New Roman" w:hAnsiTheme="minorHAnsi" w:cstheme="minorHAnsi"/>
          <w:sz w:val="24"/>
          <w:szCs w:val="24"/>
        </w:rPr>
      </w:pPr>
      <w:r w:rsidRPr="009A010C">
        <w:rPr>
          <w:rFonts w:asciiTheme="minorHAnsi" w:eastAsia="Times New Roman" w:hAnsiTheme="minorHAnsi" w:cstheme="minorHAnsi"/>
          <w:sz w:val="24"/>
          <w:szCs w:val="24"/>
        </w:rPr>
        <w:t>Solicitantul va descrie în secțiunea relevantă din cererea de finanțare modul în care sunt respectate obligațiile prevăzute de legislația specifică aplicabilă, precum și alte acțiuni suplimentare (dacă este cazul).</w:t>
      </w:r>
    </w:p>
    <w:p w14:paraId="17859A39" w14:textId="77777777" w:rsidR="00E12457" w:rsidRPr="009A010C" w:rsidRDefault="00E12457" w:rsidP="00A11E68">
      <w:pPr>
        <w:spacing w:before="0" w:after="0" w:line="256" w:lineRule="auto"/>
        <w:jc w:val="both"/>
        <w:rPr>
          <w:rFonts w:ascii="Calibri" w:hAnsi="Calibri"/>
          <w:sz w:val="24"/>
          <w:szCs w:val="24"/>
        </w:rPr>
      </w:pPr>
    </w:p>
    <w:p w14:paraId="1E88DA1F" w14:textId="77777777" w:rsidR="00030827" w:rsidRPr="009A010C" w:rsidRDefault="00030827" w:rsidP="00ED57FC">
      <w:pPr>
        <w:numPr>
          <w:ilvl w:val="0"/>
          <w:numId w:val="49"/>
        </w:numPr>
        <w:spacing w:before="0" w:after="0" w:line="259" w:lineRule="auto"/>
        <w:contextualSpacing/>
        <w:jc w:val="both"/>
        <w:rPr>
          <w:rFonts w:asciiTheme="minorHAnsi" w:hAnsiTheme="minorHAnsi" w:cstheme="minorHAnsi"/>
          <w:b/>
          <w:bCs/>
          <w:sz w:val="24"/>
          <w:szCs w:val="24"/>
          <w:lang w:val="fr-FR"/>
        </w:rPr>
      </w:pPr>
      <w:bookmarkStart w:id="130" w:name="_Hlk129431240"/>
      <w:bookmarkEnd w:id="126"/>
      <w:proofErr w:type="spellStart"/>
      <w:r w:rsidRPr="009A010C">
        <w:rPr>
          <w:rFonts w:asciiTheme="minorHAnsi" w:eastAsia="Times New Roman" w:hAnsiTheme="minorHAnsi" w:cstheme="minorHAnsi"/>
          <w:b/>
          <w:bCs/>
          <w:sz w:val="24"/>
          <w:szCs w:val="24"/>
          <w:lang w:val="fr-FR"/>
        </w:rPr>
        <w:t>Conformitatea</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proiectului</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cu</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regulile</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privind</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ajutorul</w:t>
      </w:r>
      <w:proofErr w:type="spellEnd"/>
      <w:r w:rsidRPr="009A010C">
        <w:rPr>
          <w:rFonts w:asciiTheme="minorHAnsi" w:eastAsia="Times New Roman" w:hAnsiTheme="minorHAnsi" w:cstheme="minorHAnsi"/>
          <w:b/>
          <w:bCs/>
          <w:sz w:val="24"/>
          <w:szCs w:val="24"/>
          <w:lang w:val="fr-FR"/>
        </w:rPr>
        <w:t xml:space="preserve"> de stat/ </w:t>
      </w:r>
      <w:proofErr w:type="spellStart"/>
      <w:r w:rsidRPr="009A010C">
        <w:rPr>
          <w:rFonts w:asciiTheme="minorHAnsi" w:hAnsiTheme="minorHAnsi" w:cstheme="minorHAnsi"/>
          <w:b/>
          <w:bCs/>
          <w:sz w:val="24"/>
          <w:szCs w:val="24"/>
          <w:lang w:val="fr-FR"/>
        </w:rPr>
        <w:t>Proiecte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generatoare</w:t>
      </w:r>
      <w:proofErr w:type="spellEnd"/>
      <w:r w:rsidRPr="009A010C">
        <w:rPr>
          <w:rFonts w:asciiTheme="minorHAnsi" w:hAnsiTheme="minorHAnsi" w:cstheme="minorHAnsi"/>
          <w:b/>
          <w:bCs/>
          <w:sz w:val="24"/>
          <w:szCs w:val="24"/>
          <w:lang w:val="fr-FR"/>
        </w:rPr>
        <w:t xml:space="preserve"> de profit</w:t>
      </w:r>
    </w:p>
    <w:bookmarkEnd w:id="130"/>
    <w:p w14:paraId="7B904770" w14:textId="77777777" w:rsidR="006A7EA4" w:rsidRPr="009A010C" w:rsidRDefault="006A7EA4" w:rsidP="006A7EA4">
      <w:pPr>
        <w:spacing w:before="0" w:after="0" w:line="256" w:lineRule="auto"/>
        <w:rPr>
          <w:rFonts w:asciiTheme="minorHAnsi" w:hAnsiTheme="minorHAnsi" w:cstheme="minorHAnsi"/>
          <w:sz w:val="24"/>
          <w:szCs w:val="24"/>
          <w:lang w:val="fr-FR"/>
        </w:rPr>
      </w:pP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cadrul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acestui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apel</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proiecte</w:t>
      </w:r>
      <w:proofErr w:type="spellEnd"/>
      <w:r w:rsidRPr="009A010C">
        <w:rPr>
          <w:rFonts w:asciiTheme="minorHAnsi" w:hAnsiTheme="minorHAnsi" w:cstheme="minorHAnsi"/>
          <w:sz w:val="24"/>
          <w:szCs w:val="24"/>
          <w:lang w:val="fr-FR"/>
        </w:rPr>
        <w:t xml:space="preserve"> nu se </w:t>
      </w:r>
      <w:proofErr w:type="spellStart"/>
      <w:r w:rsidRPr="009A010C">
        <w:rPr>
          <w:rFonts w:asciiTheme="minorHAnsi" w:hAnsiTheme="minorHAnsi" w:cstheme="minorHAnsi"/>
          <w:sz w:val="24"/>
          <w:szCs w:val="24"/>
          <w:lang w:val="fr-FR"/>
        </w:rPr>
        <w:t>aplică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ajutorul</w:t>
      </w:r>
      <w:proofErr w:type="spellEnd"/>
      <w:r w:rsidRPr="009A010C">
        <w:rPr>
          <w:rFonts w:asciiTheme="minorHAnsi" w:hAnsiTheme="minorHAnsi" w:cstheme="minorHAnsi"/>
          <w:sz w:val="24"/>
          <w:szCs w:val="24"/>
          <w:lang w:val="fr-FR"/>
        </w:rPr>
        <w:t xml:space="preserve"> de stat.</w:t>
      </w:r>
    </w:p>
    <w:p w14:paraId="548BAF19" w14:textId="05466590" w:rsidR="00E12457" w:rsidRPr="009A010C" w:rsidRDefault="006A7EA4" w:rsidP="006A7EA4">
      <w:pPr>
        <w:spacing w:before="0" w:after="0" w:line="256" w:lineRule="auto"/>
        <w:jc w:val="both"/>
        <w:rPr>
          <w:rFonts w:asciiTheme="minorHAnsi" w:hAnsiTheme="minorHAnsi" w:cstheme="minorHAnsi"/>
          <w:sz w:val="24"/>
          <w:szCs w:val="24"/>
          <w:lang w:val="fr-FR"/>
        </w:rPr>
      </w:pPr>
      <w:proofErr w:type="spellStart"/>
      <w:r w:rsidRPr="009A010C">
        <w:rPr>
          <w:rFonts w:asciiTheme="minorHAnsi" w:hAnsiTheme="minorHAnsi" w:cstheme="minorHAnsi"/>
          <w:sz w:val="24"/>
          <w:szCs w:val="24"/>
          <w:lang w:val="fr-FR"/>
        </w:rPr>
        <w:t>Solicitantul</w:t>
      </w:r>
      <w:proofErr w:type="spellEnd"/>
      <w:r w:rsidRPr="009A010C">
        <w:rPr>
          <w:rFonts w:asciiTheme="minorHAnsi" w:hAnsiTheme="minorHAnsi" w:cstheme="minorHAnsi"/>
          <w:sz w:val="24"/>
          <w:szCs w:val="24"/>
          <w:lang w:val="fr-FR"/>
        </w:rPr>
        <w:t xml:space="preserve"> va </w:t>
      </w:r>
      <w:proofErr w:type="spellStart"/>
      <w:r w:rsidRPr="009A010C">
        <w:rPr>
          <w:rFonts w:asciiTheme="minorHAnsi" w:hAnsiTheme="minorHAnsi" w:cstheme="minorHAnsi"/>
          <w:sz w:val="24"/>
          <w:szCs w:val="24"/>
          <w:lang w:val="fr-FR"/>
        </w:rPr>
        <w:t>declara</w:t>
      </w:r>
      <w:proofErr w:type="spellEnd"/>
      <w:r w:rsidRPr="009A010C">
        <w:rPr>
          <w:rFonts w:asciiTheme="minorHAnsi" w:hAnsiTheme="minorHAnsi" w:cstheme="minorHAnsi"/>
          <w:sz w:val="24"/>
          <w:szCs w:val="24"/>
          <w:lang w:val="fr-FR"/>
        </w:rPr>
        <w:t xml:space="preserve"> la </w:t>
      </w:r>
      <w:proofErr w:type="spellStart"/>
      <w:r w:rsidRPr="009A010C">
        <w:rPr>
          <w:rFonts w:asciiTheme="minorHAnsi" w:hAnsiTheme="minorHAnsi" w:cstheme="minorHAnsi"/>
          <w:sz w:val="24"/>
          <w:szCs w:val="24"/>
          <w:lang w:val="fr-FR"/>
        </w:rPr>
        <w:t>momentul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depunerii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cererii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finanțare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faptul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proiectul</w:t>
      </w:r>
      <w:proofErr w:type="spellEnd"/>
      <w:r w:rsidRPr="009A010C">
        <w:rPr>
          <w:rFonts w:asciiTheme="minorHAnsi" w:hAnsiTheme="minorHAnsi" w:cstheme="minorHAnsi"/>
          <w:sz w:val="24"/>
          <w:szCs w:val="24"/>
          <w:lang w:val="fr-FR"/>
        </w:rPr>
        <w:t xml:space="preserve"> nu </w:t>
      </w:r>
      <w:proofErr w:type="spellStart"/>
      <w:r w:rsidRPr="009A010C">
        <w:rPr>
          <w:rFonts w:asciiTheme="minorHAnsi" w:hAnsiTheme="minorHAnsi" w:cstheme="minorHAnsi"/>
          <w:sz w:val="24"/>
          <w:szCs w:val="24"/>
          <w:lang w:val="fr-FR"/>
        </w:rPr>
        <w:t>generează</w:t>
      </w:r>
      <w:proofErr w:type="spellEnd"/>
      <w:r w:rsidRPr="009A010C">
        <w:rPr>
          <w:rFonts w:asciiTheme="minorHAnsi" w:hAnsiTheme="minorHAnsi" w:cstheme="minorHAnsi"/>
          <w:sz w:val="24"/>
          <w:szCs w:val="24"/>
          <w:lang w:val="fr-FR"/>
        </w:rPr>
        <w:t xml:space="preserve"> profit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niciun</w:t>
      </w:r>
      <w:proofErr w:type="spellEnd"/>
      <w:r w:rsidRPr="009A010C">
        <w:rPr>
          <w:rFonts w:asciiTheme="minorHAnsi" w:hAnsiTheme="minorHAnsi" w:cstheme="minorHAnsi"/>
          <w:sz w:val="24"/>
          <w:szCs w:val="24"/>
          <w:lang w:val="fr-FR"/>
        </w:rPr>
        <w:t xml:space="preserve"> an al </w:t>
      </w:r>
      <w:proofErr w:type="spellStart"/>
      <w:r w:rsidRPr="009A010C">
        <w:rPr>
          <w:rFonts w:asciiTheme="minorHAnsi" w:hAnsiTheme="minorHAnsi" w:cstheme="minorHAnsi"/>
          <w:sz w:val="24"/>
          <w:szCs w:val="24"/>
          <w:lang w:val="fr-FR"/>
        </w:rPr>
        <w:t>perioadei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viață</w:t>
      </w:r>
      <w:proofErr w:type="spellEnd"/>
      <w:r w:rsidRPr="009A010C">
        <w:rPr>
          <w:rFonts w:asciiTheme="minorHAnsi" w:hAnsiTheme="minorHAnsi" w:cstheme="minorHAnsi"/>
          <w:sz w:val="24"/>
          <w:szCs w:val="24"/>
          <w:lang w:val="fr-FR"/>
        </w:rPr>
        <w:t xml:space="preserve"> a </w:t>
      </w:r>
      <w:proofErr w:type="spellStart"/>
      <w:r w:rsidRPr="009A010C">
        <w:rPr>
          <w:rFonts w:asciiTheme="minorHAnsi" w:hAnsiTheme="minorHAnsi" w:cstheme="minorHAnsi"/>
          <w:sz w:val="24"/>
          <w:szCs w:val="24"/>
          <w:lang w:val="fr-FR"/>
        </w:rPr>
        <w:t>investiției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declaraţia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unică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și</w:t>
      </w:r>
      <w:proofErr w:type="spellEnd"/>
      <w:r w:rsidRPr="009A010C">
        <w:rPr>
          <w:rFonts w:asciiTheme="minorHAnsi" w:hAnsiTheme="minorHAnsi" w:cstheme="minorHAnsi"/>
          <w:sz w:val="24"/>
          <w:szCs w:val="24"/>
          <w:lang w:val="fr-FR"/>
        </w:rPr>
        <w:t xml:space="preserve"> va </w:t>
      </w:r>
      <w:proofErr w:type="spellStart"/>
      <w:r w:rsidRPr="009A010C">
        <w:rPr>
          <w:rFonts w:asciiTheme="minorHAnsi" w:hAnsiTheme="minorHAnsi" w:cstheme="minorHAnsi"/>
          <w:sz w:val="24"/>
          <w:szCs w:val="24"/>
          <w:lang w:val="fr-FR"/>
        </w:rPr>
        <w:t>completa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macheta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financiară</w:t>
      </w:r>
      <w:proofErr w:type="spellEnd"/>
      <w:r w:rsidRPr="009A010C">
        <w:rPr>
          <w:rFonts w:asciiTheme="minorHAnsi" w:hAnsiTheme="minorHAnsi" w:cstheme="minorHAnsi"/>
          <w:sz w:val="24"/>
          <w:szCs w:val="24"/>
          <w:lang w:val="fr-FR"/>
        </w:rPr>
        <w:t>.</w:t>
      </w:r>
    </w:p>
    <w:p w14:paraId="78B30346" w14:textId="77777777" w:rsidR="00D831F9" w:rsidRPr="009A010C" w:rsidRDefault="00D831F9" w:rsidP="006A7EA4">
      <w:pPr>
        <w:spacing w:before="0" w:after="0" w:line="256" w:lineRule="auto"/>
        <w:jc w:val="both"/>
        <w:rPr>
          <w:rFonts w:ascii="Calibri" w:hAnsi="Calibri"/>
          <w:sz w:val="24"/>
          <w:szCs w:val="24"/>
          <w:lang w:val="fr-FR"/>
        </w:rPr>
      </w:pPr>
    </w:p>
    <w:p w14:paraId="283A899E" w14:textId="77777777" w:rsidR="006A7EA4" w:rsidRPr="009A010C" w:rsidRDefault="006A7EA4" w:rsidP="00ED57FC">
      <w:pPr>
        <w:numPr>
          <w:ilvl w:val="0"/>
          <w:numId w:val="49"/>
        </w:numPr>
        <w:autoSpaceDE w:val="0"/>
        <w:autoSpaceDN w:val="0"/>
        <w:adjustRightInd w:val="0"/>
        <w:spacing w:before="0" w:after="0" w:line="259" w:lineRule="auto"/>
        <w:contextualSpacing/>
        <w:jc w:val="both"/>
        <w:rPr>
          <w:rFonts w:asciiTheme="minorHAnsi" w:hAnsiTheme="minorHAnsi" w:cstheme="minorHAnsi"/>
          <w:sz w:val="24"/>
          <w:szCs w:val="24"/>
          <w:lang w:val="fr-FR"/>
        </w:rPr>
      </w:pPr>
      <w:bookmarkStart w:id="131" w:name="_Hlk131591952"/>
      <w:bookmarkStart w:id="132" w:name="_Hlk131591986"/>
      <w:proofErr w:type="spellStart"/>
      <w:r w:rsidRPr="009A010C">
        <w:rPr>
          <w:rFonts w:asciiTheme="minorHAnsi" w:hAnsiTheme="minorHAnsi" w:cstheme="minorHAnsi"/>
          <w:b/>
          <w:bCs/>
          <w:sz w:val="24"/>
          <w:szCs w:val="24"/>
          <w:lang w:val="fr-FR"/>
        </w:rPr>
        <w:t>Proiectul</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integrează</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măsuri</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adaptare</w:t>
      </w:r>
      <w:proofErr w:type="spellEnd"/>
      <w:r w:rsidRPr="009A010C">
        <w:rPr>
          <w:rFonts w:asciiTheme="minorHAnsi" w:hAnsiTheme="minorHAnsi" w:cstheme="minorHAnsi"/>
          <w:b/>
          <w:bCs/>
          <w:sz w:val="24"/>
          <w:szCs w:val="24"/>
          <w:lang w:val="fr-FR"/>
        </w:rPr>
        <w:t xml:space="preserve"> la </w:t>
      </w:r>
      <w:proofErr w:type="spellStart"/>
      <w:r w:rsidRPr="009A010C">
        <w:rPr>
          <w:rFonts w:asciiTheme="minorHAnsi" w:hAnsiTheme="minorHAnsi" w:cstheme="minorHAnsi"/>
          <w:b/>
          <w:bCs/>
          <w:sz w:val="24"/>
          <w:szCs w:val="24"/>
          <w:lang w:val="fr-FR"/>
        </w:rPr>
        <w:t>schimbările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climatice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și</w:t>
      </w:r>
      <w:proofErr w:type="spellEnd"/>
      <w:r w:rsidRPr="009A010C">
        <w:rPr>
          <w:rFonts w:asciiTheme="minorHAnsi" w:hAnsiTheme="minorHAnsi" w:cstheme="minorHAnsi"/>
          <w:b/>
          <w:bCs/>
          <w:sz w:val="24"/>
          <w:szCs w:val="24"/>
          <w:lang w:val="fr-FR"/>
        </w:rPr>
        <w:t xml:space="preserve"> – </w:t>
      </w:r>
      <w:proofErr w:type="spellStart"/>
      <w:r w:rsidRPr="009A010C">
        <w:rPr>
          <w:rFonts w:asciiTheme="minorHAnsi" w:hAnsiTheme="minorHAnsi" w:cstheme="minorHAnsi"/>
          <w:b/>
          <w:bCs/>
          <w:sz w:val="24"/>
          <w:szCs w:val="24"/>
          <w:lang w:val="fr-FR"/>
        </w:rPr>
        <w:t>dacă</w:t>
      </w:r>
      <w:proofErr w:type="spellEnd"/>
      <w:r w:rsidRPr="009A010C">
        <w:rPr>
          <w:rFonts w:asciiTheme="minorHAnsi" w:hAnsiTheme="minorHAnsi" w:cstheme="minorHAnsi"/>
          <w:b/>
          <w:bCs/>
          <w:sz w:val="24"/>
          <w:szCs w:val="24"/>
          <w:lang w:val="fr-FR"/>
        </w:rPr>
        <w:t xml:space="preserve"> este </w:t>
      </w:r>
      <w:proofErr w:type="spellStart"/>
      <w:r w:rsidRPr="009A010C">
        <w:rPr>
          <w:rFonts w:asciiTheme="minorHAnsi" w:hAnsiTheme="minorHAnsi" w:cstheme="minorHAnsi"/>
          <w:b/>
          <w:bCs/>
          <w:sz w:val="24"/>
          <w:szCs w:val="24"/>
          <w:lang w:val="fr-FR"/>
        </w:rPr>
        <w:t>cazul</w:t>
      </w:r>
      <w:proofErr w:type="spellEnd"/>
      <w:r w:rsidRPr="009A010C">
        <w:rPr>
          <w:rFonts w:asciiTheme="minorHAnsi" w:hAnsiTheme="minorHAnsi" w:cstheme="minorHAnsi"/>
          <w:b/>
          <w:bCs/>
          <w:sz w:val="24"/>
          <w:szCs w:val="24"/>
          <w:lang w:val="fr-FR"/>
        </w:rPr>
        <w:t xml:space="preserve"> - </w:t>
      </w:r>
      <w:proofErr w:type="spellStart"/>
      <w:r w:rsidRPr="009A010C">
        <w:rPr>
          <w:rFonts w:asciiTheme="minorHAnsi" w:hAnsiTheme="minorHAnsi" w:cstheme="minorHAnsi"/>
          <w:b/>
          <w:bCs/>
          <w:sz w:val="24"/>
          <w:szCs w:val="24"/>
          <w:lang w:val="fr-FR"/>
        </w:rPr>
        <w:t>măsuri</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atenuare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compensare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respectând</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Orientările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tehnice</w:t>
      </w:r>
      <w:proofErr w:type="spellEnd"/>
      <w:r w:rsidRPr="009A010C">
        <w:rPr>
          <w:rFonts w:asciiTheme="minorHAnsi" w:hAnsiTheme="minorHAnsi" w:cstheme="minorHAnsi"/>
          <w:b/>
          <w:bCs/>
          <w:sz w:val="24"/>
          <w:szCs w:val="24"/>
          <w:lang w:val="fr-FR"/>
        </w:rPr>
        <w:t xml:space="preserve"> ale </w:t>
      </w:r>
      <w:proofErr w:type="spellStart"/>
      <w:r w:rsidRPr="009A010C">
        <w:rPr>
          <w:rFonts w:asciiTheme="minorHAnsi" w:hAnsiTheme="minorHAnsi" w:cstheme="minorHAnsi"/>
          <w:b/>
          <w:bCs/>
          <w:sz w:val="24"/>
          <w:szCs w:val="24"/>
          <w:lang w:val="fr-FR"/>
        </w:rPr>
        <w:t>Comisiei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Europene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referitoare</w:t>
      </w:r>
      <w:proofErr w:type="spellEnd"/>
      <w:r w:rsidRPr="009A010C">
        <w:rPr>
          <w:rFonts w:asciiTheme="minorHAnsi" w:hAnsiTheme="minorHAnsi" w:cstheme="minorHAnsi"/>
          <w:b/>
          <w:bCs/>
          <w:sz w:val="24"/>
          <w:szCs w:val="24"/>
          <w:lang w:val="fr-FR"/>
        </w:rPr>
        <w:t xml:space="preserve"> la </w:t>
      </w:r>
      <w:proofErr w:type="spellStart"/>
      <w:r w:rsidRPr="009A010C">
        <w:rPr>
          <w:rFonts w:asciiTheme="minorHAnsi" w:hAnsiTheme="minorHAnsi" w:cstheme="minorHAnsi"/>
          <w:b/>
          <w:bCs/>
          <w:sz w:val="24"/>
          <w:szCs w:val="24"/>
          <w:lang w:val="fr-FR"/>
        </w:rPr>
        <w:t>imunizarea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infrastructurii</w:t>
      </w:r>
      <w:proofErr w:type="spellEnd"/>
      <w:r w:rsidRPr="009A010C">
        <w:rPr>
          <w:rFonts w:asciiTheme="minorHAnsi" w:hAnsiTheme="minorHAnsi" w:cstheme="minorHAnsi"/>
          <w:b/>
          <w:bCs/>
          <w:sz w:val="24"/>
          <w:szCs w:val="24"/>
          <w:lang w:val="fr-FR"/>
        </w:rPr>
        <w:t xml:space="preserve"> la </w:t>
      </w:r>
      <w:proofErr w:type="spellStart"/>
      <w:r w:rsidRPr="009A010C">
        <w:rPr>
          <w:rFonts w:asciiTheme="minorHAnsi" w:hAnsiTheme="minorHAnsi" w:cstheme="minorHAnsi"/>
          <w:b/>
          <w:bCs/>
          <w:sz w:val="24"/>
          <w:szCs w:val="24"/>
          <w:lang w:val="fr-FR"/>
        </w:rPr>
        <w:t>schimbările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climatice</w:t>
      </w:r>
      <w:proofErr w:type="spellEnd"/>
      <w:r w:rsidRPr="009A010C">
        <w:rPr>
          <w:rFonts w:asciiTheme="minorHAnsi" w:hAnsiTheme="minorHAnsi" w:cstheme="minorHAnsi"/>
          <w:b/>
          <w:bCs/>
          <w:sz w:val="24"/>
          <w:szCs w:val="24"/>
          <w:lang w:val="fr-FR"/>
        </w:rPr>
        <w:t xml:space="preserve"> </w:t>
      </w:r>
      <w:bookmarkEnd w:id="131"/>
    </w:p>
    <w:p w14:paraId="68BE4A5D" w14:textId="77777777" w:rsidR="006A7EA4" w:rsidRPr="009A010C" w:rsidRDefault="006A7EA4" w:rsidP="006A7EA4">
      <w:pPr>
        <w:autoSpaceDE w:val="0"/>
        <w:autoSpaceDN w:val="0"/>
        <w:adjustRightInd w:val="0"/>
        <w:spacing w:before="0" w:after="0" w:line="259" w:lineRule="auto"/>
        <w:jc w:val="both"/>
        <w:rPr>
          <w:rFonts w:asciiTheme="minorHAnsi" w:hAnsiTheme="minorHAnsi" w:cstheme="minorHAnsi"/>
          <w:sz w:val="24"/>
          <w:szCs w:val="24"/>
          <w:lang w:val="fr-FR"/>
        </w:rPr>
      </w:pPr>
      <w:proofErr w:type="spellStart"/>
      <w:r w:rsidRPr="009A010C">
        <w:rPr>
          <w:rFonts w:asciiTheme="minorHAnsi" w:hAnsiTheme="minorHAnsi" w:cstheme="minorHAnsi"/>
          <w:sz w:val="24"/>
          <w:szCs w:val="24"/>
          <w:lang w:val="fr-FR"/>
        </w:rPr>
        <w:t>Solicitantul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își</w:t>
      </w:r>
      <w:proofErr w:type="spellEnd"/>
      <w:r w:rsidRPr="009A010C">
        <w:rPr>
          <w:rFonts w:asciiTheme="minorHAnsi" w:hAnsiTheme="minorHAnsi" w:cstheme="minorHAnsi"/>
          <w:sz w:val="24"/>
          <w:szCs w:val="24"/>
          <w:lang w:val="fr-FR"/>
        </w:rPr>
        <w:t xml:space="preserve"> va </w:t>
      </w:r>
      <w:proofErr w:type="spellStart"/>
      <w:r w:rsidRPr="009A010C">
        <w:rPr>
          <w:rFonts w:asciiTheme="minorHAnsi" w:hAnsiTheme="minorHAnsi" w:cstheme="minorHAnsi"/>
          <w:sz w:val="24"/>
          <w:szCs w:val="24"/>
          <w:lang w:val="fr-FR"/>
        </w:rPr>
        <w:t>asuma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respectarea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acestor</w:t>
      </w:r>
      <w:proofErr w:type="spellEnd"/>
      <w:r w:rsidRPr="009A010C">
        <w:rPr>
          <w:rFonts w:asciiTheme="minorHAnsi" w:hAnsiTheme="minorHAnsi" w:cstheme="minorHAnsi"/>
          <w:sz w:val="24"/>
          <w:szCs w:val="24"/>
          <w:lang w:val="fr-FR"/>
        </w:rPr>
        <w:t xml:space="preserve"> aspecte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Declarația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unică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şi</w:t>
      </w:r>
      <w:proofErr w:type="spellEnd"/>
      <w:r w:rsidRPr="009A010C">
        <w:rPr>
          <w:rFonts w:asciiTheme="minorHAnsi" w:hAnsiTheme="minorHAnsi" w:cstheme="minorHAnsi"/>
          <w:sz w:val="24"/>
          <w:szCs w:val="24"/>
          <w:lang w:val="fr-FR"/>
        </w:rPr>
        <w:t xml:space="preserve"> va </w:t>
      </w:r>
      <w:proofErr w:type="spellStart"/>
      <w:r w:rsidRPr="009A010C">
        <w:rPr>
          <w:rFonts w:asciiTheme="minorHAnsi" w:hAnsiTheme="minorHAnsi" w:cstheme="minorHAnsi"/>
          <w:sz w:val="24"/>
          <w:szCs w:val="24"/>
          <w:lang w:val="fr-FR"/>
        </w:rPr>
        <w:t>descrie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secțiunea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relevantă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din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cererea</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finanțare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modul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care </w:t>
      </w:r>
      <w:proofErr w:type="spellStart"/>
      <w:r w:rsidRPr="009A010C">
        <w:rPr>
          <w:rFonts w:asciiTheme="minorHAnsi" w:hAnsiTheme="minorHAnsi" w:cstheme="minorHAnsi"/>
          <w:sz w:val="24"/>
          <w:szCs w:val="24"/>
          <w:lang w:val="fr-FR"/>
        </w:rPr>
        <w:t>integrează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măsuri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atenuare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lastRenderedPageBreak/>
        <w:t>respectiv</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adaptare</w:t>
      </w:r>
      <w:proofErr w:type="spellEnd"/>
      <w:r w:rsidRPr="009A010C">
        <w:rPr>
          <w:rFonts w:asciiTheme="minorHAnsi" w:hAnsiTheme="minorHAnsi" w:cstheme="minorHAnsi"/>
          <w:sz w:val="24"/>
          <w:szCs w:val="24"/>
          <w:lang w:val="fr-FR"/>
        </w:rPr>
        <w:t xml:space="preserve"> la </w:t>
      </w:r>
      <w:proofErr w:type="spellStart"/>
      <w:r w:rsidRPr="009A010C">
        <w:rPr>
          <w:rFonts w:asciiTheme="minorHAnsi" w:hAnsiTheme="minorHAnsi" w:cstheme="minorHAnsi"/>
          <w:sz w:val="24"/>
          <w:szCs w:val="24"/>
          <w:lang w:val="fr-FR"/>
        </w:rPr>
        <w:t>schimbările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climatice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având</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vedere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informațiile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cuprinse</w:t>
      </w:r>
      <w:proofErr w:type="spellEnd"/>
      <w:r w:rsidRPr="009A010C">
        <w:rPr>
          <w:rFonts w:asciiTheme="minorHAnsi" w:hAnsiTheme="minorHAnsi" w:cstheme="minorHAnsi"/>
          <w:sz w:val="24"/>
          <w:szCs w:val="24"/>
          <w:lang w:val="fr-FR"/>
        </w:rPr>
        <w:t xml:space="preserve"> la </w:t>
      </w:r>
      <w:proofErr w:type="spellStart"/>
      <w:r w:rsidRPr="009A010C">
        <w:rPr>
          <w:rFonts w:asciiTheme="minorHAnsi" w:hAnsiTheme="minorHAnsi" w:cstheme="minorHAnsi"/>
          <w:sz w:val="24"/>
          <w:szCs w:val="24"/>
          <w:lang w:val="fr-FR"/>
        </w:rPr>
        <w:t>Secțiunea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Principii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orizontale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din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ghidul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solicitantului</w:t>
      </w:r>
      <w:proofErr w:type="spellEnd"/>
      <w:r w:rsidRPr="009A010C">
        <w:rPr>
          <w:rFonts w:asciiTheme="minorHAnsi" w:hAnsiTheme="minorHAnsi" w:cstheme="minorHAnsi"/>
          <w:sz w:val="24"/>
          <w:szCs w:val="24"/>
          <w:lang w:val="fr-FR"/>
        </w:rPr>
        <w:t xml:space="preserve"> si </w:t>
      </w:r>
      <w:proofErr w:type="spellStart"/>
      <w:r w:rsidRPr="009A010C">
        <w:rPr>
          <w:rFonts w:asciiTheme="minorHAnsi" w:hAnsiTheme="minorHAnsi" w:cstheme="minorHAnsi"/>
          <w:sz w:val="24"/>
          <w:szCs w:val="24"/>
          <w:lang w:val="fr-FR"/>
        </w:rPr>
        <w:t>Orientările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Comisiei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Europene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privind</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imunizarea</w:t>
      </w:r>
      <w:proofErr w:type="spellEnd"/>
      <w:r w:rsidRPr="009A010C">
        <w:rPr>
          <w:rFonts w:asciiTheme="minorHAnsi" w:hAnsiTheme="minorHAnsi" w:cstheme="minorHAnsi"/>
          <w:sz w:val="24"/>
          <w:szCs w:val="24"/>
          <w:lang w:val="fr-FR"/>
        </w:rPr>
        <w:t xml:space="preserve"> la </w:t>
      </w:r>
      <w:proofErr w:type="spellStart"/>
      <w:r w:rsidRPr="009A010C">
        <w:rPr>
          <w:rFonts w:asciiTheme="minorHAnsi" w:hAnsiTheme="minorHAnsi" w:cstheme="minorHAnsi"/>
          <w:sz w:val="24"/>
          <w:szCs w:val="24"/>
          <w:lang w:val="fr-FR"/>
        </w:rPr>
        <w:t>schimbările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climatice</w:t>
      </w:r>
      <w:proofErr w:type="spellEnd"/>
      <w:r w:rsidRPr="009A010C">
        <w:rPr>
          <w:rFonts w:asciiTheme="minorHAnsi" w:hAnsiTheme="minorHAnsi" w:cstheme="minorHAnsi"/>
          <w:sz w:val="24"/>
          <w:szCs w:val="24"/>
          <w:lang w:val="fr-FR"/>
        </w:rPr>
        <w:t>.</w:t>
      </w:r>
    </w:p>
    <w:p w14:paraId="6737B510" w14:textId="77777777" w:rsidR="006A7EA4" w:rsidRPr="009A010C" w:rsidRDefault="006A7EA4" w:rsidP="006A7EA4">
      <w:pPr>
        <w:autoSpaceDE w:val="0"/>
        <w:autoSpaceDN w:val="0"/>
        <w:adjustRightInd w:val="0"/>
        <w:spacing w:before="0" w:after="0" w:line="259" w:lineRule="auto"/>
        <w:jc w:val="both"/>
        <w:rPr>
          <w:rFonts w:asciiTheme="minorHAnsi" w:hAnsiTheme="minorHAnsi" w:cstheme="minorHAnsi"/>
          <w:sz w:val="24"/>
          <w:szCs w:val="24"/>
          <w:lang w:val="fr-FR"/>
        </w:rPr>
      </w:pPr>
      <w:proofErr w:type="spellStart"/>
      <w:r w:rsidRPr="009A010C">
        <w:rPr>
          <w:rFonts w:asciiTheme="minorHAnsi" w:hAnsiTheme="minorHAnsi" w:cstheme="minorHAnsi"/>
          <w:sz w:val="24"/>
          <w:szCs w:val="24"/>
          <w:lang w:val="fr-FR"/>
        </w:rPr>
        <w:t>Investițiile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infrastructură</w:t>
      </w:r>
      <w:proofErr w:type="spellEnd"/>
      <w:r w:rsidRPr="009A010C">
        <w:rPr>
          <w:rFonts w:asciiTheme="minorHAnsi" w:hAnsiTheme="minorHAnsi" w:cstheme="minorHAnsi"/>
          <w:sz w:val="24"/>
          <w:szCs w:val="24"/>
          <w:lang w:val="fr-FR"/>
        </w:rPr>
        <w:t xml:space="preserve"> care au o </w:t>
      </w:r>
      <w:proofErr w:type="spellStart"/>
      <w:r w:rsidRPr="009A010C">
        <w:rPr>
          <w:rFonts w:asciiTheme="minorHAnsi" w:hAnsiTheme="minorHAnsi" w:cstheme="minorHAnsi"/>
          <w:sz w:val="24"/>
          <w:szCs w:val="24"/>
          <w:lang w:val="fr-FR"/>
        </w:rPr>
        <w:t>durată</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viață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preconizată</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cel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puțin</w:t>
      </w:r>
      <w:proofErr w:type="spellEnd"/>
      <w:r w:rsidRPr="009A010C">
        <w:rPr>
          <w:rFonts w:asciiTheme="minorHAnsi" w:hAnsiTheme="minorHAnsi" w:cstheme="minorHAnsi"/>
          <w:sz w:val="24"/>
          <w:szCs w:val="24"/>
          <w:lang w:val="fr-FR"/>
        </w:rPr>
        <w:t xml:space="preserve"> 5 </w:t>
      </w:r>
      <w:proofErr w:type="spellStart"/>
      <w:r w:rsidRPr="009A010C">
        <w:rPr>
          <w:rFonts w:asciiTheme="minorHAnsi" w:hAnsiTheme="minorHAnsi" w:cstheme="minorHAnsi"/>
          <w:sz w:val="24"/>
          <w:szCs w:val="24"/>
          <w:lang w:val="fr-FR"/>
        </w:rPr>
        <w:t>ani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trebuie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demonstreze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imunizarea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față</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schimbările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climatice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conformitate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cerințele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din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i/>
          <w:iCs/>
          <w:sz w:val="24"/>
          <w:szCs w:val="24"/>
          <w:lang w:val="fr-FR"/>
        </w:rPr>
        <w:t>Comunicarea</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Comisiei</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Europene</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privind</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Orientările</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tehnice</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referitoare</w:t>
      </w:r>
      <w:proofErr w:type="spellEnd"/>
      <w:r w:rsidRPr="009A010C">
        <w:rPr>
          <w:rFonts w:asciiTheme="minorHAnsi" w:hAnsiTheme="minorHAnsi" w:cstheme="minorHAnsi"/>
          <w:i/>
          <w:iCs/>
          <w:sz w:val="24"/>
          <w:szCs w:val="24"/>
          <w:lang w:val="fr-FR"/>
        </w:rPr>
        <w:t xml:space="preserve"> la </w:t>
      </w:r>
      <w:proofErr w:type="spellStart"/>
      <w:r w:rsidRPr="009A010C">
        <w:rPr>
          <w:rFonts w:asciiTheme="minorHAnsi" w:hAnsiTheme="minorHAnsi" w:cstheme="minorHAnsi"/>
          <w:i/>
          <w:iCs/>
          <w:sz w:val="24"/>
          <w:szCs w:val="24"/>
          <w:lang w:val="fr-FR"/>
        </w:rPr>
        <w:t>imunizarea</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infrastructurii</w:t>
      </w:r>
      <w:proofErr w:type="spellEnd"/>
      <w:r w:rsidRPr="009A010C">
        <w:rPr>
          <w:rFonts w:asciiTheme="minorHAnsi" w:hAnsiTheme="minorHAnsi" w:cstheme="minorHAnsi"/>
          <w:i/>
          <w:iCs/>
          <w:sz w:val="24"/>
          <w:szCs w:val="24"/>
          <w:lang w:val="fr-FR"/>
        </w:rPr>
        <w:t xml:space="preserve"> la </w:t>
      </w:r>
      <w:proofErr w:type="spellStart"/>
      <w:r w:rsidRPr="009A010C">
        <w:rPr>
          <w:rFonts w:asciiTheme="minorHAnsi" w:hAnsiTheme="minorHAnsi" w:cstheme="minorHAnsi"/>
          <w:i/>
          <w:iCs/>
          <w:sz w:val="24"/>
          <w:szCs w:val="24"/>
          <w:lang w:val="fr-FR"/>
        </w:rPr>
        <w:t>schimbările</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climatice</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în</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perioada</w:t>
      </w:r>
      <w:proofErr w:type="spellEnd"/>
      <w:r w:rsidRPr="009A010C">
        <w:rPr>
          <w:rFonts w:asciiTheme="minorHAnsi" w:hAnsiTheme="minorHAnsi" w:cstheme="minorHAnsi"/>
          <w:i/>
          <w:iCs/>
          <w:sz w:val="24"/>
          <w:szCs w:val="24"/>
          <w:lang w:val="fr-FR"/>
        </w:rPr>
        <w:t xml:space="preserve"> 2021-2027 </w:t>
      </w:r>
      <w:proofErr w:type="spellStart"/>
      <w:r w:rsidRPr="009A010C">
        <w:rPr>
          <w:rFonts w:asciiTheme="minorHAnsi" w:hAnsiTheme="minorHAnsi" w:cstheme="minorHAnsi"/>
          <w:i/>
          <w:iCs/>
          <w:sz w:val="24"/>
          <w:szCs w:val="24"/>
          <w:lang w:val="fr-FR"/>
        </w:rPr>
        <w:t>publicate</w:t>
      </w:r>
      <w:proofErr w:type="spellEnd"/>
      <w:r w:rsidRPr="009A010C">
        <w:rPr>
          <w:rFonts w:asciiTheme="minorHAnsi" w:hAnsiTheme="minorHAnsi" w:cstheme="minorHAnsi"/>
          <w:i/>
          <w:iCs/>
          <w:sz w:val="24"/>
          <w:szCs w:val="24"/>
          <w:lang w:val="fr-FR"/>
        </w:rPr>
        <w:t xml:space="preserve"> la 16 </w:t>
      </w:r>
      <w:proofErr w:type="spellStart"/>
      <w:r w:rsidRPr="009A010C">
        <w:rPr>
          <w:rFonts w:asciiTheme="minorHAnsi" w:hAnsiTheme="minorHAnsi" w:cstheme="minorHAnsi"/>
          <w:i/>
          <w:iCs/>
          <w:sz w:val="24"/>
          <w:szCs w:val="24"/>
          <w:lang w:val="fr-FR"/>
        </w:rPr>
        <w:t>septembrie</w:t>
      </w:r>
      <w:proofErr w:type="spellEnd"/>
      <w:r w:rsidRPr="009A010C">
        <w:rPr>
          <w:rFonts w:asciiTheme="minorHAnsi" w:hAnsiTheme="minorHAnsi" w:cstheme="minorHAnsi"/>
          <w:i/>
          <w:iCs/>
          <w:sz w:val="24"/>
          <w:szCs w:val="24"/>
          <w:lang w:val="fr-FR"/>
        </w:rPr>
        <w:t xml:space="preserve"> 2021 (2021/C 373/01).</w:t>
      </w:r>
    </w:p>
    <w:p w14:paraId="5F2A1A80" w14:textId="77777777" w:rsidR="006A7EA4" w:rsidRPr="009A010C" w:rsidRDefault="006A7EA4" w:rsidP="006A7EA4">
      <w:pPr>
        <w:autoSpaceDE w:val="0"/>
        <w:autoSpaceDN w:val="0"/>
        <w:adjustRightInd w:val="0"/>
        <w:spacing w:before="0" w:after="0" w:line="259" w:lineRule="auto"/>
        <w:jc w:val="both"/>
        <w:rPr>
          <w:rFonts w:asciiTheme="minorHAnsi" w:hAnsiTheme="minorHAnsi" w:cstheme="minorHAnsi"/>
          <w:sz w:val="24"/>
          <w:szCs w:val="24"/>
          <w:lang w:val="fr-FR"/>
        </w:rPr>
      </w:pPr>
      <w:proofErr w:type="spellStart"/>
      <w:r w:rsidRPr="009A010C">
        <w:rPr>
          <w:rFonts w:asciiTheme="minorHAnsi" w:hAnsiTheme="minorHAnsi" w:cstheme="minorHAnsi"/>
          <w:sz w:val="24"/>
          <w:szCs w:val="24"/>
          <w:lang w:val="fr-FR"/>
        </w:rPr>
        <w:t>Imunizarea</w:t>
      </w:r>
      <w:proofErr w:type="spellEnd"/>
      <w:r w:rsidRPr="009A010C">
        <w:rPr>
          <w:rFonts w:asciiTheme="minorHAnsi" w:hAnsiTheme="minorHAnsi" w:cstheme="minorHAnsi"/>
          <w:sz w:val="24"/>
          <w:szCs w:val="24"/>
          <w:lang w:val="fr-FR"/>
        </w:rPr>
        <w:t xml:space="preserve"> la </w:t>
      </w:r>
      <w:proofErr w:type="spellStart"/>
      <w:r w:rsidRPr="009A010C">
        <w:rPr>
          <w:rFonts w:asciiTheme="minorHAnsi" w:hAnsiTheme="minorHAnsi" w:cstheme="minorHAnsi"/>
          <w:sz w:val="24"/>
          <w:szCs w:val="24"/>
          <w:lang w:val="fr-FR"/>
        </w:rPr>
        <w:t>schimbările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climatice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este</w:t>
      </w:r>
      <w:proofErr w:type="spellEnd"/>
      <w:r w:rsidRPr="009A010C">
        <w:rPr>
          <w:rFonts w:asciiTheme="minorHAnsi" w:hAnsiTheme="minorHAnsi" w:cstheme="minorHAnsi"/>
          <w:sz w:val="24"/>
          <w:szCs w:val="24"/>
          <w:lang w:val="fr-FR"/>
        </w:rPr>
        <w:t xml:space="preserve"> un </w:t>
      </w:r>
      <w:proofErr w:type="spellStart"/>
      <w:r w:rsidRPr="009A010C">
        <w:rPr>
          <w:rFonts w:asciiTheme="minorHAnsi" w:hAnsiTheme="minorHAnsi" w:cstheme="minorHAnsi"/>
          <w:sz w:val="24"/>
          <w:szCs w:val="24"/>
          <w:lang w:val="fr-FR"/>
        </w:rPr>
        <w:t>proces</w:t>
      </w:r>
      <w:proofErr w:type="spellEnd"/>
      <w:r w:rsidRPr="009A010C">
        <w:rPr>
          <w:rFonts w:asciiTheme="minorHAnsi" w:hAnsiTheme="minorHAnsi" w:cstheme="minorHAnsi"/>
          <w:sz w:val="24"/>
          <w:szCs w:val="24"/>
          <w:lang w:val="fr-FR"/>
        </w:rPr>
        <w:t xml:space="preserve"> care </w:t>
      </w:r>
      <w:proofErr w:type="spellStart"/>
      <w:r w:rsidRPr="009A010C">
        <w:rPr>
          <w:rFonts w:asciiTheme="minorHAnsi" w:hAnsiTheme="minorHAnsi" w:cstheme="minorHAnsi"/>
          <w:sz w:val="24"/>
          <w:szCs w:val="24"/>
          <w:lang w:val="fr-FR"/>
        </w:rPr>
        <w:t>integrează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măsuri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i/>
          <w:iCs/>
          <w:sz w:val="24"/>
          <w:szCs w:val="24"/>
          <w:lang w:val="fr-FR"/>
        </w:rPr>
        <w:t>adaptare</w:t>
      </w:r>
      <w:proofErr w:type="spellEnd"/>
      <w:r w:rsidRPr="009A010C">
        <w:rPr>
          <w:rFonts w:asciiTheme="minorHAnsi" w:hAnsiTheme="minorHAnsi" w:cstheme="minorHAnsi"/>
          <w:i/>
          <w:iCs/>
          <w:sz w:val="24"/>
          <w:szCs w:val="24"/>
          <w:lang w:val="fr-FR"/>
        </w:rPr>
        <w:t xml:space="preserve"> </w:t>
      </w:r>
      <w:r w:rsidRPr="009A010C">
        <w:rPr>
          <w:rFonts w:asciiTheme="minorHAnsi" w:hAnsiTheme="minorHAnsi" w:cstheme="minorHAnsi"/>
          <w:sz w:val="24"/>
          <w:szCs w:val="24"/>
          <w:lang w:val="fr-FR"/>
        </w:rPr>
        <w:t xml:space="preserve">a </w:t>
      </w:r>
      <w:proofErr w:type="spellStart"/>
      <w:r w:rsidRPr="009A010C">
        <w:rPr>
          <w:rFonts w:asciiTheme="minorHAnsi" w:hAnsiTheme="minorHAnsi" w:cstheme="minorHAnsi"/>
          <w:sz w:val="24"/>
          <w:szCs w:val="24"/>
          <w:lang w:val="fr-FR"/>
        </w:rPr>
        <w:t>schimbărilor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climatice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și</w:t>
      </w:r>
      <w:proofErr w:type="spellEnd"/>
      <w:r w:rsidRPr="009A010C">
        <w:rPr>
          <w:rFonts w:asciiTheme="minorHAnsi" w:hAnsiTheme="minorHAnsi" w:cstheme="minorHAnsi"/>
          <w:sz w:val="24"/>
          <w:szCs w:val="24"/>
          <w:lang w:val="fr-FR"/>
        </w:rPr>
        <w:t xml:space="preserve"> – </w:t>
      </w:r>
      <w:proofErr w:type="spellStart"/>
      <w:r w:rsidRPr="009A010C">
        <w:rPr>
          <w:rFonts w:asciiTheme="minorHAnsi" w:hAnsiTheme="minorHAnsi" w:cstheme="minorHAnsi"/>
          <w:sz w:val="24"/>
          <w:szCs w:val="24"/>
          <w:lang w:val="fr-FR"/>
        </w:rPr>
        <w:t>dacă</w:t>
      </w:r>
      <w:proofErr w:type="spellEnd"/>
      <w:r w:rsidRPr="009A010C">
        <w:rPr>
          <w:rFonts w:asciiTheme="minorHAnsi" w:hAnsiTheme="minorHAnsi" w:cstheme="minorHAnsi"/>
          <w:sz w:val="24"/>
          <w:szCs w:val="24"/>
          <w:lang w:val="fr-FR"/>
        </w:rPr>
        <w:t xml:space="preserve"> este </w:t>
      </w:r>
      <w:proofErr w:type="spellStart"/>
      <w:r w:rsidRPr="009A010C">
        <w:rPr>
          <w:rFonts w:asciiTheme="minorHAnsi" w:hAnsiTheme="minorHAnsi" w:cstheme="minorHAnsi"/>
          <w:sz w:val="24"/>
          <w:szCs w:val="24"/>
          <w:lang w:val="fr-FR"/>
        </w:rPr>
        <w:t>cazul</w:t>
      </w:r>
      <w:proofErr w:type="spellEnd"/>
      <w:r w:rsidRPr="009A010C">
        <w:rPr>
          <w:rFonts w:asciiTheme="minorHAnsi" w:hAnsiTheme="minorHAnsi" w:cstheme="minorHAnsi"/>
          <w:sz w:val="24"/>
          <w:szCs w:val="24"/>
          <w:lang w:val="fr-FR"/>
        </w:rPr>
        <w:t xml:space="preserve"> - </w:t>
      </w:r>
      <w:proofErr w:type="spellStart"/>
      <w:r w:rsidRPr="009A010C">
        <w:rPr>
          <w:rFonts w:asciiTheme="minorHAnsi" w:hAnsiTheme="minorHAnsi" w:cstheme="minorHAnsi"/>
          <w:sz w:val="24"/>
          <w:szCs w:val="24"/>
          <w:lang w:val="fr-FR"/>
        </w:rPr>
        <w:t>măsuri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i/>
          <w:iCs/>
          <w:sz w:val="24"/>
          <w:szCs w:val="24"/>
          <w:lang w:val="fr-FR"/>
        </w:rPr>
        <w:t>atenuare</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compensare</w:t>
      </w:r>
      <w:proofErr w:type="spellEnd"/>
      <w:r w:rsidRPr="009A010C">
        <w:rPr>
          <w:rFonts w:asciiTheme="minorHAnsi" w:hAnsiTheme="minorHAnsi" w:cstheme="minorHAnsi"/>
          <w:i/>
          <w:iCs/>
          <w:sz w:val="24"/>
          <w:szCs w:val="24"/>
          <w:lang w:val="fr-FR"/>
        </w:rPr>
        <w:t>)</w:t>
      </w:r>
      <w:r w:rsidRPr="009A010C">
        <w:rPr>
          <w:rFonts w:asciiTheme="minorHAnsi" w:hAnsiTheme="minorHAnsi" w:cstheme="minorHAnsi"/>
          <w:sz w:val="24"/>
          <w:szCs w:val="24"/>
          <w:lang w:val="fr-FR"/>
        </w:rPr>
        <w:t xml:space="preserve"> de la </w:t>
      </w:r>
      <w:proofErr w:type="spellStart"/>
      <w:r w:rsidRPr="009A010C">
        <w:rPr>
          <w:rFonts w:asciiTheme="minorHAnsi" w:hAnsiTheme="minorHAnsi" w:cstheme="minorHAnsi"/>
          <w:sz w:val="24"/>
          <w:szCs w:val="24"/>
          <w:lang w:val="fr-FR"/>
        </w:rPr>
        <w:t>schimbările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climatice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dezvoltarea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proiectelor</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infrastructură</w:t>
      </w:r>
      <w:proofErr w:type="spellEnd"/>
      <w:r w:rsidRPr="009A010C">
        <w:rPr>
          <w:rFonts w:asciiTheme="minorHAnsi" w:hAnsiTheme="minorHAnsi" w:cstheme="minorHAnsi"/>
          <w:sz w:val="24"/>
          <w:szCs w:val="24"/>
          <w:lang w:val="fr-FR"/>
        </w:rPr>
        <w:t xml:space="preserve">. </w:t>
      </w:r>
    </w:p>
    <w:p w14:paraId="28C1F90F" w14:textId="77777777" w:rsidR="00030827" w:rsidRPr="009A010C" w:rsidRDefault="00030827" w:rsidP="00030827">
      <w:pPr>
        <w:autoSpaceDE w:val="0"/>
        <w:autoSpaceDN w:val="0"/>
        <w:adjustRightInd w:val="0"/>
        <w:spacing w:before="0" w:after="0" w:line="259" w:lineRule="auto"/>
        <w:jc w:val="both"/>
        <w:rPr>
          <w:rFonts w:asciiTheme="minorHAnsi" w:hAnsiTheme="minorHAnsi" w:cstheme="minorHAnsi"/>
          <w:sz w:val="24"/>
          <w:szCs w:val="24"/>
          <w:lang w:val="fr-FR"/>
        </w:rPr>
      </w:pPr>
    </w:p>
    <w:p w14:paraId="0647E2B1" w14:textId="77777777" w:rsidR="006A7EA4" w:rsidRPr="009A010C" w:rsidRDefault="006A7EA4" w:rsidP="006A7EA4">
      <w:pPr>
        <w:autoSpaceDE w:val="0"/>
        <w:autoSpaceDN w:val="0"/>
        <w:adjustRightInd w:val="0"/>
        <w:spacing w:before="0" w:after="0" w:line="259" w:lineRule="auto"/>
        <w:jc w:val="both"/>
        <w:rPr>
          <w:rFonts w:asciiTheme="minorHAnsi" w:hAnsiTheme="minorHAnsi" w:cstheme="minorHAnsi"/>
          <w:sz w:val="24"/>
          <w:szCs w:val="24"/>
          <w:lang w:val="fr-FR"/>
        </w:rPr>
      </w:pPr>
      <w:proofErr w:type="spellStart"/>
      <w:r w:rsidRPr="009A010C">
        <w:rPr>
          <w:rFonts w:asciiTheme="minorHAnsi" w:hAnsiTheme="minorHAnsi" w:cstheme="minorHAnsi"/>
          <w:sz w:val="24"/>
          <w:szCs w:val="24"/>
          <w:lang w:val="fr-FR"/>
        </w:rPr>
        <w:t>Aceasta</w:t>
      </w:r>
      <w:proofErr w:type="spellEnd"/>
      <w:r w:rsidRPr="009A010C">
        <w:rPr>
          <w:rFonts w:asciiTheme="minorHAnsi" w:hAnsiTheme="minorHAnsi" w:cstheme="minorHAnsi"/>
          <w:sz w:val="24"/>
          <w:szCs w:val="24"/>
          <w:lang w:val="fr-FR"/>
        </w:rPr>
        <w:t xml:space="preserve"> </w:t>
      </w:r>
      <w:proofErr w:type="spellStart"/>
      <w:proofErr w:type="gramStart"/>
      <w:r w:rsidRPr="009A010C">
        <w:rPr>
          <w:rFonts w:asciiTheme="minorHAnsi" w:hAnsiTheme="minorHAnsi" w:cstheme="minorHAnsi"/>
          <w:sz w:val="24"/>
          <w:szCs w:val="24"/>
          <w:lang w:val="fr-FR"/>
        </w:rPr>
        <w:t>presupune</w:t>
      </w:r>
      <w:proofErr w:type="spellEnd"/>
      <w:r w:rsidRPr="009A010C">
        <w:rPr>
          <w:rFonts w:asciiTheme="minorHAnsi" w:hAnsiTheme="minorHAnsi" w:cstheme="minorHAnsi"/>
          <w:sz w:val="24"/>
          <w:szCs w:val="24"/>
          <w:lang w:val="fr-FR"/>
        </w:rPr>
        <w:t>:</w:t>
      </w:r>
      <w:proofErr w:type="gramEnd"/>
      <w:r w:rsidRPr="009A010C">
        <w:rPr>
          <w:rFonts w:asciiTheme="minorHAnsi" w:hAnsiTheme="minorHAnsi" w:cstheme="minorHAnsi"/>
          <w:sz w:val="24"/>
          <w:szCs w:val="24"/>
          <w:lang w:val="fr-FR"/>
        </w:rPr>
        <w:t xml:space="preserve"> </w:t>
      </w:r>
    </w:p>
    <w:p w14:paraId="0ED0616B" w14:textId="77777777" w:rsidR="006A7EA4" w:rsidRPr="009A010C" w:rsidRDefault="006A7EA4" w:rsidP="006A7EA4">
      <w:pPr>
        <w:autoSpaceDE w:val="0"/>
        <w:autoSpaceDN w:val="0"/>
        <w:adjustRightInd w:val="0"/>
        <w:spacing w:before="0" w:after="0" w:line="259" w:lineRule="auto"/>
        <w:jc w:val="both"/>
        <w:rPr>
          <w:rFonts w:asciiTheme="minorHAnsi" w:hAnsiTheme="minorHAnsi" w:cstheme="minorHAnsi"/>
          <w:sz w:val="24"/>
          <w:szCs w:val="24"/>
          <w:lang w:val="fr-FR"/>
        </w:rPr>
      </w:pPr>
      <w:r w:rsidRPr="009A010C">
        <w:rPr>
          <w:rFonts w:asciiTheme="minorHAnsi" w:hAnsiTheme="minorHAnsi" w:cstheme="minorHAnsi"/>
          <w:i/>
          <w:iCs/>
          <w:sz w:val="24"/>
          <w:szCs w:val="24"/>
          <w:lang w:val="fr-FR"/>
        </w:rPr>
        <w:t xml:space="preserve">a. </w:t>
      </w:r>
      <w:proofErr w:type="spellStart"/>
      <w:r w:rsidRPr="009A010C">
        <w:rPr>
          <w:rFonts w:asciiTheme="minorHAnsi" w:hAnsiTheme="minorHAnsi" w:cstheme="minorHAnsi"/>
          <w:i/>
          <w:iCs/>
          <w:sz w:val="24"/>
          <w:szCs w:val="24"/>
          <w:lang w:val="fr-FR"/>
        </w:rPr>
        <w:t>În</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etapa</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analizei</w:t>
      </w:r>
      <w:proofErr w:type="spellEnd"/>
      <w:r w:rsidRPr="009A010C">
        <w:rPr>
          <w:rFonts w:asciiTheme="minorHAnsi" w:hAnsiTheme="minorHAnsi" w:cstheme="minorHAnsi"/>
          <w:i/>
          <w:iCs/>
          <w:sz w:val="24"/>
          <w:szCs w:val="24"/>
          <w:lang w:val="fr-FR"/>
        </w:rPr>
        <w:t xml:space="preserve"> de </w:t>
      </w:r>
      <w:proofErr w:type="spellStart"/>
      <w:r w:rsidRPr="009A010C">
        <w:rPr>
          <w:rFonts w:asciiTheme="minorHAnsi" w:hAnsiTheme="minorHAnsi" w:cstheme="minorHAnsi"/>
          <w:i/>
          <w:iCs/>
          <w:sz w:val="24"/>
          <w:szCs w:val="24"/>
          <w:lang w:val="fr-FR"/>
        </w:rPr>
        <w:t>opțiuni</w:t>
      </w:r>
      <w:proofErr w:type="spellEnd"/>
      <w:r w:rsidRPr="009A010C">
        <w:rPr>
          <w:rFonts w:asciiTheme="minorHAnsi" w:hAnsiTheme="minorHAnsi" w:cstheme="minorHAnsi"/>
          <w:i/>
          <w:iCs/>
          <w:sz w:val="24"/>
          <w:szCs w:val="24"/>
          <w:lang w:val="fr-FR"/>
        </w:rPr>
        <w:t xml:space="preserve"> </w:t>
      </w:r>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integrarea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analiza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şi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decizia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asupra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opțiunii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preferate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lângă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considerentele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tehnice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economice</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mediu</w:t>
      </w:r>
      <w:proofErr w:type="spellEnd"/>
      <w:r w:rsidRPr="009A010C">
        <w:rPr>
          <w:rFonts w:asciiTheme="minorHAnsi" w:hAnsiTheme="minorHAnsi" w:cstheme="minorHAnsi"/>
          <w:sz w:val="24"/>
          <w:szCs w:val="24"/>
          <w:lang w:val="fr-FR"/>
        </w:rPr>
        <w:t xml:space="preserve">, etc.) </w:t>
      </w:r>
      <w:proofErr w:type="spellStart"/>
      <w:r w:rsidRPr="009A010C">
        <w:rPr>
          <w:rFonts w:asciiTheme="minorHAnsi" w:hAnsiTheme="minorHAnsi" w:cstheme="minorHAnsi"/>
          <w:sz w:val="24"/>
          <w:szCs w:val="24"/>
          <w:lang w:val="fr-FR"/>
        </w:rPr>
        <w:t>şi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considerentele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legate</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impactul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opțiunilor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din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punctul</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vedere</w:t>
      </w:r>
      <w:proofErr w:type="spellEnd"/>
      <w:r w:rsidRPr="009A010C">
        <w:rPr>
          <w:rFonts w:asciiTheme="minorHAnsi" w:hAnsiTheme="minorHAnsi" w:cstheme="minorHAnsi"/>
          <w:sz w:val="24"/>
          <w:szCs w:val="24"/>
          <w:lang w:val="fr-FR"/>
        </w:rPr>
        <w:t xml:space="preserve"> al </w:t>
      </w:r>
      <w:proofErr w:type="spellStart"/>
      <w:r w:rsidRPr="009A010C">
        <w:rPr>
          <w:rFonts w:asciiTheme="minorHAnsi" w:hAnsiTheme="minorHAnsi" w:cstheme="minorHAnsi"/>
          <w:sz w:val="24"/>
          <w:szCs w:val="24"/>
          <w:lang w:val="fr-FR"/>
        </w:rPr>
        <w:t>atenuării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şi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vulnerabilității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faţă</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schimbările</w:t>
      </w:r>
      <w:proofErr w:type="spellEnd"/>
      <w:r w:rsidRPr="009A010C">
        <w:rPr>
          <w:rFonts w:asciiTheme="minorHAnsi" w:hAnsiTheme="minorHAnsi" w:cstheme="minorHAnsi"/>
          <w:sz w:val="24"/>
          <w:szCs w:val="24"/>
          <w:lang w:val="fr-FR"/>
        </w:rPr>
        <w:t xml:space="preserve"> </w:t>
      </w:r>
      <w:proofErr w:type="spellStart"/>
      <w:proofErr w:type="gramStart"/>
      <w:r w:rsidRPr="009A010C">
        <w:rPr>
          <w:rFonts w:asciiTheme="minorHAnsi" w:hAnsiTheme="minorHAnsi" w:cstheme="minorHAnsi"/>
          <w:sz w:val="24"/>
          <w:szCs w:val="24"/>
          <w:lang w:val="fr-FR"/>
        </w:rPr>
        <w:t>climatice</w:t>
      </w:r>
      <w:proofErr w:type="spellEnd"/>
      <w:r w:rsidRPr="009A010C">
        <w:rPr>
          <w:rFonts w:asciiTheme="minorHAnsi" w:hAnsiTheme="minorHAnsi" w:cstheme="minorHAnsi"/>
          <w:sz w:val="24"/>
          <w:szCs w:val="24"/>
          <w:lang w:val="fr-FR"/>
        </w:rPr>
        <w:t>;</w:t>
      </w:r>
      <w:proofErr w:type="gramEnd"/>
      <w:r w:rsidRPr="009A010C">
        <w:rPr>
          <w:rFonts w:asciiTheme="minorHAnsi" w:hAnsiTheme="minorHAnsi" w:cstheme="minorHAnsi"/>
          <w:sz w:val="24"/>
          <w:szCs w:val="24"/>
          <w:lang w:val="fr-FR"/>
        </w:rPr>
        <w:t xml:space="preserve"> </w:t>
      </w:r>
    </w:p>
    <w:p w14:paraId="6B35F36D" w14:textId="77777777" w:rsidR="006A7EA4" w:rsidRPr="009A010C" w:rsidRDefault="006A7EA4" w:rsidP="006A7EA4">
      <w:pPr>
        <w:autoSpaceDE w:val="0"/>
        <w:autoSpaceDN w:val="0"/>
        <w:adjustRightInd w:val="0"/>
        <w:spacing w:before="0" w:after="0" w:line="259" w:lineRule="auto"/>
        <w:jc w:val="both"/>
        <w:rPr>
          <w:rFonts w:asciiTheme="minorHAnsi" w:hAnsiTheme="minorHAnsi" w:cstheme="minorHAnsi"/>
          <w:sz w:val="24"/>
          <w:szCs w:val="24"/>
          <w:lang w:val="fr-FR"/>
        </w:rPr>
      </w:pPr>
      <w:r w:rsidRPr="009A010C">
        <w:rPr>
          <w:rFonts w:asciiTheme="minorHAnsi" w:hAnsiTheme="minorHAnsi" w:cstheme="minorHAnsi"/>
          <w:i/>
          <w:iCs/>
          <w:sz w:val="24"/>
          <w:szCs w:val="24"/>
          <w:lang w:val="fr-FR"/>
        </w:rPr>
        <w:t xml:space="preserve">b. </w:t>
      </w:r>
      <w:proofErr w:type="spellStart"/>
      <w:r w:rsidRPr="009A010C">
        <w:rPr>
          <w:rFonts w:asciiTheme="minorHAnsi" w:hAnsiTheme="minorHAnsi" w:cstheme="minorHAnsi"/>
          <w:i/>
          <w:iCs/>
          <w:sz w:val="24"/>
          <w:szCs w:val="24"/>
          <w:lang w:val="fr-FR"/>
        </w:rPr>
        <w:t>În</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etapa</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detalierii</w:t>
      </w:r>
      <w:proofErr w:type="spellEnd"/>
      <w:r w:rsidRPr="009A010C">
        <w:rPr>
          <w:rFonts w:asciiTheme="minorHAnsi" w:hAnsiTheme="minorHAnsi" w:cstheme="minorHAnsi"/>
          <w:i/>
          <w:iCs/>
          <w:sz w:val="24"/>
          <w:szCs w:val="24"/>
          <w:lang w:val="fr-FR"/>
        </w:rPr>
        <w:t>/</w:t>
      </w:r>
      <w:proofErr w:type="spellStart"/>
      <w:r w:rsidRPr="009A010C">
        <w:rPr>
          <w:rFonts w:asciiTheme="minorHAnsi" w:hAnsiTheme="minorHAnsi" w:cstheme="minorHAnsi"/>
          <w:i/>
          <w:iCs/>
          <w:sz w:val="24"/>
          <w:szCs w:val="24"/>
          <w:lang w:val="fr-FR"/>
        </w:rPr>
        <w:t>proiectării</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opțiunii</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preferate</w:t>
      </w:r>
      <w:proofErr w:type="spellEnd"/>
      <w:r w:rsidRPr="009A010C">
        <w:rPr>
          <w:rFonts w:asciiTheme="minorHAnsi" w:hAnsiTheme="minorHAnsi" w:cstheme="minorHAnsi"/>
          <w:i/>
          <w:iCs/>
          <w:sz w:val="24"/>
          <w:szCs w:val="24"/>
          <w:lang w:val="fr-FR"/>
        </w:rPr>
        <w:t xml:space="preserve"> </w:t>
      </w:r>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integrarea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masurilor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adecvate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pentru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adaptarea</w:t>
      </w:r>
      <w:proofErr w:type="spellEnd"/>
      <w:r w:rsidRPr="009A010C">
        <w:rPr>
          <w:rFonts w:asciiTheme="minorHAnsi" w:hAnsiTheme="minorHAnsi" w:cstheme="minorHAnsi"/>
          <w:sz w:val="24"/>
          <w:szCs w:val="24"/>
          <w:lang w:val="fr-FR"/>
        </w:rPr>
        <w:t xml:space="preserve"> si </w:t>
      </w:r>
      <w:proofErr w:type="spellStart"/>
      <w:r w:rsidRPr="009A010C">
        <w:rPr>
          <w:rFonts w:asciiTheme="minorHAnsi" w:hAnsiTheme="minorHAnsi" w:cstheme="minorHAnsi"/>
          <w:sz w:val="24"/>
          <w:szCs w:val="24"/>
          <w:lang w:val="fr-FR"/>
        </w:rPr>
        <w:t>atenuarea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măsura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care este </w:t>
      </w:r>
      <w:proofErr w:type="spellStart"/>
      <w:r w:rsidRPr="009A010C">
        <w:rPr>
          <w:rFonts w:asciiTheme="minorHAnsi" w:hAnsiTheme="minorHAnsi" w:cstheme="minorHAnsi"/>
          <w:sz w:val="24"/>
          <w:szCs w:val="24"/>
          <w:lang w:val="fr-FR"/>
        </w:rPr>
        <w:t>necesară</w:t>
      </w:r>
      <w:proofErr w:type="spellEnd"/>
      <w:r w:rsidRPr="009A010C">
        <w:rPr>
          <w:rFonts w:asciiTheme="minorHAnsi" w:hAnsiTheme="minorHAnsi" w:cstheme="minorHAnsi"/>
          <w:sz w:val="24"/>
          <w:szCs w:val="24"/>
          <w:lang w:val="fr-FR"/>
        </w:rPr>
        <w:t xml:space="preserve">) la </w:t>
      </w:r>
      <w:proofErr w:type="spellStart"/>
      <w:r w:rsidRPr="009A010C">
        <w:rPr>
          <w:rFonts w:asciiTheme="minorHAnsi" w:hAnsiTheme="minorHAnsi" w:cstheme="minorHAnsi"/>
          <w:sz w:val="24"/>
          <w:szCs w:val="24"/>
          <w:lang w:val="fr-FR"/>
        </w:rPr>
        <w:t>schimbările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climatice</w:t>
      </w:r>
      <w:proofErr w:type="spellEnd"/>
      <w:r w:rsidRPr="009A010C">
        <w:rPr>
          <w:rFonts w:asciiTheme="minorHAnsi" w:hAnsiTheme="minorHAnsi" w:cstheme="minorHAnsi"/>
          <w:sz w:val="24"/>
          <w:szCs w:val="24"/>
          <w:lang w:val="fr-FR"/>
        </w:rPr>
        <w:t xml:space="preserve">. </w:t>
      </w:r>
    </w:p>
    <w:p w14:paraId="0FC88739" w14:textId="77777777" w:rsidR="006A7EA4" w:rsidRPr="009A010C" w:rsidRDefault="006A7EA4" w:rsidP="006A7EA4">
      <w:pPr>
        <w:spacing w:before="0" w:after="0" w:line="259" w:lineRule="auto"/>
        <w:jc w:val="both"/>
        <w:rPr>
          <w:rFonts w:asciiTheme="minorHAnsi" w:hAnsiTheme="minorHAnsi" w:cstheme="minorHAnsi"/>
          <w:b/>
          <w:bCs/>
          <w:sz w:val="24"/>
          <w:szCs w:val="24"/>
          <w:lang w:val="fr-FR"/>
        </w:rPr>
      </w:pPr>
      <w:proofErr w:type="spellStart"/>
      <w:r w:rsidRPr="009A010C">
        <w:rPr>
          <w:rFonts w:asciiTheme="minorHAnsi" w:hAnsiTheme="minorHAnsi" w:cstheme="minorHAnsi"/>
          <w:sz w:val="24"/>
          <w:szCs w:val="24"/>
          <w:lang w:val="fr-FR"/>
        </w:rPr>
        <w:t>Solicitantul</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finanțare</w:t>
      </w:r>
      <w:proofErr w:type="spellEnd"/>
      <w:r w:rsidRPr="009A010C">
        <w:rPr>
          <w:rFonts w:asciiTheme="minorHAnsi" w:hAnsiTheme="minorHAnsi" w:cstheme="minorHAnsi"/>
          <w:sz w:val="24"/>
          <w:szCs w:val="24"/>
          <w:lang w:val="fr-FR"/>
        </w:rPr>
        <w:t xml:space="preserve"> va </w:t>
      </w:r>
      <w:proofErr w:type="spellStart"/>
      <w:r w:rsidRPr="009A010C">
        <w:rPr>
          <w:rFonts w:asciiTheme="minorHAnsi" w:hAnsiTheme="minorHAnsi" w:cstheme="minorHAnsi"/>
          <w:sz w:val="24"/>
          <w:szCs w:val="24"/>
          <w:lang w:val="fr-FR"/>
        </w:rPr>
        <w:t>avea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vedere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sz w:val="24"/>
          <w:szCs w:val="24"/>
          <w:lang w:val="fr-FR"/>
        </w:rPr>
        <w:t>Metodologia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privind</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abordarea</w:t>
      </w:r>
      <w:proofErr w:type="spellEnd"/>
      <w:r w:rsidRPr="009A010C">
        <w:rPr>
          <w:rFonts w:asciiTheme="minorHAnsi" w:hAnsiTheme="minorHAnsi" w:cstheme="minorHAnsi"/>
          <w:sz w:val="24"/>
          <w:szCs w:val="24"/>
          <w:lang w:val="fr-FR"/>
        </w:rPr>
        <w:t xml:space="preserve"> DNSH (</w:t>
      </w:r>
      <w:proofErr w:type="spellStart"/>
      <w:r w:rsidRPr="009A010C">
        <w:rPr>
          <w:rFonts w:asciiTheme="minorHAnsi" w:hAnsiTheme="minorHAnsi" w:cstheme="minorHAnsi"/>
          <w:sz w:val="24"/>
          <w:szCs w:val="24"/>
          <w:lang w:val="fr-FR"/>
        </w:rPr>
        <w:t>principiul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w:t>
      </w:r>
      <w:proofErr w:type="spellEnd"/>
      <w:r w:rsidRPr="009A010C">
        <w:rPr>
          <w:rFonts w:asciiTheme="minorHAnsi" w:hAnsiTheme="minorHAnsi" w:cstheme="minorHAnsi"/>
          <w:sz w:val="24"/>
          <w:szCs w:val="24"/>
          <w:lang w:val="fr-FR"/>
        </w:rPr>
        <w:t xml:space="preserve"> nu </w:t>
      </w:r>
      <w:proofErr w:type="spellStart"/>
      <w:r w:rsidRPr="009A010C">
        <w:rPr>
          <w:rFonts w:asciiTheme="minorHAnsi" w:hAnsiTheme="minorHAnsi" w:cstheme="minorHAnsi"/>
          <w:sz w:val="24"/>
          <w:szCs w:val="24"/>
          <w:lang w:val="fr-FR"/>
        </w:rPr>
        <w:t>aduce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prejudicii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semnificative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iCs/>
          <w:sz w:val="24"/>
          <w:szCs w:val="24"/>
          <w:lang w:val="fr-FR"/>
        </w:rPr>
        <w:t>și</w:t>
      </w:r>
      <w:proofErr w:type="spellEnd"/>
      <w:r w:rsidRPr="009A010C">
        <w:rPr>
          <w:rFonts w:asciiTheme="minorHAnsi" w:hAnsiTheme="minorHAnsi" w:cstheme="minorHAnsi"/>
          <w:iCs/>
          <w:sz w:val="24"/>
          <w:szCs w:val="24"/>
          <w:lang w:val="fr-FR"/>
        </w:rPr>
        <w:t xml:space="preserve"> </w:t>
      </w:r>
      <w:proofErr w:type="spellStart"/>
      <w:r w:rsidRPr="009A010C">
        <w:rPr>
          <w:rFonts w:asciiTheme="minorHAnsi" w:hAnsiTheme="minorHAnsi" w:cstheme="minorHAnsi"/>
          <w:iCs/>
          <w:sz w:val="24"/>
          <w:szCs w:val="24"/>
          <w:lang w:val="fr-FR"/>
        </w:rPr>
        <w:t>imunizarea</w:t>
      </w:r>
      <w:proofErr w:type="spellEnd"/>
      <w:r w:rsidRPr="009A010C">
        <w:rPr>
          <w:rFonts w:asciiTheme="minorHAnsi" w:hAnsiTheme="minorHAnsi" w:cstheme="minorHAnsi"/>
          <w:iCs/>
          <w:sz w:val="24"/>
          <w:szCs w:val="24"/>
          <w:lang w:val="fr-FR"/>
        </w:rPr>
        <w:t xml:space="preserve"> la </w:t>
      </w:r>
      <w:proofErr w:type="spellStart"/>
      <w:r w:rsidRPr="009A010C">
        <w:rPr>
          <w:rFonts w:asciiTheme="minorHAnsi" w:hAnsiTheme="minorHAnsi" w:cstheme="minorHAnsi"/>
          <w:iCs/>
          <w:sz w:val="24"/>
          <w:szCs w:val="24"/>
          <w:lang w:val="fr-FR"/>
        </w:rPr>
        <w:t>schimbările</w:t>
      </w:r>
      <w:proofErr w:type="spellEnd"/>
      <w:r w:rsidRPr="009A010C">
        <w:rPr>
          <w:rFonts w:asciiTheme="minorHAnsi" w:hAnsiTheme="minorHAnsi" w:cstheme="minorHAnsi"/>
          <w:iCs/>
          <w:sz w:val="24"/>
          <w:szCs w:val="24"/>
          <w:lang w:val="fr-FR"/>
        </w:rPr>
        <w:t xml:space="preserve"> </w:t>
      </w:r>
      <w:proofErr w:type="spellStart"/>
      <w:r w:rsidRPr="009A010C">
        <w:rPr>
          <w:rFonts w:asciiTheme="minorHAnsi" w:hAnsiTheme="minorHAnsi" w:cstheme="minorHAnsi"/>
          <w:iCs/>
          <w:sz w:val="24"/>
          <w:szCs w:val="24"/>
          <w:lang w:val="fr-FR"/>
        </w:rPr>
        <w:t>climatice</w:t>
      </w:r>
      <w:proofErr w:type="spellEnd"/>
      <w:r w:rsidRPr="009A010C">
        <w:rPr>
          <w:rFonts w:asciiTheme="minorHAnsi" w:hAnsiTheme="minorHAnsi" w:cstheme="minorHAnsi"/>
          <w: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cadrul</w:t>
      </w:r>
      <w:proofErr w:type="spellEnd"/>
      <w:r w:rsidRPr="009A010C">
        <w:rPr>
          <w:rFonts w:asciiTheme="minorHAnsi" w:hAnsiTheme="minorHAnsi" w:cstheme="minorHAnsi"/>
          <w:sz w:val="24"/>
          <w:szCs w:val="24"/>
          <w:lang w:val="fr-FR"/>
        </w:rPr>
        <w:t xml:space="preserve"> PR Sud - Est 2021-2027</w:t>
      </w:r>
      <w:r w:rsidRPr="009A010C">
        <w:rPr>
          <w:rFonts w:asciiTheme="minorHAnsi" w:hAnsiTheme="minorHAnsi" w:cstheme="minorHAnsi"/>
          <w:b/>
          <w:bCs/>
          <w:sz w:val="24"/>
          <w:szCs w:val="24"/>
          <w:lang w:val="fr-FR"/>
        </w:rPr>
        <w:t xml:space="preserve"> </w:t>
      </w:r>
      <w:r w:rsidRPr="009A010C">
        <w:rPr>
          <w:rFonts w:asciiTheme="minorHAnsi" w:hAnsiTheme="minorHAnsi" w:cstheme="minorHAnsi"/>
          <w:sz w:val="24"/>
          <w:szCs w:val="24"/>
          <w:lang w:val="fr-FR"/>
        </w:rPr>
        <w:t>(</w:t>
      </w:r>
      <w:proofErr w:type="spellStart"/>
      <w:r w:rsidRPr="009A010C">
        <w:rPr>
          <w:rFonts w:asciiTheme="minorHAnsi" w:hAnsiTheme="minorHAnsi" w:cstheme="minorHAnsi"/>
          <w:sz w:val="24"/>
          <w:szCs w:val="24"/>
          <w:lang w:val="fr-FR"/>
        </w:rPr>
        <w:t>Anexa</w:t>
      </w:r>
      <w:proofErr w:type="spellEnd"/>
      <w:r w:rsidRPr="009A010C">
        <w:rPr>
          <w:rFonts w:asciiTheme="minorHAnsi" w:hAnsiTheme="minorHAnsi" w:cstheme="minorHAnsi"/>
          <w:sz w:val="24"/>
          <w:szCs w:val="24"/>
          <w:lang w:val="fr-FR"/>
        </w:rPr>
        <w:t xml:space="preserve"> 12)</w:t>
      </w:r>
      <w:r w:rsidRPr="009A010C">
        <w:rPr>
          <w:rFonts w:asciiTheme="minorHAnsi" w:hAnsiTheme="minorHAnsi" w:cstheme="minorHAnsi"/>
          <w:b/>
          <w:bCs/>
          <w:sz w:val="24"/>
          <w:szCs w:val="24"/>
          <w:lang w:val="fr-FR"/>
        </w:rPr>
        <w:t>.</w:t>
      </w:r>
    </w:p>
    <w:p w14:paraId="217FF9BA" w14:textId="06919CF4" w:rsidR="00A11E68" w:rsidRPr="009A010C" w:rsidRDefault="006A7EA4" w:rsidP="00030827">
      <w:pPr>
        <w:spacing w:before="0" w:after="0" w:line="259" w:lineRule="auto"/>
        <w:jc w:val="both"/>
        <w:rPr>
          <w:rFonts w:asciiTheme="minorHAnsi" w:hAnsiTheme="minorHAnsi" w:cstheme="minorHAnsi"/>
          <w:sz w:val="24"/>
          <w:szCs w:val="24"/>
          <w:lang w:val="fr-FR"/>
        </w:rPr>
      </w:pPr>
      <w:proofErr w:type="spellStart"/>
      <w:r w:rsidRPr="009A010C">
        <w:rPr>
          <w:rFonts w:asciiTheme="minorHAnsi" w:hAnsiTheme="minorHAnsi" w:cstheme="minorHAnsi"/>
          <w:b/>
          <w:bCs/>
          <w:sz w:val="24"/>
          <w:szCs w:val="24"/>
          <w:lang w:val="fr-FR"/>
        </w:rPr>
        <w:t>Documentațiile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tehnico</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economice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trebuie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să</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aibă</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integrate</w:t>
      </w:r>
      <w:proofErr w:type="spellEnd"/>
      <w:r w:rsidRPr="009A010C">
        <w:rPr>
          <w:rFonts w:asciiTheme="minorHAnsi" w:hAnsiTheme="minorHAnsi" w:cstheme="minorHAnsi"/>
          <w:b/>
          <w:bCs/>
          <w:sz w:val="24"/>
          <w:szCs w:val="24"/>
          <w:lang w:val="fr-FR"/>
        </w:rPr>
        <w:t xml:space="preserve"> aspecte </w:t>
      </w:r>
      <w:proofErr w:type="spellStart"/>
      <w:r w:rsidRPr="009A010C">
        <w:rPr>
          <w:rFonts w:asciiTheme="minorHAnsi" w:hAnsiTheme="minorHAnsi" w:cstheme="minorHAnsi"/>
          <w:b/>
          <w:bCs/>
          <w:sz w:val="24"/>
          <w:szCs w:val="24"/>
          <w:lang w:val="fr-FR"/>
        </w:rPr>
        <w:t>privind</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imunizarea</w:t>
      </w:r>
      <w:proofErr w:type="spellEnd"/>
      <w:r w:rsidRPr="009A010C">
        <w:rPr>
          <w:rFonts w:asciiTheme="minorHAnsi" w:hAnsiTheme="minorHAnsi" w:cstheme="minorHAnsi"/>
          <w:b/>
          <w:bCs/>
          <w:sz w:val="24"/>
          <w:szCs w:val="24"/>
          <w:lang w:val="fr-FR"/>
        </w:rPr>
        <w:t xml:space="preserve"> la </w:t>
      </w:r>
      <w:proofErr w:type="spellStart"/>
      <w:r w:rsidRPr="009A010C">
        <w:rPr>
          <w:rFonts w:asciiTheme="minorHAnsi" w:hAnsiTheme="minorHAnsi" w:cstheme="minorHAnsi"/>
          <w:b/>
          <w:bCs/>
          <w:sz w:val="24"/>
          <w:szCs w:val="24"/>
          <w:lang w:val="fr-FR"/>
        </w:rPr>
        <w:t>schimbările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climatice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conformitate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cerințele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din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Comunicarea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Comisiei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Europene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privind</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Orientările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tehnice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referitoare</w:t>
      </w:r>
      <w:proofErr w:type="spellEnd"/>
      <w:r w:rsidRPr="009A010C">
        <w:rPr>
          <w:rFonts w:asciiTheme="minorHAnsi" w:hAnsiTheme="minorHAnsi" w:cstheme="minorHAnsi"/>
          <w:sz w:val="24"/>
          <w:szCs w:val="24"/>
          <w:lang w:val="fr-FR"/>
        </w:rPr>
        <w:t xml:space="preserve"> la </w:t>
      </w:r>
      <w:proofErr w:type="spellStart"/>
      <w:r w:rsidRPr="009A010C">
        <w:rPr>
          <w:rFonts w:asciiTheme="minorHAnsi" w:hAnsiTheme="minorHAnsi" w:cstheme="minorHAnsi"/>
          <w:sz w:val="24"/>
          <w:szCs w:val="24"/>
          <w:lang w:val="fr-FR"/>
        </w:rPr>
        <w:t>imunizarea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infrastructurii</w:t>
      </w:r>
      <w:proofErr w:type="spellEnd"/>
      <w:r w:rsidRPr="009A010C">
        <w:rPr>
          <w:rFonts w:asciiTheme="minorHAnsi" w:hAnsiTheme="minorHAnsi" w:cstheme="minorHAnsi"/>
          <w:sz w:val="24"/>
          <w:szCs w:val="24"/>
          <w:lang w:val="fr-FR"/>
        </w:rPr>
        <w:t xml:space="preserve"> la </w:t>
      </w:r>
      <w:proofErr w:type="spellStart"/>
      <w:r w:rsidRPr="009A010C">
        <w:rPr>
          <w:rFonts w:asciiTheme="minorHAnsi" w:hAnsiTheme="minorHAnsi" w:cstheme="minorHAnsi"/>
          <w:sz w:val="24"/>
          <w:szCs w:val="24"/>
          <w:lang w:val="fr-FR"/>
        </w:rPr>
        <w:t>schimbările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climatice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perioada</w:t>
      </w:r>
      <w:proofErr w:type="spellEnd"/>
      <w:r w:rsidRPr="009A010C">
        <w:rPr>
          <w:rFonts w:asciiTheme="minorHAnsi" w:hAnsiTheme="minorHAnsi" w:cstheme="minorHAnsi"/>
          <w:sz w:val="24"/>
          <w:szCs w:val="24"/>
          <w:lang w:val="fr-FR"/>
        </w:rPr>
        <w:t xml:space="preserve"> 2021-2027 </w:t>
      </w:r>
      <w:proofErr w:type="spellStart"/>
      <w:r w:rsidRPr="009A010C">
        <w:rPr>
          <w:rFonts w:asciiTheme="minorHAnsi" w:hAnsiTheme="minorHAnsi" w:cstheme="minorHAnsi"/>
          <w:sz w:val="24"/>
          <w:szCs w:val="24"/>
          <w:lang w:val="fr-FR"/>
        </w:rPr>
        <w:t>publicate</w:t>
      </w:r>
      <w:proofErr w:type="spellEnd"/>
      <w:r w:rsidRPr="009A010C">
        <w:rPr>
          <w:rFonts w:asciiTheme="minorHAnsi" w:hAnsiTheme="minorHAnsi" w:cstheme="minorHAnsi"/>
          <w:sz w:val="24"/>
          <w:szCs w:val="24"/>
          <w:lang w:val="fr-FR"/>
        </w:rPr>
        <w:t xml:space="preserve"> la 16 </w:t>
      </w:r>
      <w:proofErr w:type="spellStart"/>
      <w:r w:rsidRPr="009A010C">
        <w:rPr>
          <w:rFonts w:asciiTheme="minorHAnsi" w:hAnsiTheme="minorHAnsi" w:cstheme="minorHAnsi"/>
          <w:sz w:val="24"/>
          <w:szCs w:val="24"/>
          <w:lang w:val="fr-FR"/>
        </w:rPr>
        <w:t>septembrie</w:t>
      </w:r>
      <w:proofErr w:type="spellEnd"/>
      <w:r w:rsidRPr="009A010C">
        <w:rPr>
          <w:rFonts w:asciiTheme="minorHAnsi" w:hAnsiTheme="minorHAnsi" w:cstheme="minorHAnsi"/>
          <w:sz w:val="24"/>
          <w:szCs w:val="24"/>
          <w:lang w:val="fr-FR"/>
        </w:rPr>
        <w:t xml:space="preserve"> 2021 (2021/C 373/01).</w:t>
      </w:r>
    </w:p>
    <w:bookmarkEnd w:id="132"/>
    <w:p w14:paraId="50BCFD53" w14:textId="77777777" w:rsidR="00E12457" w:rsidRPr="009A010C" w:rsidRDefault="00E12457" w:rsidP="00D24715">
      <w:pPr>
        <w:spacing w:before="0" w:after="0" w:line="256" w:lineRule="auto"/>
        <w:jc w:val="both"/>
        <w:rPr>
          <w:rFonts w:ascii="Calibri" w:hAnsi="Calibri"/>
          <w:b/>
          <w:bCs/>
          <w:sz w:val="24"/>
          <w:szCs w:val="24"/>
          <w:lang w:val="fr-FR"/>
        </w:rPr>
      </w:pPr>
    </w:p>
    <w:p w14:paraId="52BD87A3" w14:textId="49F695EB" w:rsidR="00810223" w:rsidRPr="009A010C" w:rsidRDefault="006A7EA4" w:rsidP="00ED57FC">
      <w:pPr>
        <w:pStyle w:val="ListParagraph"/>
        <w:numPr>
          <w:ilvl w:val="0"/>
          <w:numId w:val="46"/>
        </w:numPr>
        <w:spacing w:before="0" w:after="0" w:line="259" w:lineRule="auto"/>
        <w:jc w:val="both"/>
        <w:rPr>
          <w:rFonts w:asciiTheme="minorHAnsi" w:eastAsia="Times New Roman" w:hAnsiTheme="minorHAnsi" w:cstheme="minorHAnsi"/>
          <w:b/>
          <w:sz w:val="24"/>
          <w:szCs w:val="24"/>
          <w:lang w:val="fr-FR"/>
        </w:rPr>
      </w:pPr>
      <w:bookmarkStart w:id="133" w:name="_Hlk148961706"/>
      <w:bookmarkStart w:id="134" w:name="_Hlk145490712"/>
      <w:proofErr w:type="spellStart"/>
      <w:r w:rsidRPr="009A010C">
        <w:rPr>
          <w:rFonts w:asciiTheme="minorHAnsi" w:eastAsia="Times New Roman" w:hAnsiTheme="minorHAnsi" w:cstheme="minorHAnsi"/>
          <w:b/>
          <w:sz w:val="24"/>
          <w:szCs w:val="24"/>
          <w:lang w:val="fr-FR"/>
        </w:rPr>
        <w:t>În</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cazul</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în</w:t>
      </w:r>
      <w:proofErr w:type="spellEnd"/>
      <w:r w:rsidRPr="009A010C">
        <w:rPr>
          <w:rFonts w:asciiTheme="minorHAnsi" w:eastAsia="Times New Roman" w:hAnsiTheme="minorHAnsi" w:cstheme="minorHAnsi"/>
          <w:b/>
          <w:sz w:val="24"/>
          <w:szCs w:val="24"/>
          <w:lang w:val="fr-FR"/>
        </w:rPr>
        <w:t xml:space="preserve"> care </w:t>
      </w:r>
      <w:proofErr w:type="spellStart"/>
      <w:r w:rsidRPr="009A010C">
        <w:rPr>
          <w:rFonts w:asciiTheme="minorHAnsi" w:eastAsia="Times New Roman" w:hAnsiTheme="minorHAnsi" w:cstheme="minorHAnsi"/>
          <w:b/>
          <w:sz w:val="24"/>
          <w:szCs w:val="24"/>
          <w:lang w:val="fr-FR"/>
        </w:rPr>
        <w:t>anumite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suprafețe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din</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terenul</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aferent</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imobilului</w:t>
      </w:r>
      <w:proofErr w:type="spellEnd"/>
      <w:r w:rsidRPr="009A010C">
        <w:rPr>
          <w:rFonts w:asciiTheme="minorHAnsi" w:eastAsia="Times New Roman" w:hAnsiTheme="minorHAnsi" w:cstheme="minorHAnsi"/>
          <w:b/>
          <w:sz w:val="24"/>
          <w:szCs w:val="24"/>
          <w:lang w:val="fr-FR"/>
        </w:rPr>
        <w:t xml:space="preserve"> au </w:t>
      </w:r>
      <w:proofErr w:type="spellStart"/>
      <w:r w:rsidRPr="009A010C">
        <w:rPr>
          <w:rFonts w:asciiTheme="minorHAnsi" w:eastAsia="Times New Roman" w:hAnsiTheme="minorHAnsi" w:cstheme="minorHAnsi"/>
          <w:b/>
          <w:sz w:val="24"/>
          <w:szCs w:val="24"/>
          <w:lang w:val="fr-FR"/>
        </w:rPr>
        <w:t>fost</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închiriate</w:t>
      </w:r>
      <w:proofErr w:type="spellEnd"/>
      <w:r w:rsidRPr="009A010C">
        <w:rPr>
          <w:rFonts w:asciiTheme="minorHAnsi" w:eastAsia="Times New Roman" w:hAnsiTheme="minorHAnsi" w:cstheme="minorHAnsi"/>
          <w:b/>
          <w:sz w:val="24"/>
          <w:szCs w:val="24"/>
          <w:lang w:val="fr-FR"/>
        </w:rPr>
        <w:t xml:space="preserve">/ date </w:t>
      </w:r>
      <w:proofErr w:type="spellStart"/>
      <w:r w:rsidRPr="009A010C">
        <w:rPr>
          <w:rFonts w:asciiTheme="minorHAnsi" w:eastAsia="Times New Roman" w:hAnsiTheme="minorHAnsi" w:cstheme="minorHAnsi"/>
          <w:b/>
          <w:sz w:val="24"/>
          <w:szCs w:val="24"/>
          <w:lang w:val="fr-FR"/>
        </w:rPr>
        <w:t>în</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folosință</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gratuită</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concesionate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unor</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persoane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juridice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sau</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autorități</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publice</w:t>
      </w:r>
      <w:proofErr w:type="spellEnd"/>
      <w:r w:rsidRPr="009A010C">
        <w:rPr>
          <w:rFonts w:asciiTheme="minorHAnsi" w:eastAsia="Times New Roman" w:hAnsiTheme="minorHAnsi" w:cstheme="minorHAnsi"/>
          <w:b/>
          <w:sz w:val="24"/>
          <w:szCs w:val="24"/>
          <w:lang w:val="fr-FR"/>
        </w:rPr>
        <w:t xml:space="preserve">, este </w:t>
      </w:r>
      <w:proofErr w:type="spellStart"/>
      <w:r w:rsidRPr="009A010C">
        <w:rPr>
          <w:rFonts w:asciiTheme="minorHAnsi" w:eastAsia="Times New Roman" w:hAnsiTheme="minorHAnsi" w:cstheme="minorHAnsi"/>
          <w:b/>
          <w:sz w:val="24"/>
          <w:szCs w:val="24"/>
          <w:lang w:val="fr-FR"/>
        </w:rPr>
        <w:t>îndeplinită</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condiția</w:t>
      </w:r>
      <w:proofErr w:type="spellEnd"/>
      <w:r w:rsidRPr="009A010C">
        <w:rPr>
          <w:rFonts w:asciiTheme="minorHAnsi" w:eastAsia="Times New Roman" w:hAnsiTheme="minorHAnsi" w:cstheme="minorHAnsi"/>
          <w:b/>
          <w:sz w:val="24"/>
          <w:szCs w:val="24"/>
          <w:lang w:val="fr-FR"/>
        </w:rPr>
        <w:t xml:space="preserve"> </w:t>
      </w:r>
      <w:proofErr w:type="gramStart"/>
      <w:r w:rsidRPr="009A010C">
        <w:rPr>
          <w:rFonts w:asciiTheme="minorHAnsi" w:eastAsia="Times New Roman" w:hAnsiTheme="minorHAnsi" w:cstheme="minorHAnsi"/>
          <w:b/>
          <w:sz w:val="24"/>
          <w:szCs w:val="24"/>
          <w:lang w:val="fr-FR"/>
        </w:rPr>
        <w:t>ca</w:t>
      </w:r>
      <w:proofErr w:type="gram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respectivele</w:t>
      </w:r>
      <w:proofErr w:type="spellEnd"/>
      <w:r w:rsidRPr="009A010C">
        <w:rPr>
          <w:rFonts w:asciiTheme="minorHAnsi" w:eastAsia="Times New Roman" w:hAnsiTheme="minorHAnsi" w:cstheme="minorHAnsi"/>
          <w:b/>
          <w:sz w:val="24"/>
          <w:szCs w:val="24"/>
          <w:lang w:val="fr-FR"/>
        </w:rPr>
        <w:t xml:space="preserve"> limite ale </w:t>
      </w:r>
      <w:proofErr w:type="spellStart"/>
      <w:r w:rsidRPr="009A010C">
        <w:rPr>
          <w:rFonts w:asciiTheme="minorHAnsi" w:eastAsia="Times New Roman" w:hAnsiTheme="minorHAnsi" w:cstheme="minorHAnsi"/>
          <w:b/>
          <w:sz w:val="24"/>
          <w:szCs w:val="24"/>
          <w:lang w:val="fr-FR"/>
        </w:rPr>
        <w:t>dreptului</w:t>
      </w:r>
      <w:proofErr w:type="spellEnd"/>
      <w:r w:rsidRPr="009A010C">
        <w:rPr>
          <w:rFonts w:asciiTheme="minorHAnsi" w:eastAsia="Times New Roman" w:hAnsiTheme="minorHAnsi" w:cstheme="minorHAnsi"/>
          <w:b/>
          <w:sz w:val="24"/>
          <w:szCs w:val="24"/>
          <w:lang w:val="fr-FR"/>
        </w:rPr>
        <w:t xml:space="preserve"> </w:t>
      </w:r>
      <w:proofErr w:type="spellStart"/>
      <w:r w:rsidR="00D831F9" w:rsidRPr="009A010C">
        <w:rPr>
          <w:rFonts w:asciiTheme="minorHAnsi" w:eastAsia="Times New Roman" w:hAnsiTheme="minorHAnsi" w:cstheme="minorHAnsi"/>
          <w:b/>
          <w:sz w:val="24"/>
          <w:szCs w:val="24"/>
          <w:lang w:val="fr-FR"/>
        </w:rPr>
        <w:t>invocat</w:t>
      </w:r>
      <w:proofErr w:type="spellEnd"/>
      <w:r w:rsidR="00D831F9" w:rsidRPr="009A010C">
        <w:rPr>
          <w:rFonts w:asciiTheme="minorHAnsi" w:eastAsia="Times New Roman" w:hAnsiTheme="minorHAnsi" w:cstheme="minorHAnsi"/>
          <w:b/>
          <w:sz w:val="24"/>
          <w:szCs w:val="24"/>
          <w:lang w:val="fr-FR"/>
        </w:rPr>
        <w:t xml:space="preserve"> de </w:t>
      </w:r>
      <w:proofErr w:type="spellStart"/>
      <w:r w:rsidR="00D831F9" w:rsidRPr="009A010C">
        <w:rPr>
          <w:rFonts w:asciiTheme="minorHAnsi" w:eastAsia="Times New Roman" w:hAnsiTheme="minorHAnsi" w:cstheme="minorHAnsi"/>
          <w:b/>
          <w:sz w:val="24"/>
          <w:szCs w:val="24"/>
          <w:lang w:val="fr-FR"/>
        </w:rPr>
        <w:t>solicitant</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să</w:t>
      </w:r>
      <w:proofErr w:type="spellEnd"/>
      <w:r w:rsidRPr="009A010C">
        <w:rPr>
          <w:rFonts w:asciiTheme="minorHAnsi" w:eastAsia="Times New Roman" w:hAnsiTheme="minorHAnsi" w:cstheme="minorHAnsi"/>
          <w:b/>
          <w:sz w:val="24"/>
          <w:szCs w:val="24"/>
          <w:lang w:val="fr-FR"/>
        </w:rPr>
        <w:t xml:space="preserve"> nu fie </w:t>
      </w:r>
      <w:proofErr w:type="spellStart"/>
      <w:r w:rsidRPr="009A010C">
        <w:rPr>
          <w:rFonts w:asciiTheme="minorHAnsi" w:eastAsia="Times New Roman" w:hAnsiTheme="minorHAnsi" w:cstheme="minorHAnsi"/>
          <w:b/>
          <w:sz w:val="24"/>
          <w:szCs w:val="24"/>
          <w:lang w:val="fr-FR"/>
        </w:rPr>
        <w:t>incompatibile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cu</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realizarea</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activităților</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implementarea</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proiectului</w:t>
      </w:r>
      <w:proofErr w:type="spellEnd"/>
      <w:r w:rsidRPr="009A010C">
        <w:rPr>
          <w:rFonts w:asciiTheme="minorHAnsi" w:eastAsia="Times New Roman" w:hAnsiTheme="minorHAnsi" w:cstheme="minorHAnsi"/>
          <w:b/>
          <w:sz w:val="24"/>
          <w:szCs w:val="24"/>
          <w:lang w:val="fr-FR"/>
        </w:rPr>
        <w:t>.</w:t>
      </w:r>
    </w:p>
    <w:bookmarkEnd w:id="133"/>
    <w:p w14:paraId="4C0956C6" w14:textId="77777777" w:rsidR="00810223" w:rsidRPr="009A010C" w:rsidRDefault="00810223" w:rsidP="00810223">
      <w:pPr>
        <w:spacing w:before="0" w:after="0" w:line="256" w:lineRule="auto"/>
        <w:ind w:left="720"/>
        <w:jc w:val="both"/>
        <w:rPr>
          <w:rFonts w:asciiTheme="minorHAnsi" w:hAnsiTheme="minorHAnsi" w:cstheme="minorHAnsi"/>
          <w:b/>
          <w:bCs/>
          <w:sz w:val="24"/>
          <w:szCs w:val="24"/>
          <w:lang w:val="fr-FR"/>
        </w:rPr>
      </w:pPr>
    </w:p>
    <w:p w14:paraId="6ACC2F56" w14:textId="1CE5E08C" w:rsidR="00D831F9" w:rsidRPr="009A010C" w:rsidRDefault="006A7EA4" w:rsidP="00ED57FC">
      <w:pPr>
        <w:pStyle w:val="ListParagraph"/>
        <w:numPr>
          <w:ilvl w:val="0"/>
          <w:numId w:val="46"/>
        </w:numPr>
        <w:autoSpaceDE w:val="0"/>
        <w:autoSpaceDN w:val="0"/>
        <w:adjustRightInd w:val="0"/>
        <w:spacing w:before="0" w:after="0" w:line="259" w:lineRule="auto"/>
        <w:jc w:val="both"/>
        <w:rPr>
          <w:rFonts w:asciiTheme="minorHAnsi" w:hAnsiTheme="minorHAnsi" w:cstheme="minorHAnsi"/>
          <w:b/>
          <w:bCs/>
          <w:sz w:val="24"/>
          <w:szCs w:val="24"/>
          <w:lang w:val="fr-FR"/>
        </w:rPr>
      </w:pPr>
      <w:proofErr w:type="spellStart"/>
      <w:r w:rsidRPr="009A010C">
        <w:rPr>
          <w:rFonts w:asciiTheme="minorHAnsi" w:hAnsiTheme="minorHAnsi" w:cstheme="minorHAnsi"/>
          <w:b/>
          <w:bCs/>
          <w:sz w:val="24"/>
          <w:szCs w:val="24"/>
          <w:lang w:val="fr-FR"/>
        </w:rPr>
        <w:t>Proiectul</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include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măsurile</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comunicare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și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vizibilitate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conform</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cerințelor</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din</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Regulamentul</w:t>
      </w:r>
      <w:proofErr w:type="spellEnd"/>
      <w:r w:rsidRPr="009A010C">
        <w:rPr>
          <w:rFonts w:asciiTheme="minorHAnsi" w:hAnsiTheme="minorHAnsi" w:cstheme="minorHAnsi"/>
          <w:b/>
          <w:bCs/>
          <w:sz w:val="24"/>
          <w:szCs w:val="24"/>
          <w:lang w:val="fr-FR"/>
        </w:rPr>
        <w:t xml:space="preserve"> (UE) 2021/1060, </w:t>
      </w:r>
      <w:proofErr w:type="spellStart"/>
      <w:r w:rsidRPr="009A010C">
        <w:rPr>
          <w:rFonts w:asciiTheme="minorHAnsi" w:hAnsiTheme="minorHAnsi" w:cstheme="minorHAnsi"/>
          <w:b/>
          <w:bCs/>
          <w:sz w:val="24"/>
          <w:szCs w:val="24"/>
          <w:lang w:val="fr-FR"/>
        </w:rPr>
        <w:t>cu</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excepțiile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stabilite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prin</w:t>
      </w:r>
      <w:proofErr w:type="spellEnd"/>
      <w:r w:rsidRPr="009A010C">
        <w:rPr>
          <w:rFonts w:asciiTheme="minorHAnsi" w:hAnsiTheme="minorHAnsi" w:cstheme="minorHAnsi"/>
          <w:b/>
          <w:bCs/>
          <w:sz w:val="24"/>
          <w:szCs w:val="24"/>
          <w:lang w:val="fr-FR"/>
        </w:rPr>
        <w:t xml:space="preserve"> HG 873/2022 </w:t>
      </w:r>
      <w:proofErr w:type="spellStart"/>
      <w:r w:rsidRPr="009A010C">
        <w:rPr>
          <w:rFonts w:asciiTheme="minorHAnsi" w:hAnsiTheme="minorHAnsi" w:cstheme="minorHAnsi"/>
          <w:b/>
          <w:bCs/>
          <w:sz w:val="24"/>
          <w:szCs w:val="24"/>
          <w:lang w:val="fr-FR"/>
        </w:rPr>
        <w:t>privind</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stabilirea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cadrului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legal</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privind</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eligibilitatea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cheltuielilor</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efectuate</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beneficiari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în</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cadrul</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operațiunilor</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finanțate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în</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perioada</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programare</w:t>
      </w:r>
      <w:proofErr w:type="spellEnd"/>
      <w:r w:rsidRPr="009A010C">
        <w:rPr>
          <w:rFonts w:asciiTheme="minorHAnsi" w:hAnsiTheme="minorHAnsi" w:cstheme="minorHAnsi"/>
          <w:b/>
          <w:bCs/>
          <w:sz w:val="24"/>
          <w:szCs w:val="24"/>
          <w:lang w:val="fr-FR"/>
        </w:rPr>
        <w:t xml:space="preserve"> 2021 - 2027 </w:t>
      </w:r>
      <w:proofErr w:type="spellStart"/>
      <w:r w:rsidRPr="009A010C">
        <w:rPr>
          <w:rFonts w:asciiTheme="minorHAnsi" w:hAnsiTheme="minorHAnsi" w:cstheme="minorHAnsi"/>
          <w:b/>
          <w:bCs/>
          <w:sz w:val="24"/>
          <w:szCs w:val="24"/>
          <w:lang w:val="fr-FR"/>
        </w:rPr>
        <w:t>prin</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Fondul</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European</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Dezvoltare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Regională</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Fondul</w:t>
      </w:r>
      <w:proofErr w:type="spellEnd"/>
      <w:r w:rsidRPr="009A010C">
        <w:rPr>
          <w:rFonts w:asciiTheme="minorHAnsi" w:hAnsiTheme="minorHAnsi" w:cstheme="minorHAnsi"/>
          <w:b/>
          <w:bCs/>
          <w:sz w:val="24"/>
          <w:szCs w:val="24"/>
          <w:lang w:val="fr-FR"/>
        </w:rPr>
        <w:t xml:space="preserve"> Social </w:t>
      </w:r>
      <w:proofErr w:type="spellStart"/>
      <w:r w:rsidRPr="009A010C">
        <w:rPr>
          <w:rFonts w:asciiTheme="minorHAnsi" w:hAnsiTheme="minorHAnsi" w:cstheme="minorHAnsi"/>
          <w:b/>
          <w:bCs/>
          <w:sz w:val="24"/>
          <w:szCs w:val="24"/>
          <w:lang w:val="fr-FR"/>
        </w:rPr>
        <w:t>European</w:t>
      </w:r>
      <w:proofErr w:type="spellEnd"/>
      <w:r w:rsidRPr="009A010C">
        <w:rPr>
          <w:rFonts w:asciiTheme="minorHAnsi" w:hAnsiTheme="minorHAnsi" w:cstheme="minorHAnsi"/>
          <w:b/>
          <w:bCs/>
          <w:sz w:val="24"/>
          <w:szCs w:val="24"/>
          <w:lang w:val="fr-FR"/>
        </w:rPr>
        <w:t xml:space="preserve"> Plus, </w:t>
      </w:r>
      <w:proofErr w:type="spellStart"/>
      <w:r w:rsidRPr="009A010C">
        <w:rPr>
          <w:rFonts w:asciiTheme="minorHAnsi" w:hAnsiTheme="minorHAnsi" w:cstheme="minorHAnsi"/>
          <w:b/>
          <w:bCs/>
          <w:sz w:val="24"/>
          <w:szCs w:val="24"/>
          <w:lang w:val="fr-FR"/>
        </w:rPr>
        <w:t>Fondul</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Coeziune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și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Fondul</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pentru</w:t>
      </w:r>
      <w:proofErr w:type="spellEnd"/>
      <w:r w:rsidRPr="009A010C">
        <w:rPr>
          <w:rFonts w:asciiTheme="minorHAnsi" w:hAnsiTheme="minorHAnsi" w:cstheme="minorHAnsi"/>
          <w:b/>
          <w:bCs/>
          <w:sz w:val="24"/>
          <w:szCs w:val="24"/>
          <w:lang w:val="fr-FR"/>
        </w:rPr>
        <w:t xml:space="preserve"> o </w:t>
      </w:r>
      <w:proofErr w:type="spellStart"/>
      <w:r w:rsidRPr="009A010C">
        <w:rPr>
          <w:rFonts w:asciiTheme="minorHAnsi" w:hAnsiTheme="minorHAnsi" w:cstheme="minorHAnsi"/>
          <w:b/>
          <w:bCs/>
          <w:sz w:val="24"/>
          <w:szCs w:val="24"/>
          <w:lang w:val="fr-FR"/>
        </w:rPr>
        <w:t>Tranziție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Justă</w:t>
      </w:r>
      <w:proofErr w:type="spellEnd"/>
      <w:r w:rsidRPr="009A010C">
        <w:rPr>
          <w:rFonts w:asciiTheme="minorHAnsi" w:hAnsiTheme="minorHAnsi" w:cstheme="minorHAnsi"/>
          <w:b/>
          <w:bCs/>
          <w:sz w:val="24"/>
          <w:szCs w:val="24"/>
          <w:lang w:val="fr-FR"/>
        </w:rPr>
        <w:t>.</w:t>
      </w:r>
    </w:p>
    <w:p w14:paraId="39E41D3F" w14:textId="77777777" w:rsidR="00D831F9" w:rsidRPr="009A010C" w:rsidRDefault="00D831F9" w:rsidP="00D831F9">
      <w:pPr>
        <w:autoSpaceDE w:val="0"/>
        <w:autoSpaceDN w:val="0"/>
        <w:adjustRightInd w:val="0"/>
        <w:spacing w:before="0" w:after="0" w:line="259" w:lineRule="auto"/>
        <w:jc w:val="both"/>
        <w:rPr>
          <w:rFonts w:asciiTheme="minorHAnsi" w:hAnsiTheme="minorHAnsi" w:cstheme="minorHAnsi"/>
          <w:b/>
          <w:bCs/>
          <w:sz w:val="24"/>
          <w:szCs w:val="24"/>
          <w:lang w:val="fr-FR"/>
        </w:rPr>
      </w:pPr>
    </w:p>
    <w:p w14:paraId="292DC160" w14:textId="77777777" w:rsidR="006A7EA4" w:rsidRPr="009A010C" w:rsidRDefault="006A7EA4" w:rsidP="00ED57FC">
      <w:pPr>
        <w:pStyle w:val="ListParagraph"/>
        <w:numPr>
          <w:ilvl w:val="0"/>
          <w:numId w:val="46"/>
        </w:numPr>
        <w:spacing w:before="240"/>
        <w:jc w:val="both"/>
        <w:rPr>
          <w:rFonts w:asciiTheme="minorHAnsi" w:hAnsiTheme="minorHAnsi" w:cstheme="minorHAnsi"/>
          <w:b/>
          <w:bCs/>
          <w:snapToGrid w:val="0"/>
          <w:sz w:val="24"/>
          <w:szCs w:val="24"/>
        </w:rPr>
      </w:pPr>
      <w:r w:rsidRPr="009A010C">
        <w:rPr>
          <w:rFonts w:asciiTheme="minorHAnsi" w:eastAsia="Times New Roman" w:hAnsiTheme="minorHAnsi" w:cstheme="minorHAnsi"/>
          <w:b/>
          <w:bCs/>
          <w:sz w:val="24"/>
          <w:szCs w:val="24"/>
          <w:lang w:val="fr-FR"/>
        </w:rPr>
        <w:t xml:space="preserve">A </w:t>
      </w:r>
      <w:proofErr w:type="spellStart"/>
      <w:r w:rsidRPr="009A010C">
        <w:rPr>
          <w:rFonts w:asciiTheme="minorHAnsi" w:eastAsia="Times New Roman" w:hAnsiTheme="minorHAnsi" w:cstheme="minorHAnsi"/>
          <w:b/>
          <w:bCs/>
          <w:sz w:val="24"/>
          <w:szCs w:val="24"/>
          <w:lang w:val="fr-FR"/>
        </w:rPr>
        <w:t>fost</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realizată</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autoevaluarea</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privind</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segregarea</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şcolară</w:t>
      </w:r>
      <w:proofErr w:type="spellEnd"/>
      <w:r w:rsidRPr="009A010C">
        <w:rPr>
          <w:rFonts w:asciiTheme="minorHAnsi" w:eastAsia="Times New Roman" w:hAnsiTheme="minorHAnsi" w:cstheme="minorHAnsi"/>
          <w:b/>
          <w:bCs/>
          <w:sz w:val="24"/>
          <w:szCs w:val="24"/>
          <w:lang w:val="fr-FR"/>
        </w:rPr>
        <w:t xml:space="preserve"> la </w:t>
      </w:r>
      <w:proofErr w:type="spellStart"/>
      <w:r w:rsidRPr="009A010C">
        <w:rPr>
          <w:rFonts w:asciiTheme="minorHAnsi" w:eastAsia="Times New Roman" w:hAnsiTheme="minorHAnsi" w:cstheme="minorHAnsi"/>
          <w:b/>
          <w:bCs/>
          <w:sz w:val="24"/>
          <w:szCs w:val="24"/>
          <w:lang w:val="fr-FR"/>
        </w:rPr>
        <w:t>nivelul</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unității</w:t>
      </w:r>
      <w:proofErr w:type="spellEnd"/>
      <w:r w:rsidRPr="009A010C">
        <w:rPr>
          <w:rFonts w:asciiTheme="minorHAnsi" w:eastAsia="Times New Roman" w:hAnsiTheme="minorHAnsi" w:cstheme="minorHAnsi"/>
          <w:b/>
          <w:bCs/>
          <w:sz w:val="24"/>
          <w:szCs w:val="24"/>
          <w:lang w:val="fr-FR"/>
        </w:rPr>
        <w:t xml:space="preserve"> de </w:t>
      </w:r>
      <w:proofErr w:type="spellStart"/>
      <w:r w:rsidRPr="009A010C">
        <w:rPr>
          <w:rFonts w:asciiTheme="minorHAnsi" w:eastAsia="Times New Roman" w:hAnsiTheme="minorHAnsi" w:cstheme="minorHAnsi"/>
          <w:b/>
          <w:bCs/>
          <w:sz w:val="24"/>
          <w:szCs w:val="24"/>
          <w:lang w:val="fr-FR"/>
        </w:rPr>
        <w:t>învățământ</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aceasta</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fiind</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însoțită</w:t>
      </w:r>
      <w:proofErr w:type="spellEnd"/>
      <w:r w:rsidRPr="009A010C">
        <w:rPr>
          <w:rFonts w:asciiTheme="minorHAnsi" w:eastAsia="Times New Roman" w:hAnsiTheme="minorHAnsi" w:cstheme="minorHAnsi"/>
          <w:b/>
          <w:bCs/>
          <w:sz w:val="24"/>
          <w:szCs w:val="24"/>
          <w:lang w:val="fr-FR"/>
        </w:rPr>
        <w:t xml:space="preserve"> de plan de </w:t>
      </w:r>
      <w:proofErr w:type="spellStart"/>
      <w:r w:rsidRPr="009A010C">
        <w:rPr>
          <w:rFonts w:asciiTheme="minorHAnsi" w:eastAsia="Times New Roman" w:hAnsiTheme="minorHAnsi" w:cstheme="minorHAnsi"/>
          <w:b/>
          <w:bCs/>
          <w:sz w:val="24"/>
          <w:szCs w:val="24"/>
          <w:lang w:val="fr-FR"/>
        </w:rPr>
        <w:t>acțiuni</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și</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măsuri</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propuse</w:t>
      </w:r>
      <w:proofErr w:type="spellEnd"/>
      <w:r w:rsidRPr="009A010C">
        <w:rPr>
          <w:rFonts w:asciiTheme="minorHAnsi" w:eastAsia="Times New Roman" w:hAnsiTheme="minorHAnsi" w:cstheme="minorHAnsi"/>
          <w:b/>
          <w:bCs/>
          <w:sz w:val="24"/>
          <w:szCs w:val="24"/>
          <w:lang w:val="fr-FR"/>
        </w:rPr>
        <w:t xml:space="preserve"> a fi </w:t>
      </w:r>
      <w:proofErr w:type="spellStart"/>
      <w:r w:rsidRPr="009A010C">
        <w:rPr>
          <w:rFonts w:asciiTheme="minorHAnsi" w:eastAsia="Times New Roman" w:hAnsiTheme="minorHAnsi" w:cstheme="minorHAnsi"/>
          <w:b/>
          <w:bCs/>
          <w:sz w:val="24"/>
          <w:szCs w:val="24"/>
          <w:lang w:val="fr-FR"/>
        </w:rPr>
        <w:t>finanțate</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prin</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proiect</w:t>
      </w:r>
      <w:proofErr w:type="spellEnd"/>
    </w:p>
    <w:p w14:paraId="5B60440F" w14:textId="77777777" w:rsidR="006A7EA4" w:rsidRPr="009A010C" w:rsidRDefault="006A7EA4" w:rsidP="006A7EA4">
      <w:pPr>
        <w:pStyle w:val="ListParagraph"/>
        <w:rPr>
          <w:rFonts w:asciiTheme="minorHAnsi" w:hAnsiTheme="minorHAnsi" w:cstheme="minorHAnsi"/>
          <w:b/>
          <w:bCs/>
          <w:snapToGrid w:val="0"/>
          <w:sz w:val="24"/>
          <w:szCs w:val="24"/>
        </w:rPr>
      </w:pPr>
    </w:p>
    <w:p w14:paraId="67430E2D" w14:textId="77777777" w:rsidR="00D831F9" w:rsidRPr="009A010C" w:rsidRDefault="00D831F9" w:rsidP="00ED57FC">
      <w:pPr>
        <w:numPr>
          <w:ilvl w:val="0"/>
          <w:numId w:val="59"/>
        </w:numPr>
        <w:spacing w:before="240" w:after="160" w:line="259" w:lineRule="auto"/>
        <w:contextualSpacing/>
        <w:jc w:val="both"/>
        <w:rPr>
          <w:rFonts w:asciiTheme="minorHAnsi" w:eastAsiaTheme="minorHAnsi" w:hAnsiTheme="minorHAnsi" w:cstheme="minorHAnsi"/>
          <w:b/>
          <w:bCs/>
          <w:snapToGrid w:val="0"/>
          <w:sz w:val="24"/>
          <w:szCs w:val="24"/>
          <w:lang w:val="en-GB"/>
        </w:rPr>
      </w:pPr>
      <w:proofErr w:type="spellStart"/>
      <w:r w:rsidRPr="009A010C">
        <w:rPr>
          <w:rFonts w:asciiTheme="minorHAnsi" w:eastAsiaTheme="minorHAnsi" w:hAnsiTheme="minorHAnsi" w:cstheme="minorHAnsi"/>
          <w:b/>
          <w:bCs/>
          <w:snapToGrid w:val="0"/>
          <w:sz w:val="24"/>
          <w:szCs w:val="24"/>
          <w:lang w:val="en-GB"/>
        </w:rPr>
        <w:t>Contributia</w:t>
      </w:r>
      <w:proofErr w:type="spellEnd"/>
      <w:r w:rsidRPr="009A010C">
        <w:rPr>
          <w:rFonts w:asciiTheme="minorHAnsi" w:eastAsiaTheme="minorHAnsi" w:hAnsiTheme="minorHAnsi" w:cstheme="minorHAnsi"/>
          <w:b/>
          <w:bCs/>
          <w:snapToGrid w:val="0"/>
          <w:sz w:val="24"/>
          <w:szCs w:val="24"/>
          <w:lang w:val="en-GB"/>
        </w:rPr>
        <w:t xml:space="preserve"> </w:t>
      </w:r>
      <w:proofErr w:type="spellStart"/>
      <w:r w:rsidRPr="009A010C">
        <w:rPr>
          <w:rFonts w:asciiTheme="minorHAnsi" w:eastAsiaTheme="minorHAnsi" w:hAnsiTheme="minorHAnsi" w:cstheme="minorHAnsi"/>
          <w:b/>
          <w:bCs/>
          <w:snapToGrid w:val="0"/>
          <w:sz w:val="24"/>
          <w:szCs w:val="24"/>
          <w:lang w:val="en-GB"/>
        </w:rPr>
        <w:t>proiectului</w:t>
      </w:r>
      <w:proofErr w:type="spellEnd"/>
      <w:r w:rsidRPr="009A010C">
        <w:rPr>
          <w:rFonts w:asciiTheme="minorHAnsi" w:eastAsiaTheme="minorHAnsi" w:hAnsiTheme="minorHAnsi" w:cstheme="minorHAnsi"/>
          <w:b/>
          <w:bCs/>
          <w:snapToGrid w:val="0"/>
          <w:sz w:val="24"/>
          <w:szCs w:val="24"/>
          <w:lang w:val="en-GB"/>
        </w:rPr>
        <w:t xml:space="preserve"> la </w:t>
      </w:r>
      <w:proofErr w:type="spellStart"/>
      <w:r w:rsidRPr="009A010C">
        <w:rPr>
          <w:rFonts w:asciiTheme="minorHAnsi" w:eastAsiaTheme="minorHAnsi" w:hAnsiTheme="minorHAnsi" w:cstheme="minorHAnsi"/>
          <w:b/>
          <w:bCs/>
          <w:snapToGrid w:val="0"/>
          <w:sz w:val="24"/>
          <w:szCs w:val="24"/>
          <w:lang w:val="en-GB"/>
        </w:rPr>
        <w:t>realizarea</w:t>
      </w:r>
      <w:proofErr w:type="spellEnd"/>
      <w:r w:rsidRPr="009A010C">
        <w:rPr>
          <w:rFonts w:asciiTheme="minorHAnsi" w:eastAsiaTheme="minorHAnsi" w:hAnsiTheme="minorHAnsi" w:cstheme="minorHAnsi"/>
          <w:b/>
          <w:bCs/>
          <w:snapToGrid w:val="0"/>
          <w:sz w:val="24"/>
          <w:szCs w:val="24"/>
          <w:lang w:val="en-GB"/>
        </w:rPr>
        <w:t xml:space="preserve"> </w:t>
      </w:r>
      <w:proofErr w:type="spellStart"/>
      <w:r w:rsidRPr="009A010C">
        <w:rPr>
          <w:rFonts w:asciiTheme="minorHAnsi" w:eastAsiaTheme="minorHAnsi" w:hAnsiTheme="minorHAnsi" w:cstheme="minorHAnsi"/>
          <w:b/>
          <w:bCs/>
          <w:snapToGrid w:val="0"/>
          <w:sz w:val="24"/>
          <w:szCs w:val="24"/>
          <w:lang w:val="en-GB"/>
        </w:rPr>
        <w:t>obiectivelor</w:t>
      </w:r>
      <w:proofErr w:type="spellEnd"/>
      <w:r w:rsidRPr="009A010C">
        <w:rPr>
          <w:rFonts w:asciiTheme="minorHAnsi" w:eastAsiaTheme="minorHAnsi" w:hAnsiTheme="minorHAnsi" w:cstheme="minorHAnsi"/>
          <w:b/>
          <w:bCs/>
          <w:snapToGrid w:val="0"/>
          <w:sz w:val="24"/>
          <w:szCs w:val="24"/>
          <w:lang w:val="en-GB"/>
        </w:rPr>
        <w:t xml:space="preserve"> </w:t>
      </w:r>
      <w:proofErr w:type="spellStart"/>
      <w:r w:rsidRPr="009A010C">
        <w:rPr>
          <w:rFonts w:asciiTheme="minorHAnsi" w:eastAsiaTheme="minorHAnsi" w:hAnsiTheme="minorHAnsi" w:cstheme="minorHAnsi"/>
          <w:b/>
          <w:bCs/>
          <w:snapToGrid w:val="0"/>
          <w:sz w:val="24"/>
          <w:szCs w:val="24"/>
          <w:lang w:val="en-GB"/>
        </w:rPr>
        <w:t>Strategiei</w:t>
      </w:r>
      <w:proofErr w:type="spellEnd"/>
      <w:r w:rsidRPr="009A010C">
        <w:rPr>
          <w:rFonts w:asciiTheme="minorHAnsi" w:eastAsiaTheme="minorHAnsi" w:hAnsiTheme="minorHAnsi" w:cstheme="minorHAnsi"/>
          <w:b/>
          <w:bCs/>
          <w:snapToGrid w:val="0"/>
          <w:sz w:val="24"/>
          <w:szCs w:val="24"/>
          <w:lang w:val="en-GB"/>
        </w:rPr>
        <w:t xml:space="preserve"> Integrate de </w:t>
      </w:r>
      <w:proofErr w:type="spellStart"/>
      <w:r w:rsidRPr="009A010C">
        <w:rPr>
          <w:rFonts w:asciiTheme="minorHAnsi" w:eastAsiaTheme="minorHAnsi" w:hAnsiTheme="minorHAnsi" w:cstheme="minorHAnsi"/>
          <w:b/>
          <w:bCs/>
          <w:snapToGrid w:val="0"/>
          <w:sz w:val="24"/>
          <w:szCs w:val="24"/>
          <w:lang w:val="en-GB"/>
        </w:rPr>
        <w:t>Dezvoltare</w:t>
      </w:r>
      <w:proofErr w:type="spellEnd"/>
      <w:r w:rsidRPr="009A010C">
        <w:rPr>
          <w:rFonts w:asciiTheme="minorHAnsi" w:eastAsiaTheme="minorHAnsi" w:hAnsiTheme="minorHAnsi" w:cstheme="minorHAnsi"/>
          <w:b/>
          <w:bCs/>
          <w:snapToGrid w:val="0"/>
          <w:sz w:val="24"/>
          <w:szCs w:val="24"/>
          <w:lang w:val="en-GB"/>
        </w:rPr>
        <w:t xml:space="preserve"> </w:t>
      </w:r>
      <w:proofErr w:type="spellStart"/>
      <w:proofErr w:type="gramStart"/>
      <w:r w:rsidRPr="009A010C">
        <w:rPr>
          <w:rFonts w:asciiTheme="minorHAnsi" w:eastAsiaTheme="minorHAnsi" w:hAnsiTheme="minorHAnsi" w:cstheme="minorHAnsi"/>
          <w:b/>
          <w:bCs/>
          <w:snapToGrid w:val="0"/>
          <w:sz w:val="24"/>
          <w:szCs w:val="24"/>
          <w:lang w:val="en-GB"/>
        </w:rPr>
        <w:t>Durabilă</w:t>
      </w:r>
      <w:proofErr w:type="spellEnd"/>
      <w:r w:rsidRPr="009A010C">
        <w:rPr>
          <w:rFonts w:asciiTheme="minorHAnsi" w:eastAsiaTheme="minorHAnsi" w:hAnsiTheme="minorHAnsi" w:cstheme="minorHAnsi"/>
          <w:b/>
          <w:bCs/>
          <w:snapToGrid w:val="0"/>
          <w:sz w:val="24"/>
          <w:szCs w:val="24"/>
          <w:lang w:val="en-GB"/>
        </w:rPr>
        <w:t xml:space="preserve">  </w:t>
      </w:r>
      <w:proofErr w:type="spellStart"/>
      <w:r w:rsidRPr="009A010C">
        <w:rPr>
          <w:rFonts w:asciiTheme="minorHAnsi" w:eastAsiaTheme="minorHAnsi" w:hAnsiTheme="minorHAnsi" w:cstheme="minorHAnsi"/>
          <w:b/>
          <w:bCs/>
          <w:snapToGrid w:val="0"/>
          <w:sz w:val="24"/>
          <w:szCs w:val="24"/>
          <w:lang w:val="en-GB"/>
        </w:rPr>
        <w:t>Deltei</w:t>
      </w:r>
      <w:proofErr w:type="spellEnd"/>
      <w:proofErr w:type="gramEnd"/>
      <w:r w:rsidRPr="009A010C">
        <w:rPr>
          <w:rFonts w:asciiTheme="minorHAnsi" w:eastAsiaTheme="minorHAnsi" w:hAnsiTheme="minorHAnsi" w:cstheme="minorHAnsi"/>
          <w:b/>
          <w:bCs/>
          <w:snapToGrid w:val="0"/>
          <w:sz w:val="24"/>
          <w:szCs w:val="24"/>
          <w:lang w:val="en-GB"/>
        </w:rPr>
        <w:t xml:space="preserve"> </w:t>
      </w:r>
      <w:proofErr w:type="spellStart"/>
      <w:r w:rsidRPr="009A010C">
        <w:rPr>
          <w:rFonts w:asciiTheme="minorHAnsi" w:eastAsiaTheme="minorHAnsi" w:hAnsiTheme="minorHAnsi" w:cstheme="minorHAnsi"/>
          <w:b/>
          <w:bCs/>
          <w:snapToGrid w:val="0"/>
          <w:sz w:val="24"/>
          <w:szCs w:val="24"/>
          <w:lang w:val="en-GB"/>
        </w:rPr>
        <w:t>Dunării</w:t>
      </w:r>
      <w:proofErr w:type="spellEnd"/>
      <w:r w:rsidRPr="009A010C">
        <w:rPr>
          <w:rFonts w:asciiTheme="minorHAnsi" w:eastAsiaTheme="minorHAnsi" w:hAnsiTheme="minorHAnsi" w:cstheme="minorHAnsi"/>
          <w:b/>
          <w:bCs/>
          <w:snapToGrid w:val="0"/>
          <w:sz w:val="24"/>
          <w:szCs w:val="24"/>
          <w:lang w:val="en-GB"/>
        </w:rPr>
        <w:t xml:space="preserve">  </w:t>
      </w:r>
      <w:r w:rsidRPr="009A010C">
        <w:rPr>
          <w:rFonts w:asciiTheme="minorHAnsi" w:eastAsiaTheme="minorHAnsi" w:hAnsiTheme="minorHAnsi" w:cstheme="minorHAnsi"/>
          <w:b/>
          <w:bCs/>
          <w:snapToGrid w:val="0"/>
          <w:sz w:val="24"/>
          <w:szCs w:val="24"/>
        </w:rPr>
        <w:t>și caracterul integrat al proiectului</w:t>
      </w:r>
    </w:p>
    <w:bookmarkEnd w:id="134"/>
    <w:p w14:paraId="3AF3693F" w14:textId="77777777" w:rsidR="00D831F9" w:rsidRPr="009A010C" w:rsidRDefault="00D831F9" w:rsidP="00D831F9">
      <w:pPr>
        <w:spacing w:before="240"/>
        <w:jc w:val="both"/>
        <w:rPr>
          <w:rFonts w:asciiTheme="minorHAnsi" w:eastAsiaTheme="minorHAnsi" w:hAnsiTheme="minorHAnsi" w:cstheme="minorHAnsi"/>
          <w:b/>
          <w:bCs/>
          <w:snapToGrid w:val="0"/>
          <w:sz w:val="24"/>
          <w:szCs w:val="24"/>
          <w:lang w:val="en-GB"/>
        </w:rPr>
      </w:pPr>
      <w:r w:rsidRPr="009A010C">
        <w:rPr>
          <w:rFonts w:asciiTheme="minorHAnsi" w:eastAsiaTheme="minorHAnsi" w:hAnsiTheme="minorHAnsi" w:cstheme="minorHAnsi"/>
          <w:sz w:val="24"/>
          <w:szCs w:val="24"/>
        </w:rPr>
        <w:t>Operațiunile selectate vor demonstra caracterul integrat al proiectului si că respectă strategia teritorială menționată.</w:t>
      </w:r>
    </w:p>
    <w:p w14:paraId="27196384" w14:textId="77777777" w:rsidR="00D831F9" w:rsidRPr="009A010C" w:rsidRDefault="00D831F9" w:rsidP="00D831F9">
      <w:pPr>
        <w:spacing w:before="240" w:after="160" w:line="259" w:lineRule="auto"/>
        <w:jc w:val="both"/>
        <w:rPr>
          <w:rFonts w:asciiTheme="minorHAnsi" w:eastAsiaTheme="minorHAnsi" w:hAnsiTheme="minorHAnsi" w:cstheme="minorHAnsi"/>
          <w:bCs/>
          <w:snapToGrid w:val="0"/>
          <w:sz w:val="24"/>
          <w:szCs w:val="24"/>
          <w:lang w:val="en-GB"/>
        </w:rPr>
      </w:pPr>
      <w:proofErr w:type="spellStart"/>
      <w:r w:rsidRPr="009A010C">
        <w:rPr>
          <w:rFonts w:asciiTheme="minorHAnsi" w:eastAsiaTheme="minorHAnsi" w:hAnsiTheme="minorHAnsi" w:cstheme="minorHAnsi"/>
          <w:snapToGrid w:val="0"/>
          <w:sz w:val="24"/>
          <w:szCs w:val="24"/>
          <w:lang w:val="en-GB"/>
        </w:rPr>
        <w:t>Contributia</w:t>
      </w:r>
      <w:proofErr w:type="spellEnd"/>
      <w:r w:rsidRPr="009A010C">
        <w:rPr>
          <w:rFonts w:asciiTheme="minorHAnsi" w:eastAsiaTheme="minorHAnsi" w:hAnsiTheme="minorHAnsi" w:cstheme="minorHAnsi"/>
          <w:snapToGrid w:val="0"/>
          <w:sz w:val="24"/>
          <w:szCs w:val="24"/>
          <w:lang w:val="en-GB"/>
        </w:rPr>
        <w:t xml:space="preserve"> </w:t>
      </w:r>
      <w:proofErr w:type="spellStart"/>
      <w:r w:rsidRPr="009A010C">
        <w:rPr>
          <w:rFonts w:asciiTheme="minorHAnsi" w:eastAsiaTheme="minorHAnsi" w:hAnsiTheme="minorHAnsi" w:cstheme="minorHAnsi"/>
          <w:snapToGrid w:val="0"/>
          <w:sz w:val="24"/>
          <w:szCs w:val="24"/>
          <w:lang w:val="en-GB"/>
        </w:rPr>
        <w:t>proiectului</w:t>
      </w:r>
      <w:proofErr w:type="spellEnd"/>
      <w:r w:rsidRPr="009A010C">
        <w:rPr>
          <w:rFonts w:asciiTheme="minorHAnsi" w:eastAsiaTheme="minorHAnsi" w:hAnsiTheme="minorHAnsi" w:cstheme="minorHAnsi"/>
          <w:snapToGrid w:val="0"/>
          <w:sz w:val="24"/>
          <w:szCs w:val="24"/>
          <w:lang w:val="en-GB"/>
        </w:rPr>
        <w:t xml:space="preserve"> la </w:t>
      </w:r>
      <w:proofErr w:type="spellStart"/>
      <w:r w:rsidRPr="009A010C">
        <w:rPr>
          <w:rFonts w:asciiTheme="minorHAnsi" w:eastAsiaTheme="minorHAnsi" w:hAnsiTheme="minorHAnsi" w:cstheme="minorHAnsi"/>
          <w:snapToGrid w:val="0"/>
          <w:sz w:val="24"/>
          <w:szCs w:val="24"/>
          <w:lang w:val="en-GB"/>
        </w:rPr>
        <w:t>realizarea</w:t>
      </w:r>
      <w:proofErr w:type="spellEnd"/>
      <w:r w:rsidRPr="009A010C">
        <w:rPr>
          <w:rFonts w:asciiTheme="minorHAnsi" w:eastAsiaTheme="minorHAnsi" w:hAnsiTheme="minorHAnsi" w:cstheme="minorHAnsi"/>
          <w:snapToGrid w:val="0"/>
          <w:sz w:val="24"/>
          <w:szCs w:val="24"/>
          <w:lang w:val="en-GB"/>
        </w:rPr>
        <w:t xml:space="preserve"> </w:t>
      </w:r>
      <w:proofErr w:type="spellStart"/>
      <w:r w:rsidRPr="009A010C">
        <w:rPr>
          <w:rFonts w:asciiTheme="minorHAnsi" w:eastAsiaTheme="minorHAnsi" w:hAnsiTheme="minorHAnsi" w:cstheme="minorHAnsi"/>
          <w:snapToGrid w:val="0"/>
          <w:sz w:val="24"/>
          <w:szCs w:val="24"/>
          <w:lang w:val="en-GB"/>
        </w:rPr>
        <w:t>obiectivelor</w:t>
      </w:r>
      <w:proofErr w:type="spellEnd"/>
      <w:r w:rsidRPr="009A010C">
        <w:rPr>
          <w:rFonts w:asciiTheme="minorHAnsi" w:eastAsiaTheme="minorHAnsi" w:hAnsiTheme="minorHAnsi" w:cstheme="minorHAnsi"/>
          <w:snapToGrid w:val="0"/>
          <w:sz w:val="24"/>
          <w:szCs w:val="24"/>
          <w:lang w:val="en-GB"/>
        </w:rPr>
        <w:t xml:space="preserve"> </w:t>
      </w:r>
      <w:proofErr w:type="spellStart"/>
      <w:r w:rsidRPr="009A010C">
        <w:rPr>
          <w:rFonts w:asciiTheme="minorHAnsi" w:eastAsiaTheme="minorHAnsi" w:hAnsiTheme="minorHAnsi" w:cstheme="minorHAnsi"/>
          <w:snapToGrid w:val="0"/>
          <w:sz w:val="24"/>
          <w:szCs w:val="24"/>
          <w:lang w:val="en-GB"/>
        </w:rPr>
        <w:t>Strategiei</w:t>
      </w:r>
      <w:proofErr w:type="spellEnd"/>
      <w:r w:rsidRPr="009A010C">
        <w:rPr>
          <w:rFonts w:asciiTheme="minorHAnsi" w:eastAsiaTheme="minorHAnsi" w:hAnsiTheme="minorHAnsi" w:cstheme="minorHAnsi"/>
          <w:snapToGrid w:val="0"/>
          <w:sz w:val="24"/>
          <w:szCs w:val="24"/>
          <w:lang w:val="en-GB"/>
        </w:rPr>
        <w:t xml:space="preserve"> Integrate</w:t>
      </w:r>
      <w:r w:rsidRPr="009A010C">
        <w:rPr>
          <w:rFonts w:asciiTheme="minorHAnsi" w:eastAsiaTheme="minorHAnsi" w:hAnsiTheme="minorHAnsi" w:cstheme="minorHAnsi"/>
          <w:b/>
          <w:bCs/>
          <w:snapToGrid w:val="0"/>
          <w:sz w:val="24"/>
          <w:szCs w:val="24"/>
          <w:lang w:val="en-GB"/>
        </w:rPr>
        <w:t xml:space="preserve"> </w:t>
      </w:r>
      <w:r w:rsidRPr="009A010C">
        <w:rPr>
          <w:rFonts w:asciiTheme="minorHAnsi" w:eastAsiaTheme="minorHAnsi" w:hAnsiTheme="minorHAnsi" w:cstheme="minorHAnsi"/>
          <w:bCs/>
          <w:snapToGrid w:val="0"/>
          <w:sz w:val="24"/>
          <w:szCs w:val="24"/>
          <w:lang w:val="en-GB"/>
        </w:rPr>
        <w:t xml:space="preserve">de </w:t>
      </w:r>
      <w:proofErr w:type="spellStart"/>
      <w:r w:rsidRPr="009A010C">
        <w:rPr>
          <w:rFonts w:asciiTheme="minorHAnsi" w:eastAsiaTheme="minorHAnsi" w:hAnsiTheme="minorHAnsi" w:cstheme="minorHAnsi"/>
          <w:bCs/>
          <w:snapToGrid w:val="0"/>
          <w:sz w:val="24"/>
          <w:szCs w:val="24"/>
          <w:lang w:val="en-GB"/>
        </w:rPr>
        <w:t>Dezvoltare</w:t>
      </w:r>
      <w:proofErr w:type="spellEnd"/>
      <w:r w:rsidRPr="009A010C">
        <w:rPr>
          <w:rFonts w:asciiTheme="minorHAnsi" w:eastAsiaTheme="minorHAnsi" w:hAnsiTheme="minorHAnsi" w:cstheme="minorHAnsi"/>
          <w:bCs/>
          <w:snapToGrid w:val="0"/>
          <w:sz w:val="24"/>
          <w:szCs w:val="24"/>
          <w:lang w:val="en-GB"/>
        </w:rPr>
        <w:t xml:space="preserve"> </w:t>
      </w:r>
      <w:proofErr w:type="spellStart"/>
      <w:r w:rsidRPr="009A010C">
        <w:rPr>
          <w:rFonts w:asciiTheme="minorHAnsi" w:eastAsiaTheme="minorHAnsi" w:hAnsiTheme="minorHAnsi" w:cstheme="minorHAnsi"/>
          <w:bCs/>
          <w:snapToGrid w:val="0"/>
          <w:sz w:val="24"/>
          <w:szCs w:val="24"/>
          <w:lang w:val="en-GB"/>
        </w:rPr>
        <w:t>Durabilă</w:t>
      </w:r>
      <w:proofErr w:type="spellEnd"/>
      <w:r w:rsidRPr="009A010C">
        <w:rPr>
          <w:rFonts w:asciiTheme="minorHAnsi" w:eastAsiaTheme="minorHAnsi" w:hAnsiTheme="minorHAnsi" w:cstheme="minorHAnsi"/>
          <w:bCs/>
          <w:snapToGrid w:val="0"/>
          <w:sz w:val="24"/>
          <w:szCs w:val="24"/>
          <w:lang w:val="en-GB"/>
        </w:rPr>
        <w:t xml:space="preserve"> a </w:t>
      </w:r>
      <w:proofErr w:type="spellStart"/>
      <w:r w:rsidRPr="009A010C">
        <w:rPr>
          <w:rFonts w:asciiTheme="minorHAnsi" w:eastAsiaTheme="minorHAnsi" w:hAnsiTheme="minorHAnsi" w:cstheme="minorHAnsi"/>
          <w:bCs/>
          <w:snapToGrid w:val="0"/>
          <w:sz w:val="24"/>
          <w:szCs w:val="24"/>
          <w:lang w:val="en-GB"/>
        </w:rPr>
        <w:t>Deltei</w:t>
      </w:r>
      <w:proofErr w:type="spellEnd"/>
      <w:r w:rsidRPr="009A010C">
        <w:rPr>
          <w:rFonts w:asciiTheme="minorHAnsi" w:eastAsiaTheme="minorHAnsi" w:hAnsiTheme="minorHAnsi" w:cstheme="minorHAnsi"/>
          <w:bCs/>
          <w:snapToGrid w:val="0"/>
          <w:sz w:val="24"/>
          <w:szCs w:val="24"/>
          <w:lang w:val="en-GB"/>
        </w:rPr>
        <w:t xml:space="preserve"> </w:t>
      </w:r>
      <w:proofErr w:type="spellStart"/>
      <w:r w:rsidRPr="009A010C">
        <w:rPr>
          <w:rFonts w:asciiTheme="minorHAnsi" w:eastAsiaTheme="minorHAnsi" w:hAnsiTheme="minorHAnsi" w:cstheme="minorHAnsi"/>
          <w:bCs/>
          <w:snapToGrid w:val="0"/>
          <w:sz w:val="24"/>
          <w:szCs w:val="24"/>
          <w:lang w:val="en-GB"/>
        </w:rPr>
        <w:t>Dunării</w:t>
      </w:r>
      <w:proofErr w:type="spellEnd"/>
      <w:r w:rsidRPr="009A010C">
        <w:rPr>
          <w:rFonts w:asciiTheme="minorHAnsi" w:eastAsiaTheme="minorHAnsi" w:hAnsiTheme="minorHAnsi" w:cstheme="minorHAnsi"/>
          <w:bCs/>
          <w:snapToGrid w:val="0"/>
          <w:sz w:val="24"/>
          <w:szCs w:val="24"/>
          <w:lang w:val="en-GB"/>
        </w:rPr>
        <w:t xml:space="preserve"> (SIDDDD) </w:t>
      </w:r>
      <w:proofErr w:type="spellStart"/>
      <w:r w:rsidRPr="009A010C">
        <w:rPr>
          <w:rFonts w:asciiTheme="minorHAnsi" w:eastAsiaTheme="minorHAnsi" w:hAnsiTheme="minorHAnsi" w:cstheme="minorHAnsi"/>
          <w:bCs/>
          <w:snapToGrid w:val="0"/>
          <w:sz w:val="24"/>
          <w:szCs w:val="24"/>
          <w:lang w:val="en-GB"/>
        </w:rPr>
        <w:t>și</w:t>
      </w:r>
      <w:proofErr w:type="spellEnd"/>
      <w:r w:rsidRPr="009A010C">
        <w:rPr>
          <w:rFonts w:asciiTheme="minorHAnsi" w:eastAsiaTheme="minorHAnsi" w:hAnsiTheme="minorHAnsi" w:cstheme="minorHAnsi"/>
          <w:bCs/>
          <w:snapToGrid w:val="0"/>
          <w:sz w:val="24"/>
          <w:szCs w:val="24"/>
          <w:lang w:val="en-GB"/>
        </w:rPr>
        <w:t xml:space="preserve"> </w:t>
      </w:r>
      <w:proofErr w:type="spellStart"/>
      <w:r w:rsidRPr="009A010C">
        <w:rPr>
          <w:rFonts w:asciiTheme="minorHAnsi" w:eastAsiaTheme="minorHAnsi" w:hAnsiTheme="minorHAnsi" w:cstheme="minorHAnsi"/>
          <w:bCs/>
          <w:snapToGrid w:val="0"/>
          <w:sz w:val="24"/>
          <w:szCs w:val="24"/>
          <w:lang w:val="en-GB"/>
        </w:rPr>
        <w:t>caracterul</w:t>
      </w:r>
      <w:proofErr w:type="spellEnd"/>
      <w:r w:rsidRPr="009A010C">
        <w:rPr>
          <w:rFonts w:asciiTheme="minorHAnsi" w:eastAsiaTheme="minorHAnsi" w:hAnsiTheme="minorHAnsi" w:cstheme="minorHAnsi"/>
          <w:bCs/>
          <w:snapToGrid w:val="0"/>
          <w:sz w:val="24"/>
          <w:szCs w:val="24"/>
          <w:lang w:val="en-GB"/>
        </w:rPr>
        <w:t xml:space="preserve"> </w:t>
      </w:r>
      <w:proofErr w:type="spellStart"/>
      <w:r w:rsidRPr="009A010C">
        <w:rPr>
          <w:rFonts w:asciiTheme="minorHAnsi" w:eastAsiaTheme="minorHAnsi" w:hAnsiTheme="minorHAnsi" w:cstheme="minorHAnsi"/>
          <w:bCs/>
          <w:snapToGrid w:val="0"/>
          <w:sz w:val="24"/>
          <w:szCs w:val="24"/>
          <w:lang w:val="en-GB"/>
        </w:rPr>
        <w:t>integrat</w:t>
      </w:r>
      <w:proofErr w:type="spellEnd"/>
      <w:r w:rsidRPr="009A010C">
        <w:rPr>
          <w:rFonts w:asciiTheme="minorHAnsi" w:eastAsiaTheme="minorHAnsi" w:hAnsiTheme="minorHAnsi" w:cstheme="minorHAnsi"/>
          <w:bCs/>
          <w:snapToGrid w:val="0"/>
          <w:sz w:val="24"/>
          <w:szCs w:val="24"/>
          <w:lang w:val="en-GB"/>
        </w:rPr>
        <w:t xml:space="preserve"> al </w:t>
      </w:r>
      <w:proofErr w:type="spellStart"/>
      <w:r w:rsidRPr="009A010C">
        <w:rPr>
          <w:rFonts w:asciiTheme="minorHAnsi" w:eastAsiaTheme="minorHAnsi" w:hAnsiTheme="minorHAnsi" w:cstheme="minorHAnsi"/>
          <w:bCs/>
          <w:snapToGrid w:val="0"/>
          <w:sz w:val="24"/>
          <w:szCs w:val="24"/>
          <w:lang w:val="en-GB"/>
        </w:rPr>
        <w:t>proiectului</w:t>
      </w:r>
      <w:proofErr w:type="spellEnd"/>
      <w:r w:rsidRPr="009A010C">
        <w:rPr>
          <w:rFonts w:asciiTheme="minorHAnsi" w:eastAsiaTheme="minorHAnsi" w:hAnsiTheme="minorHAnsi" w:cstheme="minorHAnsi"/>
          <w:bCs/>
          <w:snapToGrid w:val="0"/>
          <w:sz w:val="24"/>
          <w:szCs w:val="24"/>
          <w:lang w:val="en-GB"/>
        </w:rPr>
        <w:t xml:space="preserve"> sunt </w:t>
      </w:r>
      <w:proofErr w:type="spellStart"/>
      <w:r w:rsidRPr="009A010C">
        <w:rPr>
          <w:rFonts w:asciiTheme="minorHAnsi" w:eastAsiaTheme="minorHAnsi" w:hAnsiTheme="minorHAnsi" w:cstheme="minorHAnsi"/>
          <w:bCs/>
          <w:snapToGrid w:val="0"/>
          <w:sz w:val="24"/>
          <w:szCs w:val="24"/>
          <w:lang w:val="en-GB"/>
        </w:rPr>
        <w:t>aspecte</w:t>
      </w:r>
      <w:proofErr w:type="spellEnd"/>
      <w:r w:rsidRPr="009A010C">
        <w:rPr>
          <w:rFonts w:asciiTheme="minorHAnsi" w:eastAsiaTheme="minorHAnsi" w:hAnsiTheme="minorHAnsi" w:cstheme="minorHAnsi"/>
          <w:bCs/>
          <w:snapToGrid w:val="0"/>
          <w:sz w:val="24"/>
          <w:szCs w:val="24"/>
          <w:lang w:val="en-GB"/>
        </w:rPr>
        <w:t xml:space="preserve"> </w:t>
      </w:r>
      <w:proofErr w:type="spellStart"/>
      <w:r w:rsidRPr="009A010C">
        <w:rPr>
          <w:rFonts w:asciiTheme="minorHAnsi" w:eastAsiaTheme="minorHAnsi" w:hAnsiTheme="minorHAnsi" w:cstheme="minorHAnsi"/>
          <w:bCs/>
          <w:snapToGrid w:val="0"/>
          <w:sz w:val="24"/>
          <w:szCs w:val="24"/>
          <w:lang w:val="en-GB"/>
        </w:rPr>
        <w:t>analizate</w:t>
      </w:r>
      <w:proofErr w:type="spellEnd"/>
      <w:r w:rsidRPr="009A010C">
        <w:rPr>
          <w:rFonts w:asciiTheme="minorHAnsi" w:eastAsiaTheme="minorHAnsi" w:hAnsiTheme="minorHAnsi" w:cstheme="minorHAnsi"/>
          <w:bCs/>
          <w:snapToGrid w:val="0"/>
          <w:sz w:val="24"/>
          <w:szCs w:val="24"/>
          <w:lang w:val="en-GB"/>
        </w:rPr>
        <w:t xml:space="preserve"> de </w:t>
      </w:r>
      <w:proofErr w:type="spellStart"/>
      <w:r w:rsidRPr="009A010C">
        <w:rPr>
          <w:rFonts w:asciiTheme="minorHAnsi" w:eastAsiaTheme="minorHAnsi" w:hAnsiTheme="minorHAnsi" w:cstheme="minorHAnsi"/>
          <w:bCs/>
          <w:snapToGrid w:val="0"/>
          <w:sz w:val="24"/>
          <w:szCs w:val="24"/>
          <w:lang w:val="en-GB"/>
        </w:rPr>
        <w:t>către</w:t>
      </w:r>
      <w:proofErr w:type="spellEnd"/>
      <w:r w:rsidRPr="009A010C">
        <w:rPr>
          <w:rFonts w:asciiTheme="minorHAnsi" w:eastAsiaTheme="minorHAnsi" w:hAnsiTheme="minorHAnsi" w:cstheme="minorHAnsi"/>
          <w:bCs/>
          <w:snapToGrid w:val="0"/>
          <w:sz w:val="24"/>
          <w:szCs w:val="24"/>
          <w:lang w:val="en-GB"/>
        </w:rPr>
        <w:t xml:space="preserve"> </w:t>
      </w:r>
      <w:proofErr w:type="spellStart"/>
      <w:r w:rsidRPr="009A010C">
        <w:rPr>
          <w:rFonts w:asciiTheme="minorHAnsi" w:eastAsiaTheme="minorHAnsi" w:hAnsiTheme="minorHAnsi" w:cstheme="minorHAnsi"/>
          <w:bCs/>
          <w:snapToGrid w:val="0"/>
          <w:sz w:val="24"/>
          <w:szCs w:val="24"/>
          <w:lang w:val="en-GB"/>
        </w:rPr>
        <w:t>Asociaţia</w:t>
      </w:r>
      <w:proofErr w:type="spellEnd"/>
      <w:r w:rsidRPr="009A010C">
        <w:rPr>
          <w:rFonts w:asciiTheme="minorHAnsi" w:eastAsiaTheme="minorHAnsi" w:hAnsiTheme="minorHAnsi" w:cstheme="minorHAnsi"/>
          <w:bCs/>
          <w:snapToGrid w:val="0"/>
          <w:sz w:val="24"/>
          <w:szCs w:val="24"/>
          <w:lang w:val="en-GB"/>
        </w:rPr>
        <w:t xml:space="preserve"> </w:t>
      </w:r>
      <w:proofErr w:type="spellStart"/>
      <w:r w:rsidRPr="009A010C">
        <w:rPr>
          <w:rFonts w:asciiTheme="minorHAnsi" w:eastAsiaTheme="minorHAnsi" w:hAnsiTheme="minorHAnsi" w:cstheme="minorHAnsi"/>
          <w:bCs/>
          <w:snapToGrid w:val="0"/>
          <w:sz w:val="24"/>
          <w:szCs w:val="24"/>
          <w:lang w:val="en-GB"/>
        </w:rPr>
        <w:t>pentru</w:t>
      </w:r>
      <w:proofErr w:type="spellEnd"/>
      <w:r w:rsidRPr="009A010C">
        <w:rPr>
          <w:rFonts w:asciiTheme="minorHAnsi" w:eastAsiaTheme="minorHAnsi" w:hAnsiTheme="minorHAnsi" w:cstheme="minorHAnsi"/>
          <w:bCs/>
          <w:snapToGrid w:val="0"/>
          <w:sz w:val="24"/>
          <w:szCs w:val="24"/>
          <w:lang w:val="en-GB"/>
        </w:rPr>
        <w:t xml:space="preserve"> </w:t>
      </w:r>
      <w:proofErr w:type="spellStart"/>
      <w:r w:rsidRPr="009A010C">
        <w:rPr>
          <w:rFonts w:asciiTheme="minorHAnsi" w:eastAsiaTheme="minorHAnsi" w:hAnsiTheme="minorHAnsi" w:cstheme="minorHAnsi"/>
          <w:bCs/>
          <w:snapToGrid w:val="0"/>
          <w:sz w:val="24"/>
          <w:szCs w:val="24"/>
          <w:lang w:val="en-GB"/>
        </w:rPr>
        <w:t>Dezvoltare</w:t>
      </w:r>
      <w:proofErr w:type="spellEnd"/>
      <w:r w:rsidRPr="009A010C">
        <w:rPr>
          <w:rFonts w:asciiTheme="minorHAnsi" w:eastAsiaTheme="minorHAnsi" w:hAnsiTheme="minorHAnsi" w:cstheme="minorHAnsi"/>
          <w:bCs/>
          <w:snapToGrid w:val="0"/>
          <w:sz w:val="24"/>
          <w:szCs w:val="24"/>
          <w:lang w:val="en-GB"/>
        </w:rPr>
        <w:t xml:space="preserve"> </w:t>
      </w:r>
      <w:proofErr w:type="spellStart"/>
      <w:r w:rsidRPr="009A010C">
        <w:rPr>
          <w:rFonts w:asciiTheme="minorHAnsi" w:eastAsiaTheme="minorHAnsi" w:hAnsiTheme="minorHAnsi" w:cstheme="minorHAnsi"/>
          <w:bCs/>
          <w:snapToGrid w:val="0"/>
          <w:sz w:val="24"/>
          <w:szCs w:val="24"/>
          <w:lang w:val="en-GB"/>
        </w:rPr>
        <w:t>Intercomunitară</w:t>
      </w:r>
      <w:proofErr w:type="spellEnd"/>
      <w:r w:rsidRPr="009A010C">
        <w:rPr>
          <w:rFonts w:asciiTheme="minorHAnsi" w:eastAsiaTheme="minorHAnsi" w:hAnsiTheme="minorHAnsi" w:cstheme="minorHAnsi"/>
          <w:bCs/>
          <w:snapToGrid w:val="0"/>
          <w:sz w:val="24"/>
          <w:szCs w:val="24"/>
          <w:lang w:val="en-GB"/>
        </w:rPr>
        <w:t xml:space="preserve"> ITI Delta </w:t>
      </w:r>
      <w:proofErr w:type="spellStart"/>
      <w:r w:rsidRPr="009A010C">
        <w:rPr>
          <w:rFonts w:asciiTheme="minorHAnsi" w:eastAsiaTheme="minorHAnsi" w:hAnsiTheme="minorHAnsi" w:cstheme="minorHAnsi"/>
          <w:bCs/>
          <w:snapToGrid w:val="0"/>
          <w:sz w:val="24"/>
          <w:szCs w:val="24"/>
          <w:lang w:val="en-GB"/>
        </w:rPr>
        <w:t>Dunării</w:t>
      </w:r>
      <w:proofErr w:type="spellEnd"/>
      <w:r w:rsidRPr="009A010C">
        <w:rPr>
          <w:rFonts w:asciiTheme="minorHAnsi" w:eastAsiaTheme="minorHAnsi" w:hAnsiTheme="minorHAnsi" w:cstheme="minorHAnsi"/>
          <w:bCs/>
          <w:snapToGrid w:val="0"/>
          <w:sz w:val="24"/>
          <w:szCs w:val="24"/>
          <w:lang w:val="en-GB"/>
        </w:rPr>
        <w:t xml:space="preserve"> (ADI ITI DD), care </w:t>
      </w:r>
      <w:proofErr w:type="spellStart"/>
      <w:r w:rsidRPr="009A010C">
        <w:rPr>
          <w:rFonts w:asciiTheme="minorHAnsi" w:eastAsiaTheme="minorHAnsi" w:hAnsiTheme="minorHAnsi" w:cstheme="minorHAnsi"/>
          <w:bCs/>
          <w:snapToGrid w:val="0"/>
          <w:sz w:val="24"/>
          <w:szCs w:val="24"/>
          <w:lang w:val="en-GB"/>
        </w:rPr>
        <w:t>va</w:t>
      </w:r>
      <w:proofErr w:type="spellEnd"/>
      <w:r w:rsidRPr="009A010C">
        <w:rPr>
          <w:rFonts w:asciiTheme="minorHAnsi" w:eastAsiaTheme="minorHAnsi" w:hAnsiTheme="minorHAnsi" w:cstheme="minorHAnsi"/>
          <w:bCs/>
          <w:snapToGrid w:val="0"/>
          <w:sz w:val="24"/>
          <w:szCs w:val="24"/>
          <w:lang w:val="en-GB"/>
        </w:rPr>
        <w:t xml:space="preserve"> </w:t>
      </w:r>
      <w:proofErr w:type="spellStart"/>
      <w:r w:rsidRPr="009A010C">
        <w:rPr>
          <w:rFonts w:asciiTheme="minorHAnsi" w:eastAsiaTheme="minorHAnsi" w:hAnsiTheme="minorHAnsi" w:cstheme="minorHAnsi"/>
          <w:bCs/>
          <w:snapToGrid w:val="0"/>
          <w:sz w:val="24"/>
          <w:szCs w:val="24"/>
          <w:lang w:val="en-GB"/>
        </w:rPr>
        <w:t>elibera</w:t>
      </w:r>
      <w:proofErr w:type="spellEnd"/>
      <w:r w:rsidRPr="009A010C">
        <w:rPr>
          <w:rFonts w:asciiTheme="minorHAnsi" w:eastAsiaTheme="minorHAnsi" w:hAnsiTheme="minorHAnsi" w:cstheme="minorHAnsi"/>
          <w:bCs/>
          <w:snapToGrid w:val="0"/>
          <w:sz w:val="24"/>
          <w:szCs w:val="24"/>
          <w:lang w:val="en-GB"/>
        </w:rPr>
        <w:t xml:space="preserve"> un </w:t>
      </w:r>
      <w:proofErr w:type="spellStart"/>
      <w:r w:rsidRPr="009A010C">
        <w:rPr>
          <w:rFonts w:asciiTheme="minorHAnsi" w:eastAsiaTheme="minorHAnsi" w:hAnsiTheme="minorHAnsi" w:cstheme="minorHAnsi"/>
          <w:bCs/>
          <w:snapToGrid w:val="0"/>
          <w:sz w:val="24"/>
          <w:szCs w:val="24"/>
          <w:lang w:val="en-GB"/>
        </w:rPr>
        <w:t>aviz</w:t>
      </w:r>
      <w:proofErr w:type="spellEnd"/>
      <w:r w:rsidRPr="009A010C">
        <w:rPr>
          <w:rFonts w:asciiTheme="minorHAnsi" w:eastAsiaTheme="minorHAnsi" w:hAnsiTheme="minorHAnsi" w:cstheme="minorHAnsi"/>
          <w:bCs/>
          <w:snapToGrid w:val="0"/>
          <w:sz w:val="24"/>
          <w:szCs w:val="24"/>
          <w:lang w:val="en-GB"/>
        </w:rPr>
        <w:t xml:space="preserve"> de </w:t>
      </w:r>
      <w:proofErr w:type="spellStart"/>
      <w:r w:rsidRPr="009A010C">
        <w:rPr>
          <w:rFonts w:asciiTheme="minorHAnsi" w:eastAsiaTheme="minorHAnsi" w:hAnsiTheme="minorHAnsi" w:cstheme="minorHAnsi"/>
          <w:bCs/>
          <w:snapToGrid w:val="0"/>
          <w:sz w:val="24"/>
          <w:szCs w:val="24"/>
          <w:lang w:val="en-GB"/>
        </w:rPr>
        <w:t>conformitate</w:t>
      </w:r>
      <w:proofErr w:type="spellEnd"/>
      <w:r w:rsidRPr="009A010C">
        <w:rPr>
          <w:rFonts w:asciiTheme="minorHAnsi" w:eastAsiaTheme="minorHAnsi" w:hAnsiTheme="minorHAnsi" w:cstheme="minorHAnsi"/>
          <w:bCs/>
          <w:snapToGrid w:val="0"/>
          <w:sz w:val="24"/>
          <w:szCs w:val="24"/>
          <w:lang w:val="en-GB"/>
        </w:rPr>
        <w:t xml:space="preserve"> in </w:t>
      </w:r>
      <w:proofErr w:type="spellStart"/>
      <w:r w:rsidRPr="009A010C">
        <w:rPr>
          <w:rFonts w:asciiTheme="minorHAnsi" w:eastAsiaTheme="minorHAnsi" w:hAnsiTheme="minorHAnsi" w:cstheme="minorHAnsi"/>
          <w:bCs/>
          <w:snapToGrid w:val="0"/>
          <w:sz w:val="24"/>
          <w:szCs w:val="24"/>
          <w:lang w:val="en-GB"/>
        </w:rPr>
        <w:t>acest</w:t>
      </w:r>
      <w:proofErr w:type="spellEnd"/>
      <w:r w:rsidRPr="009A010C">
        <w:rPr>
          <w:rFonts w:asciiTheme="minorHAnsi" w:eastAsiaTheme="minorHAnsi" w:hAnsiTheme="minorHAnsi" w:cstheme="minorHAnsi"/>
          <w:bCs/>
          <w:snapToGrid w:val="0"/>
          <w:sz w:val="24"/>
          <w:szCs w:val="24"/>
          <w:lang w:val="en-GB"/>
        </w:rPr>
        <w:t xml:space="preserve"> </w:t>
      </w:r>
      <w:proofErr w:type="spellStart"/>
      <w:r w:rsidRPr="009A010C">
        <w:rPr>
          <w:rFonts w:asciiTheme="minorHAnsi" w:eastAsiaTheme="minorHAnsi" w:hAnsiTheme="minorHAnsi" w:cstheme="minorHAnsi"/>
          <w:bCs/>
          <w:snapToGrid w:val="0"/>
          <w:sz w:val="24"/>
          <w:szCs w:val="24"/>
          <w:lang w:val="en-GB"/>
        </w:rPr>
        <w:t>sens.</w:t>
      </w:r>
      <w:proofErr w:type="spellEnd"/>
    </w:p>
    <w:p w14:paraId="140B7953" w14:textId="77777777" w:rsidR="00D831F9" w:rsidRPr="009A010C" w:rsidRDefault="00D831F9" w:rsidP="00D831F9">
      <w:pPr>
        <w:spacing w:before="240" w:after="160" w:line="259" w:lineRule="auto"/>
        <w:jc w:val="both"/>
        <w:rPr>
          <w:rFonts w:asciiTheme="minorHAnsi" w:eastAsiaTheme="minorHAnsi" w:hAnsiTheme="minorHAnsi" w:cstheme="minorHAnsi"/>
          <w:bCs/>
          <w:snapToGrid w:val="0"/>
          <w:sz w:val="24"/>
          <w:szCs w:val="24"/>
          <w:lang w:val="fr-FR"/>
        </w:rPr>
      </w:pPr>
      <w:proofErr w:type="spellStart"/>
      <w:r w:rsidRPr="009A010C">
        <w:rPr>
          <w:rFonts w:asciiTheme="minorHAnsi" w:eastAsiaTheme="minorHAnsi" w:hAnsiTheme="minorHAnsi" w:cstheme="minorHAnsi"/>
          <w:bCs/>
          <w:snapToGrid w:val="0"/>
          <w:sz w:val="24"/>
          <w:szCs w:val="24"/>
          <w:lang w:val="fr-FR"/>
        </w:rPr>
        <w:t>Avizul</w:t>
      </w:r>
      <w:proofErr w:type="spellEnd"/>
      <w:r w:rsidRPr="009A010C">
        <w:rPr>
          <w:rFonts w:asciiTheme="minorHAnsi" w:eastAsiaTheme="minorHAnsi" w:hAnsiTheme="minorHAnsi" w:cstheme="minorHAnsi"/>
          <w:bCs/>
          <w:snapToGrid w:val="0"/>
          <w:sz w:val="24"/>
          <w:szCs w:val="24"/>
          <w:lang w:val="fr-FR"/>
        </w:rPr>
        <w:t xml:space="preserve"> de </w:t>
      </w:r>
      <w:proofErr w:type="spellStart"/>
      <w:r w:rsidRPr="009A010C">
        <w:rPr>
          <w:rFonts w:asciiTheme="minorHAnsi" w:eastAsiaTheme="minorHAnsi" w:hAnsiTheme="minorHAnsi" w:cstheme="minorHAnsi"/>
          <w:bCs/>
          <w:snapToGrid w:val="0"/>
          <w:sz w:val="24"/>
          <w:szCs w:val="24"/>
          <w:lang w:val="fr-FR"/>
        </w:rPr>
        <w:t>conformitate</w:t>
      </w:r>
      <w:proofErr w:type="spellEnd"/>
      <w:r w:rsidRPr="009A010C">
        <w:rPr>
          <w:rFonts w:asciiTheme="minorHAnsi" w:eastAsiaTheme="minorHAnsi" w:hAnsiTheme="minorHAnsi" w:cstheme="minorHAnsi"/>
          <w:bCs/>
          <w:snapToGrid w:val="0"/>
          <w:sz w:val="24"/>
          <w:szCs w:val="24"/>
          <w:lang w:val="fr-FR"/>
        </w:rPr>
        <w:t xml:space="preserve"> </w:t>
      </w:r>
      <w:proofErr w:type="spellStart"/>
      <w:r w:rsidRPr="009A010C">
        <w:rPr>
          <w:rFonts w:asciiTheme="minorHAnsi" w:eastAsiaTheme="minorHAnsi" w:hAnsiTheme="minorHAnsi" w:cstheme="minorHAnsi"/>
          <w:bCs/>
          <w:snapToGrid w:val="0"/>
          <w:sz w:val="24"/>
          <w:szCs w:val="24"/>
          <w:lang w:val="fr-FR"/>
        </w:rPr>
        <w:t>este</w:t>
      </w:r>
      <w:proofErr w:type="spellEnd"/>
      <w:r w:rsidRPr="009A010C">
        <w:rPr>
          <w:rFonts w:asciiTheme="minorHAnsi" w:eastAsiaTheme="minorHAnsi" w:hAnsiTheme="minorHAnsi" w:cstheme="minorHAnsi"/>
          <w:bCs/>
          <w:snapToGrid w:val="0"/>
          <w:sz w:val="24"/>
          <w:szCs w:val="24"/>
          <w:lang w:val="fr-FR"/>
        </w:rPr>
        <w:t xml:space="preserve"> un document ce </w:t>
      </w:r>
      <w:proofErr w:type="spellStart"/>
      <w:r w:rsidRPr="009A010C">
        <w:rPr>
          <w:rFonts w:asciiTheme="minorHAnsi" w:eastAsiaTheme="minorHAnsi" w:hAnsiTheme="minorHAnsi" w:cstheme="minorHAnsi"/>
          <w:bCs/>
          <w:snapToGrid w:val="0"/>
          <w:sz w:val="24"/>
          <w:szCs w:val="24"/>
          <w:lang w:val="fr-FR"/>
        </w:rPr>
        <w:t>trebuie</w:t>
      </w:r>
      <w:proofErr w:type="spellEnd"/>
      <w:r w:rsidRPr="009A010C">
        <w:rPr>
          <w:rFonts w:asciiTheme="minorHAnsi" w:eastAsiaTheme="minorHAnsi" w:hAnsiTheme="minorHAnsi" w:cstheme="minorHAnsi"/>
          <w:bCs/>
          <w:snapToGrid w:val="0"/>
          <w:sz w:val="24"/>
          <w:szCs w:val="24"/>
          <w:lang w:val="fr-FR"/>
        </w:rPr>
        <w:t xml:space="preserve"> </w:t>
      </w:r>
      <w:proofErr w:type="spellStart"/>
      <w:r w:rsidRPr="009A010C">
        <w:rPr>
          <w:rFonts w:asciiTheme="minorHAnsi" w:eastAsiaTheme="minorHAnsi" w:hAnsiTheme="minorHAnsi" w:cstheme="minorHAnsi"/>
          <w:bCs/>
          <w:snapToGrid w:val="0"/>
          <w:sz w:val="24"/>
          <w:szCs w:val="24"/>
          <w:lang w:val="fr-FR"/>
        </w:rPr>
        <w:t>depus</w:t>
      </w:r>
      <w:proofErr w:type="spellEnd"/>
      <w:r w:rsidRPr="009A010C">
        <w:rPr>
          <w:rFonts w:asciiTheme="minorHAnsi" w:eastAsiaTheme="minorHAnsi" w:hAnsiTheme="minorHAnsi" w:cstheme="minorHAnsi"/>
          <w:bCs/>
          <w:snapToGrid w:val="0"/>
          <w:sz w:val="24"/>
          <w:szCs w:val="24"/>
          <w:lang w:val="fr-FR"/>
        </w:rPr>
        <w:t xml:space="preserve"> de </w:t>
      </w:r>
      <w:proofErr w:type="spellStart"/>
      <w:r w:rsidRPr="009A010C">
        <w:rPr>
          <w:rFonts w:asciiTheme="minorHAnsi" w:eastAsiaTheme="minorHAnsi" w:hAnsiTheme="minorHAnsi" w:cstheme="minorHAnsi"/>
          <w:bCs/>
          <w:snapToGrid w:val="0"/>
          <w:sz w:val="24"/>
          <w:szCs w:val="24"/>
          <w:lang w:val="fr-FR"/>
        </w:rPr>
        <w:t>către</w:t>
      </w:r>
      <w:proofErr w:type="spellEnd"/>
      <w:r w:rsidRPr="009A010C">
        <w:rPr>
          <w:rFonts w:asciiTheme="minorHAnsi" w:eastAsiaTheme="minorHAnsi" w:hAnsiTheme="minorHAnsi" w:cstheme="minorHAnsi"/>
          <w:bCs/>
          <w:snapToGrid w:val="0"/>
          <w:sz w:val="24"/>
          <w:szCs w:val="24"/>
          <w:lang w:val="fr-FR"/>
        </w:rPr>
        <w:t xml:space="preserve"> </w:t>
      </w:r>
      <w:proofErr w:type="spellStart"/>
      <w:r w:rsidRPr="009A010C">
        <w:rPr>
          <w:rFonts w:asciiTheme="minorHAnsi" w:eastAsiaTheme="minorHAnsi" w:hAnsiTheme="minorHAnsi" w:cstheme="minorHAnsi"/>
          <w:bCs/>
          <w:snapToGrid w:val="0"/>
          <w:sz w:val="24"/>
          <w:szCs w:val="24"/>
          <w:lang w:val="fr-FR"/>
        </w:rPr>
        <w:t>solicitantul</w:t>
      </w:r>
      <w:proofErr w:type="spellEnd"/>
      <w:r w:rsidRPr="009A010C">
        <w:rPr>
          <w:rFonts w:asciiTheme="minorHAnsi" w:eastAsiaTheme="minorHAnsi" w:hAnsiTheme="minorHAnsi" w:cstheme="minorHAnsi"/>
          <w:bCs/>
          <w:snapToGrid w:val="0"/>
          <w:sz w:val="24"/>
          <w:szCs w:val="24"/>
          <w:lang w:val="fr-FR"/>
        </w:rPr>
        <w:t xml:space="preserve"> de </w:t>
      </w:r>
      <w:proofErr w:type="spellStart"/>
      <w:r w:rsidRPr="009A010C">
        <w:rPr>
          <w:rFonts w:asciiTheme="minorHAnsi" w:eastAsiaTheme="minorHAnsi" w:hAnsiTheme="minorHAnsi" w:cstheme="minorHAnsi"/>
          <w:bCs/>
          <w:snapToGrid w:val="0"/>
          <w:sz w:val="24"/>
          <w:szCs w:val="24"/>
          <w:lang w:val="fr-FR"/>
        </w:rPr>
        <w:t>finanţare</w:t>
      </w:r>
      <w:proofErr w:type="spellEnd"/>
      <w:r w:rsidRPr="009A010C">
        <w:rPr>
          <w:rFonts w:asciiTheme="minorHAnsi" w:eastAsiaTheme="minorHAnsi" w:hAnsiTheme="minorHAnsi" w:cstheme="minorHAnsi"/>
          <w:bCs/>
          <w:snapToGrid w:val="0"/>
          <w:sz w:val="24"/>
          <w:szCs w:val="24"/>
          <w:lang w:val="fr-FR"/>
        </w:rPr>
        <w:t xml:space="preserve">, </w:t>
      </w:r>
      <w:proofErr w:type="spellStart"/>
      <w:r w:rsidRPr="009A010C">
        <w:rPr>
          <w:rFonts w:asciiTheme="minorHAnsi" w:eastAsiaTheme="minorHAnsi" w:hAnsiTheme="minorHAnsi" w:cstheme="minorHAnsi"/>
          <w:bCs/>
          <w:snapToGrid w:val="0"/>
          <w:sz w:val="24"/>
          <w:szCs w:val="24"/>
          <w:lang w:val="fr-FR"/>
        </w:rPr>
        <w:t>împreună</w:t>
      </w:r>
      <w:proofErr w:type="spellEnd"/>
      <w:r w:rsidRPr="009A010C">
        <w:rPr>
          <w:rFonts w:asciiTheme="minorHAnsi" w:eastAsiaTheme="minorHAnsi" w:hAnsiTheme="minorHAnsi" w:cstheme="minorHAnsi"/>
          <w:bCs/>
          <w:snapToGrid w:val="0"/>
          <w:sz w:val="24"/>
          <w:szCs w:val="24"/>
          <w:lang w:val="fr-FR"/>
        </w:rPr>
        <w:t xml:space="preserve"> </w:t>
      </w:r>
      <w:proofErr w:type="spellStart"/>
      <w:r w:rsidRPr="009A010C">
        <w:rPr>
          <w:rFonts w:asciiTheme="minorHAnsi" w:eastAsiaTheme="minorHAnsi" w:hAnsiTheme="minorHAnsi" w:cstheme="minorHAnsi"/>
          <w:bCs/>
          <w:snapToGrid w:val="0"/>
          <w:sz w:val="24"/>
          <w:szCs w:val="24"/>
          <w:lang w:val="fr-FR"/>
        </w:rPr>
        <w:t>cu</w:t>
      </w:r>
      <w:proofErr w:type="spellEnd"/>
      <w:r w:rsidRPr="009A010C">
        <w:rPr>
          <w:rFonts w:asciiTheme="minorHAnsi" w:eastAsiaTheme="minorHAnsi" w:hAnsiTheme="minorHAnsi" w:cstheme="minorHAnsi"/>
          <w:bCs/>
          <w:snapToGrid w:val="0"/>
          <w:sz w:val="24"/>
          <w:szCs w:val="24"/>
          <w:lang w:val="fr-FR"/>
        </w:rPr>
        <w:t xml:space="preserve"> </w:t>
      </w:r>
      <w:proofErr w:type="spellStart"/>
      <w:r w:rsidRPr="009A010C">
        <w:rPr>
          <w:rFonts w:asciiTheme="minorHAnsi" w:eastAsiaTheme="minorHAnsi" w:hAnsiTheme="minorHAnsi" w:cstheme="minorHAnsi"/>
          <w:bCs/>
          <w:snapToGrid w:val="0"/>
          <w:sz w:val="24"/>
          <w:szCs w:val="24"/>
          <w:lang w:val="fr-FR"/>
        </w:rPr>
        <w:t>cererea</w:t>
      </w:r>
      <w:proofErr w:type="spellEnd"/>
      <w:r w:rsidRPr="009A010C">
        <w:rPr>
          <w:rFonts w:asciiTheme="minorHAnsi" w:eastAsiaTheme="minorHAnsi" w:hAnsiTheme="minorHAnsi" w:cstheme="minorHAnsi"/>
          <w:bCs/>
          <w:snapToGrid w:val="0"/>
          <w:sz w:val="24"/>
          <w:szCs w:val="24"/>
          <w:lang w:val="fr-FR"/>
        </w:rPr>
        <w:t xml:space="preserve"> de </w:t>
      </w:r>
      <w:proofErr w:type="spellStart"/>
      <w:r w:rsidRPr="009A010C">
        <w:rPr>
          <w:rFonts w:asciiTheme="minorHAnsi" w:eastAsiaTheme="minorHAnsi" w:hAnsiTheme="minorHAnsi" w:cstheme="minorHAnsi"/>
          <w:bCs/>
          <w:snapToGrid w:val="0"/>
          <w:sz w:val="24"/>
          <w:szCs w:val="24"/>
          <w:lang w:val="fr-FR"/>
        </w:rPr>
        <w:t>finanţare</w:t>
      </w:r>
      <w:proofErr w:type="spellEnd"/>
      <w:r w:rsidRPr="009A010C">
        <w:rPr>
          <w:rFonts w:asciiTheme="minorHAnsi" w:eastAsiaTheme="minorHAnsi" w:hAnsiTheme="minorHAnsi" w:cstheme="minorHAnsi"/>
          <w:bCs/>
          <w:snapToGrid w:val="0"/>
          <w:sz w:val="24"/>
          <w:szCs w:val="24"/>
          <w:lang w:val="fr-FR"/>
        </w:rPr>
        <w:t xml:space="preserve">. </w:t>
      </w:r>
    </w:p>
    <w:p w14:paraId="173A2BBD" w14:textId="77777777" w:rsidR="00D831F9" w:rsidRPr="009A010C" w:rsidRDefault="00D831F9" w:rsidP="00D831F9">
      <w:pPr>
        <w:spacing w:before="240" w:after="160" w:line="259" w:lineRule="auto"/>
        <w:jc w:val="both"/>
        <w:rPr>
          <w:rFonts w:asciiTheme="minorHAnsi" w:eastAsiaTheme="minorHAnsi" w:hAnsiTheme="minorHAnsi" w:cstheme="minorHAnsi"/>
          <w:bCs/>
          <w:snapToGrid w:val="0"/>
          <w:sz w:val="24"/>
          <w:szCs w:val="24"/>
          <w:lang w:val="fr-FR"/>
        </w:rPr>
      </w:pPr>
      <w:proofErr w:type="spellStart"/>
      <w:r w:rsidRPr="009A010C">
        <w:rPr>
          <w:rFonts w:asciiTheme="minorHAnsi" w:eastAsiaTheme="minorHAnsi" w:hAnsiTheme="minorHAnsi" w:cstheme="minorHAnsi"/>
          <w:bCs/>
          <w:snapToGrid w:val="0"/>
          <w:sz w:val="24"/>
          <w:szCs w:val="24"/>
          <w:lang w:val="fr-FR"/>
        </w:rPr>
        <w:t>În</w:t>
      </w:r>
      <w:proofErr w:type="spellEnd"/>
      <w:r w:rsidRPr="009A010C">
        <w:rPr>
          <w:rFonts w:asciiTheme="minorHAnsi" w:eastAsiaTheme="minorHAnsi" w:hAnsiTheme="minorHAnsi" w:cstheme="minorHAnsi"/>
          <w:bCs/>
          <w:snapToGrid w:val="0"/>
          <w:sz w:val="24"/>
          <w:szCs w:val="24"/>
          <w:lang w:val="fr-FR"/>
        </w:rPr>
        <w:t xml:space="preserve"> </w:t>
      </w:r>
      <w:proofErr w:type="spellStart"/>
      <w:r w:rsidRPr="009A010C">
        <w:rPr>
          <w:rFonts w:asciiTheme="minorHAnsi" w:eastAsiaTheme="minorHAnsi" w:hAnsiTheme="minorHAnsi" w:cstheme="minorHAnsi"/>
          <w:bCs/>
          <w:snapToGrid w:val="0"/>
          <w:sz w:val="24"/>
          <w:szCs w:val="24"/>
          <w:lang w:val="fr-FR"/>
        </w:rPr>
        <w:t>cazul</w:t>
      </w:r>
      <w:proofErr w:type="spellEnd"/>
      <w:r w:rsidRPr="009A010C">
        <w:rPr>
          <w:rFonts w:asciiTheme="minorHAnsi" w:eastAsiaTheme="minorHAnsi" w:hAnsiTheme="minorHAnsi" w:cstheme="minorHAnsi"/>
          <w:bCs/>
          <w:snapToGrid w:val="0"/>
          <w:sz w:val="24"/>
          <w:szCs w:val="24"/>
          <w:lang w:val="fr-FR"/>
        </w:rPr>
        <w:t xml:space="preserve"> </w:t>
      </w:r>
      <w:proofErr w:type="spellStart"/>
      <w:r w:rsidRPr="009A010C">
        <w:rPr>
          <w:rFonts w:asciiTheme="minorHAnsi" w:eastAsiaTheme="minorHAnsi" w:hAnsiTheme="minorHAnsi" w:cstheme="minorHAnsi"/>
          <w:bCs/>
          <w:snapToGrid w:val="0"/>
          <w:sz w:val="24"/>
          <w:szCs w:val="24"/>
          <w:lang w:val="fr-FR"/>
        </w:rPr>
        <w:t>în</w:t>
      </w:r>
      <w:proofErr w:type="spellEnd"/>
      <w:r w:rsidRPr="009A010C">
        <w:rPr>
          <w:rFonts w:asciiTheme="minorHAnsi" w:eastAsiaTheme="minorHAnsi" w:hAnsiTheme="minorHAnsi" w:cstheme="minorHAnsi"/>
          <w:bCs/>
          <w:snapToGrid w:val="0"/>
          <w:sz w:val="24"/>
          <w:szCs w:val="24"/>
          <w:lang w:val="fr-FR"/>
        </w:rPr>
        <w:t xml:space="preserve"> care </w:t>
      </w:r>
      <w:proofErr w:type="spellStart"/>
      <w:r w:rsidRPr="009A010C">
        <w:rPr>
          <w:rFonts w:asciiTheme="minorHAnsi" w:eastAsiaTheme="minorHAnsi" w:hAnsiTheme="minorHAnsi" w:cstheme="minorHAnsi"/>
          <w:bCs/>
          <w:snapToGrid w:val="0"/>
          <w:sz w:val="24"/>
          <w:szCs w:val="24"/>
          <w:lang w:val="fr-FR"/>
        </w:rPr>
        <w:t>Avizul</w:t>
      </w:r>
      <w:proofErr w:type="spellEnd"/>
      <w:r w:rsidRPr="009A010C">
        <w:rPr>
          <w:rFonts w:asciiTheme="minorHAnsi" w:eastAsiaTheme="minorHAnsi" w:hAnsiTheme="minorHAnsi" w:cstheme="minorHAnsi"/>
          <w:bCs/>
          <w:snapToGrid w:val="0"/>
          <w:sz w:val="24"/>
          <w:szCs w:val="24"/>
          <w:lang w:val="fr-FR"/>
        </w:rPr>
        <w:t xml:space="preserve"> de </w:t>
      </w:r>
      <w:proofErr w:type="spellStart"/>
      <w:r w:rsidRPr="009A010C">
        <w:rPr>
          <w:rFonts w:asciiTheme="minorHAnsi" w:eastAsiaTheme="minorHAnsi" w:hAnsiTheme="minorHAnsi" w:cstheme="minorHAnsi"/>
          <w:bCs/>
          <w:snapToGrid w:val="0"/>
          <w:sz w:val="24"/>
          <w:szCs w:val="24"/>
          <w:lang w:val="fr-FR"/>
        </w:rPr>
        <w:t>conformitate</w:t>
      </w:r>
      <w:proofErr w:type="spellEnd"/>
      <w:r w:rsidRPr="009A010C">
        <w:rPr>
          <w:rFonts w:asciiTheme="minorHAnsi" w:eastAsiaTheme="minorHAnsi" w:hAnsiTheme="minorHAnsi" w:cstheme="minorHAnsi"/>
          <w:bCs/>
          <w:snapToGrid w:val="0"/>
          <w:sz w:val="24"/>
          <w:szCs w:val="24"/>
          <w:lang w:val="fr-FR"/>
        </w:rPr>
        <w:t xml:space="preserve"> </w:t>
      </w:r>
      <w:proofErr w:type="spellStart"/>
      <w:r w:rsidRPr="009A010C">
        <w:rPr>
          <w:rFonts w:asciiTheme="minorHAnsi" w:eastAsiaTheme="minorHAnsi" w:hAnsiTheme="minorHAnsi" w:cstheme="minorHAnsi"/>
          <w:bCs/>
          <w:snapToGrid w:val="0"/>
          <w:sz w:val="24"/>
          <w:szCs w:val="24"/>
          <w:lang w:val="fr-FR"/>
        </w:rPr>
        <w:t>eliberat</w:t>
      </w:r>
      <w:proofErr w:type="spellEnd"/>
      <w:r w:rsidRPr="009A010C">
        <w:rPr>
          <w:rFonts w:asciiTheme="minorHAnsi" w:eastAsiaTheme="minorHAnsi" w:hAnsiTheme="minorHAnsi" w:cstheme="minorHAnsi"/>
          <w:bCs/>
          <w:snapToGrid w:val="0"/>
          <w:sz w:val="24"/>
          <w:szCs w:val="24"/>
          <w:lang w:val="fr-FR"/>
        </w:rPr>
        <w:t xml:space="preserve"> de ADI ITI DD nu este </w:t>
      </w:r>
      <w:proofErr w:type="spellStart"/>
      <w:r w:rsidRPr="009A010C">
        <w:rPr>
          <w:rFonts w:asciiTheme="minorHAnsi" w:eastAsiaTheme="minorHAnsi" w:hAnsiTheme="minorHAnsi" w:cstheme="minorHAnsi"/>
          <w:bCs/>
          <w:snapToGrid w:val="0"/>
          <w:sz w:val="24"/>
          <w:szCs w:val="24"/>
          <w:lang w:val="fr-FR"/>
        </w:rPr>
        <w:t>ataşat</w:t>
      </w:r>
      <w:proofErr w:type="spellEnd"/>
      <w:r w:rsidRPr="009A010C">
        <w:rPr>
          <w:rFonts w:asciiTheme="minorHAnsi" w:eastAsiaTheme="minorHAnsi" w:hAnsiTheme="minorHAnsi" w:cstheme="minorHAnsi"/>
          <w:bCs/>
          <w:snapToGrid w:val="0"/>
          <w:sz w:val="24"/>
          <w:szCs w:val="24"/>
          <w:lang w:val="fr-FR"/>
        </w:rPr>
        <w:t xml:space="preserve"> </w:t>
      </w:r>
      <w:proofErr w:type="spellStart"/>
      <w:r w:rsidRPr="009A010C">
        <w:rPr>
          <w:rFonts w:asciiTheme="minorHAnsi" w:eastAsiaTheme="minorHAnsi" w:hAnsiTheme="minorHAnsi" w:cstheme="minorHAnsi"/>
          <w:bCs/>
          <w:snapToGrid w:val="0"/>
          <w:sz w:val="24"/>
          <w:szCs w:val="24"/>
          <w:lang w:val="fr-FR"/>
        </w:rPr>
        <w:t>cererii</w:t>
      </w:r>
      <w:proofErr w:type="spellEnd"/>
      <w:r w:rsidRPr="009A010C">
        <w:rPr>
          <w:rFonts w:asciiTheme="minorHAnsi" w:eastAsiaTheme="minorHAnsi" w:hAnsiTheme="minorHAnsi" w:cstheme="minorHAnsi"/>
          <w:bCs/>
          <w:snapToGrid w:val="0"/>
          <w:sz w:val="24"/>
          <w:szCs w:val="24"/>
          <w:lang w:val="fr-FR"/>
        </w:rPr>
        <w:t xml:space="preserve"> de </w:t>
      </w:r>
      <w:proofErr w:type="spellStart"/>
      <w:r w:rsidRPr="009A010C">
        <w:rPr>
          <w:rFonts w:asciiTheme="minorHAnsi" w:eastAsiaTheme="minorHAnsi" w:hAnsiTheme="minorHAnsi" w:cstheme="minorHAnsi"/>
          <w:bCs/>
          <w:snapToGrid w:val="0"/>
          <w:sz w:val="24"/>
          <w:szCs w:val="24"/>
          <w:lang w:val="fr-FR"/>
        </w:rPr>
        <w:t>finanţare</w:t>
      </w:r>
      <w:proofErr w:type="spellEnd"/>
      <w:r w:rsidRPr="009A010C">
        <w:rPr>
          <w:rFonts w:asciiTheme="minorHAnsi" w:eastAsiaTheme="minorHAnsi" w:hAnsiTheme="minorHAnsi" w:cstheme="minorHAnsi"/>
          <w:bCs/>
          <w:snapToGrid w:val="0"/>
          <w:sz w:val="24"/>
          <w:szCs w:val="24"/>
          <w:lang w:val="fr-FR"/>
        </w:rPr>
        <w:t xml:space="preserve"> la </w:t>
      </w:r>
      <w:proofErr w:type="spellStart"/>
      <w:r w:rsidRPr="009A010C">
        <w:rPr>
          <w:rFonts w:asciiTheme="minorHAnsi" w:eastAsiaTheme="minorHAnsi" w:hAnsiTheme="minorHAnsi" w:cstheme="minorHAnsi"/>
          <w:bCs/>
          <w:snapToGrid w:val="0"/>
          <w:sz w:val="24"/>
          <w:szCs w:val="24"/>
          <w:lang w:val="fr-FR"/>
        </w:rPr>
        <w:t>depunerea</w:t>
      </w:r>
      <w:proofErr w:type="spellEnd"/>
      <w:r w:rsidRPr="009A010C">
        <w:rPr>
          <w:rFonts w:asciiTheme="minorHAnsi" w:eastAsiaTheme="minorHAnsi" w:hAnsiTheme="minorHAnsi" w:cstheme="minorHAnsi"/>
          <w:bCs/>
          <w:snapToGrid w:val="0"/>
          <w:sz w:val="24"/>
          <w:szCs w:val="24"/>
          <w:lang w:val="fr-FR"/>
        </w:rPr>
        <w:t xml:space="preserve"> </w:t>
      </w:r>
      <w:proofErr w:type="spellStart"/>
      <w:r w:rsidRPr="009A010C">
        <w:rPr>
          <w:rFonts w:asciiTheme="minorHAnsi" w:eastAsiaTheme="minorHAnsi" w:hAnsiTheme="minorHAnsi" w:cstheme="minorHAnsi"/>
          <w:bCs/>
          <w:snapToGrid w:val="0"/>
          <w:sz w:val="24"/>
          <w:szCs w:val="24"/>
          <w:lang w:val="fr-FR"/>
        </w:rPr>
        <w:t>acesteia</w:t>
      </w:r>
      <w:proofErr w:type="spellEnd"/>
      <w:r w:rsidRPr="009A010C">
        <w:rPr>
          <w:rFonts w:asciiTheme="minorHAnsi" w:eastAsiaTheme="minorHAnsi" w:hAnsiTheme="minorHAnsi" w:cstheme="minorHAnsi"/>
          <w:bCs/>
          <w:snapToGrid w:val="0"/>
          <w:sz w:val="24"/>
          <w:szCs w:val="24"/>
          <w:lang w:val="fr-FR"/>
        </w:rPr>
        <w:t xml:space="preserve">, </w:t>
      </w:r>
      <w:proofErr w:type="spellStart"/>
      <w:r w:rsidRPr="009A010C">
        <w:rPr>
          <w:rFonts w:asciiTheme="minorHAnsi" w:eastAsiaTheme="minorHAnsi" w:hAnsiTheme="minorHAnsi" w:cstheme="minorHAnsi"/>
          <w:bCs/>
          <w:snapToGrid w:val="0"/>
          <w:sz w:val="24"/>
          <w:szCs w:val="24"/>
          <w:lang w:val="fr-FR"/>
        </w:rPr>
        <w:t>proiectul</w:t>
      </w:r>
      <w:proofErr w:type="spellEnd"/>
      <w:r w:rsidRPr="009A010C">
        <w:rPr>
          <w:rFonts w:asciiTheme="minorHAnsi" w:eastAsiaTheme="minorHAnsi" w:hAnsiTheme="minorHAnsi" w:cstheme="minorHAnsi"/>
          <w:bCs/>
          <w:snapToGrid w:val="0"/>
          <w:sz w:val="24"/>
          <w:szCs w:val="24"/>
          <w:lang w:val="fr-FR"/>
        </w:rPr>
        <w:t xml:space="preserve"> va fi </w:t>
      </w:r>
      <w:proofErr w:type="spellStart"/>
      <w:r w:rsidRPr="009A010C">
        <w:rPr>
          <w:rFonts w:asciiTheme="minorHAnsi" w:eastAsiaTheme="minorHAnsi" w:hAnsiTheme="minorHAnsi" w:cstheme="minorHAnsi"/>
          <w:bCs/>
          <w:snapToGrid w:val="0"/>
          <w:sz w:val="24"/>
          <w:szCs w:val="24"/>
          <w:lang w:val="fr-FR"/>
        </w:rPr>
        <w:t>respins</w:t>
      </w:r>
      <w:proofErr w:type="spellEnd"/>
      <w:r w:rsidRPr="009A010C">
        <w:rPr>
          <w:rFonts w:asciiTheme="minorHAnsi" w:eastAsiaTheme="minorHAnsi" w:hAnsiTheme="minorHAnsi" w:cstheme="minorHAnsi"/>
          <w:bCs/>
          <w:snapToGrid w:val="0"/>
          <w:sz w:val="24"/>
          <w:szCs w:val="24"/>
          <w:lang w:val="fr-FR"/>
        </w:rPr>
        <w:t>.</w:t>
      </w:r>
    </w:p>
    <w:p w14:paraId="2DACA92F" w14:textId="77777777" w:rsidR="00D831F9" w:rsidRPr="009A010C" w:rsidRDefault="00D831F9" w:rsidP="00D831F9">
      <w:pPr>
        <w:suppressAutoHyphens/>
        <w:autoSpaceDN w:val="0"/>
        <w:spacing w:before="0" w:after="0" w:line="259" w:lineRule="auto"/>
        <w:jc w:val="both"/>
        <w:textAlignment w:val="baseline"/>
        <w:rPr>
          <w:rFonts w:asciiTheme="minorHAnsi" w:eastAsiaTheme="minorHAnsi" w:hAnsiTheme="minorHAnsi" w:cstheme="minorHAnsi"/>
          <w:sz w:val="24"/>
          <w:szCs w:val="24"/>
          <w:lang w:val="fr-FR"/>
        </w:rPr>
      </w:pPr>
      <w:proofErr w:type="spellStart"/>
      <w:r w:rsidRPr="009A010C">
        <w:rPr>
          <w:rFonts w:asciiTheme="minorHAnsi" w:eastAsiaTheme="minorHAnsi" w:hAnsiTheme="minorHAnsi" w:cstheme="minorHAnsi"/>
          <w:sz w:val="24"/>
          <w:szCs w:val="24"/>
          <w:lang w:val="fr-FR"/>
        </w:rPr>
        <w:t>Solicitanţii</w:t>
      </w:r>
      <w:proofErr w:type="spellEnd"/>
      <w:r w:rsidRPr="009A010C">
        <w:rPr>
          <w:rFonts w:asciiTheme="minorHAnsi" w:eastAsiaTheme="minorHAnsi" w:hAnsiTheme="minorHAnsi" w:cstheme="minorHAnsi"/>
          <w:sz w:val="24"/>
          <w:szCs w:val="24"/>
          <w:lang w:val="fr-FR"/>
        </w:rPr>
        <w:t xml:space="preserve"> de </w:t>
      </w:r>
      <w:proofErr w:type="spellStart"/>
      <w:r w:rsidRPr="009A010C">
        <w:rPr>
          <w:rFonts w:asciiTheme="minorHAnsi" w:eastAsiaTheme="minorHAnsi" w:hAnsiTheme="minorHAnsi" w:cstheme="minorHAnsi"/>
          <w:sz w:val="24"/>
          <w:szCs w:val="24"/>
          <w:lang w:val="fr-FR"/>
        </w:rPr>
        <w:t>finanţare</w:t>
      </w:r>
      <w:proofErr w:type="spellEnd"/>
      <w:r w:rsidRPr="009A010C">
        <w:rPr>
          <w:rFonts w:asciiTheme="minorHAnsi" w:eastAsiaTheme="minorHAnsi" w:hAnsiTheme="minorHAnsi" w:cstheme="minorHAnsi"/>
          <w:sz w:val="24"/>
          <w:szCs w:val="24"/>
          <w:lang w:val="fr-FR"/>
        </w:rPr>
        <w:t xml:space="preserve"> vor </w:t>
      </w:r>
      <w:proofErr w:type="spellStart"/>
      <w:r w:rsidRPr="009A010C">
        <w:rPr>
          <w:rFonts w:asciiTheme="minorHAnsi" w:eastAsiaTheme="minorHAnsi" w:hAnsiTheme="minorHAnsi" w:cstheme="minorHAnsi"/>
          <w:sz w:val="24"/>
          <w:szCs w:val="24"/>
          <w:lang w:val="fr-FR"/>
        </w:rPr>
        <w:t>solicita</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și</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depune</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din</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timp</w:t>
      </w:r>
      <w:proofErr w:type="spellEnd"/>
      <w:r w:rsidRPr="009A010C">
        <w:rPr>
          <w:rFonts w:asciiTheme="minorHAnsi" w:eastAsiaTheme="minorHAnsi" w:hAnsiTheme="minorHAnsi" w:cstheme="minorHAnsi"/>
          <w:sz w:val="24"/>
          <w:szCs w:val="24"/>
          <w:lang w:val="fr-FR"/>
        </w:rPr>
        <w:t xml:space="preserve">, la </w:t>
      </w:r>
      <w:proofErr w:type="spellStart"/>
      <w:r w:rsidRPr="009A010C">
        <w:rPr>
          <w:rFonts w:asciiTheme="minorHAnsi" w:eastAsiaTheme="minorHAnsi" w:hAnsiTheme="minorHAnsi" w:cstheme="minorHAnsi"/>
          <w:sz w:val="24"/>
          <w:szCs w:val="24"/>
          <w:lang w:val="fr-FR"/>
        </w:rPr>
        <w:t>sediul</w:t>
      </w:r>
      <w:proofErr w:type="spellEnd"/>
      <w:r w:rsidRPr="009A010C">
        <w:rPr>
          <w:rFonts w:asciiTheme="minorHAnsi" w:eastAsiaTheme="minorHAnsi" w:hAnsiTheme="minorHAnsi" w:cstheme="minorHAnsi"/>
          <w:sz w:val="24"/>
          <w:szCs w:val="24"/>
          <w:lang w:val="fr-FR"/>
        </w:rPr>
        <w:t xml:space="preserve"> ADI ITI DD, </w:t>
      </w:r>
      <w:proofErr w:type="spellStart"/>
      <w:r w:rsidRPr="009A010C">
        <w:rPr>
          <w:rFonts w:asciiTheme="minorHAnsi" w:eastAsiaTheme="minorHAnsi" w:hAnsiTheme="minorHAnsi" w:cstheme="minorHAnsi"/>
          <w:sz w:val="24"/>
          <w:szCs w:val="24"/>
          <w:lang w:val="fr-FR"/>
        </w:rPr>
        <w:t>toate</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documentele</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necesare</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unei</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analize</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atente</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şi</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obiective</w:t>
      </w:r>
      <w:proofErr w:type="spellEnd"/>
      <w:r w:rsidRPr="009A010C">
        <w:rPr>
          <w:rFonts w:asciiTheme="minorHAnsi" w:eastAsiaTheme="minorHAnsi" w:hAnsiTheme="minorHAnsi" w:cstheme="minorHAnsi"/>
          <w:sz w:val="24"/>
          <w:szCs w:val="24"/>
          <w:lang w:val="fr-FR"/>
        </w:rPr>
        <w:t xml:space="preserve"> a </w:t>
      </w:r>
      <w:proofErr w:type="spellStart"/>
      <w:r w:rsidRPr="009A010C">
        <w:rPr>
          <w:rFonts w:asciiTheme="minorHAnsi" w:eastAsiaTheme="minorHAnsi" w:hAnsiTheme="minorHAnsi" w:cstheme="minorHAnsi"/>
          <w:sz w:val="24"/>
          <w:szCs w:val="24"/>
          <w:lang w:val="fr-FR"/>
        </w:rPr>
        <w:t>proiectului</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efectuată</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exclusiv</w:t>
      </w:r>
      <w:proofErr w:type="spellEnd"/>
      <w:r w:rsidRPr="009A010C">
        <w:rPr>
          <w:rFonts w:asciiTheme="minorHAnsi" w:eastAsiaTheme="minorHAnsi" w:hAnsiTheme="minorHAnsi" w:cstheme="minorHAnsi"/>
          <w:sz w:val="24"/>
          <w:szCs w:val="24"/>
          <w:lang w:val="fr-FR"/>
        </w:rPr>
        <w:t xml:space="preserve"> de </w:t>
      </w:r>
      <w:proofErr w:type="spellStart"/>
      <w:r w:rsidRPr="009A010C">
        <w:rPr>
          <w:rFonts w:asciiTheme="minorHAnsi" w:eastAsiaTheme="minorHAnsi" w:hAnsiTheme="minorHAnsi" w:cstheme="minorHAnsi"/>
          <w:sz w:val="24"/>
          <w:szCs w:val="24"/>
          <w:lang w:val="fr-FR"/>
        </w:rPr>
        <w:t>către</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experţii</w:t>
      </w:r>
      <w:proofErr w:type="spellEnd"/>
      <w:r w:rsidRPr="009A010C">
        <w:rPr>
          <w:rFonts w:asciiTheme="minorHAnsi" w:eastAsiaTheme="minorHAnsi" w:hAnsiTheme="minorHAnsi" w:cstheme="minorHAnsi"/>
          <w:sz w:val="24"/>
          <w:szCs w:val="24"/>
          <w:lang w:val="fr-FR"/>
        </w:rPr>
        <w:t xml:space="preserve"> ADI ITI DD </w:t>
      </w:r>
      <w:proofErr w:type="spellStart"/>
      <w:r w:rsidRPr="009A010C">
        <w:rPr>
          <w:rFonts w:asciiTheme="minorHAnsi" w:eastAsiaTheme="minorHAnsi" w:hAnsiTheme="minorHAnsi" w:cstheme="minorHAnsi"/>
          <w:sz w:val="24"/>
          <w:szCs w:val="24"/>
          <w:lang w:val="fr-FR"/>
        </w:rPr>
        <w:t>în</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scopul</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obținerii</w:t>
      </w:r>
      <w:proofErr w:type="spellEnd"/>
      <w:r w:rsidRPr="009A010C">
        <w:rPr>
          <w:rFonts w:asciiTheme="minorHAnsi" w:eastAsiaTheme="minorHAnsi" w:hAnsiTheme="minorHAnsi" w:cstheme="minorHAnsi"/>
          <w:sz w:val="24"/>
          <w:szCs w:val="24"/>
          <w:lang w:val="fr-FR"/>
        </w:rPr>
        <w:t xml:space="preserve"> </w:t>
      </w:r>
      <w:proofErr w:type="spellStart"/>
      <w:r w:rsidRPr="009A010C">
        <w:rPr>
          <w:rFonts w:asciiTheme="minorHAnsi" w:eastAsiaTheme="minorHAnsi" w:hAnsiTheme="minorHAnsi" w:cstheme="minorHAnsi"/>
          <w:sz w:val="24"/>
          <w:szCs w:val="24"/>
          <w:lang w:val="fr-FR"/>
        </w:rPr>
        <w:t>avizului</w:t>
      </w:r>
      <w:proofErr w:type="spellEnd"/>
      <w:r w:rsidRPr="009A010C">
        <w:rPr>
          <w:rFonts w:asciiTheme="minorHAnsi" w:eastAsiaTheme="minorHAnsi" w:hAnsiTheme="minorHAnsi" w:cstheme="minorHAnsi"/>
          <w:sz w:val="24"/>
          <w:szCs w:val="24"/>
          <w:lang w:val="fr-FR"/>
        </w:rPr>
        <w:t xml:space="preserve"> de </w:t>
      </w:r>
      <w:proofErr w:type="spellStart"/>
      <w:r w:rsidRPr="009A010C">
        <w:rPr>
          <w:rFonts w:asciiTheme="minorHAnsi" w:eastAsiaTheme="minorHAnsi" w:hAnsiTheme="minorHAnsi" w:cstheme="minorHAnsi"/>
          <w:sz w:val="24"/>
          <w:szCs w:val="24"/>
          <w:lang w:val="fr-FR"/>
        </w:rPr>
        <w:t>conformitate</w:t>
      </w:r>
      <w:proofErr w:type="spellEnd"/>
      <w:r w:rsidRPr="009A010C">
        <w:rPr>
          <w:rFonts w:asciiTheme="minorHAnsi" w:eastAsiaTheme="minorHAnsi" w:hAnsiTheme="minorHAnsi" w:cstheme="minorHAnsi"/>
          <w:sz w:val="24"/>
          <w:szCs w:val="24"/>
          <w:lang w:val="fr-FR"/>
        </w:rPr>
        <w:t>.</w:t>
      </w:r>
    </w:p>
    <w:p w14:paraId="53E33A67" w14:textId="77777777" w:rsidR="00D831F9" w:rsidRPr="009A010C" w:rsidRDefault="00D831F9" w:rsidP="00D831F9">
      <w:pPr>
        <w:suppressAutoHyphens/>
        <w:autoSpaceDN w:val="0"/>
        <w:spacing w:before="0" w:after="0" w:line="259" w:lineRule="auto"/>
        <w:jc w:val="both"/>
        <w:textAlignment w:val="baseline"/>
        <w:rPr>
          <w:rFonts w:asciiTheme="minorHAnsi" w:eastAsia="Times New Roman" w:hAnsiTheme="minorHAnsi" w:cstheme="minorHAnsi"/>
          <w:b/>
          <w:iCs/>
          <w:sz w:val="24"/>
          <w:szCs w:val="24"/>
          <w:lang w:val="fr-FR"/>
        </w:rPr>
      </w:pPr>
    </w:p>
    <w:p w14:paraId="33747238" w14:textId="4FDABE4B" w:rsidR="003B05FE" w:rsidRPr="009A010C" w:rsidRDefault="00D831F9" w:rsidP="00D831F9">
      <w:pPr>
        <w:spacing w:before="0" w:after="160" w:line="259" w:lineRule="auto"/>
        <w:jc w:val="both"/>
        <w:rPr>
          <w:rFonts w:asciiTheme="minorHAnsi" w:eastAsia="Times New Roman" w:hAnsiTheme="minorHAnsi" w:cstheme="minorHAnsi"/>
          <w:bCs/>
          <w:snapToGrid w:val="0"/>
          <w:sz w:val="24"/>
          <w:szCs w:val="24"/>
          <w:lang w:val="fr-FR"/>
        </w:rPr>
      </w:pPr>
      <w:r w:rsidRPr="009A010C">
        <w:rPr>
          <w:rFonts w:asciiTheme="minorHAnsi" w:eastAsia="Times New Roman" w:hAnsiTheme="minorHAnsi" w:cstheme="minorHAnsi"/>
          <w:bCs/>
          <w:snapToGrid w:val="0"/>
          <w:sz w:val="24"/>
          <w:szCs w:val="24"/>
          <w:lang w:val="fr-FR"/>
        </w:rPr>
        <w:t xml:space="preserve">AM nu este </w:t>
      </w:r>
      <w:proofErr w:type="spellStart"/>
      <w:r w:rsidRPr="009A010C">
        <w:rPr>
          <w:rFonts w:asciiTheme="minorHAnsi" w:eastAsia="Times New Roman" w:hAnsiTheme="minorHAnsi" w:cstheme="minorHAnsi"/>
          <w:bCs/>
          <w:snapToGrid w:val="0"/>
          <w:sz w:val="24"/>
          <w:szCs w:val="24"/>
          <w:lang w:val="fr-FR"/>
        </w:rPr>
        <w:t>implicată</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în</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analiza</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proiectului</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din</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punctul</w:t>
      </w:r>
      <w:proofErr w:type="spellEnd"/>
      <w:r w:rsidRPr="009A010C">
        <w:rPr>
          <w:rFonts w:asciiTheme="minorHAnsi" w:eastAsia="Times New Roman" w:hAnsiTheme="minorHAnsi" w:cstheme="minorHAnsi"/>
          <w:bCs/>
          <w:snapToGrid w:val="0"/>
          <w:sz w:val="24"/>
          <w:szCs w:val="24"/>
          <w:lang w:val="fr-FR"/>
        </w:rPr>
        <w:t xml:space="preserve"> de </w:t>
      </w:r>
      <w:proofErr w:type="spellStart"/>
      <w:r w:rsidRPr="009A010C">
        <w:rPr>
          <w:rFonts w:asciiTheme="minorHAnsi" w:eastAsia="Times New Roman" w:hAnsiTheme="minorHAnsi" w:cstheme="minorHAnsi"/>
          <w:bCs/>
          <w:snapToGrid w:val="0"/>
          <w:sz w:val="24"/>
          <w:szCs w:val="24"/>
          <w:lang w:val="fr-FR"/>
        </w:rPr>
        <w:t>vedere</w:t>
      </w:r>
      <w:proofErr w:type="spellEnd"/>
      <w:r w:rsidRPr="009A010C">
        <w:rPr>
          <w:rFonts w:asciiTheme="minorHAnsi" w:eastAsia="Times New Roman" w:hAnsiTheme="minorHAnsi" w:cstheme="minorHAnsi"/>
          <w:bCs/>
          <w:snapToGrid w:val="0"/>
          <w:sz w:val="24"/>
          <w:szCs w:val="24"/>
          <w:lang w:val="fr-FR"/>
        </w:rPr>
        <w:t xml:space="preserve"> al </w:t>
      </w:r>
      <w:proofErr w:type="spellStart"/>
      <w:r w:rsidRPr="009A010C">
        <w:rPr>
          <w:rFonts w:asciiTheme="minorHAnsi" w:eastAsia="Times New Roman" w:hAnsiTheme="minorHAnsi" w:cstheme="minorHAnsi"/>
          <w:bCs/>
          <w:snapToGrid w:val="0"/>
          <w:sz w:val="24"/>
          <w:szCs w:val="24"/>
          <w:lang w:val="fr-FR"/>
        </w:rPr>
        <w:t>conformităţii</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acestuia</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cu</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Strategia</w:t>
      </w:r>
      <w:proofErr w:type="spellEnd"/>
      <w:r w:rsidRPr="009A010C">
        <w:rPr>
          <w:rFonts w:asciiTheme="minorHAnsi" w:eastAsia="Times New Roman" w:hAnsiTheme="minorHAnsi" w:cstheme="minorHAnsi"/>
          <w:bCs/>
          <w:snapToGrid w:val="0"/>
          <w:sz w:val="24"/>
          <w:szCs w:val="24"/>
          <w:lang w:val="fr-FR"/>
        </w:rPr>
        <w:t xml:space="preserve"> de </w:t>
      </w:r>
      <w:proofErr w:type="spellStart"/>
      <w:r w:rsidRPr="009A010C">
        <w:rPr>
          <w:rFonts w:asciiTheme="minorHAnsi" w:eastAsia="Times New Roman" w:hAnsiTheme="minorHAnsi" w:cstheme="minorHAnsi"/>
          <w:bCs/>
          <w:snapToGrid w:val="0"/>
          <w:sz w:val="24"/>
          <w:szCs w:val="24"/>
          <w:lang w:val="fr-FR"/>
        </w:rPr>
        <w:t>Dezvoltare</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Durabilă</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Integrată</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în</w:t>
      </w:r>
      <w:proofErr w:type="spellEnd"/>
      <w:r w:rsidRPr="009A010C">
        <w:rPr>
          <w:rFonts w:asciiTheme="minorHAnsi" w:eastAsia="Times New Roman" w:hAnsiTheme="minorHAnsi" w:cstheme="minorHAnsi"/>
          <w:bCs/>
          <w:snapToGrid w:val="0"/>
          <w:sz w:val="24"/>
          <w:szCs w:val="24"/>
          <w:lang w:val="fr-FR"/>
        </w:rPr>
        <w:t xml:space="preserve"> Delta </w:t>
      </w:r>
      <w:proofErr w:type="spellStart"/>
      <w:r w:rsidRPr="009A010C">
        <w:rPr>
          <w:rFonts w:asciiTheme="minorHAnsi" w:eastAsia="Times New Roman" w:hAnsiTheme="minorHAnsi" w:cstheme="minorHAnsi"/>
          <w:bCs/>
          <w:snapToGrid w:val="0"/>
          <w:sz w:val="24"/>
          <w:szCs w:val="24"/>
          <w:lang w:val="fr-FR"/>
        </w:rPr>
        <w:t>Dunării</w:t>
      </w:r>
      <w:proofErr w:type="spellEnd"/>
      <w:r w:rsidRPr="009A010C">
        <w:rPr>
          <w:rFonts w:asciiTheme="minorHAnsi" w:eastAsia="Times New Roman" w:hAnsiTheme="minorHAnsi" w:cstheme="minorHAnsi"/>
          <w:bCs/>
          <w:snapToGrid w:val="0"/>
          <w:sz w:val="24"/>
          <w:szCs w:val="24"/>
          <w:lang w:val="fr-FR"/>
        </w:rPr>
        <w:t xml:space="preserve"> (2030) </w:t>
      </w:r>
      <w:proofErr w:type="spellStart"/>
      <w:r w:rsidRPr="009A010C">
        <w:rPr>
          <w:rFonts w:asciiTheme="minorHAnsi" w:eastAsia="Times New Roman" w:hAnsiTheme="minorHAnsi" w:cstheme="minorHAnsi"/>
          <w:bCs/>
          <w:snapToGrid w:val="0"/>
          <w:sz w:val="24"/>
          <w:szCs w:val="24"/>
          <w:lang w:val="fr-FR"/>
        </w:rPr>
        <w:t>și</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analiza</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caracterului</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integrat</w:t>
      </w:r>
      <w:proofErr w:type="spellEnd"/>
      <w:r w:rsidRPr="009A010C">
        <w:rPr>
          <w:rFonts w:asciiTheme="minorHAnsi" w:eastAsia="Times New Roman" w:hAnsiTheme="minorHAnsi" w:cstheme="minorHAnsi"/>
          <w:bCs/>
          <w:snapToGrid w:val="0"/>
          <w:sz w:val="24"/>
          <w:szCs w:val="24"/>
          <w:lang w:val="fr-FR"/>
        </w:rPr>
        <w:t xml:space="preserve"> al </w:t>
      </w:r>
      <w:proofErr w:type="spellStart"/>
      <w:r w:rsidRPr="009A010C">
        <w:rPr>
          <w:rFonts w:asciiTheme="minorHAnsi" w:eastAsia="Times New Roman" w:hAnsiTheme="minorHAnsi" w:cstheme="minorHAnsi"/>
          <w:bCs/>
          <w:snapToGrid w:val="0"/>
          <w:sz w:val="24"/>
          <w:szCs w:val="24"/>
          <w:lang w:val="fr-FR"/>
        </w:rPr>
        <w:t>proiectului</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Aplicantul</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poate</w:t>
      </w:r>
      <w:proofErr w:type="spellEnd"/>
      <w:r w:rsidRPr="009A010C">
        <w:rPr>
          <w:rFonts w:asciiTheme="minorHAnsi" w:eastAsia="Times New Roman" w:hAnsiTheme="minorHAnsi" w:cstheme="minorHAnsi"/>
          <w:bCs/>
          <w:snapToGrid w:val="0"/>
          <w:sz w:val="24"/>
          <w:szCs w:val="24"/>
          <w:lang w:val="fr-FR"/>
        </w:rPr>
        <w:t xml:space="preserve"> contesta </w:t>
      </w:r>
      <w:proofErr w:type="spellStart"/>
      <w:r w:rsidRPr="009A010C">
        <w:rPr>
          <w:rFonts w:asciiTheme="minorHAnsi" w:eastAsia="Times New Roman" w:hAnsiTheme="minorHAnsi" w:cstheme="minorHAnsi"/>
          <w:bCs/>
          <w:snapToGrid w:val="0"/>
          <w:sz w:val="24"/>
          <w:szCs w:val="24"/>
          <w:lang w:val="fr-FR"/>
        </w:rPr>
        <w:t>rezultatul</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acestei</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analizei</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adresându</w:t>
      </w:r>
      <w:proofErr w:type="spellEnd"/>
      <w:r w:rsidRPr="009A010C">
        <w:rPr>
          <w:rFonts w:asciiTheme="minorHAnsi" w:eastAsia="Times New Roman" w:hAnsiTheme="minorHAnsi" w:cstheme="minorHAnsi"/>
          <w:bCs/>
          <w:snapToGrid w:val="0"/>
          <w:sz w:val="24"/>
          <w:szCs w:val="24"/>
          <w:lang w:val="fr-FR"/>
        </w:rPr>
        <w:t xml:space="preserve">-se </w:t>
      </w:r>
      <w:proofErr w:type="spellStart"/>
      <w:r w:rsidRPr="009A010C">
        <w:rPr>
          <w:rFonts w:asciiTheme="minorHAnsi" w:eastAsia="Times New Roman" w:hAnsiTheme="minorHAnsi" w:cstheme="minorHAnsi"/>
          <w:bCs/>
          <w:snapToGrid w:val="0"/>
          <w:sz w:val="24"/>
          <w:szCs w:val="24"/>
          <w:lang w:val="fr-FR"/>
        </w:rPr>
        <w:t>în</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acest</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scop</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exclusiv</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Asociaţiei</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pentru</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Dezvoltare</w:t>
      </w:r>
      <w:proofErr w:type="spellEnd"/>
      <w:r w:rsidRPr="009A010C">
        <w:rPr>
          <w:rFonts w:asciiTheme="minorHAnsi" w:eastAsia="Times New Roman" w:hAnsiTheme="minorHAnsi" w:cstheme="minorHAnsi"/>
          <w:bCs/>
          <w:snapToGrid w:val="0"/>
          <w:sz w:val="24"/>
          <w:szCs w:val="24"/>
          <w:lang w:val="fr-FR"/>
        </w:rPr>
        <w:t xml:space="preserve"> </w:t>
      </w:r>
      <w:proofErr w:type="spellStart"/>
      <w:r w:rsidRPr="009A010C">
        <w:rPr>
          <w:rFonts w:asciiTheme="minorHAnsi" w:eastAsia="Times New Roman" w:hAnsiTheme="minorHAnsi" w:cstheme="minorHAnsi"/>
          <w:bCs/>
          <w:snapToGrid w:val="0"/>
          <w:sz w:val="24"/>
          <w:szCs w:val="24"/>
          <w:lang w:val="fr-FR"/>
        </w:rPr>
        <w:t>Intercomunitară</w:t>
      </w:r>
      <w:proofErr w:type="spellEnd"/>
      <w:r w:rsidRPr="009A010C">
        <w:rPr>
          <w:rFonts w:asciiTheme="minorHAnsi" w:eastAsia="Times New Roman" w:hAnsiTheme="minorHAnsi" w:cstheme="minorHAnsi"/>
          <w:bCs/>
          <w:snapToGrid w:val="0"/>
          <w:sz w:val="24"/>
          <w:szCs w:val="24"/>
          <w:lang w:val="fr-FR"/>
        </w:rPr>
        <w:t xml:space="preserve"> ITI Delta </w:t>
      </w:r>
      <w:proofErr w:type="spellStart"/>
      <w:r w:rsidRPr="009A010C">
        <w:rPr>
          <w:rFonts w:asciiTheme="minorHAnsi" w:eastAsia="Times New Roman" w:hAnsiTheme="minorHAnsi" w:cstheme="minorHAnsi"/>
          <w:bCs/>
          <w:snapToGrid w:val="0"/>
          <w:sz w:val="24"/>
          <w:szCs w:val="24"/>
          <w:lang w:val="fr-FR"/>
        </w:rPr>
        <w:t>Dunării</w:t>
      </w:r>
      <w:proofErr w:type="spellEnd"/>
      <w:r w:rsidRPr="009A010C">
        <w:rPr>
          <w:rFonts w:asciiTheme="minorHAnsi" w:eastAsia="Times New Roman" w:hAnsiTheme="minorHAnsi" w:cstheme="minorHAnsi"/>
          <w:bCs/>
          <w:snapToGrid w:val="0"/>
          <w:sz w:val="24"/>
          <w:szCs w:val="24"/>
          <w:lang w:val="fr-FR"/>
        </w:rPr>
        <w:t>.</w:t>
      </w:r>
    </w:p>
    <w:p w14:paraId="45095775" w14:textId="5C03317C" w:rsidR="00073E9D" w:rsidRPr="009A010C" w:rsidRDefault="00181E8F" w:rsidP="00E07D7E">
      <w:pPr>
        <w:pStyle w:val="Heading1"/>
        <w:numPr>
          <w:ilvl w:val="0"/>
          <w:numId w:val="34"/>
        </w:numPr>
        <w:rPr>
          <w:rFonts w:ascii="Calibri" w:hAnsi="Calibri" w:cs="Calibri"/>
        </w:rPr>
      </w:pPr>
      <w:bookmarkStart w:id="135" w:name="_Toc161091261"/>
      <w:r w:rsidRPr="009A010C">
        <w:rPr>
          <w:rFonts w:ascii="Calibri" w:hAnsi="Calibri" w:cs="Calibri"/>
        </w:rPr>
        <w:t>INDICATORI DE ETAPĂ</w:t>
      </w:r>
      <w:bookmarkEnd w:id="135"/>
    </w:p>
    <w:p w14:paraId="1C35B034" w14:textId="35B524D3" w:rsidR="00820727" w:rsidRPr="009A010C" w:rsidRDefault="00820727" w:rsidP="00820727">
      <w:pPr>
        <w:jc w:val="both"/>
        <w:rPr>
          <w:rFonts w:ascii="Calibri" w:hAnsi="Calibri"/>
          <w:iCs/>
          <w:sz w:val="24"/>
          <w:szCs w:val="24"/>
        </w:rPr>
      </w:pPr>
      <w:r w:rsidRPr="009A010C">
        <w:rPr>
          <w:rFonts w:ascii="Calibri" w:hAnsi="Calibri"/>
          <w:iCs/>
          <w:sz w:val="24"/>
          <w:szCs w:val="24"/>
        </w:rPr>
        <w:t>În procesul de monitorizare a proiectelor, AM va verifica și confirma îndeplinirea indicatorilor de etapă, în conformitate cu prevederile Planului de monitorizare a proiectului</w:t>
      </w:r>
      <w:r w:rsidR="00B07403" w:rsidRPr="009A010C">
        <w:rPr>
          <w:rFonts w:ascii="Calibri" w:hAnsi="Calibri"/>
          <w:iCs/>
          <w:sz w:val="24"/>
          <w:szCs w:val="24"/>
        </w:rPr>
        <w:t xml:space="preserve">, Anexa </w:t>
      </w:r>
      <w:r w:rsidR="00E34F3E" w:rsidRPr="009A010C">
        <w:rPr>
          <w:rFonts w:ascii="Calibri" w:hAnsi="Calibri"/>
          <w:iCs/>
          <w:sz w:val="24"/>
          <w:szCs w:val="24"/>
        </w:rPr>
        <w:t xml:space="preserve">2 la prezentul ghid. </w:t>
      </w:r>
    </w:p>
    <w:p w14:paraId="52B57F00" w14:textId="77777777" w:rsidR="00820727" w:rsidRPr="009A010C" w:rsidRDefault="00820727" w:rsidP="00820727">
      <w:pPr>
        <w:jc w:val="both"/>
        <w:rPr>
          <w:rFonts w:ascii="Calibri" w:hAnsi="Calibri"/>
          <w:iCs/>
          <w:sz w:val="24"/>
          <w:szCs w:val="24"/>
        </w:rPr>
      </w:pPr>
      <w:r w:rsidRPr="009A010C">
        <w:rPr>
          <w:rFonts w:ascii="Calibri" w:hAnsi="Calibr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9A010C" w:rsidRDefault="00820727" w:rsidP="00820727">
      <w:pPr>
        <w:jc w:val="both"/>
        <w:rPr>
          <w:rFonts w:ascii="Calibri" w:hAnsi="Calibri"/>
          <w:iCs/>
          <w:sz w:val="24"/>
          <w:szCs w:val="24"/>
        </w:rPr>
      </w:pPr>
      <w:r w:rsidRPr="009A010C">
        <w:rPr>
          <w:rFonts w:ascii="Calibri" w:hAnsi="Calibri"/>
          <w:iCs/>
          <w:sz w:val="24"/>
          <w:szCs w:val="24"/>
        </w:rPr>
        <w:lastRenderedPageBreak/>
        <w:t>În cazul proiectelor de investiții, indicatorii de etapă se raportează atât la stadiul pregătirii și derulării procedurilor de achiziții, cât și la progresul execuției lucrărilor, aferente activității de bază.</w:t>
      </w:r>
    </w:p>
    <w:p w14:paraId="7FF1E617" w14:textId="00D687D1" w:rsidR="001411F6" w:rsidRPr="009A010C" w:rsidRDefault="00820727" w:rsidP="00820727">
      <w:pPr>
        <w:jc w:val="both"/>
        <w:rPr>
          <w:rFonts w:ascii="Calibri" w:hAnsi="Calibri"/>
          <w:iCs/>
          <w:sz w:val="24"/>
          <w:szCs w:val="24"/>
        </w:rPr>
      </w:pPr>
      <w:r w:rsidRPr="009A010C">
        <w:rPr>
          <w:rFonts w:ascii="Calibri" w:hAnsi="Calibr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7E57216B" w14:textId="77777777" w:rsidR="001411F6" w:rsidRPr="009A010C" w:rsidRDefault="001411F6" w:rsidP="001411F6">
      <w:pPr>
        <w:jc w:val="both"/>
        <w:rPr>
          <w:rFonts w:ascii="Calibri" w:hAnsi="Calibri"/>
          <w:sz w:val="24"/>
          <w:szCs w:val="24"/>
        </w:rPr>
      </w:pPr>
      <w:r w:rsidRPr="009A010C">
        <w:rPr>
          <w:rFonts w:ascii="Calibri" w:hAnsi="Calibri"/>
          <w:sz w:val="24"/>
          <w:szCs w:val="24"/>
        </w:rPr>
        <w:t>Exemplu indicatori de etapă ce pot fi definiți de solicitant în cererea de finanțare în raport cu activitatea de bază</w:t>
      </w:r>
    </w:p>
    <w:p w14:paraId="6FA9F330" w14:textId="77777777" w:rsidR="001411F6" w:rsidRPr="009A010C" w:rsidRDefault="001411F6" w:rsidP="001411F6">
      <w:pPr>
        <w:jc w:val="both"/>
        <w:rPr>
          <w:rFonts w:ascii="Calibri" w:hAnsi="Calibri"/>
          <w:sz w:val="24"/>
          <w:szCs w:val="24"/>
        </w:rPr>
      </w:pPr>
      <w:r w:rsidRPr="009A010C">
        <w:rPr>
          <w:rFonts w:ascii="Calibri" w:hAnsi="Calibri"/>
          <w:sz w:val="24"/>
          <w:szCs w:val="24"/>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65E3793D" w14:textId="77777777" w:rsidR="001411F6" w:rsidRPr="009A010C" w:rsidRDefault="001411F6" w:rsidP="001411F6">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Indicator de etapă 1: demararea achiziției contractului de lucrări (publicarea anunțului privind achiziția);</w:t>
      </w:r>
    </w:p>
    <w:p w14:paraId="62AEFC4A" w14:textId="77777777" w:rsidR="001411F6" w:rsidRPr="009A010C" w:rsidRDefault="001411F6" w:rsidP="001411F6">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Indicator de etapă 2: finalizarea achiziției contractului de lucrări (semnarea contractului de execuție/proiectare și execuție lucrări);</w:t>
      </w:r>
    </w:p>
    <w:p w14:paraId="6E1188A2" w14:textId="77777777" w:rsidR="001411F6" w:rsidRPr="009A010C" w:rsidRDefault="001411F6" w:rsidP="001411F6">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Indicator de etapă 3: stadiu de execuție lucrări de 50% (din punct de vedere valoric, pentru a putea dovedi îndeplinirea acestuia);</w:t>
      </w:r>
    </w:p>
    <w:p w14:paraId="31B3A251" w14:textId="77777777" w:rsidR="001411F6" w:rsidRPr="009A010C" w:rsidRDefault="001411F6" w:rsidP="001411F6">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Indicator de etapă 4: finalizarea lucrărilor (recepția la terminarea lucrărilor);</w:t>
      </w:r>
    </w:p>
    <w:p w14:paraId="5366D3D1" w14:textId="77777777" w:rsidR="001411F6" w:rsidRPr="009A010C" w:rsidRDefault="001411F6" w:rsidP="001411F6">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Indicator de etapă 5: demararea achiziției contractului de furnizare/servicii (publicarea anunțului privind achiziția);</w:t>
      </w:r>
    </w:p>
    <w:p w14:paraId="2AD8E353" w14:textId="77777777" w:rsidR="001411F6" w:rsidRPr="009A010C" w:rsidRDefault="001411F6" w:rsidP="001411F6">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Indicator de etapă 6: finalizarea achiziției contractului de furnizare/servicii (semnarea contractului de furnizare/servicii);</w:t>
      </w:r>
    </w:p>
    <w:p w14:paraId="5D95BE4B" w14:textId="77777777" w:rsidR="001411F6" w:rsidRPr="009A010C" w:rsidRDefault="001411F6" w:rsidP="001411F6">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 xml:space="preserve">Indicator de etapă 7: recepția echipamentelor/mijloacelor de transport/serviciilor.) </w:t>
      </w:r>
    </w:p>
    <w:p w14:paraId="0880CBBB" w14:textId="54B2269A" w:rsidR="001411F6" w:rsidRPr="009A010C" w:rsidRDefault="001411F6" w:rsidP="001411F6">
      <w:pPr>
        <w:jc w:val="both"/>
        <w:rPr>
          <w:rFonts w:ascii="Calibri" w:hAnsi="Calibri"/>
          <w:sz w:val="24"/>
          <w:szCs w:val="24"/>
        </w:rPr>
      </w:pPr>
      <w:r w:rsidRPr="009A010C">
        <w:rPr>
          <w:rFonts w:ascii="Calibri" w:hAnsi="Calibri"/>
          <w:sz w:val="24"/>
          <w:szCs w:val="24"/>
        </w:rPr>
        <w:tab/>
        <w:t>Indicatorii de etapă fac parte integrantă din planul de monitorizare definit la subcapitolul 11.3.</w:t>
      </w:r>
    </w:p>
    <w:p w14:paraId="5D81B243" w14:textId="71FD1D5A" w:rsidR="00BE5177" w:rsidRPr="009A010C" w:rsidRDefault="00181E8F" w:rsidP="00E07D7E">
      <w:pPr>
        <w:pStyle w:val="Heading1"/>
        <w:numPr>
          <w:ilvl w:val="0"/>
          <w:numId w:val="34"/>
        </w:numPr>
        <w:rPr>
          <w:rFonts w:ascii="Calibri" w:hAnsi="Calibri" w:cs="Calibri"/>
        </w:rPr>
      </w:pPr>
      <w:bookmarkStart w:id="136" w:name="_Toc99376168"/>
      <w:bookmarkStart w:id="137" w:name="_Toc161091262"/>
      <w:r w:rsidRPr="009A010C">
        <w:rPr>
          <w:rFonts w:ascii="Calibri" w:hAnsi="Calibri" w:cs="Calibri"/>
        </w:rPr>
        <w:t>COMPLETAREA ŞI DEPUNEREA CERERILOR DE FINANTARE</w:t>
      </w:r>
      <w:bookmarkEnd w:id="136"/>
      <w:bookmarkEnd w:id="137"/>
    </w:p>
    <w:p w14:paraId="33202091" w14:textId="65E50032" w:rsidR="00181E8F" w:rsidRPr="009A010C" w:rsidRDefault="00181E8F" w:rsidP="00E07D7E">
      <w:pPr>
        <w:pStyle w:val="Heading2"/>
        <w:numPr>
          <w:ilvl w:val="1"/>
          <w:numId w:val="13"/>
        </w:numPr>
        <w:rPr>
          <w:rFonts w:ascii="Calibri" w:hAnsi="Calibri" w:cs="Calibri"/>
        </w:rPr>
      </w:pPr>
      <w:bookmarkStart w:id="138" w:name="_Toc99376169"/>
      <w:bookmarkStart w:id="139" w:name="_Toc161091263"/>
      <w:r w:rsidRPr="009A010C">
        <w:rPr>
          <w:rFonts w:ascii="Calibri" w:hAnsi="Calibri" w:cs="Calibri"/>
        </w:rPr>
        <w:t>Completarea formularului cererii</w:t>
      </w:r>
      <w:bookmarkEnd w:id="138"/>
      <w:bookmarkEnd w:id="139"/>
    </w:p>
    <w:p w14:paraId="54584B67" w14:textId="77777777" w:rsidR="00BE5177" w:rsidRPr="009A010C" w:rsidRDefault="00BE5177" w:rsidP="00181E8F">
      <w:pPr>
        <w:autoSpaceDE w:val="0"/>
        <w:autoSpaceDN w:val="0"/>
        <w:adjustRightInd w:val="0"/>
        <w:spacing w:before="0" w:after="0"/>
        <w:jc w:val="both"/>
        <w:rPr>
          <w:rFonts w:ascii="Calibri" w:hAnsi="Calibri"/>
          <w:sz w:val="24"/>
          <w:szCs w:val="24"/>
          <w:lang w:eastAsia="en-GB"/>
        </w:rPr>
      </w:pPr>
    </w:p>
    <w:p w14:paraId="728E3629" w14:textId="53A0A149"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Cererea de finanțare este compusă din: </w:t>
      </w:r>
    </w:p>
    <w:p w14:paraId="54C0BAC7" w14:textId="77777777" w:rsidR="00181E8F" w:rsidRPr="009A010C"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Cererea de finanțare</w:t>
      </w:r>
    </w:p>
    <w:p w14:paraId="00CA561D" w14:textId="77777777" w:rsidR="00181E8F" w:rsidRPr="009A010C"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Anexele la cererea de finanțare </w:t>
      </w:r>
    </w:p>
    <w:p w14:paraId="6D5646A3"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lang w:eastAsia="en-GB"/>
        </w:rPr>
        <w:t>Acest ghid conține modele standard sau anexe/modele recomandate/orientative.</w:t>
      </w:r>
      <w:bookmarkStart w:id="140" w:name="_Hlk100061992"/>
    </w:p>
    <w:p w14:paraId="21E0CC96"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lastRenderedPageBreak/>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8154EC3" w14:textId="3670CA5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De asemenea, unele anexe sunt solicitate obligatoriu la momentul depunerii cererii de finanțare, iar altele în etapa </w:t>
      </w:r>
      <w:r w:rsidR="00480FCF" w:rsidRPr="009A010C">
        <w:rPr>
          <w:rFonts w:ascii="Calibri" w:hAnsi="Calibri"/>
          <w:sz w:val="24"/>
          <w:szCs w:val="24"/>
        </w:rPr>
        <w:t>de contractare</w:t>
      </w:r>
      <w:r w:rsidRPr="009A010C">
        <w:rPr>
          <w:rFonts w:ascii="Calibri" w:hAnsi="Calibri"/>
          <w:sz w:val="24"/>
          <w:szCs w:val="24"/>
        </w:rPr>
        <w:t>. Acestea fac parte integrantă din cererea de finanțare.</w:t>
      </w:r>
    </w:p>
    <w:p w14:paraId="747B787C"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4ADD7A7F" w14:textId="77777777" w:rsidR="00181E8F" w:rsidRPr="009A010C" w:rsidRDefault="00181E8F" w:rsidP="00181E8F">
      <w:pPr>
        <w:tabs>
          <w:tab w:val="left" w:pos="709"/>
        </w:tabs>
        <w:spacing w:before="0" w:after="0"/>
        <w:jc w:val="both"/>
        <w:rPr>
          <w:rFonts w:ascii="Calibri" w:hAnsi="Calibri"/>
          <w:sz w:val="24"/>
          <w:szCs w:val="24"/>
          <w:lang w:eastAsia="en-GB"/>
        </w:rPr>
      </w:pPr>
    </w:p>
    <w:p w14:paraId="2DB131A8" w14:textId="77777777" w:rsidR="00181E8F" w:rsidRPr="009A010C" w:rsidRDefault="00181E8F" w:rsidP="00181E8F">
      <w:pPr>
        <w:tabs>
          <w:tab w:val="left" w:pos="709"/>
        </w:tabs>
        <w:spacing w:before="0" w:after="0"/>
        <w:jc w:val="both"/>
        <w:rPr>
          <w:rFonts w:ascii="Calibri" w:hAnsi="Calibri"/>
          <w:sz w:val="24"/>
          <w:szCs w:val="24"/>
          <w:lang w:eastAsia="en-GB"/>
        </w:rPr>
      </w:pPr>
      <w:r w:rsidRPr="009A010C">
        <w:rPr>
          <w:rFonts w:ascii="Calibri" w:hAnsi="Calibri"/>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1CAB381" w14:textId="77777777" w:rsidR="00181E8F" w:rsidRPr="009A010C" w:rsidRDefault="00181E8F" w:rsidP="00181E8F">
      <w:pPr>
        <w:autoSpaceDE w:val="0"/>
        <w:autoSpaceDN w:val="0"/>
        <w:adjustRightInd w:val="0"/>
        <w:spacing w:before="0" w:after="0"/>
        <w:jc w:val="both"/>
        <w:rPr>
          <w:rFonts w:ascii="Calibri" w:hAnsi="Calibri"/>
          <w:i/>
          <w:iCs/>
          <w:sz w:val="24"/>
          <w:szCs w:val="24"/>
          <w:lang w:eastAsia="en-GB"/>
        </w:rPr>
      </w:pPr>
    </w:p>
    <w:p w14:paraId="43A40D06" w14:textId="77777777" w:rsidR="00FF291D" w:rsidRPr="009A010C" w:rsidRDefault="00FF291D" w:rsidP="00FF291D">
      <w:pPr>
        <w:autoSpaceDE w:val="0"/>
        <w:autoSpaceDN w:val="0"/>
        <w:adjustRightInd w:val="0"/>
        <w:spacing w:before="0" w:after="0"/>
        <w:jc w:val="both"/>
        <w:rPr>
          <w:rFonts w:asciiTheme="minorHAnsi" w:hAnsiTheme="minorHAnsi" w:cstheme="minorHAnsi"/>
          <w:b/>
          <w:bCs/>
          <w:sz w:val="24"/>
          <w:szCs w:val="24"/>
          <w:lang w:eastAsia="en-GB"/>
        </w:rPr>
      </w:pPr>
      <w:r w:rsidRPr="009A010C">
        <w:rPr>
          <w:rFonts w:asciiTheme="minorHAnsi" w:hAnsiTheme="minorHAnsi" w:cstheme="minorHAnsi"/>
          <w:b/>
          <w:bCs/>
          <w:sz w:val="24"/>
          <w:szCs w:val="24"/>
          <w:lang w:eastAsia="en-GB"/>
        </w:rPr>
        <w:t>Notă!</w:t>
      </w:r>
    </w:p>
    <w:p w14:paraId="07947DAB" w14:textId="77777777" w:rsidR="00FF291D" w:rsidRPr="009A010C" w:rsidRDefault="00FF291D" w:rsidP="00FF291D">
      <w:pPr>
        <w:autoSpaceDE w:val="0"/>
        <w:autoSpaceDN w:val="0"/>
        <w:adjustRightInd w:val="0"/>
        <w:spacing w:before="0" w:after="0"/>
        <w:jc w:val="both"/>
        <w:rPr>
          <w:rFonts w:asciiTheme="minorHAnsi" w:hAnsiTheme="minorHAnsi" w:cstheme="minorHAnsi"/>
          <w:sz w:val="24"/>
          <w:szCs w:val="24"/>
          <w:lang w:eastAsia="en-GB"/>
        </w:rPr>
      </w:pPr>
      <w:r w:rsidRPr="009A010C">
        <w:rPr>
          <w:rFonts w:asciiTheme="minorHAnsi" w:hAnsiTheme="minorHAnsi" w:cstheme="minorHAnsi"/>
          <w:sz w:val="24"/>
          <w:szCs w:val="24"/>
          <w:lang w:eastAsia="en-GB"/>
        </w:rPr>
        <w:t>a) Solicitantul de finanțare își asumă toate riscurile în ceea ce privește pregătirea și depunerea proiectelor în cadrul prezentului apel în cazul în care acestea nu sunt selectate pentru finanțare.</w:t>
      </w:r>
    </w:p>
    <w:p w14:paraId="66A5BE78" w14:textId="77777777" w:rsidR="00FF291D" w:rsidRPr="009A010C" w:rsidRDefault="00FF291D" w:rsidP="00FF291D">
      <w:pPr>
        <w:autoSpaceDE w:val="0"/>
        <w:autoSpaceDN w:val="0"/>
        <w:adjustRightInd w:val="0"/>
        <w:spacing w:before="0" w:after="0"/>
        <w:jc w:val="both"/>
        <w:rPr>
          <w:rFonts w:asciiTheme="minorHAnsi" w:hAnsiTheme="minorHAnsi" w:cstheme="minorHAnsi"/>
          <w:sz w:val="24"/>
          <w:szCs w:val="24"/>
          <w:lang w:eastAsia="en-GB"/>
        </w:rPr>
      </w:pPr>
      <w:r w:rsidRPr="009A010C">
        <w:rPr>
          <w:rFonts w:asciiTheme="minorHAnsi" w:hAnsiTheme="minorHAnsi" w:cstheme="minorHAnsi"/>
          <w:sz w:val="24"/>
          <w:szCs w:val="24"/>
          <w:lang w:eastAsia="en-GB"/>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7F88E804" w14:textId="77777777" w:rsidR="00FF291D" w:rsidRPr="009A010C" w:rsidRDefault="00FF291D" w:rsidP="00FF291D">
      <w:pPr>
        <w:autoSpaceDE w:val="0"/>
        <w:autoSpaceDN w:val="0"/>
        <w:adjustRightInd w:val="0"/>
        <w:spacing w:before="0" w:after="0"/>
        <w:jc w:val="both"/>
        <w:rPr>
          <w:rFonts w:asciiTheme="minorHAnsi" w:hAnsiTheme="minorHAnsi" w:cstheme="minorHAnsi"/>
          <w:sz w:val="24"/>
          <w:szCs w:val="24"/>
          <w:lang w:eastAsia="en-GB"/>
        </w:rPr>
      </w:pPr>
      <w:r w:rsidRPr="009A010C">
        <w:rPr>
          <w:rFonts w:asciiTheme="minorHAnsi" w:hAnsiTheme="minorHAnsi" w:cstheme="minorHAnsi"/>
          <w:sz w:val="24"/>
          <w:szCs w:val="24"/>
          <w:lang w:eastAsia="en-GB"/>
        </w:rPr>
        <w:t xml:space="preserve">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 </w:t>
      </w:r>
    </w:p>
    <w:p w14:paraId="540ED933" w14:textId="77777777" w:rsidR="00181E8F" w:rsidRPr="009A010C" w:rsidRDefault="00181E8F" w:rsidP="00181E8F">
      <w:pPr>
        <w:tabs>
          <w:tab w:val="left" w:pos="709"/>
        </w:tabs>
        <w:spacing w:before="0" w:after="0"/>
        <w:jc w:val="both"/>
        <w:rPr>
          <w:rFonts w:ascii="Calibri" w:hAnsi="Calibri"/>
          <w:sz w:val="24"/>
          <w:szCs w:val="24"/>
        </w:rPr>
      </w:pPr>
    </w:p>
    <w:p w14:paraId="58AF565D" w14:textId="6872371E" w:rsidR="00181E8F" w:rsidRPr="009A010C" w:rsidRDefault="00181E8F" w:rsidP="00E07D7E">
      <w:pPr>
        <w:pStyle w:val="Heading2"/>
        <w:numPr>
          <w:ilvl w:val="1"/>
          <w:numId w:val="34"/>
        </w:numPr>
        <w:rPr>
          <w:rFonts w:ascii="Calibri" w:hAnsi="Calibri" w:cs="Calibri"/>
        </w:rPr>
      </w:pPr>
      <w:bookmarkStart w:id="141" w:name="_Toc99376170"/>
      <w:bookmarkStart w:id="142" w:name="_Toc161091264"/>
      <w:bookmarkStart w:id="143" w:name="_Hlk93050126"/>
      <w:bookmarkEnd w:id="140"/>
      <w:r w:rsidRPr="009A010C">
        <w:rPr>
          <w:rFonts w:ascii="Calibri" w:hAnsi="Calibri" w:cs="Calibri"/>
        </w:rPr>
        <w:t>Limba utilizată în completarea cererii de finanțare</w:t>
      </w:r>
      <w:bookmarkEnd w:id="141"/>
      <w:bookmarkEnd w:id="142"/>
    </w:p>
    <w:p w14:paraId="599109A5" w14:textId="77777777" w:rsidR="00181E8F" w:rsidRPr="009A010C" w:rsidRDefault="00181E8F" w:rsidP="00181E8F">
      <w:pPr>
        <w:tabs>
          <w:tab w:val="left" w:pos="709"/>
        </w:tabs>
        <w:spacing w:before="0" w:after="0"/>
        <w:jc w:val="both"/>
        <w:rPr>
          <w:rFonts w:ascii="Calibri" w:hAnsi="Calibri"/>
          <w:sz w:val="24"/>
          <w:szCs w:val="24"/>
        </w:rPr>
      </w:pPr>
      <w:bookmarkStart w:id="144" w:name="_Hlk100062024"/>
      <w:bookmarkEnd w:id="143"/>
      <w:r w:rsidRPr="009A010C">
        <w:rPr>
          <w:rFonts w:ascii="Calibri" w:hAnsi="Calibr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9A010C" w:rsidRDefault="00181E8F" w:rsidP="00181E8F">
      <w:pPr>
        <w:tabs>
          <w:tab w:val="left" w:pos="709"/>
        </w:tabs>
        <w:spacing w:before="0" w:after="0"/>
        <w:jc w:val="both"/>
        <w:rPr>
          <w:rFonts w:ascii="Calibri" w:hAnsi="Calibri"/>
          <w:sz w:val="24"/>
          <w:szCs w:val="24"/>
        </w:rPr>
      </w:pPr>
      <w:r w:rsidRPr="009A010C">
        <w:rPr>
          <w:rFonts w:ascii="Calibri" w:hAnsi="Calibri"/>
          <w:sz w:val="24"/>
          <w:szCs w:val="24"/>
        </w:rPr>
        <w:t>Completarea cererii de finanțare într-un mod clar şi coerent va înlesni procesul de evaluare a acesteia.</w:t>
      </w:r>
    </w:p>
    <w:p w14:paraId="2D21D48C" w14:textId="77777777" w:rsidR="00181E8F" w:rsidRPr="009A010C" w:rsidRDefault="00181E8F" w:rsidP="00181E8F">
      <w:pPr>
        <w:tabs>
          <w:tab w:val="left" w:pos="709"/>
        </w:tabs>
        <w:spacing w:before="0" w:after="0"/>
        <w:jc w:val="both"/>
        <w:rPr>
          <w:rFonts w:ascii="Calibri" w:hAnsi="Calibri"/>
          <w:sz w:val="24"/>
          <w:szCs w:val="24"/>
        </w:rPr>
      </w:pPr>
    </w:p>
    <w:p w14:paraId="05E3D734" w14:textId="4084E30C" w:rsidR="00181E8F" w:rsidRPr="009A010C" w:rsidRDefault="00181E8F" w:rsidP="00E07D7E">
      <w:pPr>
        <w:pStyle w:val="Heading2"/>
        <w:numPr>
          <w:ilvl w:val="1"/>
          <w:numId w:val="35"/>
        </w:numPr>
        <w:rPr>
          <w:rFonts w:ascii="Calibri" w:hAnsi="Calibri" w:cs="Calibri"/>
        </w:rPr>
      </w:pPr>
      <w:bookmarkStart w:id="145" w:name="_Toc99376171"/>
      <w:bookmarkStart w:id="146" w:name="_Toc161091265"/>
      <w:bookmarkEnd w:id="144"/>
      <w:r w:rsidRPr="009A010C">
        <w:rPr>
          <w:rFonts w:ascii="Calibri" w:hAnsi="Calibri" w:cs="Calibri"/>
        </w:rPr>
        <w:lastRenderedPageBreak/>
        <w:t>Metodologia de justificare şi detaliere a bugetului cererii de finanțare</w:t>
      </w:r>
      <w:bookmarkEnd w:id="145"/>
      <w:bookmarkEnd w:id="146"/>
    </w:p>
    <w:p w14:paraId="10C39F4A" w14:textId="103D13C0" w:rsidR="00181E8F" w:rsidRPr="009A010C" w:rsidRDefault="00181E8F" w:rsidP="006A6878">
      <w:pPr>
        <w:autoSpaceDE w:val="0"/>
        <w:autoSpaceDN w:val="0"/>
        <w:adjustRightInd w:val="0"/>
        <w:spacing w:before="0" w:after="0"/>
        <w:jc w:val="both"/>
        <w:rPr>
          <w:rFonts w:ascii="Calibri" w:hAnsi="Calibri"/>
          <w:sz w:val="24"/>
          <w:szCs w:val="24"/>
        </w:rPr>
      </w:pPr>
      <w:bookmarkStart w:id="147" w:name="_Hlk100062058"/>
      <w:r w:rsidRPr="009A010C">
        <w:rPr>
          <w:rFonts w:ascii="Calibri" w:hAnsi="Calibri"/>
          <w:sz w:val="24"/>
          <w:szCs w:val="24"/>
        </w:rPr>
        <w:t>Completarea bugetului cererii de finanțare se va face conform prevederilor prezentului ghid, inclusiv a anexelor la acesta</w:t>
      </w:r>
      <w:r w:rsidR="00E34F3E" w:rsidRPr="009A010C">
        <w:rPr>
          <w:rFonts w:ascii="Calibri" w:hAnsi="Calibri"/>
          <w:sz w:val="24"/>
          <w:szCs w:val="24"/>
        </w:rPr>
        <w:t xml:space="preserve">, cu respectarea </w:t>
      </w:r>
      <w:r w:rsidR="00864EA5" w:rsidRPr="009A010C">
        <w:rPr>
          <w:rFonts w:ascii="Calibri" w:hAnsi="Calibri"/>
          <w:sz w:val="24"/>
          <w:szCs w:val="24"/>
        </w:rPr>
        <w:t xml:space="preserve">prevederilor </w:t>
      </w:r>
      <w:r w:rsidR="006A6878" w:rsidRPr="009A010C">
        <w:rPr>
          <w:rFonts w:ascii="Calibri" w:hAnsi="Calibri"/>
          <w:sz w:val="24"/>
          <w:szCs w:val="24"/>
        </w:rPr>
        <w:t>Ordin</w:t>
      </w:r>
      <w:r w:rsidR="007F1964" w:rsidRPr="009A010C">
        <w:rPr>
          <w:rFonts w:ascii="Calibri" w:hAnsi="Calibri"/>
          <w:sz w:val="24"/>
          <w:szCs w:val="24"/>
        </w:rPr>
        <w:t>ului</w:t>
      </w:r>
      <w:r w:rsidR="006A6878" w:rsidRPr="009A010C">
        <w:rPr>
          <w:rFonts w:ascii="Calibri" w:hAnsi="Calibri"/>
          <w:sz w:val="24"/>
          <w:szCs w:val="24"/>
        </w:rPr>
        <w:t xml:space="preserv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9A010C" w:rsidRDefault="006A6878" w:rsidP="006A6878">
      <w:pPr>
        <w:autoSpaceDE w:val="0"/>
        <w:autoSpaceDN w:val="0"/>
        <w:adjustRightInd w:val="0"/>
        <w:spacing w:before="0" w:after="0"/>
        <w:jc w:val="both"/>
        <w:rPr>
          <w:rFonts w:ascii="Calibri" w:hAnsi="Calibri"/>
          <w:sz w:val="24"/>
          <w:szCs w:val="24"/>
        </w:rPr>
      </w:pPr>
    </w:p>
    <w:p w14:paraId="4AEA209B" w14:textId="44350CCB" w:rsidR="00AE2EB8" w:rsidRPr="009A010C" w:rsidRDefault="00AE2EB8" w:rsidP="00AE2EB8">
      <w:pPr>
        <w:spacing w:before="0" w:after="0"/>
        <w:jc w:val="both"/>
        <w:rPr>
          <w:rFonts w:ascii="Calibri" w:hAnsi="Calibri"/>
          <w:sz w:val="24"/>
          <w:szCs w:val="24"/>
        </w:rPr>
      </w:pPr>
      <w:r w:rsidRPr="009A010C">
        <w:rPr>
          <w:rFonts w:ascii="Calibri" w:hAnsi="Calibri"/>
          <w:sz w:val="24"/>
          <w:szCs w:val="24"/>
        </w:rPr>
        <w:t>Bugetul proiectului este cuprins în cererea de finanțare și respectă formatul cadru. Bugetul proiectului se generează în cadrul aplicației MySMIS2021/SMIS2021+</w:t>
      </w:r>
    </w:p>
    <w:p w14:paraId="63BC3C9C" w14:textId="77777777" w:rsidR="00AE2EB8" w:rsidRPr="009A010C" w:rsidRDefault="00AE2EB8" w:rsidP="006A6878">
      <w:pPr>
        <w:autoSpaceDE w:val="0"/>
        <w:autoSpaceDN w:val="0"/>
        <w:adjustRightInd w:val="0"/>
        <w:spacing w:before="0" w:after="0"/>
        <w:jc w:val="both"/>
        <w:rPr>
          <w:rFonts w:ascii="Calibri" w:hAnsi="Calibri"/>
          <w:sz w:val="24"/>
          <w:szCs w:val="24"/>
        </w:rPr>
      </w:pPr>
    </w:p>
    <w:p w14:paraId="3BC2929B"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Corectitudinea, coerența documentelor și informațiilor financiare, precum și justificarea acestora este esențială în procesul de evaluare și selecție.</w:t>
      </w:r>
    </w:p>
    <w:p w14:paraId="327F0B0B" w14:textId="7B21B98B"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7D809FF" w14:textId="77777777" w:rsidR="006A6878" w:rsidRPr="009A010C" w:rsidRDefault="006A6878" w:rsidP="00181E8F">
      <w:pPr>
        <w:autoSpaceDE w:val="0"/>
        <w:autoSpaceDN w:val="0"/>
        <w:adjustRightInd w:val="0"/>
        <w:spacing w:before="0" w:after="0"/>
        <w:jc w:val="both"/>
        <w:rPr>
          <w:rFonts w:ascii="Calibri" w:hAnsi="Calibri"/>
          <w:sz w:val="24"/>
          <w:szCs w:val="24"/>
          <w:lang w:eastAsia="en-GB"/>
        </w:rPr>
      </w:pPr>
    </w:p>
    <w:p w14:paraId="4ED76A74" w14:textId="16046942"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9A010C" w:rsidRDefault="006A6878" w:rsidP="00181E8F">
      <w:pPr>
        <w:autoSpaceDE w:val="0"/>
        <w:autoSpaceDN w:val="0"/>
        <w:adjustRightInd w:val="0"/>
        <w:spacing w:before="0" w:after="0"/>
        <w:jc w:val="both"/>
        <w:rPr>
          <w:rFonts w:ascii="Calibri" w:hAnsi="Calibri"/>
          <w:sz w:val="24"/>
          <w:szCs w:val="24"/>
          <w:lang w:eastAsia="en-GB"/>
        </w:rPr>
      </w:pPr>
    </w:p>
    <w:p w14:paraId="391BCC97" w14:textId="77777777" w:rsidR="00181E8F" w:rsidRPr="009A010C" w:rsidRDefault="00181E8F" w:rsidP="00181E8F">
      <w:pPr>
        <w:spacing w:before="0" w:after="0"/>
        <w:jc w:val="both"/>
        <w:rPr>
          <w:rFonts w:ascii="Calibri" w:hAnsi="Calibri"/>
          <w:sz w:val="24"/>
          <w:szCs w:val="24"/>
          <w:lang w:eastAsia="en-GB"/>
        </w:rPr>
      </w:pPr>
      <w:r w:rsidRPr="009A010C">
        <w:rPr>
          <w:rFonts w:ascii="Calibri" w:hAnsi="Calibri"/>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47"/>
    <w:p w14:paraId="4CC6AEA0" w14:textId="77777777" w:rsidR="00181E8F" w:rsidRPr="009A010C" w:rsidRDefault="00181E8F" w:rsidP="00181E8F">
      <w:pPr>
        <w:spacing w:before="0" w:after="0"/>
        <w:jc w:val="both"/>
        <w:rPr>
          <w:rFonts w:ascii="Calibri" w:hAnsi="Calibri"/>
          <w:sz w:val="24"/>
          <w:szCs w:val="24"/>
        </w:rPr>
      </w:pPr>
    </w:p>
    <w:p w14:paraId="7D26210A"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Pentru proiectele de infrastructură, bugetul proiectului se corelează cu devizul general al investiției, întocmit în conformitate cu prevederile HG 907/2016, cu modificările </w:t>
      </w:r>
      <w:r w:rsidR="0043295E" w:rsidRPr="009A010C">
        <w:rPr>
          <w:rFonts w:ascii="Calibri" w:hAnsi="Calibri"/>
          <w:sz w:val="24"/>
          <w:szCs w:val="24"/>
        </w:rPr>
        <w:t>ș</w:t>
      </w:r>
      <w:r w:rsidRPr="009A010C">
        <w:rPr>
          <w:rFonts w:ascii="Calibri" w:hAnsi="Calibri"/>
          <w:sz w:val="24"/>
          <w:szCs w:val="24"/>
        </w:rPr>
        <w:t xml:space="preserve">i completările ulterioare. </w:t>
      </w:r>
    </w:p>
    <w:p w14:paraId="3ACE7292" w14:textId="1FD33F53"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Se va completa Matricea de corelare între buget şi deviz, Model </w:t>
      </w:r>
      <w:r w:rsidR="007B0967" w:rsidRPr="009A010C">
        <w:rPr>
          <w:rFonts w:ascii="Calibri" w:hAnsi="Calibri"/>
          <w:sz w:val="24"/>
          <w:szCs w:val="24"/>
        </w:rPr>
        <w:t>A</w:t>
      </w:r>
      <w:r w:rsidRPr="009A010C">
        <w:rPr>
          <w:rFonts w:ascii="Calibri" w:hAnsi="Calibri"/>
          <w:sz w:val="24"/>
          <w:szCs w:val="24"/>
        </w:rPr>
        <w:t xml:space="preserve"> la prezentul ghid.</w:t>
      </w:r>
    </w:p>
    <w:p w14:paraId="06311EC2" w14:textId="6B000608" w:rsidR="00F95C91" w:rsidRPr="009A010C" w:rsidRDefault="00F95C91" w:rsidP="00181E8F">
      <w:pPr>
        <w:spacing w:before="0" w:after="0"/>
        <w:jc w:val="both"/>
        <w:rPr>
          <w:rFonts w:ascii="Calibri" w:hAnsi="Calibri"/>
          <w:sz w:val="24"/>
          <w:szCs w:val="24"/>
        </w:rPr>
      </w:pPr>
      <w:r w:rsidRPr="009A010C">
        <w:rPr>
          <w:rFonts w:asciiTheme="minorHAnsi" w:hAnsiTheme="minorHAnsi" w:cstheme="minorHAnsi"/>
          <w:sz w:val="24"/>
          <w:szCs w:val="24"/>
        </w:rPr>
        <w:t>De asemenea, se va completa şi Anexa 17 – Declaraţia privind eligibilitatea TVA.</w:t>
      </w:r>
    </w:p>
    <w:p w14:paraId="1D0E2149" w14:textId="77777777" w:rsidR="00181E8F" w:rsidRPr="009A010C" w:rsidRDefault="00181E8F" w:rsidP="00181E8F">
      <w:pPr>
        <w:spacing w:before="0" w:after="0"/>
        <w:jc w:val="both"/>
        <w:rPr>
          <w:rFonts w:ascii="Calibri" w:hAnsi="Calibri"/>
          <w:sz w:val="24"/>
          <w:szCs w:val="24"/>
        </w:rPr>
      </w:pPr>
    </w:p>
    <w:p w14:paraId="421FA39E" w14:textId="1B3725B0" w:rsidR="00181E8F" w:rsidRPr="009A010C" w:rsidRDefault="00181E8F" w:rsidP="00E07D7E">
      <w:pPr>
        <w:pStyle w:val="Heading2"/>
        <w:numPr>
          <w:ilvl w:val="1"/>
          <w:numId w:val="35"/>
        </w:numPr>
        <w:rPr>
          <w:rFonts w:ascii="Calibri" w:hAnsi="Calibri" w:cs="Calibri"/>
        </w:rPr>
      </w:pPr>
      <w:bookmarkStart w:id="148" w:name="_Toc99376172"/>
      <w:bookmarkStart w:id="149" w:name="_Toc161091266"/>
      <w:r w:rsidRPr="009A010C">
        <w:rPr>
          <w:rFonts w:ascii="Calibri" w:hAnsi="Calibri" w:cs="Calibri"/>
        </w:rPr>
        <w:lastRenderedPageBreak/>
        <w:t>Anexe şi documente obligatorii la depunerea cererii</w:t>
      </w:r>
      <w:bookmarkEnd w:id="148"/>
      <w:bookmarkEnd w:id="149"/>
    </w:p>
    <w:p w14:paraId="52D4C3C8"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4767B243"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9A010C" w:rsidRDefault="00181E8F" w:rsidP="00181E8F">
      <w:pPr>
        <w:spacing w:before="0" w:after="0"/>
        <w:jc w:val="both"/>
        <w:rPr>
          <w:rFonts w:ascii="Calibri" w:hAnsi="Calibri"/>
          <w:sz w:val="24"/>
          <w:szCs w:val="24"/>
        </w:rPr>
      </w:pPr>
    </w:p>
    <w:p w14:paraId="612C6AF4" w14:textId="1F0E47A5"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Odată cu generarea și semnarea declarației unice, solicitantul/liderul de parteneriat și partenerul, nu</w:t>
      </w:r>
      <w:r w:rsidR="00A562BA" w:rsidRPr="009A010C">
        <w:rPr>
          <w:rFonts w:ascii="Calibri" w:hAnsi="Calibri"/>
          <w:sz w:val="24"/>
          <w:szCs w:val="24"/>
        </w:rPr>
        <w:t xml:space="preserve"> </w:t>
      </w:r>
      <w:r w:rsidRPr="009A010C">
        <w:rPr>
          <w:rFonts w:ascii="Calibri" w:hAnsi="Calibri"/>
          <w:sz w:val="24"/>
          <w:szCs w:val="24"/>
        </w:rPr>
        <w:t xml:space="preserve"> este obligat să depună documente doveditoare</w:t>
      </w:r>
      <w:r w:rsidR="00BE5177" w:rsidRPr="009A010C">
        <w:rPr>
          <w:rFonts w:ascii="Calibri" w:hAnsi="Calibri"/>
          <w:sz w:val="24"/>
          <w:szCs w:val="24"/>
        </w:rPr>
        <w:t xml:space="preserve"> </w:t>
      </w:r>
      <w:bookmarkStart w:id="150" w:name="_Hlk136186769"/>
      <w:r w:rsidR="00BE5177" w:rsidRPr="009A010C">
        <w:rPr>
          <w:rFonts w:ascii="Calibri" w:hAnsi="Calibri"/>
          <w:sz w:val="24"/>
          <w:szCs w:val="24"/>
        </w:rPr>
        <w:t>o data cu cererea de finantare</w:t>
      </w:r>
      <w:bookmarkEnd w:id="150"/>
      <w:r w:rsidRPr="009A010C">
        <w:rPr>
          <w:rFonts w:ascii="Calibri" w:hAnsi="Calibri"/>
          <w:sz w:val="24"/>
          <w:szCs w:val="24"/>
        </w:rPr>
        <w:t xml:space="preserve">, cu excepția acelor documente și anexe care sunt evaluate în etapa de evaluare tehnică și financiară a proiectului, </w:t>
      </w:r>
      <w:r w:rsidR="008804B6" w:rsidRPr="009A010C">
        <w:rPr>
          <w:rFonts w:ascii="Calibri" w:hAnsi="Calibri"/>
          <w:sz w:val="24"/>
          <w:szCs w:val="24"/>
        </w:rPr>
        <w:t xml:space="preserve">dupa caz, </w:t>
      </w:r>
      <w:r w:rsidRPr="009A010C">
        <w:rPr>
          <w:rFonts w:ascii="Calibri" w:hAnsi="Calibri"/>
          <w:sz w:val="24"/>
          <w:szCs w:val="24"/>
        </w:rPr>
        <w:t>respectiv:</w:t>
      </w:r>
    </w:p>
    <w:p w14:paraId="0EC60804" w14:textId="77777777" w:rsidR="008804B6" w:rsidRPr="009A010C" w:rsidRDefault="008804B6" w:rsidP="00181E8F">
      <w:pPr>
        <w:spacing w:before="0" w:after="0"/>
        <w:jc w:val="both"/>
        <w:rPr>
          <w:rFonts w:ascii="Calibri" w:hAnsi="Calibri"/>
          <w:sz w:val="24"/>
          <w:szCs w:val="24"/>
        </w:rPr>
      </w:pPr>
    </w:p>
    <w:p w14:paraId="7F688B69" w14:textId="77777777" w:rsidR="00181E8F" w:rsidRPr="009A010C" w:rsidRDefault="00181E8F" w:rsidP="00E07D7E">
      <w:pPr>
        <w:numPr>
          <w:ilvl w:val="0"/>
          <w:numId w:val="5"/>
        </w:numPr>
        <w:spacing w:before="0" w:after="0"/>
        <w:ind w:firstLine="1"/>
        <w:jc w:val="both"/>
        <w:rPr>
          <w:rFonts w:ascii="Calibri" w:hAnsi="Calibri"/>
          <w:b/>
          <w:bCs/>
          <w:sz w:val="24"/>
          <w:szCs w:val="24"/>
          <w:highlight w:val="lightGray"/>
        </w:rPr>
      </w:pPr>
      <w:r w:rsidRPr="009A010C">
        <w:rPr>
          <w:rFonts w:ascii="Calibri" w:hAnsi="Calibri"/>
          <w:b/>
          <w:bCs/>
          <w:sz w:val="24"/>
          <w:szCs w:val="24"/>
          <w:highlight w:val="lightGray"/>
        </w:rPr>
        <w:t>Declaraţia unică a solicitantului</w:t>
      </w:r>
    </w:p>
    <w:p w14:paraId="68B93820" w14:textId="1393E98C"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Se va anexa </w:t>
      </w:r>
      <w:r w:rsidR="003772E5" w:rsidRPr="009A010C">
        <w:rPr>
          <w:rFonts w:ascii="Calibri" w:hAnsi="Calibri"/>
          <w:sz w:val="24"/>
          <w:szCs w:val="24"/>
        </w:rPr>
        <w:t>D</w:t>
      </w:r>
      <w:r w:rsidRPr="009A010C">
        <w:rPr>
          <w:rFonts w:ascii="Calibri" w:hAnsi="Calibri"/>
          <w:sz w:val="24"/>
          <w:szCs w:val="24"/>
        </w:rPr>
        <w:t xml:space="preserve">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4AB0A5B"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Această declarație va fi completată de solicitant și ulterior generată de aplicația MySMIS2021/SMIS2021+ și va fi semnată cu semnătură electronică de către reprezentantul legal al solicitantului.</w:t>
      </w:r>
    </w:p>
    <w:p w14:paraId="50B8F9A8"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În cazul proiectelor cu implementare în parteneriat, fiecare partener va completa declarația unică, care va fi semnată cu semnătură electronică de către reprezentantul legal al partenerului. </w:t>
      </w:r>
    </w:p>
    <w:p w14:paraId="634E8F80" w14:textId="0BED90AC" w:rsidR="00181E8F" w:rsidRPr="009A010C" w:rsidRDefault="001F61FA" w:rsidP="00181E8F">
      <w:pPr>
        <w:spacing w:before="0" w:after="0"/>
        <w:jc w:val="both"/>
        <w:rPr>
          <w:rFonts w:ascii="Calibri" w:hAnsi="Calibri"/>
          <w:sz w:val="24"/>
          <w:szCs w:val="24"/>
        </w:rPr>
      </w:pPr>
      <w:r w:rsidRPr="009A010C">
        <w:rPr>
          <w:rFonts w:ascii="Calibri" w:hAnsi="Calibri"/>
          <w:sz w:val="24"/>
          <w:szCs w:val="24"/>
        </w:rPr>
        <w:t xml:space="preserve">În cazul proiectelor cu implementare în parteneriat, declarațiile unice ale partenerilor vor fi generate de sistemul informatic doar după ce Declarația unică a liderului de parteneriat a fost completată și semnată electronic de către reprezentantul legalal acestuia. </w:t>
      </w:r>
      <w:r w:rsidR="00181E8F" w:rsidRPr="009A010C">
        <w:rPr>
          <w:rFonts w:ascii="Calibri" w:hAnsi="Calibri"/>
          <w:sz w:val="24"/>
          <w:szCs w:val="24"/>
        </w:rPr>
        <w:t xml:space="preserve">  </w:t>
      </w:r>
    </w:p>
    <w:p w14:paraId="633A936E" w14:textId="77777777" w:rsidR="00181E8F" w:rsidRPr="009A010C" w:rsidRDefault="00181E8F" w:rsidP="00181E8F">
      <w:pPr>
        <w:spacing w:before="0" w:after="0"/>
        <w:jc w:val="both"/>
        <w:rPr>
          <w:rFonts w:ascii="Calibri" w:hAnsi="Calibri"/>
          <w:sz w:val="24"/>
          <w:szCs w:val="24"/>
        </w:rPr>
      </w:pPr>
    </w:p>
    <w:p w14:paraId="5936DFF1" w14:textId="292F7DE2"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Solicitanții care în etapa de contractare până la termenul stabilit de către AM PR SE nu fac dovada îndeplinirii condițiilor de eligibilitate conform declarației unice prezentate în etapa de depunere a cererii de finanțare, sunt declarați respinși, iar contractul de finanțare nu va fi semnat.</w:t>
      </w:r>
    </w:p>
    <w:p w14:paraId="1DFD152E" w14:textId="11224388" w:rsidR="009A6B1F" w:rsidRPr="009A010C" w:rsidRDefault="009A6B1F" w:rsidP="00181E8F">
      <w:pPr>
        <w:spacing w:before="0" w:after="0"/>
        <w:jc w:val="both"/>
        <w:rPr>
          <w:rFonts w:ascii="Calibri" w:hAnsi="Calibri"/>
          <w:sz w:val="24"/>
          <w:szCs w:val="24"/>
        </w:rPr>
      </w:pPr>
    </w:p>
    <w:p w14:paraId="6A856643" w14:textId="1A521376" w:rsidR="009A6B1F" w:rsidRPr="009A010C" w:rsidRDefault="009A6B1F" w:rsidP="00181E8F">
      <w:pPr>
        <w:spacing w:before="0" w:after="0"/>
        <w:jc w:val="both"/>
        <w:rPr>
          <w:rFonts w:ascii="Calibri" w:hAnsi="Calibri"/>
          <w:sz w:val="24"/>
          <w:szCs w:val="24"/>
        </w:rPr>
      </w:pPr>
      <w:r w:rsidRPr="009A010C">
        <w:rPr>
          <w:rFonts w:ascii="Calibri" w:hAnsi="Calibri"/>
          <w:sz w:val="24"/>
          <w:szCs w:val="24"/>
        </w:rPr>
        <w:t xml:space="preserve">AM sesizează organele de urmărire penală,  atunci când constată că una sau mai multe declarații depuse de solicitanții de fonduri externe nerambursabile sunt false, inexacte sau conțin informații eronate care pot conduce la decizii eronate de către autoritățile de </w:t>
      </w:r>
      <w:r w:rsidRPr="009A010C">
        <w:rPr>
          <w:rFonts w:ascii="Calibri" w:hAnsi="Calibri"/>
          <w:sz w:val="24"/>
          <w:szCs w:val="24"/>
        </w:rPr>
        <w:lastRenderedPageBreak/>
        <w:t>management, în termenele prevăzute de legislația în vigoare aplicabilă, calculate de la data constatării acestor stări de fapt.</w:t>
      </w:r>
    </w:p>
    <w:p w14:paraId="3025218E" w14:textId="77777777" w:rsidR="00181E8F" w:rsidRPr="009A010C" w:rsidRDefault="00181E8F" w:rsidP="00181E8F">
      <w:pPr>
        <w:spacing w:before="0" w:after="0"/>
        <w:jc w:val="both"/>
        <w:rPr>
          <w:rFonts w:ascii="Calibri" w:hAnsi="Calibri"/>
          <w:sz w:val="24"/>
          <w:szCs w:val="24"/>
        </w:rPr>
      </w:pPr>
    </w:p>
    <w:p w14:paraId="4EE914EC" w14:textId="75B44243" w:rsidR="00A963BD" w:rsidRPr="009A010C" w:rsidRDefault="00A963BD" w:rsidP="00A963BD">
      <w:pPr>
        <w:pStyle w:val="ListParagraph"/>
        <w:numPr>
          <w:ilvl w:val="0"/>
          <w:numId w:val="5"/>
        </w:numPr>
        <w:rPr>
          <w:rFonts w:ascii="Calibri" w:hAnsi="Calibri"/>
          <w:b/>
          <w:bCs/>
          <w:sz w:val="24"/>
          <w:szCs w:val="24"/>
          <w:highlight w:val="lightGray"/>
        </w:rPr>
      </w:pPr>
      <w:bookmarkStart w:id="151" w:name="_Hlk100062298"/>
      <w:r w:rsidRPr="009A010C">
        <w:rPr>
          <w:rFonts w:ascii="Calibri" w:hAnsi="Calibri"/>
          <w:b/>
          <w:bCs/>
          <w:sz w:val="24"/>
          <w:szCs w:val="24"/>
          <w:highlight w:val="lightGray"/>
        </w:rPr>
        <w:t>Documente privind identificarea reprezentantului legal al solicitantului și, dacă este cazul, a  reprezentanților legali ai partenerilor.</w:t>
      </w:r>
    </w:p>
    <w:p w14:paraId="659024F3" w14:textId="77777777" w:rsidR="008804B6" w:rsidRPr="009A010C" w:rsidRDefault="008804B6" w:rsidP="00181E8F">
      <w:pPr>
        <w:pStyle w:val="ListParagraph"/>
        <w:spacing w:before="0" w:after="0"/>
        <w:ind w:left="0"/>
        <w:jc w:val="both"/>
        <w:rPr>
          <w:rFonts w:ascii="Calibri" w:hAnsi="Calibri"/>
          <w:sz w:val="24"/>
          <w:szCs w:val="24"/>
        </w:rPr>
      </w:pPr>
    </w:p>
    <w:bookmarkEnd w:id="151"/>
    <w:p w14:paraId="19553263" w14:textId="77777777" w:rsidR="00081026" w:rsidRPr="009A010C" w:rsidRDefault="00081026" w:rsidP="00081026">
      <w:pPr>
        <w:pStyle w:val="ListParagraph"/>
        <w:tabs>
          <w:tab w:val="left" w:pos="567"/>
        </w:tabs>
        <w:spacing w:before="0" w:after="0"/>
        <w:ind w:left="0"/>
        <w:jc w:val="both"/>
        <w:rPr>
          <w:rFonts w:ascii="Calibri" w:hAnsi="Calibri"/>
          <w:sz w:val="24"/>
          <w:szCs w:val="24"/>
        </w:rPr>
      </w:pPr>
      <w:r w:rsidRPr="009A010C">
        <w:rPr>
          <w:rFonts w:ascii="Calibri" w:hAnsi="Calibri"/>
          <w:sz w:val="24"/>
          <w:szCs w:val="24"/>
        </w:rPr>
        <w:t>Se va anexa în mod obligatoriu la cererea de finanțare actul  de identitate a reprezentantului legal, act de identitate aflat în perioada de valabilitate. Observația se aplică și partenerilor în cazul în care proiectul este implementat în parteneriat.</w:t>
      </w:r>
    </w:p>
    <w:p w14:paraId="747ABFBA" w14:textId="264BE0F3" w:rsidR="00081026" w:rsidRPr="009A010C" w:rsidRDefault="00081026" w:rsidP="00081026">
      <w:pPr>
        <w:pStyle w:val="ListParagraph"/>
        <w:tabs>
          <w:tab w:val="left" w:pos="567"/>
        </w:tabs>
        <w:spacing w:before="0" w:after="0"/>
        <w:ind w:left="0"/>
        <w:jc w:val="both"/>
        <w:rPr>
          <w:rFonts w:ascii="Calibri" w:hAnsi="Calibri"/>
          <w:sz w:val="24"/>
          <w:szCs w:val="24"/>
        </w:rPr>
      </w:pPr>
      <w:bookmarkStart w:id="152" w:name="_Hlk141175868"/>
      <w:r w:rsidRPr="009A010C">
        <w:rPr>
          <w:rFonts w:ascii="Calibri" w:hAnsi="Calibri"/>
          <w:sz w:val="24"/>
          <w:szCs w:val="24"/>
        </w:rPr>
        <w:t xml:space="preserve">Se vor avea în vedere și prevederile secțiunii 10. </w:t>
      </w:r>
      <w:r w:rsidRPr="009A010C">
        <w:rPr>
          <w:rFonts w:ascii="Calibri" w:hAnsi="Calibri"/>
          <w:b/>
          <w:bCs/>
          <w:sz w:val="24"/>
          <w:szCs w:val="24"/>
        </w:rPr>
        <w:t>Aspecte privind prelucrarea datelor cu caracter personal</w:t>
      </w:r>
      <w:r w:rsidRPr="009A010C">
        <w:rPr>
          <w:rFonts w:ascii="Calibri" w:hAnsi="Calibri"/>
          <w:sz w:val="24"/>
          <w:szCs w:val="24"/>
        </w:rPr>
        <w:t xml:space="preserve">, </w:t>
      </w:r>
      <w:r w:rsidR="003772E5" w:rsidRPr="009A010C">
        <w:rPr>
          <w:rFonts w:ascii="Calibri" w:hAnsi="Calibri"/>
          <w:sz w:val="24"/>
          <w:szCs w:val="24"/>
        </w:rPr>
        <w:t xml:space="preserve">din </w:t>
      </w:r>
      <w:r w:rsidRPr="009A010C">
        <w:rPr>
          <w:rFonts w:ascii="Calibri" w:hAnsi="Calibri"/>
          <w:sz w:val="24"/>
          <w:szCs w:val="24"/>
        </w:rPr>
        <w:t>prezentul ghid</w:t>
      </w:r>
      <w:bookmarkEnd w:id="152"/>
      <w:r w:rsidRPr="009A010C">
        <w:rPr>
          <w:rFonts w:ascii="Calibri" w:hAnsi="Calibri"/>
          <w:sz w:val="24"/>
          <w:szCs w:val="24"/>
        </w:rPr>
        <w:t xml:space="preserve">. </w:t>
      </w:r>
    </w:p>
    <w:p w14:paraId="4FABDD1B" w14:textId="77777777" w:rsidR="00B620A4" w:rsidRPr="009A010C" w:rsidRDefault="00B620A4" w:rsidP="00B620A4">
      <w:pPr>
        <w:pStyle w:val="ListParagraph"/>
        <w:spacing w:before="0" w:after="0"/>
        <w:ind w:left="0"/>
        <w:jc w:val="both"/>
        <w:rPr>
          <w:rFonts w:ascii="Calibri" w:hAnsi="Calibri"/>
          <w:bCs/>
          <w:sz w:val="24"/>
          <w:szCs w:val="24"/>
          <w:highlight w:val="lightGray"/>
        </w:rPr>
      </w:pPr>
    </w:p>
    <w:p w14:paraId="7834C597" w14:textId="77777777" w:rsidR="00B620A4" w:rsidRPr="009A010C" w:rsidRDefault="00B620A4" w:rsidP="00E07D7E">
      <w:pPr>
        <w:pStyle w:val="ListParagraph"/>
        <w:numPr>
          <w:ilvl w:val="0"/>
          <w:numId w:val="5"/>
        </w:numPr>
        <w:spacing w:before="0" w:after="0"/>
        <w:ind w:left="0"/>
        <w:jc w:val="both"/>
        <w:rPr>
          <w:rFonts w:ascii="Calibri" w:hAnsi="Calibri"/>
          <w:b/>
          <w:sz w:val="24"/>
          <w:szCs w:val="24"/>
          <w:highlight w:val="lightGray"/>
        </w:rPr>
      </w:pPr>
      <w:r w:rsidRPr="009A010C">
        <w:rPr>
          <w:rFonts w:ascii="Calibri" w:hAnsi="Calibri"/>
          <w:b/>
          <w:sz w:val="24"/>
          <w:szCs w:val="24"/>
          <w:highlight w:val="lightGray"/>
        </w:rPr>
        <w:t xml:space="preserve">Lista de echipamente/lucrări/servicii cu încadrarea acestora pe secțiunea de  cheltuieli eligibile /ne-eligibile </w:t>
      </w:r>
    </w:p>
    <w:p w14:paraId="1B8D338F" w14:textId="77777777" w:rsidR="00B620A4" w:rsidRPr="009A010C" w:rsidRDefault="00B620A4" w:rsidP="00B620A4">
      <w:pPr>
        <w:pStyle w:val="ListParagraph"/>
        <w:spacing w:before="0" w:after="0"/>
        <w:ind w:left="0"/>
        <w:jc w:val="both"/>
        <w:rPr>
          <w:rFonts w:ascii="Calibri" w:hAnsi="Calibri"/>
          <w:sz w:val="24"/>
          <w:szCs w:val="24"/>
        </w:rPr>
      </w:pPr>
      <w:r w:rsidRPr="009A010C">
        <w:rPr>
          <w:rFonts w:ascii="Calibri" w:hAnsi="Calibr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551CB44A" w14:textId="553D601B" w:rsidR="00B620A4" w:rsidRPr="009A010C" w:rsidRDefault="00B620A4" w:rsidP="00A95F5F">
      <w:pPr>
        <w:pStyle w:val="ListParagraph"/>
        <w:spacing w:before="0" w:after="0"/>
        <w:ind w:left="0"/>
        <w:jc w:val="both"/>
        <w:rPr>
          <w:rFonts w:ascii="Calibri" w:hAnsi="Calibri"/>
          <w:i/>
          <w:sz w:val="24"/>
          <w:szCs w:val="24"/>
        </w:rPr>
      </w:pPr>
      <w:r w:rsidRPr="009A010C">
        <w:rPr>
          <w:rFonts w:ascii="Calibri" w:hAnsi="Calibri"/>
          <w:sz w:val="24"/>
          <w:szCs w:val="24"/>
        </w:rPr>
        <w:t>Se va folosi modelul G, Lista de echipamente/lucrări/servicii</w:t>
      </w:r>
      <w:r w:rsidRPr="009A010C">
        <w:rPr>
          <w:rFonts w:ascii="Calibri" w:hAnsi="Calibri"/>
          <w:i/>
          <w:sz w:val="24"/>
          <w:szCs w:val="24"/>
        </w:rPr>
        <w:t>.</w:t>
      </w:r>
      <w:r w:rsidR="00A95F5F" w:rsidRPr="009A010C">
        <w:rPr>
          <w:rFonts w:ascii="Calibri" w:hAnsi="Calibri"/>
          <w:i/>
          <w:sz w:val="24"/>
          <w:szCs w:val="24"/>
        </w:rPr>
        <w:t xml:space="preserve"> </w:t>
      </w:r>
      <w:r w:rsidRPr="009A010C">
        <w:rPr>
          <w:rFonts w:ascii="Calibri" w:hAnsi="Calibri"/>
          <w:sz w:val="24"/>
          <w:szCs w:val="24"/>
        </w:rPr>
        <w:t xml:space="preserve">Se va depune câte o </w:t>
      </w:r>
      <w:r w:rsidRPr="009A010C">
        <w:rPr>
          <w:rFonts w:ascii="Calibri" w:hAnsi="Calibri"/>
          <w:iCs/>
          <w:sz w:val="24"/>
          <w:szCs w:val="24"/>
        </w:rPr>
        <w:t xml:space="preserve">Lista </w:t>
      </w:r>
      <w:r w:rsidRPr="009A010C">
        <w:rPr>
          <w:rFonts w:ascii="Calibri" w:hAnsi="Calibri"/>
          <w:sz w:val="24"/>
          <w:szCs w:val="24"/>
        </w:rPr>
        <w:t>pentru fiecare componentă în parte, unde este cazul</w:t>
      </w:r>
    </w:p>
    <w:p w14:paraId="041A50AF" w14:textId="77777777" w:rsidR="00181E8F" w:rsidRPr="009A010C" w:rsidRDefault="00181E8F" w:rsidP="00181E8F">
      <w:pPr>
        <w:pStyle w:val="ListParagraph"/>
        <w:spacing w:before="0" w:after="0"/>
        <w:ind w:left="0"/>
        <w:jc w:val="both"/>
        <w:rPr>
          <w:rFonts w:ascii="Calibri" w:hAnsi="Calibri"/>
          <w:sz w:val="24"/>
          <w:szCs w:val="24"/>
        </w:rPr>
      </w:pPr>
    </w:p>
    <w:p w14:paraId="1BB21283" w14:textId="77777777" w:rsidR="00E802CD" w:rsidRPr="009A010C" w:rsidRDefault="00181E8F" w:rsidP="00E07D7E">
      <w:pPr>
        <w:pStyle w:val="ListParagraph"/>
        <w:numPr>
          <w:ilvl w:val="0"/>
          <w:numId w:val="5"/>
        </w:numPr>
        <w:spacing w:before="0" w:after="0"/>
        <w:ind w:left="0"/>
        <w:jc w:val="both"/>
        <w:rPr>
          <w:rFonts w:ascii="Calibri" w:hAnsi="Calibri"/>
          <w:sz w:val="24"/>
          <w:szCs w:val="24"/>
        </w:rPr>
      </w:pPr>
      <w:r w:rsidRPr="009A010C">
        <w:rPr>
          <w:rFonts w:ascii="Calibri" w:hAnsi="Calibri"/>
          <w:b/>
          <w:bCs/>
          <w:sz w:val="24"/>
          <w:szCs w:val="24"/>
          <w:highlight w:val="lightGray"/>
        </w:rPr>
        <w:t xml:space="preserve">Documentația tehnico-economică – faza SF/DALI (după caz) sau faza SF/DALI  + PT </w:t>
      </w:r>
    </w:p>
    <w:p w14:paraId="151F6D24" w14:textId="2C7DF5AC" w:rsidR="00181E8F" w:rsidRPr="009A010C" w:rsidRDefault="00181E8F" w:rsidP="00E802CD">
      <w:pPr>
        <w:pStyle w:val="ListParagraph"/>
        <w:spacing w:before="0" w:after="0"/>
        <w:ind w:left="0"/>
        <w:jc w:val="both"/>
        <w:rPr>
          <w:rFonts w:ascii="Calibri" w:hAnsi="Calibri"/>
          <w:sz w:val="24"/>
          <w:szCs w:val="24"/>
        </w:rPr>
      </w:pPr>
      <w:r w:rsidRPr="009A010C">
        <w:rPr>
          <w:rFonts w:ascii="Calibri" w:hAnsi="Calibri"/>
          <w:sz w:val="24"/>
          <w:szCs w:val="24"/>
        </w:rPr>
        <w:t>Este suficientă depunerea studiului de fezabilitate/documentației de avizare a lucrărilor de intervenție, după caz. 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71AAA8DC" w14:textId="77777777" w:rsidR="00181E8F" w:rsidRPr="009A010C" w:rsidRDefault="00181E8F" w:rsidP="00181E8F">
      <w:pPr>
        <w:pStyle w:val="ListParagraph"/>
        <w:spacing w:before="0" w:after="0"/>
        <w:ind w:left="0"/>
        <w:jc w:val="both"/>
        <w:rPr>
          <w:rFonts w:ascii="Calibri" w:hAnsi="Calibri"/>
          <w:sz w:val="24"/>
          <w:szCs w:val="24"/>
        </w:rPr>
      </w:pPr>
    </w:p>
    <w:p w14:paraId="3B1D00C3" w14:textId="77777777" w:rsidR="00181E8F" w:rsidRPr="009A010C" w:rsidRDefault="00181E8F" w:rsidP="00E07D7E">
      <w:pPr>
        <w:numPr>
          <w:ilvl w:val="0"/>
          <w:numId w:val="12"/>
        </w:numPr>
        <w:autoSpaceDE w:val="0"/>
        <w:autoSpaceDN w:val="0"/>
        <w:adjustRightInd w:val="0"/>
        <w:spacing w:before="0" w:after="0"/>
        <w:ind w:left="0" w:firstLine="0"/>
        <w:jc w:val="both"/>
        <w:rPr>
          <w:rFonts w:ascii="Calibri" w:hAnsi="Calibri"/>
          <w:sz w:val="24"/>
          <w:szCs w:val="24"/>
          <w:lang w:eastAsia="en-GB"/>
        </w:rPr>
      </w:pPr>
      <w:r w:rsidRPr="009A010C">
        <w:rPr>
          <w:rFonts w:ascii="Calibri" w:hAnsi="Calibri"/>
          <w:b/>
          <w:bCs/>
          <w:sz w:val="24"/>
          <w:szCs w:val="24"/>
          <w:lang w:eastAsia="en-GB"/>
        </w:rPr>
        <w:t xml:space="preserve">Pentru proiectele de investiţii pentru care execuţia fizică de lucrări nu a fost demarată la data depunerii cererii de finanţare </w:t>
      </w:r>
    </w:p>
    <w:p w14:paraId="62B30C3C"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9E93A02"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Planșele aferente documentației tehnico-economice se depun scanat, fișiere tip PDF, conținând un cartuș semnat conform prevederilor legale. </w:t>
      </w:r>
    </w:p>
    <w:p w14:paraId="53631AE5"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p>
    <w:p w14:paraId="1C0B9790"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w:t>
      </w:r>
      <w:r w:rsidRPr="009A010C">
        <w:rPr>
          <w:rFonts w:ascii="Calibri" w:hAnsi="Calibri"/>
          <w:sz w:val="24"/>
          <w:szCs w:val="24"/>
          <w:lang w:eastAsia="en-GB"/>
        </w:rPr>
        <w:lastRenderedPageBreak/>
        <w:t xml:space="preserve">acesta trebuie să nu fi fost elaborat/ revizuit/ reactualizat cu mai mult de 2 ani înainte de data depunerii cererii de finanţare; </w:t>
      </w:r>
    </w:p>
    <w:p w14:paraId="03C23706"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p>
    <w:p w14:paraId="4CC58E23"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51EAADF4"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p>
    <w:p w14:paraId="3320504B" w14:textId="77777777" w:rsidR="00181E8F" w:rsidRPr="009A010C" w:rsidRDefault="00181E8F" w:rsidP="00E07D7E">
      <w:pPr>
        <w:pStyle w:val="ListParagraph"/>
        <w:numPr>
          <w:ilvl w:val="0"/>
          <w:numId w:val="12"/>
        </w:numPr>
        <w:spacing w:before="0" w:after="0"/>
        <w:ind w:left="0" w:firstLine="0"/>
        <w:jc w:val="both"/>
        <w:rPr>
          <w:rFonts w:ascii="Calibri" w:hAnsi="Calibri"/>
          <w:b/>
          <w:bCs/>
          <w:sz w:val="24"/>
          <w:szCs w:val="24"/>
          <w:lang w:eastAsia="en-GB"/>
        </w:rPr>
      </w:pPr>
      <w:r w:rsidRPr="009A010C">
        <w:rPr>
          <w:rFonts w:ascii="Calibri" w:hAnsi="Calibr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79B5213D" w14:textId="27CB6ED8"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Se va anexa la cererea de finanțare documentaţia tehnico-economică (SF/DALI, după caz + PT), autorizația de construire, împreună cu devizul general actualizat. </w:t>
      </w:r>
    </w:p>
    <w:p w14:paraId="7B21BF36"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p>
    <w:p w14:paraId="58B172E0"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La momentul depunerii cererii de finanțare, se vor anexa în mod obligatoriu la cererea de finanțare, pentru lucrările începute, în plus față de SF/DALI, după caz, următoarele documente: </w:t>
      </w:r>
    </w:p>
    <w:p w14:paraId="2A90E9BF" w14:textId="77777777" w:rsidR="00181E8F" w:rsidRPr="009A010C"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Procesul verbal de recepţie parţială a lucrărilor (procese verbale pe faze determinante);</w:t>
      </w:r>
    </w:p>
    <w:p w14:paraId="14640D38" w14:textId="77777777" w:rsidR="00181E8F" w:rsidRPr="009A010C"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Autorizaţia de construire;</w:t>
      </w:r>
    </w:p>
    <w:p w14:paraId="5D5BE619" w14:textId="77777777" w:rsidR="00181E8F" w:rsidRPr="009A010C"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Raportul privind stadiul fizic al investiţiei asumat de către reprezentantul legal al socitantului, de către dirigintele de şantier şi de către constructor;</w:t>
      </w:r>
    </w:p>
    <w:p w14:paraId="2997353C" w14:textId="6B274124" w:rsidR="00181E8F" w:rsidRPr="009A010C"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Devizul detaliat, întocmit conform legislaţiei în vigoare, al lucrărilor executate şi plătite, al lucrărilor executate şi neplătite şi respectiv al lucrărilor ce urmează a mai fi executate;</w:t>
      </w:r>
    </w:p>
    <w:p w14:paraId="28E204B5" w14:textId="4FAD0246" w:rsidR="00181E8F" w:rsidRPr="009A010C"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Proiectul tehnic</w:t>
      </w:r>
      <w:r w:rsidR="008411F9" w:rsidRPr="009A010C">
        <w:rPr>
          <w:rFonts w:ascii="Calibri" w:hAnsi="Calibri"/>
          <w:sz w:val="24"/>
          <w:szCs w:val="24"/>
          <w:lang w:eastAsia="en-GB"/>
        </w:rPr>
        <w:t>;</w:t>
      </w:r>
    </w:p>
    <w:p w14:paraId="01DB594B" w14:textId="355E8443" w:rsidR="00181E8F" w:rsidRPr="009A010C" w:rsidRDefault="008411F9" w:rsidP="00E07D7E">
      <w:pPr>
        <w:numPr>
          <w:ilvl w:val="0"/>
          <w:numId w:val="3"/>
        </w:numPr>
        <w:autoSpaceDE w:val="0"/>
        <w:autoSpaceDN w:val="0"/>
        <w:spacing w:before="0" w:after="0"/>
        <w:jc w:val="both"/>
        <w:rPr>
          <w:rFonts w:ascii="Calibri" w:hAnsi="Calibri"/>
          <w:sz w:val="24"/>
          <w:szCs w:val="24"/>
          <w:lang w:eastAsia="en-GB"/>
        </w:rPr>
      </w:pPr>
      <w:r w:rsidRPr="009A010C">
        <w:rPr>
          <w:rFonts w:ascii="Calibri" w:hAnsi="Calibri"/>
          <w:sz w:val="24"/>
          <w:szCs w:val="24"/>
          <w:lang w:eastAsia="en-GB"/>
        </w:rPr>
        <w:t xml:space="preserve">Contractul de lucrari si actele aditionale. </w:t>
      </w:r>
    </w:p>
    <w:p w14:paraId="0604E0B9" w14:textId="042DDFA5" w:rsidR="00D02C49" w:rsidRPr="009A010C" w:rsidRDefault="00D02C49" w:rsidP="00D02C49">
      <w:pPr>
        <w:autoSpaceDE w:val="0"/>
        <w:autoSpaceDN w:val="0"/>
        <w:spacing w:before="0" w:after="0"/>
        <w:jc w:val="both"/>
        <w:rPr>
          <w:rFonts w:ascii="Calibri" w:hAnsi="Calibri"/>
          <w:sz w:val="24"/>
          <w:szCs w:val="24"/>
          <w:lang w:eastAsia="en-GB"/>
        </w:rPr>
      </w:pPr>
    </w:p>
    <w:p w14:paraId="0B0F1B9E" w14:textId="45B8AA2C" w:rsidR="00D02C49" w:rsidRPr="009A010C" w:rsidRDefault="00D02C49" w:rsidP="00D02C49">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si a actelor aditionale, ca subetapa in etapa de </w:t>
      </w:r>
      <w:r w:rsidR="0047403A" w:rsidRPr="009A010C">
        <w:rPr>
          <w:rFonts w:ascii="Calibri" w:hAnsi="Calibri"/>
          <w:sz w:val="24"/>
          <w:szCs w:val="24"/>
          <w:lang w:eastAsia="en-GB"/>
        </w:rPr>
        <w:t>contractare</w:t>
      </w:r>
      <w:r w:rsidRPr="009A010C">
        <w:rPr>
          <w:rFonts w:ascii="Calibri" w:hAnsi="Calibri"/>
          <w:sz w:val="24"/>
          <w:szCs w:val="24"/>
          <w:lang w:eastAsia="en-GB"/>
        </w:rPr>
        <w:t xml:space="preserve"> a proiectului.</w:t>
      </w:r>
    </w:p>
    <w:p w14:paraId="6EE96686" w14:textId="77777777" w:rsidR="00D02C49" w:rsidRPr="009A010C" w:rsidRDefault="00D02C49" w:rsidP="00D02C49">
      <w:pPr>
        <w:autoSpaceDE w:val="0"/>
        <w:autoSpaceDN w:val="0"/>
        <w:spacing w:before="0" w:after="0"/>
        <w:jc w:val="both"/>
        <w:rPr>
          <w:rFonts w:ascii="Calibri" w:hAnsi="Calibri"/>
          <w:sz w:val="24"/>
          <w:szCs w:val="24"/>
          <w:lang w:eastAsia="en-GB"/>
        </w:rPr>
      </w:pPr>
    </w:p>
    <w:p w14:paraId="31FEC726" w14:textId="77777777" w:rsidR="00D02C49" w:rsidRPr="009A010C" w:rsidRDefault="00D02C49" w:rsidP="00D02C49">
      <w:pPr>
        <w:spacing w:before="0" w:after="0"/>
        <w:jc w:val="both"/>
        <w:rPr>
          <w:rFonts w:ascii="Calibri" w:eastAsia="Times New Roman" w:hAnsi="Calibri"/>
          <w:iCs/>
          <w:sz w:val="24"/>
          <w:szCs w:val="24"/>
        </w:rPr>
      </w:pPr>
      <w:r w:rsidRPr="009A010C">
        <w:rPr>
          <w:rFonts w:ascii="Calibri" w:eastAsia="Times New Roman" w:hAnsi="Calibri"/>
          <w:iCs/>
          <w:sz w:val="24"/>
          <w:szCs w:val="24"/>
        </w:rPr>
        <w:t>Pentru acest tip de proiecte nu se mențin cele două cerințe valabile pentru situația anterioară, cu privire la termenele de elaborare/revizuire/reactualizare a Proiectului tehnic și nici cea cu privire la termenul de actualizare a devizului general.</w:t>
      </w:r>
    </w:p>
    <w:p w14:paraId="162AC2DE" w14:textId="77777777" w:rsidR="00D02C49" w:rsidRPr="009A010C" w:rsidRDefault="00D02C49" w:rsidP="00D02C49">
      <w:pPr>
        <w:spacing w:before="0" w:after="0"/>
        <w:jc w:val="both"/>
        <w:rPr>
          <w:rFonts w:ascii="Calibri" w:eastAsia="Times New Roman" w:hAnsi="Calibri"/>
          <w:iCs/>
          <w:sz w:val="24"/>
          <w:szCs w:val="24"/>
        </w:rPr>
      </w:pPr>
    </w:p>
    <w:p w14:paraId="01826BC2" w14:textId="77777777" w:rsidR="00D02C49" w:rsidRPr="009A010C" w:rsidRDefault="00D02C49" w:rsidP="00D02C49">
      <w:pPr>
        <w:spacing w:before="0" w:after="0"/>
        <w:jc w:val="both"/>
        <w:rPr>
          <w:rFonts w:ascii="Calibri" w:eastAsia="Times New Roman" w:hAnsi="Calibri"/>
          <w:iCs/>
          <w:sz w:val="24"/>
          <w:szCs w:val="24"/>
        </w:rPr>
      </w:pPr>
      <w:r w:rsidRPr="009A010C">
        <w:rPr>
          <w:rFonts w:ascii="Calibri" w:eastAsia="Times New Roman" w:hAnsi="Calibri"/>
          <w:iCs/>
          <w:sz w:val="24"/>
          <w:szCs w:val="24"/>
        </w:rPr>
        <w:t xml:space="preserve">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w:t>
      </w:r>
      <w:r w:rsidRPr="009A010C">
        <w:rPr>
          <w:rFonts w:ascii="Calibri" w:eastAsia="Times New Roman" w:hAnsi="Calibri"/>
          <w:iCs/>
          <w:sz w:val="24"/>
          <w:szCs w:val="24"/>
        </w:rPr>
        <w:lastRenderedPageBreak/>
        <w:t>legislaţiei în domeniul achiziţiilor publice, mai ales în alegerea procedurilor de atribuire, din prisma valorilor estimate.</w:t>
      </w:r>
    </w:p>
    <w:p w14:paraId="2BBF6B18" w14:textId="77777777" w:rsidR="00181E8F" w:rsidRPr="009A010C" w:rsidRDefault="00181E8F" w:rsidP="00181E8F">
      <w:pPr>
        <w:spacing w:before="0" w:after="0"/>
        <w:jc w:val="both"/>
        <w:rPr>
          <w:rFonts w:ascii="Calibri" w:hAnsi="Calibri"/>
          <w:b/>
          <w:bCs/>
          <w:sz w:val="24"/>
          <w:szCs w:val="24"/>
        </w:rPr>
      </w:pPr>
    </w:p>
    <w:p w14:paraId="697C3382" w14:textId="1DD22CE2" w:rsidR="00181E8F" w:rsidRPr="009A010C" w:rsidRDefault="00D02C49" w:rsidP="00181E8F">
      <w:pPr>
        <w:spacing w:before="0" w:after="0"/>
        <w:jc w:val="both"/>
        <w:rPr>
          <w:rFonts w:ascii="Calibri" w:hAnsi="Calibri"/>
          <w:sz w:val="24"/>
          <w:szCs w:val="24"/>
        </w:rPr>
      </w:pPr>
      <w:r w:rsidRPr="009A010C">
        <w:rPr>
          <w:rFonts w:ascii="Calibri" w:hAnsi="Calibri"/>
          <w:b/>
          <w:bCs/>
          <w:sz w:val="24"/>
          <w:szCs w:val="24"/>
        </w:rPr>
        <w:t>Documentațiile tehnico economice/documentatia proiectului</w:t>
      </w:r>
      <w:r w:rsidR="00181E8F" w:rsidRPr="009A010C">
        <w:rPr>
          <w:rFonts w:ascii="Calibri" w:hAnsi="Calibri"/>
          <w:b/>
          <w:bCs/>
          <w:sz w:val="24"/>
          <w:szCs w:val="24"/>
        </w:rPr>
        <w:t xml:space="preserve"> trebuie să aibă integrate aspecte privind imunizarea la schimbările climatice </w:t>
      </w:r>
      <w:r w:rsidR="00181E8F" w:rsidRPr="009A010C">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5E1B8332" w14:textId="77777777" w:rsidR="005C490F" w:rsidRPr="009A010C" w:rsidRDefault="005C490F" w:rsidP="005C490F">
      <w:pPr>
        <w:pStyle w:val="ListParagraph"/>
        <w:spacing w:before="0" w:after="0"/>
        <w:ind w:left="0"/>
        <w:jc w:val="both"/>
        <w:rPr>
          <w:rFonts w:ascii="Calibri" w:hAnsi="Calibri"/>
          <w:sz w:val="24"/>
          <w:szCs w:val="24"/>
        </w:rPr>
      </w:pPr>
    </w:p>
    <w:p w14:paraId="73E97431" w14:textId="57EB4142" w:rsidR="005C490F" w:rsidRPr="009A010C" w:rsidRDefault="005C490F" w:rsidP="00E07D7E">
      <w:pPr>
        <w:pStyle w:val="ListParagraph"/>
        <w:numPr>
          <w:ilvl w:val="0"/>
          <w:numId w:val="5"/>
        </w:numPr>
        <w:spacing w:before="0" w:after="0"/>
        <w:ind w:left="0"/>
        <w:jc w:val="both"/>
        <w:rPr>
          <w:rFonts w:ascii="Calibri" w:hAnsi="Calibri"/>
          <w:b/>
          <w:bCs/>
          <w:sz w:val="24"/>
          <w:szCs w:val="24"/>
          <w:highlight w:val="lightGray"/>
        </w:rPr>
      </w:pPr>
      <w:bookmarkStart w:id="153" w:name="_Hlk154088941"/>
      <w:r w:rsidRPr="009A010C">
        <w:rPr>
          <w:rFonts w:ascii="Calibri" w:hAnsi="Calibri"/>
          <w:b/>
          <w:bCs/>
          <w:sz w:val="24"/>
          <w:szCs w:val="24"/>
          <w:highlight w:val="lightGray"/>
        </w:rPr>
        <w:t xml:space="preserve">Expertiza tehnică a clădirii, daca este cazul </w:t>
      </w:r>
    </w:p>
    <w:bookmarkEnd w:id="153"/>
    <w:p w14:paraId="5CD1007B" w14:textId="77777777" w:rsidR="00181E8F" w:rsidRPr="009A010C" w:rsidRDefault="00181E8F" w:rsidP="00181E8F">
      <w:pPr>
        <w:spacing w:before="0" w:after="0"/>
        <w:jc w:val="both"/>
        <w:rPr>
          <w:rFonts w:ascii="Calibri" w:hAnsi="Calibri"/>
          <w:sz w:val="24"/>
          <w:szCs w:val="24"/>
        </w:rPr>
      </w:pPr>
    </w:p>
    <w:p w14:paraId="590C4AFE" w14:textId="5ACB075D" w:rsidR="00181E8F" w:rsidRPr="009A010C" w:rsidRDefault="00181E8F" w:rsidP="00E07D7E">
      <w:pPr>
        <w:pStyle w:val="ListParagraph"/>
        <w:numPr>
          <w:ilvl w:val="0"/>
          <w:numId w:val="5"/>
        </w:numPr>
        <w:spacing w:before="0" w:after="0"/>
        <w:ind w:left="0"/>
        <w:jc w:val="both"/>
        <w:rPr>
          <w:rFonts w:ascii="Calibri" w:hAnsi="Calibri"/>
          <w:sz w:val="24"/>
          <w:szCs w:val="24"/>
          <w:highlight w:val="lightGray"/>
        </w:rPr>
      </w:pPr>
      <w:r w:rsidRPr="009A010C">
        <w:rPr>
          <w:rFonts w:ascii="Calibri" w:hAnsi="Calibri"/>
          <w:b/>
          <w:bCs/>
          <w:sz w:val="24"/>
          <w:szCs w:val="24"/>
          <w:highlight w:val="lightGray"/>
        </w:rPr>
        <w:t>Devizul general pentru proiectele de lucrări în  conformitate cu HG 907/2016</w:t>
      </w:r>
      <w:r w:rsidR="00CB14AD" w:rsidRPr="009A010C">
        <w:rPr>
          <w:rFonts w:ascii="Calibri" w:hAnsi="Calibri"/>
          <w:b/>
          <w:bCs/>
          <w:sz w:val="24"/>
          <w:szCs w:val="24"/>
          <w:highlight w:val="lightGray"/>
        </w:rPr>
        <w:t xml:space="preserve">, cu modificarile si completarile ulterioare </w:t>
      </w:r>
      <w:r w:rsidRPr="009A010C">
        <w:rPr>
          <w:rFonts w:ascii="Calibri" w:hAnsi="Calibri"/>
          <w:b/>
          <w:bCs/>
          <w:sz w:val="24"/>
          <w:szCs w:val="24"/>
          <w:highlight w:val="lightGray"/>
        </w:rPr>
        <w:t xml:space="preserve">– </w:t>
      </w:r>
      <w:r w:rsidRPr="009A010C">
        <w:rPr>
          <w:rFonts w:ascii="Calibri" w:hAnsi="Calibri"/>
          <w:sz w:val="24"/>
          <w:szCs w:val="24"/>
          <w:highlight w:val="lightGray"/>
        </w:rPr>
        <w:t>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9A010C" w:rsidRDefault="00181E8F" w:rsidP="00181E8F">
      <w:pPr>
        <w:pStyle w:val="ListParagraph"/>
        <w:spacing w:before="0" w:after="0"/>
        <w:ind w:left="0"/>
        <w:jc w:val="both"/>
        <w:rPr>
          <w:rFonts w:ascii="Calibri" w:hAnsi="Calibri"/>
          <w:b/>
          <w:sz w:val="24"/>
          <w:szCs w:val="24"/>
        </w:rPr>
      </w:pPr>
    </w:p>
    <w:p w14:paraId="275BACE9" w14:textId="77777777" w:rsidR="00181E8F" w:rsidRPr="009A010C" w:rsidRDefault="00181E8F" w:rsidP="00181E8F">
      <w:pPr>
        <w:pStyle w:val="ListParagraph"/>
        <w:spacing w:before="0" w:after="0"/>
        <w:ind w:left="0"/>
        <w:jc w:val="both"/>
        <w:rPr>
          <w:rFonts w:ascii="Calibri" w:hAnsi="Calibri"/>
          <w:sz w:val="24"/>
          <w:szCs w:val="24"/>
        </w:rPr>
      </w:pPr>
      <w:bookmarkStart w:id="154" w:name="_Hlk96420835"/>
      <w:r w:rsidRPr="009A010C">
        <w:rPr>
          <w:rFonts w:ascii="Calibri" w:hAnsi="Calibri"/>
          <w:sz w:val="24"/>
          <w:szCs w:val="24"/>
        </w:rPr>
        <w:t xml:space="preserve">Devizul/ele general/e trebuie să prezinte data elaborării/actualizării, să fie asumat/e de către elaboratorul documentației tehnico-economice si semnat/e și de reprezentantul legal. </w:t>
      </w:r>
    </w:p>
    <w:p w14:paraId="03053147" w14:textId="77777777" w:rsidR="00181E8F" w:rsidRPr="009A010C" w:rsidRDefault="00181E8F" w:rsidP="00181E8F">
      <w:pPr>
        <w:pStyle w:val="ListParagraph"/>
        <w:spacing w:before="0" w:after="0"/>
        <w:ind w:left="0"/>
        <w:jc w:val="both"/>
        <w:rPr>
          <w:rFonts w:ascii="Calibri" w:hAnsi="Calibri"/>
          <w:sz w:val="24"/>
          <w:szCs w:val="24"/>
        </w:rPr>
      </w:pPr>
      <w:r w:rsidRPr="009A010C">
        <w:rPr>
          <w:rFonts w:ascii="Calibri" w:hAnsi="Calibri"/>
          <w:sz w:val="24"/>
          <w:szCs w:val="24"/>
        </w:rPr>
        <w:t>În cazul în care la cererea de finanțare se anexează inclusiv proiectul tehnic (PT), devizul va fi actualizat cu acesta din urmă, iar bugetul cererii de finanțare va fi corelat în acest sens.</w:t>
      </w:r>
    </w:p>
    <w:p w14:paraId="794020F8" w14:textId="6E1F369B" w:rsidR="00181E8F" w:rsidRPr="009A010C" w:rsidRDefault="00181E8F" w:rsidP="00181E8F">
      <w:pPr>
        <w:pStyle w:val="ListParagraph"/>
        <w:spacing w:before="0" w:after="0"/>
        <w:ind w:left="0"/>
        <w:jc w:val="both"/>
        <w:rPr>
          <w:rFonts w:ascii="Calibri" w:hAnsi="Calibri"/>
          <w:sz w:val="24"/>
          <w:szCs w:val="24"/>
        </w:rPr>
      </w:pPr>
      <w:r w:rsidRPr="009A010C">
        <w:rPr>
          <w:rFonts w:ascii="Calibri" w:hAnsi="Calibri"/>
          <w:sz w:val="24"/>
          <w:szCs w:val="24"/>
        </w:rPr>
        <w:t xml:space="preserve">În cazul în care, în cadrul proiectului, există atât lucrări eligibile, cât și lucrări ne-eligibile, acestea se vor detalia separat în cadrul bugetului pe baza devizului general. </w:t>
      </w:r>
    </w:p>
    <w:p w14:paraId="3E7EBA77" w14:textId="0C14359D" w:rsidR="003126F6" w:rsidRPr="009A010C" w:rsidRDefault="007602CA" w:rsidP="00181E8F">
      <w:pPr>
        <w:pStyle w:val="ListParagraph"/>
        <w:spacing w:before="0" w:after="0"/>
        <w:ind w:left="0"/>
        <w:jc w:val="both"/>
        <w:rPr>
          <w:rFonts w:ascii="Calibri" w:hAnsi="Calibri"/>
          <w:sz w:val="24"/>
          <w:szCs w:val="24"/>
        </w:rPr>
      </w:pPr>
      <w:r w:rsidRPr="009A010C">
        <w:rPr>
          <w:rFonts w:ascii="Calibri" w:hAnsi="Calibri"/>
          <w:sz w:val="24"/>
          <w:szCs w:val="24"/>
        </w:rPr>
        <w:t>În cazul în care se depun mai multe documentații tehnico-economice, se va prezenta inclusiv un deviz general centralizat la nivel de cerere de finanţare. Devizul general trebuie sa fie semnat și de reprezentantul legal sau de o persoană împuternicită special în acest sens. Pentru activitățile auxiliare investiției de bază se va prezenta un deviz separat.</w:t>
      </w:r>
    </w:p>
    <w:p w14:paraId="2C3DC26F" w14:textId="77777777" w:rsidR="00181E8F" w:rsidRPr="009A010C" w:rsidRDefault="00181E8F" w:rsidP="00181E8F">
      <w:pPr>
        <w:pStyle w:val="ListParagraph"/>
        <w:spacing w:before="0" w:after="0"/>
        <w:ind w:left="0"/>
        <w:jc w:val="both"/>
        <w:rPr>
          <w:rFonts w:ascii="Calibri" w:hAnsi="Calibri"/>
          <w:sz w:val="24"/>
          <w:szCs w:val="24"/>
        </w:rPr>
      </w:pPr>
    </w:p>
    <w:p w14:paraId="5858DBF0" w14:textId="2B972D17" w:rsidR="00181E8F" w:rsidRPr="009A010C" w:rsidRDefault="00181E8F" w:rsidP="00181E8F">
      <w:pPr>
        <w:pStyle w:val="ListParagraph"/>
        <w:spacing w:before="0" w:after="0"/>
        <w:ind w:left="0"/>
        <w:jc w:val="both"/>
        <w:rPr>
          <w:rFonts w:ascii="Calibri" w:hAnsi="Calibri"/>
          <w:sz w:val="24"/>
          <w:szCs w:val="24"/>
        </w:rPr>
      </w:pPr>
      <w:r w:rsidRPr="009A010C">
        <w:rPr>
          <w:rFonts w:ascii="Calibri" w:hAnsi="Calibri"/>
          <w:sz w:val="24"/>
          <w:szCs w:val="24"/>
        </w:rPr>
        <w:t xml:space="preserve">Pentru detalii se va avea în vedere modelul privind </w:t>
      </w:r>
      <w:r w:rsidRPr="009A010C">
        <w:rPr>
          <w:rFonts w:ascii="Calibri" w:hAnsi="Calibri"/>
          <w:iCs/>
          <w:sz w:val="24"/>
          <w:szCs w:val="24"/>
        </w:rPr>
        <w:t xml:space="preserve">Lista de echipamente/lucrări/servicii  - Model </w:t>
      </w:r>
      <w:r w:rsidR="008639A8" w:rsidRPr="009A010C">
        <w:rPr>
          <w:rFonts w:ascii="Calibri" w:hAnsi="Calibri"/>
          <w:iCs/>
          <w:sz w:val="24"/>
          <w:szCs w:val="24"/>
        </w:rPr>
        <w:t>G</w:t>
      </w:r>
      <w:r w:rsidRPr="009A010C">
        <w:rPr>
          <w:rFonts w:ascii="Calibri" w:hAnsi="Calibri"/>
          <w:iCs/>
          <w:sz w:val="24"/>
          <w:szCs w:val="24"/>
        </w:rPr>
        <w:t xml:space="preserve">, anexa la prezentul Ghid, </w:t>
      </w:r>
      <w:r w:rsidRPr="009A010C">
        <w:rPr>
          <w:rFonts w:ascii="Calibri" w:hAnsi="Calibri"/>
          <w:sz w:val="24"/>
          <w:szCs w:val="24"/>
        </w:rPr>
        <w:t xml:space="preserve"> cu încadrarea acestora pe secțiunea de cheltuieli eligibile /neeligibile, anexată la cererea de finanțare. </w:t>
      </w:r>
    </w:p>
    <w:p w14:paraId="63FA6831" w14:textId="77777777" w:rsidR="00181E8F" w:rsidRPr="009A010C" w:rsidRDefault="00181E8F" w:rsidP="00181E8F">
      <w:pPr>
        <w:pStyle w:val="ListParagraph"/>
        <w:spacing w:before="0" w:after="0"/>
        <w:ind w:left="0"/>
        <w:jc w:val="both"/>
        <w:rPr>
          <w:rFonts w:ascii="Calibri" w:hAnsi="Calibri"/>
          <w:sz w:val="24"/>
          <w:szCs w:val="24"/>
        </w:rPr>
      </w:pPr>
    </w:p>
    <w:p w14:paraId="187C101F" w14:textId="62A66E4A" w:rsidR="00181E8F" w:rsidRPr="009A010C" w:rsidRDefault="00181E8F" w:rsidP="00181E8F">
      <w:pPr>
        <w:pStyle w:val="ListParagraph"/>
        <w:spacing w:before="0" w:after="0"/>
        <w:ind w:left="0"/>
        <w:jc w:val="both"/>
        <w:rPr>
          <w:rFonts w:ascii="Calibri" w:hAnsi="Calibri"/>
          <w:sz w:val="24"/>
          <w:szCs w:val="24"/>
        </w:rPr>
      </w:pPr>
      <w:r w:rsidRPr="009A010C">
        <w:rPr>
          <w:rFonts w:ascii="Calibri" w:hAnsi="Calibri"/>
          <w:sz w:val="24"/>
          <w:szCs w:val="24"/>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w:t>
      </w:r>
      <w:r w:rsidR="008640DF" w:rsidRPr="009A010C">
        <w:rPr>
          <w:rFonts w:ascii="Calibri" w:hAnsi="Calibri"/>
          <w:sz w:val="24"/>
          <w:szCs w:val="24"/>
        </w:rPr>
        <w:t>E</w:t>
      </w:r>
      <w:r w:rsidRPr="009A010C">
        <w:rPr>
          <w:rFonts w:ascii="Calibri" w:hAnsi="Calibri"/>
          <w:sz w:val="24"/>
          <w:szCs w:val="24"/>
        </w:rPr>
        <w:t xml:space="preserve"> - Raport privind stadiul fizic al investiţiei la prezentul ghid).</w:t>
      </w:r>
    </w:p>
    <w:p w14:paraId="6A833373" w14:textId="77777777" w:rsidR="00181E8F" w:rsidRPr="009A010C" w:rsidRDefault="00181E8F" w:rsidP="00181E8F">
      <w:pPr>
        <w:pStyle w:val="ListParagraph"/>
        <w:spacing w:before="0" w:after="0"/>
        <w:ind w:left="0"/>
        <w:jc w:val="both"/>
        <w:rPr>
          <w:rFonts w:ascii="Calibri" w:hAnsi="Calibri"/>
          <w:sz w:val="24"/>
          <w:szCs w:val="24"/>
        </w:rPr>
      </w:pPr>
    </w:p>
    <w:p w14:paraId="4659B9D7" w14:textId="4A2C1225" w:rsidR="00181E8F" w:rsidRPr="009A010C" w:rsidRDefault="00181E8F" w:rsidP="00181E8F">
      <w:pPr>
        <w:pStyle w:val="ListParagraph"/>
        <w:spacing w:before="0" w:after="0"/>
        <w:ind w:left="0"/>
        <w:jc w:val="both"/>
        <w:rPr>
          <w:rFonts w:ascii="Calibri" w:hAnsi="Calibri"/>
          <w:sz w:val="24"/>
          <w:szCs w:val="24"/>
        </w:rPr>
      </w:pPr>
      <w:r w:rsidRPr="009A010C">
        <w:rPr>
          <w:rFonts w:ascii="Calibri" w:hAnsi="Calibri"/>
          <w:sz w:val="24"/>
          <w:szCs w:val="24"/>
        </w:rPr>
        <w:lastRenderedPageBreak/>
        <w:t xml:space="preserve">Se va prezenta inclusiv Matricea de corelare între buget şi deviz, Model </w:t>
      </w:r>
      <w:r w:rsidR="00054E9E" w:rsidRPr="009A010C">
        <w:rPr>
          <w:rFonts w:ascii="Calibri" w:hAnsi="Calibri"/>
          <w:sz w:val="24"/>
          <w:szCs w:val="24"/>
        </w:rPr>
        <w:t>A</w:t>
      </w:r>
      <w:r w:rsidRPr="009A010C">
        <w:rPr>
          <w:rFonts w:ascii="Calibri" w:hAnsi="Calibri"/>
          <w:sz w:val="24"/>
          <w:szCs w:val="24"/>
        </w:rPr>
        <w:t xml:space="preserve"> la prezentul ghid</w:t>
      </w:r>
    </w:p>
    <w:p w14:paraId="7B3B38A1" w14:textId="77777777" w:rsidR="00181E8F" w:rsidRPr="009A010C" w:rsidRDefault="00181E8F" w:rsidP="00181E8F">
      <w:pPr>
        <w:pStyle w:val="ListParagraph"/>
        <w:spacing w:before="0" w:after="0"/>
        <w:ind w:left="0"/>
        <w:jc w:val="both"/>
        <w:rPr>
          <w:rFonts w:ascii="Calibri" w:hAnsi="Calibri"/>
          <w:sz w:val="24"/>
          <w:szCs w:val="24"/>
        </w:rPr>
      </w:pPr>
    </w:p>
    <w:p w14:paraId="29F87C4A" w14:textId="77777777" w:rsidR="00181E8F" w:rsidRPr="009A010C" w:rsidRDefault="00181E8F" w:rsidP="00E07D7E">
      <w:pPr>
        <w:pStyle w:val="ListParagraph"/>
        <w:numPr>
          <w:ilvl w:val="0"/>
          <w:numId w:val="5"/>
        </w:numPr>
        <w:spacing w:before="0" w:after="0"/>
        <w:ind w:left="0"/>
        <w:jc w:val="both"/>
        <w:rPr>
          <w:rFonts w:ascii="Calibri" w:hAnsi="Calibri"/>
          <w:b/>
          <w:sz w:val="24"/>
          <w:szCs w:val="24"/>
        </w:rPr>
      </w:pPr>
      <w:r w:rsidRPr="009A010C">
        <w:rPr>
          <w:rFonts w:ascii="Calibri" w:hAnsi="Calibri"/>
          <w:b/>
          <w:sz w:val="24"/>
          <w:szCs w:val="24"/>
          <w:highlight w:val="lightGray"/>
        </w:rPr>
        <w:t>Centralizator privind justificarea costurilor și documentele justificative</w:t>
      </w:r>
      <w:r w:rsidRPr="009A010C">
        <w:rPr>
          <w:rFonts w:ascii="Calibri" w:hAnsi="Calibri"/>
          <w:bCs/>
          <w:sz w:val="24"/>
          <w:szCs w:val="24"/>
          <w:highlight w:val="lightGray"/>
        </w:rPr>
        <w:t xml:space="preserve"> </w:t>
      </w:r>
      <w:r w:rsidRPr="009A010C">
        <w:rPr>
          <w:rFonts w:ascii="Calibri" w:hAnsi="Calibri"/>
          <w:b/>
          <w:sz w:val="24"/>
          <w:szCs w:val="24"/>
          <w:highlight w:val="lightGray"/>
        </w:rPr>
        <w:t>care au  stat la</w:t>
      </w:r>
      <w:r w:rsidRPr="009A010C">
        <w:rPr>
          <w:rFonts w:ascii="Calibri" w:hAnsi="Calibri"/>
          <w:b/>
          <w:sz w:val="24"/>
          <w:szCs w:val="24"/>
        </w:rPr>
        <w:t xml:space="preserve"> baza stabilirii costului aferent investiției</w:t>
      </w:r>
    </w:p>
    <w:p w14:paraId="3CC4E9D7" w14:textId="41C544AE" w:rsidR="00181E8F" w:rsidRPr="009A010C" w:rsidRDefault="00181E8F" w:rsidP="00181E8F">
      <w:pPr>
        <w:pStyle w:val="ListParagraph"/>
        <w:spacing w:before="0" w:after="0"/>
        <w:ind w:left="0"/>
        <w:jc w:val="both"/>
        <w:rPr>
          <w:rFonts w:ascii="Calibri" w:hAnsi="Calibri"/>
          <w:sz w:val="24"/>
          <w:szCs w:val="24"/>
        </w:rPr>
      </w:pPr>
      <w:bookmarkStart w:id="155" w:name="_Hlk96423808"/>
      <w:r w:rsidRPr="009A010C">
        <w:rPr>
          <w:rFonts w:ascii="Calibri" w:hAnsi="Calibri"/>
          <w:sz w:val="24"/>
          <w:szCs w:val="24"/>
        </w:rPr>
        <w:t>Se vor prezenta documente justificative care au stat la baza stabilirii costului aferent</w:t>
      </w:r>
      <w:bookmarkEnd w:id="155"/>
      <w:r w:rsidRPr="009A010C">
        <w:rPr>
          <w:rFonts w:ascii="Calibri" w:hAnsi="Calibri"/>
          <w:sz w:val="24"/>
          <w:szCs w:val="24"/>
        </w:rPr>
        <w:t>, semnate de reprezentantul legal:oferte de preț echipamente/lucrări</w:t>
      </w:r>
      <w:r w:rsidR="000E0425" w:rsidRPr="009A010C">
        <w:rPr>
          <w:rFonts w:ascii="Calibri" w:hAnsi="Calibri"/>
          <w:sz w:val="24"/>
          <w:szCs w:val="24"/>
        </w:rPr>
        <w:t xml:space="preserve"> conform legislatiei in vigoare</w:t>
      </w:r>
      <w:r w:rsidRPr="009A010C">
        <w:rPr>
          <w:rFonts w:ascii="Calibri" w:hAnsi="Calibri"/>
          <w:sz w:val="24"/>
          <w:szCs w:val="24"/>
        </w:rPr>
        <w:t xml:space="preserve">, liste de cantitați și prețuri unitare provenite din surse verificabile și obiective (Model </w:t>
      </w:r>
      <w:r w:rsidR="00F656B9" w:rsidRPr="009A010C">
        <w:rPr>
          <w:rFonts w:ascii="Calibri" w:hAnsi="Calibri"/>
          <w:sz w:val="24"/>
          <w:szCs w:val="24"/>
        </w:rPr>
        <w:t>H</w:t>
      </w:r>
      <w:r w:rsidRPr="009A010C">
        <w:rPr>
          <w:rFonts w:ascii="Calibri" w:hAnsi="Calibri"/>
          <w:sz w:val="24"/>
          <w:szCs w:val="24"/>
        </w:rPr>
        <w:t>, Centralizator privind justificarea costurilor)</w:t>
      </w:r>
    </w:p>
    <w:p w14:paraId="694BB777" w14:textId="77777777" w:rsidR="00181E8F" w:rsidRPr="009A010C" w:rsidRDefault="00181E8F" w:rsidP="00181E8F">
      <w:pPr>
        <w:pStyle w:val="ListParagraph"/>
        <w:spacing w:before="0" w:after="0"/>
        <w:ind w:left="0"/>
        <w:jc w:val="both"/>
        <w:rPr>
          <w:rFonts w:ascii="Calibri" w:hAnsi="Calibri"/>
          <w:sz w:val="24"/>
          <w:szCs w:val="24"/>
        </w:rPr>
      </w:pPr>
    </w:p>
    <w:p w14:paraId="18CA52AF" w14:textId="3B534763" w:rsidR="005C490F" w:rsidRPr="009A010C" w:rsidRDefault="00181E8F" w:rsidP="00E07D7E">
      <w:pPr>
        <w:pStyle w:val="ListParagraph"/>
        <w:numPr>
          <w:ilvl w:val="0"/>
          <w:numId w:val="5"/>
        </w:numPr>
        <w:spacing w:before="0" w:after="0"/>
        <w:ind w:left="0"/>
        <w:jc w:val="both"/>
        <w:rPr>
          <w:rFonts w:ascii="Calibri" w:hAnsi="Calibri"/>
          <w:b/>
          <w:bCs/>
          <w:sz w:val="24"/>
          <w:szCs w:val="24"/>
        </w:rPr>
      </w:pPr>
      <w:bookmarkStart w:id="156" w:name="_Hlk154089000"/>
      <w:bookmarkEnd w:id="154"/>
      <w:r w:rsidRPr="009A010C">
        <w:rPr>
          <w:rFonts w:ascii="Calibri" w:hAnsi="Calibri"/>
          <w:b/>
          <w:bCs/>
          <w:sz w:val="24"/>
          <w:szCs w:val="24"/>
          <w:highlight w:val="lightGray"/>
        </w:rPr>
        <w:t xml:space="preserve">Certificatul de urbanism și, dacă e cazul, Autorizația de construire </w:t>
      </w:r>
    </w:p>
    <w:bookmarkEnd w:id="156"/>
    <w:p w14:paraId="24D2C01E" w14:textId="77337291" w:rsidR="00181E8F" w:rsidRPr="009A010C" w:rsidRDefault="00181E8F" w:rsidP="00181E8F">
      <w:pPr>
        <w:pStyle w:val="ListParagraph"/>
        <w:spacing w:before="0" w:after="0"/>
        <w:ind w:left="0"/>
        <w:jc w:val="both"/>
        <w:rPr>
          <w:rFonts w:ascii="Calibri" w:hAnsi="Calibri"/>
          <w:b/>
          <w:bCs/>
          <w:sz w:val="24"/>
          <w:szCs w:val="24"/>
        </w:rPr>
      </w:pPr>
    </w:p>
    <w:p w14:paraId="3815DF64" w14:textId="04E679D5" w:rsidR="00181E8F" w:rsidRPr="009A010C" w:rsidRDefault="00181E8F" w:rsidP="00181E8F">
      <w:pPr>
        <w:pStyle w:val="ListParagraph"/>
        <w:spacing w:before="0" w:after="0"/>
        <w:ind w:left="0"/>
        <w:jc w:val="both"/>
        <w:rPr>
          <w:rFonts w:ascii="Calibri" w:hAnsi="Calibri"/>
          <w:sz w:val="24"/>
          <w:szCs w:val="24"/>
        </w:rPr>
      </w:pPr>
      <w:bookmarkStart w:id="157" w:name="_Hlk96421291"/>
      <w:r w:rsidRPr="009A010C">
        <w:rPr>
          <w:rFonts w:ascii="Calibri" w:hAnsi="Calibri"/>
          <w:sz w:val="24"/>
          <w:szCs w:val="24"/>
        </w:rPr>
        <w:t xml:space="preserve">Certificatul de Urbanism va include în mod obligatoriu și lucrările de demolare, acolo unde este cazul.  </w:t>
      </w:r>
      <w:bookmarkStart w:id="158" w:name="_Hlk96421173"/>
      <w:bookmarkEnd w:id="157"/>
      <w:r w:rsidRPr="009A010C">
        <w:rPr>
          <w:rFonts w:ascii="Calibri" w:hAnsi="Calibri"/>
          <w:sz w:val="24"/>
          <w:szCs w:val="24"/>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bookmarkEnd w:id="158"/>
    <w:p w14:paraId="7B9EF02A" w14:textId="77777777" w:rsidR="00181E8F" w:rsidRPr="009A010C" w:rsidRDefault="00181E8F" w:rsidP="00181E8F">
      <w:pPr>
        <w:pStyle w:val="ListParagraph"/>
        <w:spacing w:before="0" w:after="0"/>
        <w:ind w:left="0"/>
        <w:jc w:val="both"/>
        <w:rPr>
          <w:rFonts w:ascii="Calibri" w:hAnsi="Calibri"/>
          <w:sz w:val="24"/>
          <w:szCs w:val="24"/>
        </w:rPr>
      </w:pPr>
    </w:p>
    <w:p w14:paraId="09EF39C2" w14:textId="674DBDE8" w:rsidR="002531F4" w:rsidRPr="009A010C" w:rsidRDefault="00181E8F" w:rsidP="00796C48">
      <w:pPr>
        <w:pStyle w:val="ListParagraph"/>
        <w:spacing w:before="0" w:after="0"/>
        <w:ind w:left="0"/>
        <w:jc w:val="both"/>
        <w:rPr>
          <w:rFonts w:ascii="Calibri" w:hAnsi="Calibri"/>
          <w:sz w:val="24"/>
          <w:szCs w:val="24"/>
        </w:rPr>
      </w:pPr>
      <w:r w:rsidRPr="009A010C">
        <w:rPr>
          <w:rFonts w:ascii="Calibri" w:hAnsi="Calibri"/>
          <w:sz w:val="24"/>
          <w:szCs w:val="24"/>
        </w:rPr>
        <w:t xml:space="preserve">Daca la cererea de finanțare se depune autorizația de construire valabilă la data depunerii cererii de finanțare, </w:t>
      </w:r>
      <w:r w:rsidR="002B1145" w:rsidRPr="009A010C">
        <w:rPr>
          <w:rFonts w:ascii="Calibri" w:hAnsi="Calibri"/>
          <w:sz w:val="24"/>
          <w:szCs w:val="24"/>
        </w:rPr>
        <w:t xml:space="preserve">emisa pentru solicitant/lider de parteneriat sau partener dupa caz, pentru obiectivul de investii vizat de cererea de finantare, </w:t>
      </w:r>
      <w:r w:rsidRPr="009A010C">
        <w:rPr>
          <w:rFonts w:ascii="Calibri" w:hAnsi="Calibri"/>
          <w:sz w:val="24"/>
          <w:szCs w:val="24"/>
        </w:rPr>
        <w:t xml:space="preserve">nu este necesară </w:t>
      </w:r>
      <w:r w:rsidR="002B1145" w:rsidRPr="009A010C">
        <w:rPr>
          <w:rFonts w:ascii="Calibri" w:hAnsi="Calibri"/>
          <w:sz w:val="24"/>
          <w:szCs w:val="24"/>
        </w:rPr>
        <w:t xml:space="preserve">si nu se solicita </w:t>
      </w:r>
      <w:r w:rsidRPr="009A010C">
        <w:rPr>
          <w:rFonts w:ascii="Calibri" w:hAnsi="Calibri"/>
          <w:sz w:val="24"/>
          <w:szCs w:val="24"/>
        </w:rPr>
        <w:t>depunerea avizelor, acordurilor, certificatelor, autorizațiilor sau altor documente</w:t>
      </w:r>
      <w:r w:rsidR="002B1145" w:rsidRPr="009A010C">
        <w:rPr>
          <w:rFonts w:ascii="Calibri" w:hAnsi="Calibri"/>
          <w:sz w:val="24"/>
          <w:szCs w:val="24"/>
        </w:rPr>
        <w:t xml:space="preserve"> inclusiv cele privind regimul de proprietate/dreptul real asupra imobilelor, infrastructurilor sau obiectivelor,</w:t>
      </w:r>
      <w:r w:rsidRPr="009A010C">
        <w:rPr>
          <w:rFonts w:ascii="Calibri" w:hAnsi="Calibri"/>
          <w:sz w:val="24"/>
          <w:szCs w:val="24"/>
        </w:rPr>
        <w:t xml:space="preserve"> care au stat la baza emiterii acesteia. Solicitantul are obligația să asigure valabilitatea autorizației de construire</w:t>
      </w:r>
      <w:r w:rsidR="002B1145" w:rsidRPr="009A010C">
        <w:rPr>
          <w:rFonts w:ascii="Calibri" w:hAnsi="Calibri"/>
          <w:sz w:val="24"/>
          <w:szCs w:val="24"/>
        </w:rPr>
        <w:t xml:space="preserve"> si corespondenta cu obiectivul finantat</w:t>
      </w:r>
      <w:r w:rsidRPr="009A010C">
        <w:rPr>
          <w:rFonts w:ascii="Calibri" w:hAnsi="Calibri"/>
          <w:sz w:val="24"/>
          <w:szCs w:val="24"/>
        </w:rPr>
        <w:t>, dacă cererea de finanțare este selectată, la semnarea contractului de finanțare.</w:t>
      </w:r>
      <w:r w:rsidR="00796C48" w:rsidRPr="009A010C">
        <w:rPr>
          <w:rFonts w:ascii="Calibri" w:hAnsi="Calibri"/>
          <w:sz w:val="24"/>
          <w:szCs w:val="24"/>
        </w:rPr>
        <w:t xml:space="preserve"> </w:t>
      </w:r>
      <w:r w:rsidR="002531F4" w:rsidRPr="009A010C">
        <w:rPr>
          <w:rFonts w:ascii="Calibri" w:eastAsia="Times New Roman" w:hAnsi="Calibri"/>
          <w:bCs/>
          <w:sz w:val="24"/>
          <w:szCs w:val="24"/>
        </w:rPr>
        <w:t>Certificatul de urbanism/Autorizația de construire va include în mod obligatoriu și lucrările de</w:t>
      </w:r>
      <w:r w:rsidR="00451D80" w:rsidRPr="009A010C">
        <w:rPr>
          <w:rFonts w:ascii="Calibri" w:eastAsia="Times New Roman" w:hAnsi="Calibri"/>
          <w:bCs/>
          <w:sz w:val="24"/>
          <w:szCs w:val="24"/>
        </w:rPr>
        <w:t xml:space="preserve"> </w:t>
      </w:r>
      <w:r w:rsidR="002531F4" w:rsidRPr="009A010C">
        <w:rPr>
          <w:rFonts w:ascii="Calibri" w:eastAsia="Times New Roman" w:hAnsi="Calibri"/>
          <w:bCs/>
          <w:sz w:val="24"/>
          <w:szCs w:val="24"/>
        </w:rPr>
        <w:t>demolare, acolo unde este cazul.</w:t>
      </w:r>
    </w:p>
    <w:p w14:paraId="44E4138C" w14:textId="77777777" w:rsidR="00181E8F" w:rsidRPr="009A010C" w:rsidRDefault="00181E8F" w:rsidP="00181E8F">
      <w:pPr>
        <w:spacing w:before="0" w:after="0"/>
        <w:jc w:val="both"/>
        <w:rPr>
          <w:rFonts w:ascii="Calibri" w:hAnsi="Calibri"/>
          <w:sz w:val="24"/>
          <w:szCs w:val="24"/>
        </w:rPr>
      </w:pPr>
    </w:p>
    <w:p w14:paraId="2BFEAB66" w14:textId="02E88926" w:rsidR="00406445"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w:t>
      </w:r>
      <w:r w:rsidR="00B45DEC" w:rsidRPr="009A010C">
        <w:rPr>
          <w:rFonts w:ascii="Calibri" w:hAnsi="Calibri"/>
          <w:sz w:val="24"/>
          <w:szCs w:val="24"/>
        </w:rPr>
        <w:t xml:space="preserve">art. 42 din Legea </w:t>
      </w:r>
      <w:r w:rsidR="00406445" w:rsidRPr="009A010C">
        <w:rPr>
          <w:rFonts w:ascii="Calibri" w:hAnsi="Calibri"/>
          <w:sz w:val="24"/>
          <w:szCs w:val="24"/>
        </w:rPr>
        <w:t xml:space="preserve">nr. </w:t>
      </w:r>
      <w:r w:rsidR="00B45DEC" w:rsidRPr="009A010C">
        <w:rPr>
          <w:rFonts w:ascii="Calibri" w:hAnsi="Calibri"/>
          <w:sz w:val="24"/>
          <w:szCs w:val="24"/>
        </w:rPr>
        <w:t>500/2002</w:t>
      </w:r>
      <w:r w:rsidR="00406445" w:rsidRPr="009A010C">
        <w:rPr>
          <w:rFonts w:ascii="Calibri" w:hAnsi="Calibri"/>
          <w:sz w:val="24"/>
          <w:szCs w:val="24"/>
        </w:rPr>
        <w:t xml:space="preserve"> privind finantele publice cu modificarile si completarile ulterioare si art. 44 din Legea nr. 273/2006 privind finantele publice locale cu modificarile si completarile ulterioare.</w:t>
      </w:r>
    </w:p>
    <w:p w14:paraId="40D87737" w14:textId="77777777" w:rsidR="00406445" w:rsidRPr="009A010C" w:rsidRDefault="00406445" w:rsidP="00181E8F">
      <w:pPr>
        <w:spacing w:before="0" w:after="0"/>
        <w:jc w:val="both"/>
        <w:rPr>
          <w:rFonts w:ascii="Calibri" w:hAnsi="Calibri"/>
          <w:sz w:val="24"/>
          <w:szCs w:val="24"/>
        </w:rPr>
      </w:pPr>
    </w:p>
    <w:p w14:paraId="7CCEC7E9" w14:textId="4B625178"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În măsura în care acestea cuprind recomandări, punerea lor în aplicare este responsabilitatea exclusivă a beneficiarul pe întreaga perioadă de implementare și monitorizare a proiectului. </w:t>
      </w:r>
    </w:p>
    <w:p w14:paraId="23D81E9F" w14:textId="77777777" w:rsidR="00181E8F" w:rsidRPr="009A010C" w:rsidRDefault="00181E8F" w:rsidP="00181E8F">
      <w:pPr>
        <w:pStyle w:val="ListParagraph"/>
        <w:spacing w:before="0" w:after="0"/>
        <w:ind w:left="0"/>
        <w:jc w:val="both"/>
        <w:rPr>
          <w:rFonts w:ascii="Calibri" w:hAnsi="Calibri"/>
          <w:sz w:val="24"/>
          <w:szCs w:val="24"/>
        </w:rPr>
      </w:pPr>
    </w:p>
    <w:p w14:paraId="7AFDAF04" w14:textId="00F8F4B1" w:rsidR="00181E8F" w:rsidRPr="009A010C" w:rsidRDefault="00181E8F" w:rsidP="00181E8F">
      <w:pPr>
        <w:pStyle w:val="ListParagraph"/>
        <w:spacing w:before="0" w:after="0"/>
        <w:ind w:left="0"/>
        <w:jc w:val="both"/>
        <w:rPr>
          <w:rFonts w:ascii="Calibri" w:hAnsi="Calibri"/>
          <w:sz w:val="24"/>
          <w:szCs w:val="24"/>
        </w:rPr>
      </w:pPr>
      <w:bookmarkStart w:id="159" w:name="_Hlk154089034"/>
      <w:r w:rsidRPr="009A010C">
        <w:rPr>
          <w:rFonts w:ascii="Calibri" w:hAnsi="Calibri"/>
          <w:sz w:val="24"/>
          <w:szCs w:val="24"/>
        </w:rPr>
        <w:lastRenderedPageBreak/>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bookmarkEnd w:id="159"/>
    </w:p>
    <w:p w14:paraId="6393AE09" w14:textId="77777777" w:rsidR="005C490F" w:rsidRPr="009A010C" w:rsidRDefault="005C490F" w:rsidP="00181E8F">
      <w:pPr>
        <w:pStyle w:val="ListParagraph"/>
        <w:spacing w:before="0" w:after="0"/>
        <w:ind w:left="0"/>
        <w:jc w:val="both"/>
        <w:rPr>
          <w:rFonts w:ascii="Calibri" w:hAnsi="Calibri"/>
          <w:sz w:val="24"/>
          <w:szCs w:val="24"/>
        </w:rPr>
      </w:pPr>
    </w:p>
    <w:p w14:paraId="71301BDE" w14:textId="77777777" w:rsidR="00181E8F" w:rsidRPr="009A010C" w:rsidRDefault="00181E8F" w:rsidP="00E07D7E">
      <w:pPr>
        <w:numPr>
          <w:ilvl w:val="0"/>
          <w:numId w:val="5"/>
        </w:numPr>
        <w:autoSpaceDE w:val="0"/>
        <w:autoSpaceDN w:val="0"/>
        <w:adjustRightInd w:val="0"/>
        <w:spacing w:before="0" w:after="0"/>
        <w:jc w:val="both"/>
        <w:rPr>
          <w:rFonts w:ascii="Calibri" w:hAnsi="Calibri"/>
          <w:b/>
          <w:bCs/>
          <w:sz w:val="24"/>
          <w:szCs w:val="24"/>
          <w:highlight w:val="lightGray"/>
          <w:lang w:eastAsia="en-GB"/>
        </w:rPr>
      </w:pPr>
      <w:r w:rsidRPr="009A010C">
        <w:rPr>
          <w:rFonts w:ascii="Calibri" w:hAnsi="Calibri"/>
          <w:b/>
          <w:bCs/>
          <w:sz w:val="24"/>
          <w:szCs w:val="24"/>
          <w:highlight w:val="lightGray"/>
          <w:lang w:eastAsia="en-GB"/>
        </w:rPr>
        <w:t xml:space="preserve">Raportul privind stadiul fizic al investiţiei </w:t>
      </w:r>
    </w:p>
    <w:p w14:paraId="5DAA17BF" w14:textId="0A3E34A1" w:rsidR="00181E8F" w:rsidRPr="009A010C" w:rsidRDefault="00181E8F" w:rsidP="00181E8F">
      <w:pPr>
        <w:pStyle w:val="ListParagraph"/>
        <w:spacing w:before="0" w:after="0"/>
        <w:ind w:left="0"/>
        <w:jc w:val="both"/>
        <w:rPr>
          <w:rFonts w:ascii="Calibri" w:hAnsi="Calibri"/>
          <w:sz w:val="24"/>
          <w:szCs w:val="24"/>
          <w:lang w:eastAsia="en-GB"/>
        </w:rPr>
      </w:pPr>
      <w:r w:rsidRPr="009A010C">
        <w:rPr>
          <w:rFonts w:ascii="Calibri" w:hAnsi="Calibri"/>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(Modelul </w:t>
      </w:r>
      <w:r w:rsidR="00F656B9" w:rsidRPr="009A010C">
        <w:rPr>
          <w:rFonts w:ascii="Calibri" w:hAnsi="Calibri"/>
          <w:sz w:val="24"/>
          <w:szCs w:val="24"/>
          <w:lang w:eastAsia="en-GB"/>
        </w:rPr>
        <w:t>E</w:t>
      </w:r>
      <w:r w:rsidRPr="009A010C">
        <w:rPr>
          <w:rFonts w:ascii="Calibri" w:hAnsi="Calibri"/>
          <w:sz w:val="24"/>
          <w:szCs w:val="24"/>
          <w:lang w:eastAsia="en-GB"/>
        </w:rPr>
        <w:t xml:space="preserve"> la prezentul ghid). Raportul respectiv va fi însoţit de devize generale detaliate ale: lucrărilor executate şi platite, lucrarilor executate şi neplătite şi respectiv lucrărilor rămase de executat.</w:t>
      </w:r>
    </w:p>
    <w:p w14:paraId="0F75AE3A" w14:textId="77777777" w:rsidR="007D0BCC" w:rsidRPr="009A010C" w:rsidRDefault="007D0BCC" w:rsidP="00181E8F">
      <w:pPr>
        <w:pStyle w:val="ListParagraph"/>
        <w:spacing w:before="0" w:after="0"/>
        <w:ind w:left="0"/>
        <w:jc w:val="both"/>
        <w:rPr>
          <w:rFonts w:ascii="Calibri" w:hAnsi="Calibri"/>
          <w:sz w:val="24"/>
          <w:szCs w:val="24"/>
          <w:lang w:eastAsia="en-GB"/>
        </w:rPr>
      </w:pPr>
    </w:p>
    <w:p w14:paraId="4B848B84" w14:textId="7849138F" w:rsidR="006606E7" w:rsidRPr="009A010C" w:rsidRDefault="006606E7" w:rsidP="007D0BCC">
      <w:pPr>
        <w:pStyle w:val="ListParagraph"/>
        <w:numPr>
          <w:ilvl w:val="0"/>
          <w:numId w:val="5"/>
        </w:numPr>
        <w:ind w:left="0"/>
        <w:jc w:val="both"/>
        <w:rPr>
          <w:rFonts w:ascii="Calibri" w:eastAsia="Times New Roman" w:hAnsi="Calibri"/>
          <w:sz w:val="24"/>
          <w:szCs w:val="24"/>
        </w:rPr>
      </w:pPr>
      <w:r w:rsidRPr="009A010C">
        <w:rPr>
          <w:rFonts w:ascii="Calibri" w:hAnsi="Calibri"/>
          <w:sz w:val="24"/>
          <w:szCs w:val="24"/>
          <w:highlight w:val="lightGray"/>
          <w:lang w:eastAsia="en-GB"/>
        </w:rPr>
        <w:t xml:space="preserve">(dacă e cazul) </w:t>
      </w:r>
      <w:r w:rsidRPr="009A010C">
        <w:rPr>
          <w:rFonts w:ascii="Calibri" w:hAnsi="Calibri"/>
          <w:b/>
          <w:bCs/>
          <w:sz w:val="24"/>
          <w:szCs w:val="24"/>
          <w:highlight w:val="lightGray"/>
          <w:lang w:eastAsia="en-GB"/>
        </w:rPr>
        <w:t xml:space="preserve">Hotărârea/Decizia de aprobare a proiectului și a cheltuielilor legate de proiect - </w:t>
      </w:r>
      <w:r w:rsidRPr="009A010C">
        <w:rPr>
          <w:rFonts w:ascii="Calibri" w:hAnsi="Calibri"/>
          <w:sz w:val="24"/>
          <w:szCs w:val="24"/>
          <w:highlight w:val="lightGray"/>
          <w:lang w:eastAsia="en-GB"/>
        </w:rPr>
        <w:t xml:space="preserve">se depune la momentul depunerii cererii de finanțare </w:t>
      </w:r>
      <w:r w:rsidRPr="009A010C">
        <w:rPr>
          <w:rFonts w:ascii="Calibri" w:hAnsi="Calibri"/>
          <w:i/>
          <w:iCs/>
          <w:sz w:val="24"/>
          <w:szCs w:val="24"/>
          <w:highlight w:val="lightGray"/>
          <w:lang w:eastAsia="en-GB"/>
        </w:rPr>
        <w:t>doar în cazul proiectelor de investiții pentru care execuția de lucrări a fost demarată, însă investițiile nu au fost încheiate în mod fizic</w:t>
      </w:r>
      <w:r w:rsidRPr="009A010C">
        <w:rPr>
          <w:rFonts w:ascii="Calibri" w:hAnsi="Calibri"/>
          <w:i/>
          <w:iCs/>
          <w:sz w:val="24"/>
          <w:szCs w:val="24"/>
          <w:lang w:eastAsia="en-GB"/>
        </w:rPr>
        <w:t xml:space="preserve"> </w:t>
      </w:r>
    </w:p>
    <w:p w14:paraId="36E93639" w14:textId="77777777" w:rsidR="006606E7" w:rsidRPr="009A010C" w:rsidRDefault="006606E7" w:rsidP="006606E7">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Acest document se depune și </w:t>
      </w:r>
      <w:r w:rsidRPr="009A010C">
        <w:rPr>
          <w:rFonts w:ascii="Calibri" w:hAnsi="Calibri"/>
          <w:i/>
          <w:iCs/>
          <w:sz w:val="24"/>
          <w:szCs w:val="24"/>
          <w:lang w:eastAsia="en-GB"/>
        </w:rPr>
        <w:t xml:space="preserve">în cazul în care s-a atribuit contractul de lucrări înainte de depunerea cererii de finanțare. </w:t>
      </w:r>
    </w:p>
    <w:p w14:paraId="67BB541E" w14:textId="11CFBF75" w:rsidR="00EA0EEC" w:rsidRPr="009A010C" w:rsidRDefault="006606E7" w:rsidP="006606E7">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În cazul proiectelor implementate în parteneriat, toți membrii parteneriatului vor depune această hotărâre (se va vedea Model C - </w:t>
      </w:r>
      <w:r w:rsidRPr="009A010C">
        <w:rPr>
          <w:rFonts w:ascii="Calibri" w:hAnsi="Calibri"/>
          <w:iCs/>
          <w:sz w:val="24"/>
          <w:szCs w:val="24"/>
          <w:lang w:eastAsia="en-GB"/>
        </w:rPr>
        <w:t>Model orientativ de hotărâre de aprobare a proiectului, anexat ghidului solicitantului</w:t>
      </w:r>
      <w:r w:rsidRPr="009A010C">
        <w:rPr>
          <w:rFonts w:ascii="Calibri" w:hAnsi="Calibri"/>
          <w:sz w:val="24"/>
          <w:szCs w:val="24"/>
          <w:lang w:eastAsia="en-GB"/>
        </w:rPr>
        <w:t>)</w:t>
      </w:r>
      <w:r w:rsidR="005C490F" w:rsidRPr="009A010C">
        <w:rPr>
          <w:rFonts w:ascii="Calibri" w:hAnsi="Calibri"/>
          <w:sz w:val="24"/>
          <w:szCs w:val="24"/>
          <w:lang w:eastAsia="en-GB"/>
        </w:rPr>
        <w:t>.</w:t>
      </w:r>
    </w:p>
    <w:p w14:paraId="7513AE2B" w14:textId="77777777" w:rsidR="005C490F" w:rsidRPr="009A010C" w:rsidRDefault="005C490F" w:rsidP="005C490F">
      <w:pPr>
        <w:pStyle w:val="ListParagraph"/>
        <w:spacing w:before="0" w:after="0"/>
        <w:ind w:left="0"/>
        <w:jc w:val="both"/>
        <w:rPr>
          <w:rFonts w:asciiTheme="minorHAnsi" w:hAnsiTheme="minorHAnsi" w:cstheme="minorHAnsi"/>
          <w:b/>
          <w:bCs/>
          <w:sz w:val="24"/>
          <w:szCs w:val="24"/>
          <w:highlight w:val="lightGray"/>
        </w:rPr>
      </w:pPr>
    </w:p>
    <w:p w14:paraId="022B7C75" w14:textId="66F9A170" w:rsidR="005C490F" w:rsidRPr="009A010C" w:rsidRDefault="005C490F" w:rsidP="005C490F">
      <w:pPr>
        <w:pStyle w:val="ListParagraph"/>
        <w:spacing w:before="0" w:after="0"/>
        <w:ind w:left="0"/>
        <w:jc w:val="both"/>
        <w:rPr>
          <w:rFonts w:asciiTheme="minorHAnsi" w:hAnsiTheme="minorHAnsi" w:cstheme="minorHAnsi"/>
          <w:b/>
          <w:bCs/>
          <w:sz w:val="24"/>
          <w:szCs w:val="24"/>
        </w:rPr>
      </w:pPr>
      <w:r w:rsidRPr="009A010C">
        <w:rPr>
          <w:rFonts w:asciiTheme="minorHAnsi" w:hAnsiTheme="minorHAnsi" w:cstheme="minorHAnsi"/>
          <w:b/>
          <w:bCs/>
          <w:sz w:val="24"/>
          <w:szCs w:val="24"/>
          <w:highlight w:val="lightGray"/>
        </w:rPr>
        <w:t>1</w:t>
      </w:r>
      <w:r w:rsidR="00D8068C" w:rsidRPr="009A010C">
        <w:rPr>
          <w:rFonts w:asciiTheme="minorHAnsi" w:hAnsiTheme="minorHAnsi" w:cstheme="minorHAnsi"/>
          <w:b/>
          <w:bCs/>
          <w:sz w:val="24"/>
          <w:szCs w:val="24"/>
          <w:highlight w:val="lightGray"/>
        </w:rPr>
        <w:t>3</w:t>
      </w:r>
      <w:r w:rsidRPr="009A010C">
        <w:rPr>
          <w:rFonts w:asciiTheme="minorHAnsi" w:hAnsiTheme="minorHAnsi" w:cstheme="minorHAnsi"/>
          <w:b/>
          <w:bCs/>
          <w:sz w:val="24"/>
          <w:szCs w:val="24"/>
          <w:highlight w:val="lightGray"/>
        </w:rPr>
        <w:t xml:space="preserve">. Hotărârea/Decizia </w:t>
      </w:r>
      <w:bookmarkStart w:id="160" w:name="_Hlk153381051"/>
      <w:r w:rsidRPr="009A010C">
        <w:rPr>
          <w:rFonts w:asciiTheme="minorHAnsi" w:hAnsiTheme="minorHAnsi" w:cstheme="minorHAnsi"/>
          <w:b/>
          <w:bCs/>
          <w:sz w:val="24"/>
          <w:szCs w:val="24"/>
          <w:highlight w:val="lightGray"/>
        </w:rPr>
        <w:t xml:space="preserve">(Hotărârile/Deciziile partenerilor) </w:t>
      </w:r>
      <w:bookmarkEnd w:id="160"/>
      <w:r w:rsidRPr="009A010C">
        <w:rPr>
          <w:rFonts w:asciiTheme="minorHAnsi" w:hAnsiTheme="minorHAnsi" w:cstheme="minorHAnsi"/>
          <w:b/>
          <w:bCs/>
          <w:sz w:val="24"/>
          <w:szCs w:val="24"/>
          <w:highlight w:val="lightGray"/>
        </w:rPr>
        <w:t>de aprobare a documentaţiei tehnico-economice (faza SF/DALI sau PT) şi a indicatorilor tehnico-economici, model D la prezentul ghid</w:t>
      </w:r>
    </w:p>
    <w:p w14:paraId="5952552A" w14:textId="77777777" w:rsidR="005C490F" w:rsidRPr="009A010C" w:rsidRDefault="005C490F" w:rsidP="005C490F">
      <w:pPr>
        <w:pStyle w:val="ListParagraph"/>
        <w:spacing w:before="0" w:after="0"/>
        <w:ind w:left="0"/>
        <w:jc w:val="both"/>
        <w:rPr>
          <w:rFonts w:asciiTheme="minorHAnsi" w:hAnsiTheme="minorHAnsi" w:cstheme="minorHAnsi"/>
          <w:sz w:val="24"/>
          <w:szCs w:val="24"/>
        </w:rPr>
      </w:pPr>
      <w:r w:rsidRPr="009A010C">
        <w:rPr>
          <w:rFonts w:asciiTheme="minorHAnsi" w:hAnsiTheme="minorHAnsi" w:cstheme="minorHAnsi"/>
          <w:sz w:val="24"/>
          <w:szCs w:val="24"/>
        </w:rPr>
        <w:t xml:space="preserve">Se va anexa Hotărârea/decizia de aprobare a indicatorilor tehnico-economici semnată de către persoana care are dreptul conform actelor de constituire să reprezinte legal solicitantul şi să semneze în numele acesteia. </w:t>
      </w:r>
    </w:p>
    <w:p w14:paraId="469A2319" w14:textId="77777777" w:rsidR="005C490F" w:rsidRPr="009A010C" w:rsidRDefault="005C490F" w:rsidP="005C490F">
      <w:pPr>
        <w:pStyle w:val="ListParagraph"/>
        <w:spacing w:before="0" w:after="0"/>
        <w:ind w:left="0"/>
        <w:jc w:val="both"/>
        <w:rPr>
          <w:rFonts w:asciiTheme="minorHAnsi" w:hAnsiTheme="minorHAnsi" w:cstheme="minorHAnsi"/>
          <w:sz w:val="24"/>
          <w:szCs w:val="24"/>
        </w:rPr>
      </w:pPr>
      <w:r w:rsidRPr="009A010C">
        <w:rPr>
          <w:rFonts w:asciiTheme="minorHAnsi" w:hAnsiTheme="minorHAnsi" w:cstheme="minorHAnsi"/>
          <w:sz w:val="24"/>
          <w:szCs w:val="24"/>
        </w:rPr>
        <w:t xml:space="preserve">În cazul proiectelor depuse în parteneriat, hotărârea/decizia de aprobare a documentației tehnico-economice și a indicatorilor tehnico-economici va fi depusă de către toţi partenerii. </w:t>
      </w:r>
    </w:p>
    <w:p w14:paraId="224143B6" w14:textId="77777777" w:rsidR="005C490F" w:rsidRPr="009A010C" w:rsidRDefault="005C490F" w:rsidP="005C490F">
      <w:pPr>
        <w:pStyle w:val="ListParagraph"/>
        <w:spacing w:before="0" w:after="0"/>
        <w:ind w:left="0"/>
        <w:jc w:val="both"/>
        <w:rPr>
          <w:rFonts w:asciiTheme="minorHAnsi" w:hAnsiTheme="minorHAnsi" w:cstheme="minorHAnsi"/>
          <w:sz w:val="24"/>
          <w:szCs w:val="24"/>
        </w:rPr>
      </w:pPr>
      <w:r w:rsidRPr="009A010C">
        <w:rPr>
          <w:rFonts w:asciiTheme="minorHAnsi" w:hAnsiTheme="minorHAnsi" w:cstheme="minorHAnsi"/>
          <w:sz w:val="24"/>
          <w:szCs w:val="24"/>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3CCF577D" w14:textId="77777777" w:rsidR="005C490F" w:rsidRPr="009A010C" w:rsidRDefault="005C490F" w:rsidP="005C490F">
      <w:pPr>
        <w:pStyle w:val="ListParagraph"/>
        <w:spacing w:before="0" w:after="0"/>
        <w:ind w:left="0"/>
        <w:jc w:val="both"/>
        <w:rPr>
          <w:rFonts w:asciiTheme="minorHAnsi" w:hAnsiTheme="minorHAnsi" w:cstheme="minorHAnsi"/>
          <w:sz w:val="24"/>
          <w:szCs w:val="24"/>
        </w:rPr>
      </w:pPr>
    </w:p>
    <w:p w14:paraId="795C1CFD" w14:textId="77777777" w:rsidR="005C490F" w:rsidRPr="009A010C" w:rsidRDefault="005C490F" w:rsidP="005C490F">
      <w:pPr>
        <w:pStyle w:val="ListParagraph"/>
        <w:spacing w:before="0" w:after="0"/>
        <w:ind w:left="0"/>
        <w:jc w:val="both"/>
        <w:rPr>
          <w:rFonts w:asciiTheme="minorHAnsi" w:hAnsiTheme="minorHAnsi" w:cstheme="minorHAnsi"/>
          <w:sz w:val="24"/>
          <w:szCs w:val="24"/>
        </w:rPr>
      </w:pPr>
      <w:r w:rsidRPr="009A010C">
        <w:rPr>
          <w:rFonts w:asciiTheme="minorHAnsi" w:hAnsiTheme="minorHAnsi" w:cstheme="minorHAnsi"/>
          <w:sz w:val="24"/>
          <w:szCs w:val="24"/>
        </w:rPr>
        <w:lastRenderedPageBreak/>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5DD11A28" w14:textId="77777777" w:rsidR="005C490F" w:rsidRPr="009A010C" w:rsidRDefault="005C490F" w:rsidP="005C490F">
      <w:pPr>
        <w:pStyle w:val="ListParagraph"/>
        <w:spacing w:before="0" w:after="0"/>
        <w:ind w:left="0"/>
        <w:jc w:val="both"/>
        <w:rPr>
          <w:rFonts w:asciiTheme="minorHAnsi" w:hAnsiTheme="minorHAnsi" w:cstheme="minorHAnsi"/>
          <w:sz w:val="24"/>
          <w:szCs w:val="24"/>
        </w:rPr>
      </w:pPr>
      <w:r w:rsidRPr="009A010C">
        <w:rPr>
          <w:rFonts w:asciiTheme="minorHAnsi" w:hAnsiTheme="minorHAnsi" w:cstheme="minorHAnsi"/>
          <w:sz w:val="24"/>
          <w:szCs w:val="24"/>
        </w:rPr>
        <w:t xml:space="preserve">Hotărârea/decizia/ordinul de aprobare a indicatorilor tehnico-economici se va corela cu cea mai recentă documentație (DALI/PT/Contract de lucrări încheiat) anexată la cererea de finanțare. </w:t>
      </w:r>
    </w:p>
    <w:p w14:paraId="2BA7DC6E" w14:textId="1370F15D" w:rsidR="006606E7" w:rsidRPr="009A010C" w:rsidRDefault="005C490F" w:rsidP="00181E8F">
      <w:pPr>
        <w:pStyle w:val="ListParagraph"/>
        <w:spacing w:before="0" w:after="0"/>
        <w:ind w:left="0"/>
        <w:jc w:val="both"/>
        <w:rPr>
          <w:rFonts w:asciiTheme="minorHAnsi" w:hAnsiTheme="minorHAnsi" w:cstheme="minorHAnsi"/>
          <w:sz w:val="24"/>
          <w:szCs w:val="24"/>
        </w:rPr>
      </w:pPr>
      <w:r w:rsidRPr="009A010C">
        <w:rPr>
          <w:rFonts w:asciiTheme="minorHAnsi" w:hAnsiTheme="minorHAnsi" w:cstheme="minorHAnsi"/>
          <w:sz w:val="24"/>
          <w:szCs w:val="24"/>
        </w:rPr>
        <w:t>Anexa la hotărârea de aprobare trebuie să conțină detalierea indicatorilor tehnico-economici şi a valorilor acestora în conformitate cu documentaţia tehnico-economică și șă fie asumată de proiectant.</w:t>
      </w:r>
    </w:p>
    <w:p w14:paraId="615DDD37" w14:textId="77777777" w:rsidR="00181E8F" w:rsidRPr="009A010C" w:rsidRDefault="00181E8F" w:rsidP="00181E8F">
      <w:pPr>
        <w:pStyle w:val="ListParagraph"/>
        <w:spacing w:before="0" w:after="0"/>
        <w:ind w:left="0"/>
        <w:jc w:val="both"/>
        <w:rPr>
          <w:rFonts w:ascii="Calibri" w:hAnsi="Calibri"/>
          <w:sz w:val="24"/>
          <w:szCs w:val="24"/>
        </w:rPr>
      </w:pPr>
    </w:p>
    <w:p w14:paraId="68FC7739" w14:textId="240EBEB4" w:rsidR="00181E8F" w:rsidRPr="009A010C" w:rsidRDefault="006606E7" w:rsidP="006606E7">
      <w:pPr>
        <w:spacing w:before="0" w:after="0"/>
        <w:jc w:val="both"/>
        <w:rPr>
          <w:rFonts w:ascii="Calibri" w:hAnsi="Calibri"/>
          <w:sz w:val="24"/>
          <w:szCs w:val="24"/>
        </w:rPr>
      </w:pPr>
      <w:r w:rsidRPr="009A010C">
        <w:rPr>
          <w:rFonts w:ascii="Calibri" w:hAnsi="Calibri"/>
          <w:b/>
          <w:bCs/>
          <w:sz w:val="24"/>
          <w:szCs w:val="24"/>
          <w:highlight w:val="lightGray"/>
        </w:rPr>
        <w:t>1</w:t>
      </w:r>
      <w:r w:rsidR="00D8068C" w:rsidRPr="009A010C">
        <w:rPr>
          <w:rFonts w:ascii="Calibri" w:hAnsi="Calibri"/>
          <w:b/>
          <w:bCs/>
          <w:sz w:val="24"/>
          <w:szCs w:val="24"/>
          <w:highlight w:val="lightGray"/>
        </w:rPr>
        <w:t>4</w:t>
      </w:r>
      <w:r w:rsidRPr="009A010C">
        <w:rPr>
          <w:rFonts w:ascii="Calibri" w:hAnsi="Calibri"/>
          <w:b/>
          <w:bCs/>
          <w:sz w:val="24"/>
          <w:szCs w:val="24"/>
          <w:highlight w:val="lightGray"/>
        </w:rPr>
        <w:t xml:space="preserve">. </w:t>
      </w:r>
      <w:r w:rsidR="00181E8F" w:rsidRPr="009A010C">
        <w:rPr>
          <w:rFonts w:ascii="Calibri" w:hAnsi="Calibri"/>
          <w:b/>
          <w:bCs/>
          <w:sz w:val="24"/>
          <w:szCs w:val="24"/>
          <w:highlight w:val="lightGray"/>
        </w:rPr>
        <w:t xml:space="preserve">Decizia/deciziile etapei de încadrare a proiectului în procedura de evaluare a  impactului asupra mediului, sau Clasarea notificarii </w:t>
      </w:r>
      <w:r w:rsidR="00181E8F" w:rsidRPr="009A010C">
        <w:rPr>
          <w:rFonts w:ascii="Calibri" w:hAnsi="Calibri"/>
          <w:sz w:val="24"/>
          <w:szCs w:val="24"/>
          <w:highlight w:val="lightGray"/>
        </w:rPr>
        <w:t>emisă de autoritatea pentru protecția</w:t>
      </w:r>
      <w:r w:rsidR="00181E8F" w:rsidRPr="009A010C">
        <w:rPr>
          <w:rFonts w:ascii="Calibri" w:hAnsi="Calibri"/>
          <w:sz w:val="24"/>
          <w:szCs w:val="24"/>
        </w:rPr>
        <w:t xml:space="preserve"> mediului, în conformitate cu legislaţia naţională aplicabilă privind evaluarea impactului anumitor proiecte publice şi private asupra mediului, cu completările şi modificările ulterioare</w:t>
      </w:r>
    </w:p>
    <w:p w14:paraId="763F4DFD" w14:textId="77777777" w:rsidR="00CE70E9" w:rsidRPr="009A010C" w:rsidRDefault="00CE70E9" w:rsidP="00CE70E9">
      <w:pPr>
        <w:spacing w:before="0" w:after="0"/>
        <w:jc w:val="both"/>
        <w:rPr>
          <w:rFonts w:ascii="Calibri" w:hAnsi="Calibri"/>
          <w:b/>
          <w:i/>
          <w:sz w:val="24"/>
          <w:szCs w:val="24"/>
          <w:lang w:eastAsia="en-GB"/>
        </w:rPr>
      </w:pPr>
      <w:bookmarkStart w:id="161" w:name="_Hlk96420627"/>
      <w:r w:rsidRPr="009A010C">
        <w:rPr>
          <w:rFonts w:ascii="Calibri" w:hAnsi="Calibri"/>
          <w:b/>
          <w:i/>
          <w:sz w:val="24"/>
          <w:szCs w:val="24"/>
          <w:lang w:eastAsia="en-GB"/>
        </w:rPr>
        <w:t>a) Pentru proiectele/obiectele de investiţii pentru care execuţia fizică de lucrări nu a fost demarată la data depunerii cererii de finanţare</w:t>
      </w:r>
    </w:p>
    <w:p w14:paraId="759FCFDA" w14:textId="77777777" w:rsidR="00CE70E9" w:rsidRPr="009A010C" w:rsidRDefault="00CE70E9" w:rsidP="00CE70E9">
      <w:pPr>
        <w:tabs>
          <w:tab w:val="num" w:pos="567"/>
        </w:tabs>
        <w:spacing w:before="0" w:after="0"/>
        <w:jc w:val="both"/>
        <w:rPr>
          <w:rFonts w:ascii="Calibri" w:hAnsi="Calibri"/>
          <w:i/>
          <w:sz w:val="24"/>
          <w:szCs w:val="24"/>
          <w:lang w:eastAsia="en-GB"/>
        </w:rPr>
      </w:pPr>
    </w:p>
    <w:p w14:paraId="0EF5E299" w14:textId="77777777" w:rsidR="00CE70E9" w:rsidRPr="009A010C" w:rsidRDefault="00CE70E9" w:rsidP="00CE70E9">
      <w:pPr>
        <w:spacing w:before="0" w:after="0"/>
        <w:jc w:val="both"/>
        <w:rPr>
          <w:rFonts w:ascii="Calibri" w:hAnsi="Calibri"/>
          <w:sz w:val="24"/>
          <w:szCs w:val="24"/>
          <w:lang w:eastAsia="en-GB"/>
        </w:rPr>
      </w:pPr>
      <w:r w:rsidRPr="009A010C">
        <w:rPr>
          <w:rFonts w:ascii="Calibri" w:hAnsi="Calibri"/>
          <w:sz w:val="24"/>
          <w:szCs w:val="24"/>
          <w:lang w:eastAsia="en-GB"/>
        </w:rPr>
        <w:t xml:space="preserve">În conformitate cu </w:t>
      </w:r>
      <w:r w:rsidRPr="009A010C">
        <w:rPr>
          <w:rFonts w:ascii="Calibri" w:eastAsia="Times New Roman" w:hAnsi="Calibri"/>
          <w:bCs/>
          <w:snapToGrid w:val="0"/>
          <w:sz w:val="24"/>
          <w:szCs w:val="24"/>
          <w:lang w:eastAsia="en-GB"/>
        </w:rPr>
        <w:t xml:space="preserve">legislaţia naţională aplicabilă </w:t>
      </w:r>
      <w:r w:rsidRPr="009A010C">
        <w:rPr>
          <w:rFonts w:ascii="Calibri" w:hAnsi="Calibri"/>
          <w:sz w:val="24"/>
          <w:szCs w:val="24"/>
          <w:lang w:eastAsia="en-GB"/>
        </w:rPr>
        <w:t>privind evaluarea impactului anumitor proiecte publice şi private asupra mediului, procedura de evaluare a impactului asupra mediului se realizează în etape, după cum urmează:</w:t>
      </w:r>
    </w:p>
    <w:p w14:paraId="0A02B990" w14:textId="77777777" w:rsidR="00CE70E9" w:rsidRPr="009A010C" w:rsidRDefault="00CE70E9" w:rsidP="00CE70E9">
      <w:pPr>
        <w:spacing w:before="0" w:after="0"/>
        <w:ind w:left="426"/>
        <w:jc w:val="both"/>
        <w:rPr>
          <w:rFonts w:ascii="Calibri" w:hAnsi="Calibri"/>
          <w:sz w:val="24"/>
          <w:szCs w:val="24"/>
          <w:lang w:eastAsia="en-GB"/>
        </w:rPr>
      </w:pPr>
      <w:r w:rsidRPr="009A010C">
        <w:rPr>
          <w:rFonts w:ascii="Calibri" w:hAnsi="Calibri"/>
          <w:sz w:val="24"/>
          <w:szCs w:val="24"/>
          <w:lang w:eastAsia="en-GB"/>
        </w:rPr>
        <w:t>a.1. etapa de încadrare a proiectului în procedura de evaluare a impactului asupra mediului;</w:t>
      </w:r>
    </w:p>
    <w:p w14:paraId="259582B6" w14:textId="77777777" w:rsidR="00CE70E9" w:rsidRPr="009A010C" w:rsidRDefault="00CE70E9" w:rsidP="00CE70E9">
      <w:pPr>
        <w:spacing w:before="0" w:after="0"/>
        <w:ind w:left="426"/>
        <w:jc w:val="both"/>
        <w:rPr>
          <w:rFonts w:ascii="Calibri" w:hAnsi="Calibri"/>
          <w:sz w:val="24"/>
          <w:szCs w:val="24"/>
          <w:lang w:eastAsia="en-GB"/>
        </w:rPr>
      </w:pPr>
      <w:r w:rsidRPr="009A010C">
        <w:rPr>
          <w:rFonts w:ascii="Calibri" w:hAnsi="Calibri"/>
          <w:sz w:val="24"/>
          <w:szCs w:val="24"/>
          <w:lang w:eastAsia="en-GB"/>
        </w:rPr>
        <w:t>a.2. etapa de definire a domeniului evaluării şi de realizare a raportului privind impactul asupra mediului;</w:t>
      </w:r>
    </w:p>
    <w:p w14:paraId="73C438D6" w14:textId="77777777" w:rsidR="00CE70E9" w:rsidRPr="009A010C" w:rsidRDefault="00CE70E9" w:rsidP="00CE70E9">
      <w:pPr>
        <w:spacing w:before="0" w:after="0"/>
        <w:ind w:left="426"/>
        <w:jc w:val="both"/>
        <w:rPr>
          <w:rFonts w:ascii="Calibri" w:hAnsi="Calibri"/>
          <w:sz w:val="24"/>
          <w:szCs w:val="24"/>
          <w:lang w:eastAsia="en-GB"/>
        </w:rPr>
      </w:pPr>
      <w:r w:rsidRPr="009A010C">
        <w:rPr>
          <w:rFonts w:ascii="Calibri" w:hAnsi="Calibri"/>
          <w:sz w:val="24"/>
          <w:szCs w:val="24"/>
          <w:lang w:eastAsia="en-GB"/>
        </w:rPr>
        <w:t>a.3. etapa de analiză a calităţii raportului privind impactul asupra mediului.</w:t>
      </w:r>
    </w:p>
    <w:p w14:paraId="49C556D6" w14:textId="77777777" w:rsidR="00CE70E9" w:rsidRPr="009A010C" w:rsidRDefault="00CE70E9" w:rsidP="00CE70E9">
      <w:pPr>
        <w:spacing w:before="0" w:after="0"/>
        <w:jc w:val="both"/>
        <w:rPr>
          <w:rFonts w:ascii="Calibri" w:hAnsi="Calibri"/>
          <w:sz w:val="24"/>
          <w:szCs w:val="24"/>
          <w:lang w:eastAsia="en-GB"/>
        </w:rPr>
      </w:pPr>
      <w:r w:rsidRPr="009A010C">
        <w:rPr>
          <w:rFonts w:ascii="Calibri" w:hAnsi="Calibri"/>
          <w:sz w:val="24"/>
          <w:szCs w:val="24"/>
          <w:lang w:eastAsia="en-GB"/>
        </w:rPr>
        <w:t>La cererea de finanțare se anexează documentul emis în urma parcurgerii etapei de la litera a.1. mai sus menționată sau clasarea notificării.</w:t>
      </w:r>
    </w:p>
    <w:p w14:paraId="32A13B91" w14:textId="77777777" w:rsidR="00CE70E9" w:rsidRPr="009A010C" w:rsidRDefault="00CE70E9" w:rsidP="00CE70E9">
      <w:pPr>
        <w:spacing w:before="0" w:after="0"/>
        <w:jc w:val="both"/>
        <w:rPr>
          <w:rFonts w:ascii="Calibri" w:hAnsi="Calibri"/>
          <w:sz w:val="24"/>
          <w:szCs w:val="24"/>
          <w:lang w:eastAsia="en-GB"/>
        </w:rPr>
      </w:pPr>
    </w:p>
    <w:p w14:paraId="6E76EBC3" w14:textId="77777777" w:rsidR="00CE70E9" w:rsidRPr="009A010C" w:rsidRDefault="00CE70E9" w:rsidP="00CE70E9">
      <w:pPr>
        <w:spacing w:before="0" w:after="0"/>
        <w:jc w:val="both"/>
        <w:rPr>
          <w:rFonts w:ascii="Calibri" w:hAnsi="Calibri"/>
          <w:b/>
          <w:i/>
          <w:sz w:val="24"/>
          <w:szCs w:val="24"/>
          <w:lang w:eastAsia="en-GB"/>
        </w:rPr>
      </w:pPr>
      <w:r w:rsidRPr="009A010C">
        <w:rPr>
          <w:rFonts w:ascii="Calibri" w:hAnsi="Calibri"/>
          <w:b/>
          <w:i/>
          <w:sz w:val="24"/>
          <w:szCs w:val="24"/>
          <w:lang w:eastAsia="en-GB"/>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9A010C">
        <w:rPr>
          <w:rFonts w:ascii="Calibri" w:eastAsia="Times New Roman" w:hAnsi="Calibri"/>
          <w:b/>
          <w:i/>
          <w:sz w:val="24"/>
          <w:szCs w:val="24"/>
          <w:lang w:eastAsia="en-GB"/>
        </w:rPr>
        <w:t xml:space="preserve"> </w:t>
      </w:r>
      <w:r w:rsidRPr="009A010C">
        <w:rPr>
          <w:rFonts w:ascii="Calibri" w:hAnsi="Calibri"/>
          <w:b/>
          <w:i/>
          <w:sz w:val="24"/>
          <w:szCs w:val="24"/>
          <w:lang w:eastAsia="en-GB"/>
        </w:rPr>
        <w:t>privind evaluarea impactului asupra mediului.</w:t>
      </w:r>
    </w:p>
    <w:p w14:paraId="633F799F" w14:textId="77777777" w:rsidR="00CE70E9" w:rsidRPr="009A010C" w:rsidRDefault="00CE70E9" w:rsidP="00CE70E9">
      <w:pPr>
        <w:spacing w:before="0" w:after="0"/>
        <w:jc w:val="both"/>
        <w:rPr>
          <w:rFonts w:ascii="Calibri" w:eastAsia="Times New Roman" w:hAnsi="Calibri"/>
          <w:b/>
          <w:i/>
          <w:sz w:val="24"/>
          <w:szCs w:val="24"/>
          <w:lang w:eastAsia="en-GB"/>
        </w:rPr>
      </w:pPr>
    </w:p>
    <w:p w14:paraId="1529A441" w14:textId="77777777" w:rsidR="00CE70E9" w:rsidRPr="009A010C" w:rsidRDefault="00CE70E9" w:rsidP="00CE70E9">
      <w:pPr>
        <w:pStyle w:val="ListParagraph"/>
        <w:tabs>
          <w:tab w:val="left" w:pos="567"/>
        </w:tabs>
        <w:spacing w:before="0" w:after="0"/>
        <w:ind w:left="0"/>
        <w:jc w:val="both"/>
        <w:rPr>
          <w:rFonts w:ascii="Calibri" w:hAnsi="Calibri"/>
          <w:sz w:val="24"/>
          <w:szCs w:val="24"/>
        </w:rPr>
      </w:pPr>
      <w:r w:rsidRPr="009A010C">
        <w:rPr>
          <w:rFonts w:ascii="Calibri" w:hAnsi="Calibri"/>
          <w:b/>
          <w:bCs/>
          <w:sz w:val="24"/>
          <w:szCs w:val="24"/>
        </w:rPr>
        <w:t xml:space="preserve">Nu </w:t>
      </w:r>
      <w:r w:rsidRPr="009A010C">
        <w:rPr>
          <w:rFonts w:ascii="Calibri" w:hAnsi="Calibri"/>
          <w:sz w:val="24"/>
          <w:szCs w:val="24"/>
        </w:rPr>
        <w:t xml:space="preserve">se acceptă decizia inițială de încadrare a proiectului în procedura de evaluare a impactului asupra mediului sau alte decizii intermediare din cadrul procesului de evaluare. </w:t>
      </w:r>
    </w:p>
    <w:p w14:paraId="526F6379" w14:textId="4B4981A8" w:rsidR="00181E8F" w:rsidRPr="009A010C" w:rsidRDefault="00181E8F" w:rsidP="00181E8F">
      <w:pPr>
        <w:suppressAutoHyphens/>
        <w:spacing w:before="0" w:after="0"/>
        <w:jc w:val="both"/>
        <w:rPr>
          <w:rFonts w:ascii="Calibri" w:eastAsia="Times New Roman" w:hAnsi="Calibri"/>
          <w:sz w:val="24"/>
          <w:szCs w:val="24"/>
        </w:rPr>
      </w:pPr>
    </w:p>
    <w:p w14:paraId="2C86C50A" w14:textId="3729239D" w:rsidR="007D0BCC" w:rsidRPr="009A010C" w:rsidRDefault="007D0BCC" w:rsidP="00ED57FC">
      <w:pPr>
        <w:pStyle w:val="ListParagraph"/>
        <w:numPr>
          <w:ilvl w:val="0"/>
          <w:numId w:val="61"/>
        </w:numPr>
        <w:spacing w:before="0" w:after="0"/>
        <w:jc w:val="both"/>
        <w:rPr>
          <w:rFonts w:ascii="Calibri" w:hAnsi="Calibri"/>
          <w:b/>
          <w:bCs/>
          <w:sz w:val="24"/>
          <w:szCs w:val="24"/>
          <w:highlight w:val="lightGray"/>
        </w:rPr>
      </w:pPr>
      <w:r w:rsidRPr="009A010C">
        <w:rPr>
          <w:rFonts w:ascii="Calibri" w:hAnsi="Calibri"/>
          <w:b/>
          <w:bCs/>
          <w:sz w:val="24"/>
          <w:szCs w:val="24"/>
          <w:highlight w:val="lightGray"/>
          <w:lang w:eastAsia="en-GB"/>
        </w:rPr>
        <w:t>Avizul Ministerului Culturii sau a structurilor deconcentrate ale acestuia</w:t>
      </w:r>
    </w:p>
    <w:p w14:paraId="4941E620" w14:textId="77777777" w:rsidR="007D0BCC" w:rsidRPr="009A010C" w:rsidRDefault="007D0BCC" w:rsidP="007D0BCC">
      <w:pPr>
        <w:spacing w:before="0" w:after="0"/>
        <w:contextualSpacing/>
        <w:jc w:val="both"/>
        <w:rPr>
          <w:rFonts w:ascii="Calibri" w:hAnsi="Calibri"/>
          <w:sz w:val="24"/>
          <w:szCs w:val="24"/>
          <w:lang w:eastAsia="en-GB"/>
        </w:rPr>
      </w:pPr>
      <w:r w:rsidRPr="009A010C">
        <w:rPr>
          <w:rFonts w:ascii="Calibri" w:hAnsi="Calibri"/>
          <w:bCs/>
          <w:sz w:val="24"/>
          <w:szCs w:val="24"/>
        </w:rPr>
        <w:t>În</w:t>
      </w:r>
      <w:r w:rsidRPr="009A010C">
        <w:rPr>
          <w:rFonts w:ascii="Calibri" w:hAnsi="Calibri"/>
          <w:b/>
          <w:sz w:val="24"/>
          <w:szCs w:val="24"/>
        </w:rPr>
        <w:t xml:space="preserve"> </w:t>
      </w:r>
      <w:r w:rsidRPr="009A010C">
        <w:rPr>
          <w:rFonts w:ascii="Calibri" w:hAnsi="Calibri"/>
          <w:bCs/>
          <w:sz w:val="24"/>
          <w:szCs w:val="24"/>
        </w:rPr>
        <w:t>c</w:t>
      </w:r>
      <w:r w:rsidRPr="009A010C">
        <w:rPr>
          <w:rFonts w:ascii="Calibri" w:hAnsi="Calibri"/>
          <w:sz w:val="24"/>
          <w:szCs w:val="24"/>
          <w:lang w:eastAsia="en-GB"/>
        </w:rPr>
        <w:t xml:space="preserve">azul în care clădirea este monument istoric/ amplasată într-o zonă de protecție a monumentelor istorice şi/sau într-o zonă construită protejată aprobată potrivit legii: </w:t>
      </w:r>
      <w:r w:rsidRPr="009A010C">
        <w:rPr>
          <w:rFonts w:ascii="Calibri" w:hAnsi="Calibri"/>
          <w:b/>
          <w:bCs/>
          <w:sz w:val="24"/>
          <w:szCs w:val="24"/>
          <w:lang w:eastAsia="en-GB"/>
        </w:rPr>
        <w:t xml:space="preserve">Avizul Ministerului Culturii </w:t>
      </w:r>
      <w:r w:rsidRPr="009A010C">
        <w:rPr>
          <w:rFonts w:ascii="Calibri" w:hAnsi="Calibri"/>
          <w:sz w:val="24"/>
          <w:szCs w:val="24"/>
          <w:lang w:eastAsia="en-GB"/>
        </w:rPr>
        <w:t>sau a structurilor deconcentrate ale acestuia, dupa caz, prin care se avizează, din punct de vedere estetic și arhitectural, măsurile/ lucrările de intervenție, conform soluției tehnice propuse prin SF/DALI/PT.</w:t>
      </w:r>
    </w:p>
    <w:p w14:paraId="00263D22" w14:textId="77777777" w:rsidR="007D0BCC" w:rsidRPr="009A010C" w:rsidRDefault="007D0BCC" w:rsidP="007D0BCC">
      <w:pPr>
        <w:spacing w:before="0" w:after="0"/>
        <w:contextualSpacing/>
        <w:jc w:val="both"/>
        <w:rPr>
          <w:rFonts w:ascii="Calibri" w:hAnsi="Calibri"/>
          <w:bCs/>
          <w:sz w:val="24"/>
          <w:szCs w:val="24"/>
        </w:rPr>
      </w:pPr>
    </w:p>
    <w:p w14:paraId="5603FD38" w14:textId="234DB055" w:rsidR="007D0BCC" w:rsidRPr="009A010C" w:rsidRDefault="007D0BCC" w:rsidP="00ED57FC">
      <w:pPr>
        <w:pStyle w:val="ListParagraph"/>
        <w:numPr>
          <w:ilvl w:val="0"/>
          <w:numId w:val="61"/>
        </w:numPr>
        <w:spacing w:before="0" w:after="0"/>
        <w:jc w:val="both"/>
        <w:rPr>
          <w:rFonts w:ascii="Calibri" w:hAnsi="Calibri"/>
          <w:bCs/>
          <w:sz w:val="24"/>
          <w:szCs w:val="24"/>
          <w:highlight w:val="lightGray"/>
        </w:rPr>
      </w:pPr>
      <w:r w:rsidRPr="009A010C">
        <w:rPr>
          <w:rFonts w:ascii="Calibri" w:hAnsi="Calibri"/>
          <w:b/>
          <w:sz w:val="24"/>
          <w:szCs w:val="24"/>
          <w:highlight w:val="lightGray"/>
        </w:rPr>
        <w:t>Avizul Ministerului Educaţiei Naționale și Cercetării Științifice</w:t>
      </w:r>
      <w:r w:rsidRPr="009A010C">
        <w:rPr>
          <w:rFonts w:ascii="Calibri" w:hAnsi="Calibri"/>
          <w:sz w:val="24"/>
          <w:szCs w:val="24"/>
          <w:highlight w:val="lightGray"/>
        </w:rPr>
        <w:t xml:space="preserve"> privind oportunitatea investiției – se va completa si anexa Model F Chestionar privind baza materiala.</w:t>
      </w:r>
    </w:p>
    <w:p w14:paraId="5DFFDDA6" w14:textId="77777777" w:rsidR="007D0BCC" w:rsidRPr="009A010C" w:rsidRDefault="007D0BCC" w:rsidP="00181E8F">
      <w:pPr>
        <w:suppressAutoHyphens/>
        <w:spacing w:before="0" w:after="0"/>
        <w:jc w:val="both"/>
        <w:rPr>
          <w:rFonts w:ascii="Calibri" w:eastAsia="Times New Roman" w:hAnsi="Calibri"/>
          <w:sz w:val="24"/>
          <w:szCs w:val="24"/>
        </w:rPr>
      </w:pPr>
    </w:p>
    <w:p w14:paraId="71F73E0B" w14:textId="024DBF43" w:rsidR="00181E8F" w:rsidRPr="009A010C" w:rsidRDefault="00D451C6" w:rsidP="00ED57FC">
      <w:pPr>
        <w:pStyle w:val="ListParagraph"/>
        <w:numPr>
          <w:ilvl w:val="0"/>
          <w:numId w:val="61"/>
        </w:numPr>
        <w:spacing w:before="0" w:after="0"/>
        <w:jc w:val="both"/>
        <w:rPr>
          <w:rFonts w:ascii="Calibri" w:eastAsia="Times New Roman" w:hAnsi="Calibri"/>
          <w:b/>
          <w:sz w:val="24"/>
          <w:szCs w:val="24"/>
          <w:highlight w:val="lightGray"/>
          <w:lang w:eastAsia="ro-RO"/>
        </w:rPr>
      </w:pPr>
      <w:r w:rsidRPr="009A010C">
        <w:rPr>
          <w:rFonts w:ascii="Calibri" w:eastAsia="Times New Roman" w:hAnsi="Calibri"/>
          <w:b/>
          <w:sz w:val="24"/>
          <w:szCs w:val="24"/>
          <w:highlight w:val="lightGray"/>
          <w:lang w:eastAsia="ro-RO"/>
        </w:rPr>
        <w:t>Macheta privind analiza si previziunea financiara – Anexa 13 la prezentul Ghid</w:t>
      </w:r>
    </w:p>
    <w:p w14:paraId="67F7B1FA" w14:textId="59F62CF6" w:rsidR="00E47D2C" w:rsidRPr="009A010C" w:rsidRDefault="00E47D2C" w:rsidP="00181E8F">
      <w:pPr>
        <w:pStyle w:val="ListParagraph"/>
        <w:spacing w:before="0" w:after="0"/>
        <w:ind w:left="0"/>
        <w:jc w:val="both"/>
        <w:rPr>
          <w:rFonts w:ascii="Calibri" w:hAnsi="Calibri"/>
          <w:sz w:val="24"/>
          <w:szCs w:val="24"/>
        </w:rPr>
      </w:pPr>
      <w:r w:rsidRPr="009A010C">
        <w:rPr>
          <w:rFonts w:ascii="Calibri" w:hAnsi="Calibri"/>
          <w:sz w:val="24"/>
          <w:szCs w:val="24"/>
        </w:rPr>
        <w:t xml:space="preserve">Solicitantul sau liderul, în cazul parteneriatului, va completa Macheta privind analiza și previziunea financiară, inclusiv modelul de calcul al profitului, </w:t>
      </w:r>
      <w:r w:rsidRPr="009A010C">
        <w:rPr>
          <w:rFonts w:ascii="Calibri" w:eastAsia="Times New Roman" w:hAnsi="Calibri"/>
          <w:b/>
          <w:sz w:val="24"/>
          <w:szCs w:val="24"/>
          <w:lang w:eastAsia="ro-RO"/>
        </w:rPr>
        <w:t xml:space="preserve">Anexa 13 </w:t>
      </w:r>
      <w:r w:rsidRPr="009A010C">
        <w:rPr>
          <w:rFonts w:ascii="Calibri" w:hAnsi="Calibri"/>
          <w:sz w:val="24"/>
          <w:szCs w:val="24"/>
        </w:rPr>
        <w:t xml:space="preserve"> la prezentul Ghid.</w:t>
      </w:r>
    </w:p>
    <w:p w14:paraId="5427C543" w14:textId="77777777" w:rsidR="00167968" w:rsidRPr="009A010C" w:rsidRDefault="00167968" w:rsidP="00181E8F">
      <w:pPr>
        <w:pStyle w:val="ListParagraph"/>
        <w:spacing w:before="0" w:after="0"/>
        <w:ind w:left="0"/>
        <w:jc w:val="both"/>
        <w:rPr>
          <w:rFonts w:ascii="Calibri" w:hAnsi="Calibri"/>
          <w:sz w:val="24"/>
          <w:szCs w:val="24"/>
        </w:rPr>
      </w:pPr>
    </w:p>
    <w:p w14:paraId="59986FC2" w14:textId="480449BB" w:rsidR="007D0BCC" w:rsidRPr="009A010C" w:rsidRDefault="00181E8F" w:rsidP="00ED57FC">
      <w:pPr>
        <w:pStyle w:val="ListParagraph"/>
        <w:numPr>
          <w:ilvl w:val="0"/>
          <w:numId w:val="61"/>
        </w:numPr>
        <w:autoSpaceDE w:val="0"/>
        <w:autoSpaceDN w:val="0"/>
        <w:adjustRightInd w:val="0"/>
        <w:spacing w:before="0" w:after="0"/>
        <w:jc w:val="both"/>
        <w:rPr>
          <w:rFonts w:ascii="Calibri" w:hAnsi="Calibri"/>
          <w:sz w:val="24"/>
          <w:szCs w:val="24"/>
          <w:lang w:eastAsia="en-GB"/>
        </w:rPr>
      </w:pPr>
      <w:r w:rsidRPr="009A010C">
        <w:rPr>
          <w:rFonts w:ascii="Calibri" w:hAnsi="Calibri"/>
          <w:b/>
          <w:bCs/>
          <w:sz w:val="24"/>
          <w:szCs w:val="24"/>
          <w:highlight w:val="lightGray"/>
          <w:lang w:eastAsia="en-GB"/>
        </w:rPr>
        <w:t>Mandatul special/ împuternicirea specială</w:t>
      </w:r>
      <w:r w:rsidRPr="009A010C">
        <w:rPr>
          <w:rFonts w:ascii="Calibri" w:hAnsi="Calibri"/>
          <w:b/>
          <w:bCs/>
          <w:sz w:val="24"/>
          <w:szCs w:val="24"/>
          <w:lang w:eastAsia="en-GB"/>
        </w:rPr>
        <w:t xml:space="preserve"> </w:t>
      </w:r>
      <w:r w:rsidRPr="009A010C">
        <w:rPr>
          <w:rFonts w:ascii="Calibri" w:hAnsi="Calibri"/>
          <w:sz w:val="24"/>
          <w:szCs w:val="24"/>
          <w:lang w:eastAsia="en-GB"/>
        </w:rPr>
        <w:t xml:space="preserve">pentru semnarea anumitor anexe/secţiuni la cererea de finanțare (dacă este cazul) și Certificarea aplicaţiei, Model I la prezentul Ghid. </w:t>
      </w:r>
      <w:bookmarkStart w:id="162" w:name="_Hlk143069365"/>
    </w:p>
    <w:p w14:paraId="678D661F" w14:textId="77777777" w:rsidR="007D0BCC" w:rsidRPr="009A010C" w:rsidRDefault="007D0BCC" w:rsidP="007D0BCC">
      <w:pPr>
        <w:pStyle w:val="ListParagraph"/>
        <w:autoSpaceDE w:val="0"/>
        <w:autoSpaceDN w:val="0"/>
        <w:adjustRightInd w:val="0"/>
        <w:spacing w:before="0" w:after="0"/>
        <w:jc w:val="both"/>
        <w:rPr>
          <w:rFonts w:ascii="Calibri" w:hAnsi="Calibri"/>
          <w:sz w:val="24"/>
          <w:szCs w:val="24"/>
          <w:lang w:eastAsia="en-GB"/>
        </w:rPr>
      </w:pPr>
    </w:p>
    <w:p w14:paraId="07795A38" w14:textId="77777777" w:rsidR="007D0BCC" w:rsidRPr="009A010C" w:rsidRDefault="006B128C" w:rsidP="00ED57FC">
      <w:pPr>
        <w:pStyle w:val="ListParagraph"/>
        <w:numPr>
          <w:ilvl w:val="0"/>
          <w:numId w:val="61"/>
        </w:numPr>
        <w:autoSpaceDE w:val="0"/>
        <w:autoSpaceDN w:val="0"/>
        <w:adjustRightInd w:val="0"/>
        <w:spacing w:before="0" w:after="0"/>
        <w:jc w:val="both"/>
        <w:rPr>
          <w:rFonts w:ascii="Calibri" w:hAnsi="Calibri"/>
          <w:sz w:val="24"/>
          <w:szCs w:val="24"/>
          <w:lang w:eastAsia="en-GB"/>
        </w:rPr>
      </w:pPr>
      <w:r w:rsidRPr="009A010C">
        <w:rPr>
          <w:rFonts w:ascii="Calibri" w:hAnsi="Calibri"/>
          <w:b/>
          <w:sz w:val="24"/>
          <w:szCs w:val="24"/>
          <w:highlight w:val="lightGray"/>
          <w:lang w:eastAsia="en-GB"/>
        </w:rPr>
        <w:t>Declaratia privind eligibilitatea TVA</w:t>
      </w:r>
      <w:r w:rsidR="00807D45" w:rsidRPr="009A010C">
        <w:rPr>
          <w:rFonts w:ascii="Calibri" w:hAnsi="Calibri"/>
          <w:b/>
          <w:sz w:val="24"/>
          <w:szCs w:val="24"/>
          <w:highlight w:val="lightGray"/>
          <w:lang w:eastAsia="en-GB"/>
        </w:rPr>
        <w:t xml:space="preserve"> – Anexa 17</w:t>
      </w:r>
    </w:p>
    <w:p w14:paraId="5586CE9D" w14:textId="77777777" w:rsidR="007D0BCC" w:rsidRPr="009A010C" w:rsidRDefault="007D0BCC" w:rsidP="007D0BCC">
      <w:pPr>
        <w:pStyle w:val="ListParagraph"/>
        <w:rPr>
          <w:rFonts w:ascii="Calibri" w:hAnsi="Calibri"/>
          <w:b/>
          <w:bCs/>
          <w:sz w:val="24"/>
          <w:szCs w:val="24"/>
          <w:highlight w:val="lightGray"/>
          <w:lang w:eastAsia="en-GB"/>
        </w:rPr>
      </w:pPr>
    </w:p>
    <w:p w14:paraId="54CF862D" w14:textId="77777777" w:rsidR="007D0BCC" w:rsidRPr="009A010C" w:rsidRDefault="00A667B7" w:rsidP="00ED57FC">
      <w:pPr>
        <w:pStyle w:val="ListParagraph"/>
        <w:numPr>
          <w:ilvl w:val="0"/>
          <w:numId w:val="61"/>
        </w:numPr>
        <w:autoSpaceDE w:val="0"/>
        <w:autoSpaceDN w:val="0"/>
        <w:adjustRightInd w:val="0"/>
        <w:spacing w:before="0" w:after="0"/>
        <w:jc w:val="both"/>
        <w:rPr>
          <w:rFonts w:ascii="Calibri" w:hAnsi="Calibri"/>
          <w:sz w:val="24"/>
          <w:szCs w:val="24"/>
          <w:lang w:eastAsia="en-GB"/>
        </w:rPr>
      </w:pPr>
      <w:r w:rsidRPr="009A010C">
        <w:rPr>
          <w:rFonts w:ascii="Calibri" w:hAnsi="Calibri"/>
          <w:b/>
          <w:bCs/>
          <w:sz w:val="24"/>
          <w:szCs w:val="24"/>
          <w:highlight w:val="lightGray"/>
          <w:lang w:eastAsia="en-GB"/>
        </w:rPr>
        <w:t>Bugetul proiectului – Anexa 14</w:t>
      </w:r>
      <w:r w:rsidR="00162D3F" w:rsidRPr="009A010C">
        <w:rPr>
          <w:rFonts w:ascii="Calibri" w:hAnsi="Calibri"/>
          <w:b/>
          <w:bCs/>
          <w:sz w:val="24"/>
          <w:szCs w:val="24"/>
          <w:highlight w:val="lightGray"/>
          <w:lang w:eastAsia="en-GB"/>
        </w:rPr>
        <w:t>;</w:t>
      </w:r>
    </w:p>
    <w:p w14:paraId="385B461D" w14:textId="77777777" w:rsidR="007D0BCC" w:rsidRPr="009A010C" w:rsidRDefault="007D0BCC" w:rsidP="007D0BCC">
      <w:pPr>
        <w:pStyle w:val="ListParagraph"/>
        <w:rPr>
          <w:rFonts w:ascii="Calibri" w:eastAsia="Times New Roman" w:hAnsi="Calibri"/>
          <w:b/>
          <w:bCs/>
          <w:sz w:val="24"/>
          <w:szCs w:val="24"/>
          <w:highlight w:val="lightGray"/>
        </w:rPr>
      </w:pPr>
    </w:p>
    <w:p w14:paraId="688DB5DB" w14:textId="77777777" w:rsidR="007D0BCC" w:rsidRPr="009A010C" w:rsidRDefault="00162D3F" w:rsidP="00ED57FC">
      <w:pPr>
        <w:pStyle w:val="ListParagraph"/>
        <w:numPr>
          <w:ilvl w:val="0"/>
          <w:numId w:val="61"/>
        </w:numPr>
        <w:autoSpaceDE w:val="0"/>
        <w:autoSpaceDN w:val="0"/>
        <w:adjustRightInd w:val="0"/>
        <w:spacing w:before="0" w:after="0"/>
        <w:jc w:val="both"/>
        <w:rPr>
          <w:rFonts w:ascii="Calibri" w:hAnsi="Calibri"/>
          <w:sz w:val="24"/>
          <w:szCs w:val="24"/>
          <w:lang w:eastAsia="en-GB"/>
        </w:rPr>
      </w:pPr>
      <w:r w:rsidRPr="009A010C">
        <w:rPr>
          <w:rFonts w:ascii="Calibri" w:eastAsia="Times New Roman" w:hAnsi="Calibri"/>
          <w:b/>
          <w:bCs/>
          <w:sz w:val="24"/>
          <w:szCs w:val="24"/>
          <w:highlight w:val="lightGray"/>
        </w:rPr>
        <w:t>Autoevaluarea privind segregarea la nivelul unitatii de invatamant</w:t>
      </w:r>
      <w:r w:rsidRPr="009A010C">
        <w:rPr>
          <w:rFonts w:ascii="Calibri" w:eastAsia="Times New Roman" w:hAnsi="Calibri"/>
          <w:b/>
          <w:bCs/>
          <w:sz w:val="24"/>
          <w:szCs w:val="24"/>
        </w:rPr>
        <w:t xml:space="preserve">, </w:t>
      </w:r>
      <w:r w:rsidRPr="009A010C">
        <w:rPr>
          <w:rFonts w:ascii="Calibri" w:eastAsia="Times New Roman" w:hAnsi="Calibri"/>
          <w:sz w:val="24"/>
          <w:szCs w:val="24"/>
        </w:rPr>
        <w:t>aceasta fiind însoțită de plan de acțiuni</w:t>
      </w:r>
      <w:r w:rsidRPr="009A010C">
        <w:rPr>
          <w:rFonts w:ascii="Calibri" w:eastAsia="Times New Roman" w:hAnsi="Calibri"/>
          <w:b/>
          <w:bCs/>
          <w:sz w:val="24"/>
          <w:szCs w:val="24"/>
        </w:rPr>
        <w:t xml:space="preserve"> </w:t>
      </w:r>
      <w:r w:rsidRPr="009A010C">
        <w:rPr>
          <w:rFonts w:ascii="Calibri" w:hAnsi="Calibri"/>
          <w:sz w:val="24"/>
          <w:szCs w:val="24"/>
        </w:rPr>
        <w:t>care să urmărească asigurarea incluziunii, promovarea egalității de șanse și îmbunătățirea accesului la învățământ a grupurilor subreprezentate.</w:t>
      </w:r>
    </w:p>
    <w:p w14:paraId="1F86843A" w14:textId="77777777" w:rsidR="007D0BCC" w:rsidRPr="009A010C" w:rsidRDefault="007D0BCC" w:rsidP="007D0BCC">
      <w:pPr>
        <w:pStyle w:val="ListParagraph"/>
        <w:rPr>
          <w:rFonts w:ascii="Calibri" w:eastAsia="Times New Roman" w:hAnsi="Calibri"/>
          <w:bCs/>
          <w:sz w:val="24"/>
          <w:szCs w:val="24"/>
        </w:rPr>
      </w:pPr>
    </w:p>
    <w:p w14:paraId="4A023241" w14:textId="77777777" w:rsidR="007D0BCC" w:rsidRPr="009A010C" w:rsidRDefault="007D0BCC" w:rsidP="00ED57FC">
      <w:pPr>
        <w:pStyle w:val="ListParagraph"/>
        <w:numPr>
          <w:ilvl w:val="0"/>
          <w:numId w:val="61"/>
        </w:numPr>
        <w:autoSpaceDE w:val="0"/>
        <w:autoSpaceDN w:val="0"/>
        <w:adjustRightInd w:val="0"/>
        <w:spacing w:before="0" w:after="0"/>
        <w:jc w:val="both"/>
        <w:rPr>
          <w:rFonts w:ascii="Calibri" w:hAnsi="Calibri"/>
          <w:b/>
          <w:sz w:val="24"/>
          <w:szCs w:val="24"/>
          <w:highlight w:val="lightGray"/>
          <w:lang w:eastAsia="en-GB"/>
        </w:rPr>
      </w:pPr>
      <w:r w:rsidRPr="009A010C">
        <w:rPr>
          <w:rFonts w:ascii="Calibri" w:eastAsia="Times New Roman" w:hAnsi="Calibri"/>
          <w:b/>
          <w:sz w:val="24"/>
          <w:szCs w:val="24"/>
          <w:highlight w:val="lightGray"/>
        </w:rPr>
        <w:t>Avizul ADI ITI Delta Dunarii referitor la contributia proiectului la realizarea obiectivelor Strategiei ITI Delta Dunarii și la caracterul integrat al proiectului</w:t>
      </w:r>
    </w:p>
    <w:p w14:paraId="514EBEE7" w14:textId="77777777" w:rsidR="007D0BCC" w:rsidRPr="009A010C" w:rsidRDefault="007D0BCC" w:rsidP="007D0BCC">
      <w:pPr>
        <w:pStyle w:val="ListParagraph"/>
        <w:rPr>
          <w:rFonts w:ascii="Calibri" w:hAnsi="Calibri"/>
          <w:sz w:val="24"/>
          <w:szCs w:val="24"/>
          <w:highlight w:val="lightGray"/>
          <w:lang w:eastAsia="en-GB"/>
        </w:rPr>
      </w:pPr>
    </w:p>
    <w:p w14:paraId="65D18F31" w14:textId="1E94B576" w:rsidR="001E3EFF" w:rsidRPr="009A010C" w:rsidRDefault="001E3EFF" w:rsidP="00ED57FC">
      <w:pPr>
        <w:pStyle w:val="ListParagraph"/>
        <w:numPr>
          <w:ilvl w:val="0"/>
          <w:numId w:val="61"/>
        </w:numPr>
        <w:autoSpaceDE w:val="0"/>
        <w:autoSpaceDN w:val="0"/>
        <w:adjustRightInd w:val="0"/>
        <w:spacing w:before="0" w:after="0"/>
        <w:jc w:val="both"/>
        <w:rPr>
          <w:rFonts w:ascii="Calibri" w:hAnsi="Calibri"/>
          <w:sz w:val="24"/>
          <w:szCs w:val="24"/>
          <w:lang w:eastAsia="en-GB"/>
        </w:rPr>
      </w:pPr>
      <w:r w:rsidRPr="009A010C">
        <w:rPr>
          <w:rFonts w:ascii="Calibri" w:hAnsi="Calibri"/>
          <w:b/>
          <w:bCs/>
          <w:sz w:val="24"/>
          <w:szCs w:val="24"/>
          <w:highlight w:val="lightGray"/>
          <w:lang w:eastAsia="en-GB"/>
        </w:rPr>
        <w:t>Orice alte documente relevante  necesare pentru a permite evaluarea criteriilor de selectie.</w:t>
      </w:r>
    </w:p>
    <w:bookmarkEnd w:id="162"/>
    <w:p w14:paraId="04279E88"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p>
    <w:p w14:paraId="7EF97209" w14:textId="535F815F" w:rsidR="00181E8F" w:rsidRPr="009A010C" w:rsidRDefault="00933811" w:rsidP="00E07D7E">
      <w:pPr>
        <w:pStyle w:val="Heading2"/>
        <w:numPr>
          <w:ilvl w:val="1"/>
          <w:numId w:val="36"/>
        </w:numPr>
        <w:rPr>
          <w:rFonts w:ascii="Calibri" w:hAnsi="Calibri" w:cs="Calibri"/>
        </w:rPr>
      </w:pPr>
      <w:bookmarkStart w:id="163" w:name="_Toc161091267"/>
      <w:r w:rsidRPr="009A010C">
        <w:rPr>
          <w:rFonts w:ascii="Calibri" w:hAnsi="Calibri" w:cs="Calibri"/>
        </w:rPr>
        <w:t>Aspecte administrative privind depunerea cererii de finanțare</w:t>
      </w:r>
      <w:bookmarkEnd w:id="163"/>
    </w:p>
    <w:p w14:paraId="0DC88D22" w14:textId="4C0590E0" w:rsidR="00AE2EB8" w:rsidRPr="009A010C" w:rsidRDefault="00AE2EB8" w:rsidP="009C1C5C">
      <w:pPr>
        <w:spacing w:before="0" w:after="0"/>
        <w:jc w:val="both"/>
        <w:rPr>
          <w:rFonts w:ascii="Calibri" w:hAnsi="Calibri"/>
          <w:sz w:val="24"/>
          <w:szCs w:val="24"/>
        </w:rPr>
      </w:pPr>
      <w:r w:rsidRPr="009A010C">
        <w:rPr>
          <w:rFonts w:ascii="Calibri" w:hAnsi="Calibri"/>
          <w:sz w:val="24"/>
          <w:szCs w:val="24"/>
        </w:rPr>
        <w:t xml:space="preserve">Cererea de finanțare depusă de solicitanți respectă modelul cadru aprobat prin Ordin al ministrului investițiilor și proiectelor europene, </w:t>
      </w:r>
      <w:r w:rsidR="00E078B1" w:rsidRPr="009A010C">
        <w:rPr>
          <w:rFonts w:ascii="Calibri" w:hAnsi="Calibri"/>
          <w:sz w:val="24"/>
          <w:szCs w:val="24"/>
        </w:rPr>
        <w:t xml:space="preserve">nr. </w:t>
      </w:r>
      <w:r w:rsidRPr="009A010C">
        <w:rPr>
          <w:rFonts w:ascii="Calibri" w:hAnsi="Calibri"/>
          <w:sz w:val="24"/>
          <w:szCs w:val="24"/>
        </w:rPr>
        <w:t xml:space="preserve">1777 din 03.05.2023. </w:t>
      </w:r>
    </w:p>
    <w:p w14:paraId="5360873F" w14:textId="3D6DF01D" w:rsidR="00E078B1" w:rsidRPr="009A010C" w:rsidRDefault="00E078B1" w:rsidP="009C1C5C">
      <w:pPr>
        <w:spacing w:before="0" w:after="0"/>
        <w:jc w:val="both"/>
        <w:rPr>
          <w:rFonts w:ascii="Calibri" w:hAnsi="Calibri"/>
          <w:sz w:val="24"/>
          <w:szCs w:val="24"/>
        </w:rPr>
      </w:pPr>
      <w:r w:rsidRPr="009A010C">
        <w:rPr>
          <w:rFonts w:ascii="Calibri" w:hAnsi="Calibr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9A010C" w:rsidRDefault="00181E8F" w:rsidP="00181E8F">
      <w:pPr>
        <w:spacing w:before="0" w:after="0"/>
        <w:jc w:val="both"/>
        <w:rPr>
          <w:rFonts w:ascii="Calibri" w:hAnsi="Calibri"/>
          <w:sz w:val="24"/>
          <w:szCs w:val="24"/>
        </w:rPr>
      </w:pPr>
    </w:p>
    <w:p w14:paraId="15E6E170" w14:textId="796CC36B" w:rsidR="00181E8F" w:rsidRPr="009A010C" w:rsidRDefault="00933811" w:rsidP="00E07D7E">
      <w:pPr>
        <w:pStyle w:val="Heading2"/>
        <w:numPr>
          <w:ilvl w:val="1"/>
          <w:numId w:val="36"/>
        </w:numPr>
        <w:rPr>
          <w:rFonts w:ascii="Calibri" w:hAnsi="Calibri" w:cs="Calibri"/>
        </w:rPr>
      </w:pPr>
      <w:bookmarkStart w:id="164" w:name="_Toc99376173"/>
      <w:bookmarkStart w:id="165" w:name="_Toc161091268"/>
      <w:bookmarkEnd w:id="161"/>
      <w:r w:rsidRPr="009A010C">
        <w:rPr>
          <w:rFonts w:ascii="Calibri" w:hAnsi="Calibri" w:cs="Calibri"/>
        </w:rPr>
        <w:t>Anexele şi d</w:t>
      </w:r>
      <w:r w:rsidR="00181E8F" w:rsidRPr="009A010C">
        <w:rPr>
          <w:rFonts w:ascii="Calibri" w:hAnsi="Calibri" w:cs="Calibri"/>
        </w:rPr>
        <w:t>ocumente</w:t>
      </w:r>
      <w:r w:rsidRPr="009A010C">
        <w:rPr>
          <w:rFonts w:ascii="Calibri" w:hAnsi="Calibri" w:cs="Calibri"/>
        </w:rPr>
        <w:t>le obligatorii</w:t>
      </w:r>
      <w:r w:rsidR="00181E8F" w:rsidRPr="009A010C">
        <w:rPr>
          <w:rFonts w:ascii="Calibri" w:hAnsi="Calibri" w:cs="Calibri"/>
        </w:rPr>
        <w:t xml:space="preserve"> la momentul contractării</w:t>
      </w:r>
      <w:bookmarkEnd w:id="164"/>
      <w:bookmarkEnd w:id="165"/>
    </w:p>
    <w:p w14:paraId="55635257"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În etapa de contractare, solicitanții trebuie să facă dovada celor declarate prin declarația unică, respectiv să prezinte documentele suport prin care fac dovada îndeplinirii tuturor criteriilor de eligibilitate.</w:t>
      </w:r>
    </w:p>
    <w:p w14:paraId="5E5AA67A" w14:textId="77777777" w:rsidR="00181E8F" w:rsidRPr="009A010C" w:rsidRDefault="00181E8F" w:rsidP="00181E8F">
      <w:pPr>
        <w:spacing w:before="0" w:after="0"/>
        <w:jc w:val="both"/>
        <w:rPr>
          <w:rFonts w:ascii="Calibri" w:hAnsi="Calibri"/>
          <w:sz w:val="24"/>
          <w:szCs w:val="24"/>
        </w:rPr>
      </w:pPr>
    </w:p>
    <w:p w14:paraId="56B16C1D" w14:textId="77777777" w:rsidR="00181E8F" w:rsidRPr="009A010C" w:rsidRDefault="00181E8F" w:rsidP="00671651">
      <w:pPr>
        <w:spacing w:before="0" w:after="0"/>
        <w:jc w:val="both"/>
        <w:rPr>
          <w:rFonts w:ascii="Calibri" w:hAnsi="Calibri"/>
          <w:bCs/>
          <w:sz w:val="24"/>
          <w:szCs w:val="24"/>
        </w:rPr>
      </w:pPr>
      <w:r w:rsidRPr="009A010C">
        <w:rPr>
          <w:rFonts w:ascii="Calibri" w:hAnsi="Calibri"/>
          <w:b/>
          <w:sz w:val="24"/>
          <w:szCs w:val="24"/>
        </w:rPr>
        <w:t xml:space="preserve">1.  Documentele statutare ale solicitantului. </w:t>
      </w:r>
      <w:r w:rsidRPr="009A010C">
        <w:rPr>
          <w:rFonts w:ascii="Calibri" w:hAnsi="Calibri"/>
          <w:bCs/>
          <w:sz w:val="24"/>
          <w:szCs w:val="24"/>
        </w:rPr>
        <w:t>Vor fi prezentate, după caz:</w:t>
      </w:r>
    </w:p>
    <w:p w14:paraId="47D3CD87" w14:textId="77777777" w:rsidR="00A12D79" w:rsidRPr="009A010C" w:rsidRDefault="00A12D79" w:rsidP="00E07D7E">
      <w:pPr>
        <w:numPr>
          <w:ilvl w:val="0"/>
          <w:numId w:val="12"/>
        </w:numPr>
        <w:spacing w:before="0" w:after="0"/>
        <w:jc w:val="both"/>
        <w:rPr>
          <w:rFonts w:ascii="Calibri" w:hAnsi="Calibri"/>
          <w:bCs/>
          <w:sz w:val="24"/>
          <w:szCs w:val="24"/>
        </w:rPr>
      </w:pPr>
      <w:r w:rsidRPr="009A010C">
        <w:rPr>
          <w:rFonts w:ascii="Calibri" w:hAnsi="Calibri"/>
          <w:b/>
          <w:sz w:val="24"/>
          <w:szCs w:val="24"/>
        </w:rPr>
        <w:lastRenderedPageBreak/>
        <w:t>Pentru autorități și instituții publice locale</w:t>
      </w:r>
      <w:r w:rsidRPr="009A010C">
        <w:rPr>
          <w:rFonts w:ascii="Calibri" w:hAnsi="Calibri"/>
          <w:bCs/>
          <w:sz w:val="24"/>
          <w:szCs w:val="24"/>
        </w:rPr>
        <w:t>, după caz:</w:t>
      </w:r>
    </w:p>
    <w:p w14:paraId="1C69CA58" w14:textId="77777777" w:rsidR="006F09D1" w:rsidRPr="009A010C" w:rsidRDefault="006F09D1" w:rsidP="00ED57FC">
      <w:pPr>
        <w:numPr>
          <w:ilvl w:val="0"/>
          <w:numId w:val="50"/>
        </w:numPr>
        <w:spacing w:before="0" w:after="0"/>
        <w:jc w:val="both"/>
        <w:rPr>
          <w:rFonts w:asciiTheme="minorHAnsi" w:hAnsiTheme="minorHAnsi" w:cstheme="minorHAnsi"/>
          <w:sz w:val="24"/>
          <w:szCs w:val="24"/>
        </w:rPr>
      </w:pPr>
      <w:bookmarkStart w:id="166" w:name="_Hlk100062190"/>
      <w:r w:rsidRPr="009A010C">
        <w:rPr>
          <w:rFonts w:asciiTheme="minorHAnsi" w:hAnsiTheme="minorHAnsi" w:cstheme="minorHAnsi"/>
          <w:bCs/>
          <w:sz w:val="24"/>
          <w:szCs w:val="24"/>
        </w:rPr>
        <w:t>Hotărârea judecătorească de validare a mandatului Primarului/Președintelui Consiliului</w:t>
      </w:r>
      <w:r w:rsidRPr="009A010C">
        <w:rPr>
          <w:rFonts w:asciiTheme="minorHAnsi" w:hAnsiTheme="minorHAnsi" w:cstheme="minorHAnsi"/>
          <w:sz w:val="24"/>
          <w:szCs w:val="24"/>
        </w:rPr>
        <w:t xml:space="preserve"> Județean (sau orice alte documente din care să rezulte calitatea de reprezentant legal, pentru situații particulare);</w:t>
      </w:r>
    </w:p>
    <w:p w14:paraId="218455A2" w14:textId="77777777" w:rsidR="006F09D1" w:rsidRPr="009A010C" w:rsidRDefault="006F09D1" w:rsidP="00ED57FC">
      <w:pPr>
        <w:numPr>
          <w:ilvl w:val="0"/>
          <w:numId w:val="50"/>
        </w:numPr>
        <w:spacing w:before="0" w:after="0"/>
        <w:jc w:val="both"/>
        <w:rPr>
          <w:rFonts w:asciiTheme="minorHAnsi" w:hAnsiTheme="minorHAnsi" w:cstheme="minorHAnsi"/>
          <w:sz w:val="24"/>
          <w:szCs w:val="24"/>
        </w:rPr>
      </w:pPr>
      <w:r w:rsidRPr="009A010C">
        <w:rPr>
          <w:rFonts w:asciiTheme="minorHAnsi" w:hAnsiTheme="minorHAnsi" w:cstheme="minorHAnsi"/>
          <w:sz w:val="24"/>
          <w:szCs w:val="24"/>
        </w:rPr>
        <w:t>Ordinul prefectului privind constituirea Consilului Local/Judeţean;</w:t>
      </w:r>
    </w:p>
    <w:bookmarkEnd w:id="166"/>
    <w:p w14:paraId="6CD5DC26" w14:textId="77777777" w:rsidR="006F09D1" w:rsidRPr="009A010C" w:rsidRDefault="006F09D1" w:rsidP="00ED57FC">
      <w:pPr>
        <w:numPr>
          <w:ilvl w:val="0"/>
          <w:numId w:val="50"/>
        </w:numPr>
        <w:spacing w:before="0" w:after="0"/>
        <w:jc w:val="both"/>
        <w:rPr>
          <w:rFonts w:asciiTheme="minorHAnsi" w:hAnsiTheme="minorHAnsi" w:cstheme="minorHAnsi"/>
          <w:sz w:val="24"/>
          <w:szCs w:val="24"/>
        </w:rPr>
      </w:pPr>
      <w:r w:rsidRPr="009A010C">
        <w:rPr>
          <w:rFonts w:asciiTheme="minorHAnsi" w:hAnsiTheme="minorHAnsi" w:cstheme="minorHAnsi"/>
          <w:sz w:val="24"/>
          <w:szCs w:val="24"/>
        </w:rPr>
        <w:t>Hotărâre/decizie/alt act administrativ de numire a conducătorului instituției publice locale;</w:t>
      </w:r>
    </w:p>
    <w:p w14:paraId="636B95C3" w14:textId="77777777" w:rsidR="006F09D1" w:rsidRPr="009A010C" w:rsidRDefault="006F09D1" w:rsidP="00ED57FC">
      <w:pPr>
        <w:numPr>
          <w:ilvl w:val="0"/>
          <w:numId w:val="50"/>
        </w:numPr>
        <w:spacing w:before="0" w:after="0"/>
        <w:contextualSpacing/>
        <w:jc w:val="both"/>
        <w:rPr>
          <w:rFonts w:asciiTheme="minorHAnsi" w:hAnsiTheme="minorHAnsi" w:cstheme="minorHAnsi"/>
          <w:sz w:val="24"/>
          <w:szCs w:val="24"/>
        </w:rPr>
      </w:pPr>
      <w:r w:rsidRPr="009A010C">
        <w:rPr>
          <w:rFonts w:asciiTheme="minorHAnsi" w:hAnsiTheme="minorHAnsi" w:cstheme="minorHAnsi"/>
          <w:sz w:val="24"/>
          <w:szCs w:val="24"/>
        </w:rPr>
        <w:t>Hotărârea Consiliului Judeţean, Hotărârea Consiliului Local – după caz, de înfiinţare a instituției sau serviciului public, precum și, dacă e cazul, alte documente din care să reiasă încadrarea solicitantului în această categorie;</w:t>
      </w:r>
    </w:p>
    <w:p w14:paraId="315D52B3" w14:textId="77777777" w:rsidR="006F09D1" w:rsidRPr="009A010C" w:rsidRDefault="006F09D1" w:rsidP="00ED57FC">
      <w:pPr>
        <w:numPr>
          <w:ilvl w:val="0"/>
          <w:numId w:val="50"/>
        </w:numPr>
        <w:spacing w:before="0" w:after="0"/>
        <w:jc w:val="both"/>
        <w:rPr>
          <w:rFonts w:asciiTheme="minorHAnsi" w:hAnsiTheme="minorHAnsi" w:cstheme="minorHAnsi"/>
          <w:sz w:val="24"/>
          <w:szCs w:val="24"/>
        </w:rPr>
      </w:pPr>
      <w:r w:rsidRPr="009A010C">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0D21AE68" w14:textId="77777777" w:rsidR="00A12D79" w:rsidRPr="009A010C" w:rsidRDefault="00A12D79" w:rsidP="005C490F">
      <w:pPr>
        <w:spacing w:before="0" w:after="0"/>
        <w:contextualSpacing/>
        <w:jc w:val="both"/>
        <w:rPr>
          <w:rFonts w:ascii="Calibri" w:hAnsi="Calibri"/>
          <w:sz w:val="24"/>
          <w:szCs w:val="24"/>
        </w:rPr>
      </w:pPr>
    </w:p>
    <w:p w14:paraId="22C636C6" w14:textId="4BA0E6F4" w:rsidR="00416923" w:rsidRPr="009A010C" w:rsidRDefault="00416923" w:rsidP="00E07D7E">
      <w:pPr>
        <w:pStyle w:val="ListParagraph"/>
        <w:numPr>
          <w:ilvl w:val="0"/>
          <w:numId w:val="12"/>
        </w:numPr>
        <w:spacing w:before="0" w:after="0"/>
        <w:jc w:val="both"/>
        <w:rPr>
          <w:rFonts w:ascii="Calibri" w:hAnsi="Calibri"/>
          <w:sz w:val="24"/>
          <w:szCs w:val="24"/>
        </w:rPr>
      </w:pPr>
      <w:r w:rsidRPr="009A010C">
        <w:rPr>
          <w:rFonts w:ascii="Calibri" w:hAnsi="Calibri"/>
          <w:b/>
          <w:bCs/>
          <w:sz w:val="24"/>
          <w:szCs w:val="24"/>
        </w:rPr>
        <w:t>Pentru Asociațiile de Dezvoltare Intercomunitară</w:t>
      </w:r>
      <w:r w:rsidRPr="009A010C">
        <w:rPr>
          <w:rFonts w:ascii="Calibri" w:hAnsi="Calibri"/>
          <w:sz w:val="24"/>
          <w:szCs w:val="24"/>
        </w:rPr>
        <w:t xml:space="preserve"> </w:t>
      </w:r>
      <w:r w:rsidR="007F6978" w:rsidRPr="009A010C">
        <w:rPr>
          <w:rFonts w:ascii="Calibri" w:hAnsi="Calibri"/>
          <w:sz w:val="24"/>
          <w:szCs w:val="24"/>
        </w:rPr>
        <w:t xml:space="preserve">(ADI) </w:t>
      </w:r>
      <w:r w:rsidRPr="009A010C">
        <w:rPr>
          <w:rFonts w:ascii="Calibri" w:hAnsi="Calibri"/>
          <w:sz w:val="24"/>
          <w:szCs w:val="24"/>
        </w:rPr>
        <w:t xml:space="preserve">înființate conform prevederilor legale </w:t>
      </w:r>
    </w:p>
    <w:p w14:paraId="292FFBFC" w14:textId="700283D6" w:rsidR="00416923" w:rsidRPr="009A010C" w:rsidRDefault="00416923" w:rsidP="00E07D7E">
      <w:pPr>
        <w:pStyle w:val="ListParagraph"/>
        <w:numPr>
          <w:ilvl w:val="0"/>
          <w:numId w:val="3"/>
        </w:numPr>
        <w:spacing w:before="0" w:after="0"/>
        <w:ind w:left="426" w:hanging="283"/>
        <w:jc w:val="both"/>
        <w:rPr>
          <w:rFonts w:ascii="Calibri" w:hAnsi="Calibri"/>
          <w:sz w:val="24"/>
          <w:szCs w:val="24"/>
        </w:rPr>
      </w:pPr>
      <w:r w:rsidRPr="009A010C">
        <w:rPr>
          <w:rFonts w:ascii="Calibri" w:hAnsi="Calibri"/>
          <w:sz w:val="24"/>
          <w:szCs w:val="24"/>
        </w:rPr>
        <w:t>Documentele statutare ale solicitantului, Actul constitutiv, împreună cu toate modificările</w:t>
      </w:r>
      <w:r w:rsidR="00762E8A" w:rsidRPr="009A010C">
        <w:rPr>
          <w:rFonts w:ascii="Calibri" w:hAnsi="Calibri"/>
          <w:strike/>
          <w:sz w:val="24"/>
          <w:szCs w:val="24"/>
          <w:highlight w:val="cyan"/>
        </w:rPr>
        <w:t xml:space="preserve"> </w:t>
      </w:r>
      <w:r w:rsidR="00593AEE" w:rsidRPr="009A010C">
        <w:rPr>
          <w:rFonts w:ascii="Calibri" w:hAnsi="Calibri"/>
          <w:sz w:val="24"/>
          <w:szCs w:val="24"/>
        </w:rPr>
        <w:t>sau actualizat</w:t>
      </w:r>
      <w:r w:rsidR="00762E8A" w:rsidRPr="009A010C">
        <w:rPr>
          <w:rFonts w:ascii="Calibri" w:hAnsi="Calibri"/>
          <w:sz w:val="24"/>
          <w:szCs w:val="24"/>
        </w:rPr>
        <w:t>/consolidat</w:t>
      </w:r>
      <w:r w:rsidRPr="009A010C">
        <w:rPr>
          <w:rFonts w:ascii="Calibri" w:hAnsi="Calibri"/>
          <w:sz w:val="24"/>
          <w:szCs w:val="24"/>
        </w:rPr>
        <w:t>; Statutul asociaţiei, împreună cu toate modificările</w:t>
      </w:r>
      <w:r w:rsidR="00593AEE" w:rsidRPr="009A010C">
        <w:rPr>
          <w:rFonts w:ascii="Calibri" w:hAnsi="Calibri"/>
          <w:sz w:val="24"/>
          <w:szCs w:val="24"/>
        </w:rPr>
        <w:t xml:space="preserve"> sau actualizat</w:t>
      </w:r>
      <w:r w:rsidR="00762E8A" w:rsidRPr="009A010C">
        <w:rPr>
          <w:rFonts w:ascii="Calibri" w:hAnsi="Calibri"/>
          <w:sz w:val="24"/>
          <w:szCs w:val="24"/>
        </w:rPr>
        <w:t>/consolidat</w:t>
      </w:r>
      <w:r w:rsidR="0076306C" w:rsidRPr="009A010C">
        <w:rPr>
          <w:rFonts w:ascii="Calibri" w:hAnsi="Calibri"/>
          <w:sz w:val="24"/>
          <w:szCs w:val="24"/>
        </w:rPr>
        <w:t xml:space="preserve"> </w:t>
      </w:r>
      <w:r w:rsidRPr="009A010C">
        <w:rPr>
          <w:rFonts w:ascii="Calibri" w:hAnsi="Calibri"/>
          <w:sz w:val="24"/>
          <w:szCs w:val="24"/>
        </w:rPr>
        <w:t>şi Dovada dobândirii personalităţii juridice a asociaţiei - certificatul de înscriere în Registrul asociaţiilor şi fundaţiilor, respectiv hotărârea judecătorească privind constituirea ADI.</w:t>
      </w:r>
    </w:p>
    <w:p w14:paraId="622B42F9" w14:textId="1C86B26D" w:rsidR="00796C48" w:rsidRPr="009A010C" w:rsidRDefault="00796C48" w:rsidP="00796C48">
      <w:pPr>
        <w:spacing w:before="0" w:after="0"/>
        <w:contextualSpacing/>
        <w:jc w:val="both"/>
        <w:rPr>
          <w:rFonts w:ascii="Calibri" w:hAnsi="Calibri"/>
          <w:sz w:val="24"/>
          <w:szCs w:val="24"/>
        </w:rPr>
      </w:pPr>
    </w:p>
    <w:p w14:paraId="3E4DA4FD" w14:textId="596E0ADB" w:rsidR="00796C48" w:rsidRPr="009A010C" w:rsidRDefault="00796C48" w:rsidP="007D0BCC">
      <w:pPr>
        <w:spacing w:before="0" w:after="0"/>
        <w:jc w:val="both"/>
        <w:rPr>
          <w:rFonts w:ascii="Calibri" w:hAnsi="Calibri"/>
          <w:sz w:val="24"/>
          <w:szCs w:val="24"/>
        </w:rPr>
      </w:pPr>
      <w:r w:rsidRPr="009A010C">
        <w:rPr>
          <w:rFonts w:ascii="Calibri" w:hAnsi="Calibri"/>
          <w:sz w:val="24"/>
          <w:szCs w:val="24"/>
        </w:rPr>
        <w:t>În cazul în care ocupantul nu coincide cu solicitantul</w:t>
      </w:r>
      <w:r w:rsidR="00724548" w:rsidRPr="009A010C">
        <w:rPr>
          <w:rFonts w:ascii="Calibri" w:hAnsi="Calibri"/>
          <w:sz w:val="24"/>
          <w:szCs w:val="24"/>
        </w:rPr>
        <w:t xml:space="preserve"> - i</w:t>
      </w:r>
      <w:r w:rsidRPr="009A010C">
        <w:rPr>
          <w:rFonts w:ascii="Calibri" w:hAnsi="Calibri"/>
          <w:sz w:val="24"/>
          <w:szCs w:val="24"/>
        </w:rPr>
        <w:t>n cazul</w:t>
      </w:r>
      <w:r w:rsidR="00724548" w:rsidRPr="009A010C">
        <w:rPr>
          <w:rFonts w:ascii="Calibri" w:hAnsi="Calibri"/>
          <w:sz w:val="24"/>
          <w:szCs w:val="24"/>
        </w:rPr>
        <w:t xml:space="preserve"> i</w:t>
      </w:r>
      <w:r w:rsidR="00724548" w:rsidRPr="009A010C">
        <w:rPr>
          <w:rFonts w:asciiTheme="minorHAnsi" w:hAnsiTheme="minorHAnsi" w:cstheme="minorHAnsi"/>
          <w:sz w:val="24"/>
          <w:szCs w:val="24"/>
        </w:rPr>
        <w:t>nstituțiilor de învățământ de stat (învățământul preșcolar) -</w:t>
      </w:r>
      <w:r w:rsidR="00724548" w:rsidRPr="009A010C">
        <w:rPr>
          <w:rFonts w:ascii="Calibri" w:hAnsi="Calibri"/>
          <w:sz w:val="24"/>
          <w:szCs w:val="24"/>
        </w:rPr>
        <w:t xml:space="preserve"> se va depune </w:t>
      </w:r>
      <w:r w:rsidRPr="009A010C">
        <w:rPr>
          <w:rFonts w:ascii="Calibri" w:hAnsi="Calibri"/>
          <w:i/>
          <w:sz w:val="24"/>
          <w:szCs w:val="24"/>
        </w:rPr>
        <w:t>Hotărârea de aprobare a documentaţiei tehnico- economice (faza SF/DALI sau PT) şi a indicatorilor tehnico-economici</w:t>
      </w:r>
      <w:r w:rsidR="00724548" w:rsidRPr="009A010C">
        <w:rPr>
          <w:rFonts w:ascii="Calibri" w:hAnsi="Calibri"/>
          <w:i/>
          <w:sz w:val="24"/>
          <w:szCs w:val="24"/>
        </w:rPr>
        <w:t xml:space="preserve"> </w:t>
      </w:r>
      <w:r w:rsidR="00724548" w:rsidRPr="009A010C">
        <w:rPr>
          <w:rFonts w:ascii="Calibri" w:hAnsi="Calibri"/>
          <w:iCs/>
          <w:sz w:val="24"/>
          <w:szCs w:val="24"/>
        </w:rPr>
        <w:t>emisa de ocupant</w:t>
      </w:r>
      <w:r w:rsidRPr="009A010C">
        <w:rPr>
          <w:rFonts w:ascii="Calibri" w:hAnsi="Calibri"/>
          <w:sz w:val="24"/>
          <w:szCs w:val="24"/>
        </w:rPr>
        <w:t>.</w:t>
      </w:r>
    </w:p>
    <w:p w14:paraId="7677B95D" w14:textId="77777777" w:rsidR="00796C48" w:rsidRPr="009A010C" w:rsidRDefault="00796C48" w:rsidP="00796C48">
      <w:pPr>
        <w:spacing w:before="0" w:after="0"/>
        <w:contextualSpacing/>
        <w:jc w:val="both"/>
        <w:rPr>
          <w:rFonts w:ascii="Calibri" w:hAnsi="Calibri"/>
          <w:sz w:val="24"/>
          <w:szCs w:val="24"/>
        </w:rPr>
      </w:pPr>
    </w:p>
    <w:p w14:paraId="1E691618" w14:textId="77777777" w:rsidR="00D44DD6" w:rsidRPr="009A010C" w:rsidRDefault="00D44DD6" w:rsidP="00D44DD6">
      <w:pPr>
        <w:pStyle w:val="ListParagraph"/>
        <w:spacing w:before="0" w:after="0"/>
        <w:ind w:left="0"/>
        <w:jc w:val="both"/>
        <w:rPr>
          <w:rFonts w:ascii="Calibri" w:hAnsi="Calibri"/>
          <w:b/>
          <w:bCs/>
          <w:sz w:val="24"/>
          <w:szCs w:val="24"/>
        </w:rPr>
      </w:pPr>
      <w:r w:rsidRPr="009A010C">
        <w:rPr>
          <w:rFonts w:ascii="Calibri" w:hAnsi="Calibri"/>
          <w:sz w:val="24"/>
          <w:szCs w:val="24"/>
        </w:rPr>
        <w:t xml:space="preserve">2. </w:t>
      </w:r>
      <w:r w:rsidRPr="009A010C">
        <w:rPr>
          <w:rFonts w:ascii="Calibri" w:hAnsi="Calibri"/>
          <w:b/>
          <w:bCs/>
          <w:sz w:val="24"/>
          <w:szCs w:val="24"/>
        </w:rPr>
        <w:t xml:space="preserve">Acordul privind implementarea în parteneriat a proiectului, dacă este cazul, inclusiv Hotărârile de aprobare a acestuia </w:t>
      </w:r>
    </w:p>
    <w:p w14:paraId="4081641F" w14:textId="77777777" w:rsidR="00D44DD6" w:rsidRPr="009A010C" w:rsidRDefault="00D44DD6" w:rsidP="00D44DD6">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Anexa 3). </w:t>
      </w:r>
    </w:p>
    <w:p w14:paraId="3EEAC517" w14:textId="77777777" w:rsidR="00D44DD6" w:rsidRPr="009A010C" w:rsidRDefault="00D44DD6" w:rsidP="00D44DD6">
      <w:pPr>
        <w:spacing w:before="0" w:after="0"/>
        <w:contextualSpacing/>
        <w:jc w:val="both"/>
        <w:rPr>
          <w:rFonts w:ascii="Calibri" w:hAnsi="Calibri"/>
          <w:sz w:val="24"/>
          <w:szCs w:val="24"/>
          <w:lang w:eastAsia="en-GB"/>
        </w:rPr>
      </w:pPr>
      <w:r w:rsidRPr="009A010C">
        <w:rPr>
          <w:rFonts w:ascii="Calibri" w:hAnsi="Calibri"/>
          <w:sz w:val="24"/>
          <w:szCs w:val="24"/>
          <w:lang w:eastAsia="en-GB"/>
        </w:rPr>
        <w:t>Totodată, se vor anexa hotărârile/deciziile/ordinele de aprobare a acordului de parteneriat.</w:t>
      </w:r>
    </w:p>
    <w:p w14:paraId="557182A3" w14:textId="0B142200" w:rsidR="00A12D79" w:rsidRPr="009A010C" w:rsidRDefault="00D44DD6" w:rsidP="00A12D79">
      <w:pPr>
        <w:spacing w:before="0" w:after="0"/>
        <w:contextualSpacing/>
        <w:jc w:val="both"/>
        <w:rPr>
          <w:rFonts w:ascii="Calibri" w:hAnsi="Calibri"/>
          <w:sz w:val="24"/>
          <w:szCs w:val="24"/>
        </w:rPr>
      </w:pPr>
      <w:r w:rsidRPr="009A010C">
        <w:rPr>
          <w:rFonts w:ascii="Calibri" w:hAnsi="Calibri"/>
          <w:sz w:val="24"/>
          <w:szCs w:val="24"/>
        </w:rPr>
        <w:t xml:space="preserve"> </w:t>
      </w:r>
    </w:p>
    <w:p w14:paraId="4C81141C" w14:textId="188E6777" w:rsidR="00181E8F" w:rsidRPr="009A010C" w:rsidRDefault="008C243A" w:rsidP="008C243A">
      <w:pPr>
        <w:pStyle w:val="5Normal"/>
        <w:tabs>
          <w:tab w:val="clear" w:pos="567"/>
        </w:tabs>
        <w:rPr>
          <w:rFonts w:ascii="Calibri" w:hAnsi="Calibri"/>
          <w:sz w:val="24"/>
          <w:lang w:eastAsia="en-GB"/>
        </w:rPr>
      </w:pPr>
      <w:r w:rsidRPr="009A010C">
        <w:rPr>
          <w:rFonts w:ascii="Calibri" w:hAnsi="Calibri"/>
          <w:sz w:val="24"/>
          <w:lang w:eastAsia="en-GB"/>
        </w:rPr>
        <w:t>3.</w:t>
      </w:r>
      <w:r w:rsidR="00A12D79" w:rsidRPr="009A010C">
        <w:rPr>
          <w:rFonts w:ascii="Calibri" w:hAnsi="Calibri"/>
          <w:sz w:val="24"/>
          <w:lang w:eastAsia="en-GB"/>
        </w:rPr>
        <w:t xml:space="preserve"> </w:t>
      </w:r>
      <w:r w:rsidR="00181E8F" w:rsidRPr="009A010C">
        <w:rPr>
          <w:rFonts w:ascii="Calibri" w:hAnsi="Calibri"/>
          <w:sz w:val="24"/>
          <w:lang w:eastAsia="en-GB"/>
        </w:rPr>
        <w:t>(</w:t>
      </w:r>
      <w:r w:rsidR="00181E8F" w:rsidRPr="009A010C">
        <w:rPr>
          <w:rFonts w:ascii="Calibri" w:hAnsi="Calibri"/>
          <w:b/>
          <w:bCs/>
          <w:sz w:val="24"/>
          <w:lang w:eastAsia="en-GB"/>
        </w:rPr>
        <w:t xml:space="preserve">dacă e cazul) Hotărârea/Decizia de aprobare a proiectului și a cheltuielilor legate de proiect </w:t>
      </w:r>
      <w:r w:rsidR="00671651" w:rsidRPr="009A010C">
        <w:rPr>
          <w:rFonts w:ascii="Calibri" w:hAnsi="Calibri"/>
          <w:b/>
          <w:bCs/>
          <w:sz w:val="24"/>
          <w:lang w:eastAsia="en-GB"/>
        </w:rPr>
        <w:t xml:space="preserve"> </w:t>
      </w:r>
      <w:r w:rsidR="00181E8F" w:rsidRPr="009A010C">
        <w:rPr>
          <w:rFonts w:ascii="Calibri" w:hAnsi="Calibri"/>
          <w:sz w:val="24"/>
          <w:lang w:eastAsia="en-GB"/>
        </w:rPr>
        <w:t xml:space="preserve">(se va vedea Model </w:t>
      </w:r>
      <w:r w:rsidR="00EC553F" w:rsidRPr="009A010C">
        <w:rPr>
          <w:rFonts w:ascii="Calibri" w:hAnsi="Calibri"/>
          <w:sz w:val="24"/>
          <w:lang w:eastAsia="en-GB"/>
        </w:rPr>
        <w:t>C</w:t>
      </w:r>
      <w:r w:rsidR="00181E8F" w:rsidRPr="009A010C">
        <w:rPr>
          <w:rFonts w:ascii="Calibri" w:hAnsi="Calibri"/>
          <w:sz w:val="24"/>
          <w:lang w:eastAsia="en-GB"/>
        </w:rPr>
        <w:t xml:space="preserve"> - </w:t>
      </w:r>
      <w:r w:rsidR="00181E8F" w:rsidRPr="009A010C">
        <w:rPr>
          <w:rFonts w:ascii="Calibri" w:hAnsi="Calibri"/>
          <w:i/>
          <w:iCs/>
          <w:sz w:val="24"/>
          <w:lang w:eastAsia="en-GB"/>
        </w:rPr>
        <w:t>Model orientativ de hotărâre de aprobare a proiectului, anexat ghidului solicitantului</w:t>
      </w:r>
      <w:r w:rsidR="00181E8F" w:rsidRPr="009A010C">
        <w:rPr>
          <w:rFonts w:ascii="Calibri" w:hAnsi="Calibri"/>
          <w:sz w:val="24"/>
          <w:lang w:eastAsia="en-GB"/>
        </w:rPr>
        <w:t>)</w:t>
      </w:r>
    </w:p>
    <w:p w14:paraId="771EEAB1" w14:textId="27D0AD9A" w:rsidR="00796C48" w:rsidRPr="009A010C" w:rsidRDefault="003A217B" w:rsidP="00724548">
      <w:pPr>
        <w:pStyle w:val="5Normal"/>
        <w:tabs>
          <w:tab w:val="clear" w:pos="567"/>
        </w:tabs>
        <w:rPr>
          <w:rFonts w:ascii="Calibri" w:hAnsi="Calibri"/>
          <w:spacing w:val="0"/>
          <w:sz w:val="24"/>
          <w:lang w:eastAsia="en-GB"/>
        </w:rPr>
      </w:pPr>
      <w:r w:rsidRPr="009A010C">
        <w:rPr>
          <w:rFonts w:ascii="Calibri" w:hAnsi="Calibri"/>
          <w:spacing w:val="0"/>
          <w:sz w:val="24"/>
          <w:lang w:eastAsia="en-GB"/>
        </w:rPr>
        <w:lastRenderedPageBreak/>
        <w:t xml:space="preserve">În cazul proiectelor implementate în parteneriat, toți membrii parteneriatului vor depune această hotărâre (se va vedea Model C - </w:t>
      </w:r>
      <w:r w:rsidRPr="009A010C">
        <w:rPr>
          <w:rFonts w:ascii="Calibri" w:hAnsi="Calibri"/>
          <w:i/>
          <w:iCs/>
          <w:spacing w:val="0"/>
          <w:sz w:val="24"/>
          <w:lang w:eastAsia="en-GB"/>
        </w:rPr>
        <w:t>Model orientativ de hotărâre de aprobare a proiectului, anexat ghidului solicitantului</w:t>
      </w:r>
      <w:r w:rsidRPr="009A010C">
        <w:rPr>
          <w:rFonts w:ascii="Calibri" w:hAnsi="Calibri"/>
          <w:spacing w:val="0"/>
          <w:sz w:val="24"/>
          <w:lang w:eastAsia="en-GB"/>
        </w:rPr>
        <w:t>)</w:t>
      </w:r>
      <w:r w:rsidR="003D68C1" w:rsidRPr="009A010C">
        <w:rPr>
          <w:rFonts w:ascii="Calibri" w:hAnsi="Calibri"/>
          <w:spacing w:val="0"/>
          <w:sz w:val="24"/>
          <w:lang w:eastAsia="en-GB"/>
        </w:rPr>
        <w:t>.</w:t>
      </w:r>
    </w:p>
    <w:p w14:paraId="5A087105" w14:textId="677C61A0" w:rsidR="001C02C9" w:rsidRPr="009A010C" w:rsidRDefault="003B7EFA" w:rsidP="00D92B82">
      <w:pPr>
        <w:pStyle w:val="ListParagraph"/>
        <w:spacing w:before="0" w:after="0"/>
        <w:ind w:left="0"/>
        <w:jc w:val="both"/>
        <w:rPr>
          <w:rFonts w:ascii="Calibri" w:hAnsi="Calibri"/>
          <w:b/>
          <w:bCs/>
          <w:sz w:val="24"/>
          <w:szCs w:val="24"/>
        </w:rPr>
      </w:pPr>
      <w:r w:rsidRPr="009A010C">
        <w:rPr>
          <w:rFonts w:ascii="Calibri" w:eastAsia="Times New Roman" w:hAnsi="Calibri"/>
          <w:sz w:val="24"/>
          <w:szCs w:val="24"/>
        </w:rPr>
        <w:t>4</w:t>
      </w:r>
      <w:r w:rsidR="001C02C9" w:rsidRPr="009A010C">
        <w:rPr>
          <w:rFonts w:ascii="Calibri" w:eastAsia="Times New Roman" w:hAnsi="Calibri"/>
          <w:sz w:val="24"/>
          <w:szCs w:val="24"/>
        </w:rPr>
        <w:t xml:space="preserve">. </w:t>
      </w:r>
      <w:r w:rsidR="001C02C9" w:rsidRPr="009A010C">
        <w:rPr>
          <w:rFonts w:ascii="Calibri" w:hAnsi="Calibri"/>
          <w:b/>
          <w:bCs/>
          <w:sz w:val="24"/>
          <w:szCs w:val="24"/>
        </w:rPr>
        <w:t xml:space="preserve">Documente </w:t>
      </w:r>
      <w:r w:rsidR="00724548" w:rsidRPr="009A010C">
        <w:rPr>
          <w:rFonts w:ascii="Calibri" w:hAnsi="Calibri"/>
          <w:b/>
          <w:bCs/>
          <w:sz w:val="24"/>
          <w:szCs w:val="24"/>
        </w:rPr>
        <w:t>privind dreptul real invocat de solicitant</w:t>
      </w:r>
    </w:p>
    <w:p w14:paraId="10E4C455" w14:textId="29BA2B57" w:rsidR="001C02C9" w:rsidRPr="009A010C" w:rsidRDefault="001C02C9" w:rsidP="001C02C9">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Pentru dovedirea dreptului </w:t>
      </w:r>
      <w:r w:rsidR="003D68C1" w:rsidRPr="009A010C">
        <w:rPr>
          <w:rFonts w:ascii="Calibri" w:hAnsi="Calibri"/>
          <w:sz w:val="24"/>
          <w:szCs w:val="24"/>
          <w:lang w:eastAsia="en-GB"/>
        </w:rPr>
        <w:t>real invocat</w:t>
      </w:r>
      <w:r w:rsidR="00ED2255" w:rsidRPr="009A010C">
        <w:rPr>
          <w:rFonts w:ascii="Calibri" w:hAnsi="Calibri"/>
          <w:sz w:val="24"/>
          <w:szCs w:val="24"/>
          <w:lang w:eastAsia="en-GB"/>
        </w:rPr>
        <w:t xml:space="preserve"> </w:t>
      </w:r>
      <w:r w:rsidRPr="009A010C">
        <w:rPr>
          <w:rFonts w:ascii="Calibri" w:hAnsi="Calibri"/>
          <w:sz w:val="24"/>
          <w:szCs w:val="24"/>
          <w:lang w:eastAsia="en-GB"/>
        </w:rPr>
        <w:t>de asupra imobilelor, existent la momentul depunerii cererii de finanțare, se vor anexa următoarele documente</w:t>
      </w:r>
      <w:r w:rsidRPr="009A010C">
        <w:rPr>
          <w:rFonts w:ascii="Calibri" w:hAnsi="Calibri"/>
          <w:b/>
          <w:bCs/>
          <w:i/>
          <w:iCs/>
          <w:sz w:val="24"/>
          <w:szCs w:val="24"/>
          <w:lang w:eastAsia="en-GB"/>
        </w:rPr>
        <w:t xml:space="preserve">: </w:t>
      </w:r>
    </w:p>
    <w:p w14:paraId="334C997E" w14:textId="335B2056" w:rsidR="001C02C9" w:rsidRPr="009A010C" w:rsidRDefault="001C02C9" w:rsidP="001C02C9">
      <w:pPr>
        <w:numPr>
          <w:ilvl w:val="0"/>
          <w:numId w:val="2"/>
        </w:numPr>
        <w:autoSpaceDE w:val="0"/>
        <w:autoSpaceDN w:val="0"/>
        <w:adjustRightInd w:val="0"/>
        <w:spacing w:before="0" w:after="0"/>
        <w:ind w:left="709"/>
        <w:jc w:val="both"/>
        <w:rPr>
          <w:rFonts w:ascii="Calibri" w:hAnsi="Calibri"/>
          <w:sz w:val="24"/>
          <w:szCs w:val="24"/>
          <w:lang w:eastAsia="en-GB"/>
        </w:rPr>
      </w:pPr>
      <w:r w:rsidRPr="009A010C">
        <w:rPr>
          <w:rFonts w:ascii="Calibri" w:hAnsi="Calibri"/>
          <w:i/>
          <w:iCs/>
          <w:sz w:val="24"/>
          <w:szCs w:val="24"/>
          <w:lang w:eastAsia="en-GB"/>
        </w:rPr>
        <w:t>Extras de carte funciară</w:t>
      </w:r>
      <w:r w:rsidRPr="009A010C">
        <w:rPr>
          <w:rFonts w:ascii="Calibri" w:hAnsi="Calibri"/>
          <w:sz w:val="24"/>
          <w:szCs w:val="24"/>
          <w:lang w:eastAsia="en-GB"/>
        </w:rPr>
        <w:t xml:space="preserve"> din care să rezulte întabularea imobilului şi absența sarcinilor </w:t>
      </w:r>
      <w:r w:rsidR="003D68C1" w:rsidRPr="009A010C">
        <w:rPr>
          <w:rFonts w:ascii="Calibri" w:hAnsi="Calibri"/>
          <w:sz w:val="24"/>
          <w:szCs w:val="24"/>
          <w:lang w:eastAsia="en-GB"/>
        </w:rPr>
        <w:t xml:space="preserve">sau interdicțiilor </w:t>
      </w:r>
      <w:r w:rsidRPr="009A010C">
        <w:rPr>
          <w:rFonts w:ascii="Calibri" w:hAnsi="Calibri"/>
          <w:sz w:val="24"/>
          <w:szCs w:val="24"/>
          <w:lang w:eastAsia="en-GB"/>
        </w:rPr>
        <w:t xml:space="preserve">incompatibile cu </w:t>
      </w:r>
      <w:r w:rsidR="003D68C1" w:rsidRPr="009A010C">
        <w:rPr>
          <w:rFonts w:ascii="Calibri" w:hAnsi="Calibri"/>
          <w:sz w:val="24"/>
          <w:szCs w:val="24"/>
          <w:lang w:eastAsia="en-GB"/>
        </w:rPr>
        <w:t xml:space="preserve">realizarea </w:t>
      </w:r>
      <w:r w:rsidRPr="009A010C">
        <w:rPr>
          <w:rFonts w:ascii="Calibri" w:hAnsi="Calibri"/>
          <w:sz w:val="24"/>
          <w:szCs w:val="24"/>
          <w:lang w:eastAsia="en-GB"/>
        </w:rPr>
        <w:t>investiți</w:t>
      </w:r>
      <w:r w:rsidR="003D68C1" w:rsidRPr="009A010C">
        <w:rPr>
          <w:rFonts w:ascii="Calibri" w:hAnsi="Calibri"/>
          <w:sz w:val="24"/>
          <w:szCs w:val="24"/>
          <w:lang w:eastAsia="en-GB"/>
        </w:rPr>
        <w:t>ei</w:t>
      </w:r>
      <w:r w:rsidRPr="009A010C">
        <w:rPr>
          <w:rFonts w:ascii="Calibri" w:hAnsi="Calibri"/>
          <w:sz w:val="24"/>
          <w:szCs w:val="24"/>
          <w:lang w:eastAsia="en-GB"/>
        </w:rPr>
        <w:t xml:space="preserve">. </w:t>
      </w:r>
    </w:p>
    <w:p w14:paraId="1CA93B7C" w14:textId="647F0FD3" w:rsidR="001C02C9" w:rsidRPr="009A010C" w:rsidRDefault="001C02C9" w:rsidP="001C02C9">
      <w:pPr>
        <w:autoSpaceDE w:val="0"/>
        <w:autoSpaceDN w:val="0"/>
        <w:adjustRightInd w:val="0"/>
        <w:spacing w:before="0" w:after="0"/>
        <w:ind w:left="709"/>
        <w:jc w:val="both"/>
        <w:rPr>
          <w:rFonts w:ascii="Calibri" w:hAnsi="Calibri"/>
          <w:sz w:val="24"/>
          <w:szCs w:val="24"/>
          <w:lang w:eastAsia="en-GB"/>
        </w:rPr>
      </w:pPr>
      <w:r w:rsidRPr="009A010C">
        <w:rPr>
          <w:rFonts w:ascii="Calibri" w:hAnsi="Calibri"/>
          <w:sz w:val="24"/>
          <w:szCs w:val="24"/>
          <w:lang w:eastAsia="en-GB"/>
        </w:rPr>
        <w:t xml:space="preserve">Nu se acceptă înscrierea provizorie a dreptului de administrare. </w:t>
      </w:r>
    </w:p>
    <w:p w14:paraId="235BCD2E" w14:textId="003F9526" w:rsidR="001C02C9" w:rsidRPr="009A010C" w:rsidRDefault="001C02C9" w:rsidP="001C02C9">
      <w:pPr>
        <w:numPr>
          <w:ilvl w:val="0"/>
          <w:numId w:val="2"/>
        </w:numPr>
        <w:autoSpaceDE w:val="0"/>
        <w:autoSpaceDN w:val="0"/>
        <w:adjustRightInd w:val="0"/>
        <w:spacing w:before="0" w:after="0"/>
        <w:ind w:left="709"/>
        <w:jc w:val="both"/>
        <w:rPr>
          <w:rFonts w:ascii="Calibri" w:hAnsi="Calibri"/>
          <w:sz w:val="24"/>
          <w:szCs w:val="24"/>
          <w:lang w:eastAsia="en-GB"/>
        </w:rPr>
      </w:pPr>
      <w:r w:rsidRPr="009A010C">
        <w:rPr>
          <w:rFonts w:ascii="Calibri" w:hAnsi="Calibri"/>
          <w:i/>
          <w:iCs/>
          <w:sz w:val="24"/>
          <w:szCs w:val="24"/>
          <w:lang w:eastAsia="en-GB"/>
        </w:rPr>
        <w:t xml:space="preserve">Plan de amplasament vizat de </w:t>
      </w:r>
      <w:r w:rsidRPr="009A010C">
        <w:rPr>
          <w:rFonts w:ascii="Calibri" w:hAnsi="Calibri"/>
          <w:sz w:val="24"/>
          <w:szCs w:val="24"/>
          <w:lang w:eastAsia="en-GB"/>
        </w:rPr>
        <w:t xml:space="preserve">OCPI pentru imobilele pe care se propune a se realiza investiția în cadrul proiectului, plan în care să fie evidențiate inclusiv numerele cadastrale; </w:t>
      </w:r>
    </w:p>
    <w:p w14:paraId="5FECA99D" w14:textId="77777777" w:rsidR="00796C48" w:rsidRPr="009A010C" w:rsidRDefault="001C02C9" w:rsidP="00796C48">
      <w:pPr>
        <w:numPr>
          <w:ilvl w:val="0"/>
          <w:numId w:val="2"/>
        </w:numPr>
        <w:autoSpaceDE w:val="0"/>
        <w:autoSpaceDN w:val="0"/>
        <w:adjustRightInd w:val="0"/>
        <w:spacing w:before="0" w:after="0"/>
        <w:ind w:left="709"/>
        <w:jc w:val="both"/>
        <w:rPr>
          <w:rFonts w:ascii="Calibri" w:hAnsi="Calibri"/>
          <w:sz w:val="24"/>
          <w:szCs w:val="24"/>
          <w:lang w:eastAsia="en-GB"/>
        </w:rPr>
      </w:pPr>
      <w:r w:rsidRPr="009A010C">
        <w:rPr>
          <w:rFonts w:ascii="Calibri" w:hAnsi="Calibri"/>
          <w:i/>
          <w:iCs/>
          <w:sz w:val="24"/>
          <w:szCs w:val="24"/>
          <w:lang w:eastAsia="en-GB"/>
        </w:rPr>
        <w:t>Tabelul centralizator asupra numerelor cadastrale</w:t>
      </w:r>
      <w:r w:rsidRPr="009A010C">
        <w:rPr>
          <w:rFonts w:ascii="Calibri" w:hAnsi="Calibri"/>
          <w:sz w:val="24"/>
          <w:szCs w:val="24"/>
          <w:lang w:eastAsia="en-GB"/>
        </w:rPr>
        <w:t>, obiectivel</w:t>
      </w:r>
      <w:r w:rsidR="00BB651A" w:rsidRPr="009A010C">
        <w:rPr>
          <w:rFonts w:ascii="Calibri" w:hAnsi="Calibri"/>
          <w:sz w:val="24"/>
          <w:szCs w:val="24"/>
          <w:lang w:eastAsia="en-GB"/>
        </w:rPr>
        <w:t>or</w:t>
      </w:r>
      <w:r w:rsidRPr="009A010C">
        <w:rPr>
          <w:rFonts w:ascii="Calibri" w:hAnsi="Calibri"/>
          <w:sz w:val="24"/>
          <w:szCs w:val="24"/>
          <w:lang w:eastAsia="en-GB"/>
        </w:rPr>
        <w:t xml:space="preserve"> de investiție asupra cărora se realizează </w:t>
      </w:r>
      <w:r w:rsidR="00BB651A" w:rsidRPr="009A010C">
        <w:rPr>
          <w:rFonts w:ascii="Calibri" w:hAnsi="Calibri"/>
          <w:sz w:val="24"/>
          <w:szCs w:val="24"/>
          <w:lang w:eastAsia="en-GB"/>
        </w:rPr>
        <w:t>interventiile propuse</w:t>
      </w:r>
      <w:r w:rsidRPr="009A010C">
        <w:rPr>
          <w:rFonts w:ascii="Calibri" w:hAnsi="Calibri"/>
          <w:sz w:val="24"/>
          <w:szCs w:val="24"/>
          <w:lang w:eastAsia="en-GB"/>
        </w:rPr>
        <w:t xml:space="preserve">, precum și suprafețele aferente – conform modelului anexat Ghidului solicitantului, model </w:t>
      </w:r>
      <w:r w:rsidR="000C0430" w:rsidRPr="009A010C">
        <w:rPr>
          <w:rFonts w:ascii="Calibri" w:hAnsi="Calibri"/>
          <w:sz w:val="24"/>
          <w:szCs w:val="24"/>
          <w:lang w:eastAsia="en-GB"/>
        </w:rPr>
        <w:t>B</w:t>
      </w:r>
      <w:r w:rsidRPr="009A010C">
        <w:rPr>
          <w:rFonts w:ascii="Calibri" w:hAnsi="Calibri"/>
          <w:sz w:val="24"/>
          <w:szCs w:val="24"/>
          <w:lang w:eastAsia="en-GB"/>
        </w:rPr>
        <w:t xml:space="preserve"> la prezentul ghid;</w:t>
      </w:r>
    </w:p>
    <w:p w14:paraId="3129199D" w14:textId="0FAC4C02" w:rsidR="00796C48" w:rsidRPr="009A010C" w:rsidRDefault="00796C48" w:rsidP="00796C48">
      <w:pPr>
        <w:numPr>
          <w:ilvl w:val="0"/>
          <w:numId w:val="2"/>
        </w:numPr>
        <w:autoSpaceDE w:val="0"/>
        <w:autoSpaceDN w:val="0"/>
        <w:adjustRightInd w:val="0"/>
        <w:spacing w:before="0" w:after="0"/>
        <w:ind w:left="709"/>
        <w:jc w:val="both"/>
        <w:rPr>
          <w:rFonts w:ascii="Calibri" w:hAnsi="Calibri"/>
          <w:sz w:val="24"/>
          <w:szCs w:val="24"/>
          <w:lang w:eastAsia="en-GB"/>
        </w:rPr>
      </w:pPr>
      <w:r w:rsidRPr="009A010C">
        <w:rPr>
          <w:rFonts w:ascii="Calibri" w:hAnsi="Calibri"/>
          <w:i/>
          <w:iCs/>
          <w:sz w:val="24"/>
          <w:szCs w:val="24"/>
          <w:lang w:eastAsia="en-GB"/>
        </w:rPr>
        <w:t>Actul prin care se conferă dreptul real solicitat de ghid</w:t>
      </w:r>
      <w:r w:rsidRPr="009A010C">
        <w:rPr>
          <w:rFonts w:ascii="Calibri" w:hAnsi="Calibri"/>
          <w:sz w:val="24"/>
          <w:szCs w:val="24"/>
          <w:lang w:eastAsia="en-GB"/>
        </w:rPr>
        <w:t xml:space="preserve"> (mai putin in cazul dreptului de proprietate) - Hotărârea care să demonstreze că solicitantul detine dreptul care ii permite sa realizeze investiția din care rezulta că menținerea acestui drept va acoperi inclusiv perioada de durabilitate a contractului de finanțare. </w:t>
      </w:r>
    </w:p>
    <w:p w14:paraId="72F10BD0" w14:textId="77777777" w:rsidR="001C02C9" w:rsidRPr="009A010C" w:rsidRDefault="001C02C9" w:rsidP="001C02C9">
      <w:pPr>
        <w:autoSpaceDE w:val="0"/>
        <w:autoSpaceDN w:val="0"/>
        <w:adjustRightInd w:val="0"/>
        <w:spacing w:before="0" w:after="0"/>
        <w:ind w:left="709"/>
        <w:jc w:val="both"/>
        <w:rPr>
          <w:rFonts w:ascii="Calibri" w:hAnsi="Calibri"/>
          <w:sz w:val="24"/>
          <w:szCs w:val="24"/>
          <w:lang w:eastAsia="en-GB"/>
        </w:rPr>
      </w:pPr>
    </w:p>
    <w:p w14:paraId="245F2EBD" w14:textId="77777777" w:rsidR="001C02C9" w:rsidRPr="009A010C" w:rsidRDefault="001C02C9" w:rsidP="001C02C9">
      <w:pPr>
        <w:autoSpaceDE w:val="0"/>
        <w:autoSpaceDN w:val="0"/>
        <w:adjustRightInd w:val="0"/>
        <w:spacing w:before="0" w:after="0"/>
        <w:jc w:val="both"/>
        <w:rPr>
          <w:rFonts w:ascii="Calibri" w:hAnsi="Calibri"/>
          <w:b/>
          <w:bCs/>
          <w:sz w:val="24"/>
          <w:szCs w:val="24"/>
          <w:lang w:eastAsia="en-GB"/>
        </w:rPr>
      </w:pPr>
      <w:r w:rsidRPr="009A010C">
        <w:rPr>
          <w:rFonts w:ascii="Calibri" w:hAnsi="Calibri"/>
          <w:b/>
          <w:bCs/>
          <w:sz w:val="24"/>
          <w:szCs w:val="24"/>
          <w:lang w:eastAsia="en-GB"/>
        </w:rPr>
        <w:t>Toate documentele mentionate anterior trebuie:</w:t>
      </w:r>
    </w:p>
    <w:p w14:paraId="7290CC05" w14:textId="77777777" w:rsidR="001C02C9" w:rsidRPr="009A010C" w:rsidRDefault="001C02C9" w:rsidP="001C02C9">
      <w:pPr>
        <w:numPr>
          <w:ilvl w:val="0"/>
          <w:numId w:val="2"/>
        </w:numPr>
        <w:autoSpaceDE w:val="0"/>
        <w:autoSpaceDN w:val="0"/>
        <w:adjustRightInd w:val="0"/>
        <w:spacing w:before="0" w:after="0"/>
        <w:jc w:val="both"/>
        <w:rPr>
          <w:rFonts w:ascii="Calibri" w:hAnsi="Calibri"/>
          <w:b/>
          <w:bCs/>
          <w:sz w:val="24"/>
          <w:szCs w:val="24"/>
          <w:lang w:eastAsia="en-GB"/>
        </w:rPr>
      </w:pPr>
      <w:r w:rsidRPr="009A010C">
        <w:rPr>
          <w:rFonts w:ascii="Calibri" w:hAnsi="Calibri"/>
          <w:b/>
          <w:bCs/>
          <w:sz w:val="24"/>
          <w:szCs w:val="24"/>
          <w:lang w:eastAsia="en-GB"/>
        </w:rPr>
        <w:t>să fie atotcuprinzătoare pentru datele menționate în cadrul documentației tehnico-economice cu privire la localizarea/poziționarea/suprafața investiției;</w:t>
      </w:r>
    </w:p>
    <w:p w14:paraId="37EFC0F8" w14:textId="77777777" w:rsidR="001C02C9" w:rsidRPr="009A010C" w:rsidRDefault="001C02C9" w:rsidP="001C02C9">
      <w:pPr>
        <w:numPr>
          <w:ilvl w:val="0"/>
          <w:numId w:val="2"/>
        </w:numPr>
        <w:autoSpaceDE w:val="0"/>
        <w:autoSpaceDN w:val="0"/>
        <w:adjustRightInd w:val="0"/>
        <w:spacing w:before="0" w:after="0"/>
        <w:jc w:val="both"/>
        <w:rPr>
          <w:rFonts w:ascii="Calibri" w:hAnsi="Calibri"/>
          <w:b/>
          <w:bCs/>
          <w:sz w:val="24"/>
          <w:szCs w:val="24"/>
          <w:lang w:eastAsia="en-GB"/>
        </w:rPr>
      </w:pPr>
      <w:r w:rsidRPr="009A010C">
        <w:rPr>
          <w:rFonts w:ascii="Calibri" w:hAnsi="Calibri"/>
          <w:b/>
          <w:bCs/>
          <w:sz w:val="24"/>
          <w:szCs w:val="24"/>
          <w:lang w:eastAsia="en-GB"/>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03CACC54" w14:textId="77777777" w:rsidR="001C02C9" w:rsidRPr="009A010C" w:rsidRDefault="001C02C9" w:rsidP="001C02C9">
      <w:pPr>
        <w:numPr>
          <w:ilvl w:val="0"/>
          <w:numId w:val="2"/>
        </w:numPr>
        <w:autoSpaceDE w:val="0"/>
        <w:autoSpaceDN w:val="0"/>
        <w:adjustRightInd w:val="0"/>
        <w:spacing w:before="0" w:after="0"/>
        <w:jc w:val="both"/>
        <w:rPr>
          <w:rFonts w:ascii="Calibri" w:hAnsi="Calibri"/>
          <w:b/>
          <w:bCs/>
          <w:sz w:val="24"/>
          <w:szCs w:val="24"/>
          <w:lang w:eastAsia="en-GB"/>
        </w:rPr>
      </w:pPr>
      <w:r w:rsidRPr="009A010C">
        <w:rPr>
          <w:rFonts w:ascii="Calibri" w:hAnsi="Calibri"/>
          <w:b/>
          <w:bCs/>
          <w:sz w:val="24"/>
          <w:szCs w:val="24"/>
          <w:lang w:eastAsia="en-GB"/>
        </w:rPr>
        <w:t>să acopere inclusiv perioada de durabilitate a contractului de finanțare.</w:t>
      </w:r>
    </w:p>
    <w:p w14:paraId="160D6B04" w14:textId="77777777" w:rsidR="001C02C9" w:rsidRPr="009A010C" w:rsidRDefault="001C02C9" w:rsidP="001C02C9">
      <w:pPr>
        <w:autoSpaceDE w:val="0"/>
        <w:autoSpaceDN w:val="0"/>
        <w:adjustRightInd w:val="0"/>
        <w:spacing w:before="0" w:after="0"/>
        <w:ind w:left="709"/>
        <w:jc w:val="both"/>
        <w:rPr>
          <w:rFonts w:ascii="Calibri" w:hAnsi="Calibri"/>
          <w:sz w:val="24"/>
          <w:szCs w:val="24"/>
          <w:lang w:eastAsia="en-GB"/>
        </w:rPr>
      </w:pPr>
    </w:p>
    <w:p w14:paraId="1BCF2A48" w14:textId="64519A20" w:rsidR="001C02C9" w:rsidRPr="009A010C" w:rsidRDefault="00BB651A" w:rsidP="001C02C9">
      <w:pPr>
        <w:autoSpaceDE w:val="0"/>
        <w:autoSpaceDN w:val="0"/>
        <w:adjustRightInd w:val="0"/>
        <w:spacing w:before="0" w:after="0"/>
        <w:jc w:val="both"/>
        <w:rPr>
          <w:rFonts w:ascii="Calibri" w:hAnsi="Calibri"/>
          <w:sz w:val="24"/>
          <w:szCs w:val="24"/>
        </w:rPr>
      </w:pPr>
      <w:r w:rsidRPr="009A010C">
        <w:rPr>
          <w:rFonts w:ascii="Calibri" w:hAnsi="Calibri"/>
          <w:sz w:val="24"/>
          <w:szCs w:val="24"/>
        </w:rPr>
        <w:t>Dreptul de proprietate, respectiv drepturile reale, după caz, nu pot fi grevate de sarcini, nu pot face obiectul unor garanții, cesionări și nici a unei alte forme de sarcini</w:t>
      </w:r>
      <w:r w:rsidR="003D68C1" w:rsidRPr="009A010C">
        <w:rPr>
          <w:rFonts w:ascii="Calibri" w:hAnsi="Calibri"/>
          <w:sz w:val="24"/>
          <w:szCs w:val="24"/>
        </w:rPr>
        <w:t xml:space="preserve"> sau interdicții</w:t>
      </w:r>
      <w:r w:rsidRPr="009A010C">
        <w:rPr>
          <w:rFonts w:ascii="Calibri" w:hAnsi="Calibri"/>
          <w:sz w:val="24"/>
          <w:szCs w:val="24"/>
        </w:rPr>
        <w:t xml:space="preserve"> care ar putea afecta dreptul de proprietate, respectiv dreptul real,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finanțare/deciziei de finanțare, după caz.</w:t>
      </w:r>
    </w:p>
    <w:p w14:paraId="7595DDFA" w14:textId="77777777" w:rsidR="001C02C9" w:rsidRPr="009A010C" w:rsidRDefault="001C02C9" w:rsidP="001C02C9">
      <w:pPr>
        <w:autoSpaceDE w:val="0"/>
        <w:autoSpaceDN w:val="0"/>
        <w:adjustRightInd w:val="0"/>
        <w:spacing w:before="0" w:after="0"/>
        <w:jc w:val="both"/>
        <w:rPr>
          <w:rFonts w:ascii="Calibri" w:hAnsi="Calibri"/>
          <w:sz w:val="24"/>
          <w:szCs w:val="24"/>
        </w:rPr>
      </w:pPr>
    </w:p>
    <w:p w14:paraId="2AD36111" w14:textId="661D77E1" w:rsidR="007A4EBF" w:rsidRPr="009A010C" w:rsidRDefault="002D6EC8" w:rsidP="007A4EBF">
      <w:pPr>
        <w:autoSpaceDE w:val="0"/>
        <w:autoSpaceDN w:val="0"/>
        <w:adjustRightInd w:val="0"/>
        <w:spacing w:before="0" w:after="0"/>
        <w:jc w:val="both"/>
        <w:rPr>
          <w:rFonts w:ascii="Calibri" w:hAnsi="Calibri"/>
          <w:b/>
          <w:bCs/>
          <w:sz w:val="24"/>
          <w:szCs w:val="24"/>
          <w:lang w:val="fr-FR" w:eastAsia="en-GB"/>
        </w:rPr>
      </w:pPr>
      <w:proofErr w:type="spellStart"/>
      <w:r w:rsidRPr="009A010C">
        <w:rPr>
          <w:rFonts w:ascii="Calibri" w:hAnsi="Calibri"/>
          <w:sz w:val="24"/>
          <w:szCs w:val="24"/>
          <w:lang w:val="fr-FR" w:eastAsia="en-GB"/>
        </w:rPr>
        <w:lastRenderedPageBreak/>
        <w:t>În</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situația</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în</w:t>
      </w:r>
      <w:proofErr w:type="spellEnd"/>
      <w:r w:rsidRPr="009A010C">
        <w:rPr>
          <w:rFonts w:ascii="Calibri" w:hAnsi="Calibri"/>
          <w:sz w:val="24"/>
          <w:szCs w:val="24"/>
          <w:lang w:val="fr-FR" w:eastAsia="en-GB"/>
        </w:rPr>
        <w:t xml:space="preserve"> care </w:t>
      </w:r>
      <w:proofErr w:type="spellStart"/>
      <w:r w:rsidRPr="009A010C">
        <w:rPr>
          <w:rFonts w:ascii="Calibri" w:hAnsi="Calibri"/>
          <w:sz w:val="24"/>
          <w:szCs w:val="24"/>
          <w:lang w:val="fr-FR" w:eastAsia="en-GB"/>
        </w:rPr>
        <w:t>cererea</w:t>
      </w:r>
      <w:proofErr w:type="spellEnd"/>
      <w:r w:rsidRPr="009A010C">
        <w:rPr>
          <w:rFonts w:ascii="Calibri" w:hAnsi="Calibri"/>
          <w:sz w:val="24"/>
          <w:szCs w:val="24"/>
          <w:lang w:val="fr-FR" w:eastAsia="en-GB"/>
        </w:rPr>
        <w:t xml:space="preserve"> de </w:t>
      </w:r>
      <w:proofErr w:type="spellStart"/>
      <w:r w:rsidRPr="009A010C">
        <w:rPr>
          <w:rFonts w:ascii="Calibri" w:hAnsi="Calibri"/>
          <w:sz w:val="24"/>
          <w:szCs w:val="24"/>
          <w:lang w:val="fr-FR" w:eastAsia="en-GB"/>
        </w:rPr>
        <w:t>finanțare</w:t>
      </w:r>
      <w:proofErr w:type="spellEnd"/>
      <w:r w:rsidRPr="009A010C">
        <w:rPr>
          <w:rFonts w:ascii="Calibri" w:hAnsi="Calibri"/>
          <w:sz w:val="24"/>
          <w:szCs w:val="24"/>
          <w:lang w:val="fr-FR" w:eastAsia="en-GB"/>
        </w:rPr>
        <w:t xml:space="preserve"> este </w:t>
      </w:r>
      <w:proofErr w:type="spellStart"/>
      <w:r w:rsidRPr="009A010C">
        <w:rPr>
          <w:rFonts w:ascii="Calibri" w:hAnsi="Calibri"/>
          <w:sz w:val="24"/>
          <w:szCs w:val="24"/>
          <w:lang w:val="fr-FR" w:eastAsia="en-GB"/>
        </w:rPr>
        <w:t>selectată</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pentru</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contractare</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solicitantul</w:t>
      </w:r>
      <w:proofErr w:type="spellEnd"/>
      <w:r w:rsidRPr="009A010C">
        <w:rPr>
          <w:rFonts w:ascii="Calibri" w:hAnsi="Calibri"/>
          <w:sz w:val="24"/>
          <w:szCs w:val="24"/>
          <w:lang w:val="fr-FR" w:eastAsia="en-GB"/>
        </w:rPr>
        <w:t xml:space="preserve"> are </w:t>
      </w:r>
      <w:proofErr w:type="spellStart"/>
      <w:r w:rsidRPr="009A010C">
        <w:rPr>
          <w:rFonts w:ascii="Calibri" w:hAnsi="Calibri"/>
          <w:sz w:val="24"/>
          <w:szCs w:val="24"/>
          <w:lang w:val="fr-FR" w:eastAsia="en-GB"/>
        </w:rPr>
        <w:t>obligația</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să</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asigure</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valabilitatea</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autorizației</w:t>
      </w:r>
      <w:proofErr w:type="spellEnd"/>
      <w:r w:rsidRPr="009A010C">
        <w:rPr>
          <w:rFonts w:ascii="Calibri" w:hAnsi="Calibri"/>
          <w:sz w:val="24"/>
          <w:szCs w:val="24"/>
          <w:lang w:val="fr-FR" w:eastAsia="en-GB"/>
        </w:rPr>
        <w:t xml:space="preserve"> de construire </w:t>
      </w:r>
      <w:proofErr w:type="spellStart"/>
      <w:r w:rsidRPr="009A010C">
        <w:rPr>
          <w:rFonts w:ascii="Calibri" w:hAnsi="Calibri"/>
          <w:sz w:val="24"/>
          <w:szCs w:val="24"/>
          <w:lang w:val="fr-FR" w:eastAsia="en-GB"/>
        </w:rPr>
        <w:t>și</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corespondența</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cu</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obiectivul</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finanțat</w:t>
      </w:r>
      <w:proofErr w:type="spellEnd"/>
      <w:r w:rsidRPr="009A010C">
        <w:rPr>
          <w:rFonts w:ascii="Calibri" w:hAnsi="Calibri"/>
          <w:sz w:val="24"/>
          <w:szCs w:val="24"/>
          <w:lang w:val="fr-FR" w:eastAsia="en-GB"/>
        </w:rPr>
        <w:t xml:space="preserve"> la </w:t>
      </w:r>
      <w:proofErr w:type="spellStart"/>
      <w:r w:rsidRPr="009A010C">
        <w:rPr>
          <w:rFonts w:ascii="Calibri" w:hAnsi="Calibri"/>
          <w:sz w:val="24"/>
          <w:szCs w:val="24"/>
          <w:lang w:val="fr-FR" w:eastAsia="en-GB"/>
        </w:rPr>
        <w:t>semnarea</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contractului</w:t>
      </w:r>
      <w:proofErr w:type="spellEnd"/>
      <w:r w:rsidRPr="009A010C">
        <w:rPr>
          <w:rFonts w:ascii="Calibri" w:hAnsi="Calibri"/>
          <w:sz w:val="24"/>
          <w:szCs w:val="24"/>
          <w:lang w:val="fr-FR" w:eastAsia="en-GB"/>
        </w:rPr>
        <w:t xml:space="preserve"> de </w:t>
      </w:r>
      <w:proofErr w:type="spellStart"/>
      <w:r w:rsidRPr="009A010C">
        <w:rPr>
          <w:rFonts w:ascii="Calibri" w:hAnsi="Calibri"/>
          <w:sz w:val="24"/>
          <w:szCs w:val="24"/>
          <w:lang w:val="fr-FR" w:eastAsia="en-GB"/>
        </w:rPr>
        <w:t>finanțare</w:t>
      </w:r>
      <w:proofErr w:type="spellEnd"/>
      <w:r w:rsidRPr="009A010C">
        <w:rPr>
          <w:rFonts w:ascii="Calibri" w:hAnsi="Calibri"/>
          <w:sz w:val="24"/>
          <w:szCs w:val="24"/>
          <w:lang w:val="fr-FR" w:eastAsia="en-GB"/>
        </w:rPr>
        <w:t>/</w:t>
      </w:r>
      <w:proofErr w:type="spellStart"/>
      <w:r w:rsidRPr="009A010C">
        <w:rPr>
          <w:rFonts w:ascii="Calibri" w:hAnsi="Calibri"/>
          <w:sz w:val="24"/>
          <w:szCs w:val="24"/>
          <w:lang w:val="fr-FR" w:eastAsia="en-GB"/>
        </w:rPr>
        <w:t>emiterea</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deciziei</w:t>
      </w:r>
      <w:proofErr w:type="spellEnd"/>
      <w:r w:rsidRPr="009A010C">
        <w:rPr>
          <w:rFonts w:ascii="Calibri" w:hAnsi="Calibri"/>
          <w:sz w:val="24"/>
          <w:szCs w:val="24"/>
          <w:lang w:val="fr-FR" w:eastAsia="en-GB"/>
        </w:rPr>
        <w:t xml:space="preserve"> de </w:t>
      </w:r>
      <w:proofErr w:type="spellStart"/>
      <w:r w:rsidRPr="009A010C">
        <w:rPr>
          <w:rFonts w:ascii="Calibri" w:hAnsi="Calibri"/>
          <w:sz w:val="24"/>
          <w:szCs w:val="24"/>
          <w:lang w:val="fr-FR" w:eastAsia="en-GB"/>
        </w:rPr>
        <w:t>finanțare</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după</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caz</w:t>
      </w:r>
      <w:proofErr w:type="spellEnd"/>
      <w:r w:rsidRPr="009A010C">
        <w:rPr>
          <w:rFonts w:ascii="Calibri" w:hAnsi="Calibri"/>
          <w:sz w:val="24"/>
          <w:szCs w:val="24"/>
          <w:lang w:val="fr-FR" w:eastAsia="en-GB"/>
        </w:rPr>
        <w:t>.</w:t>
      </w:r>
      <w:r w:rsidR="001C02C9" w:rsidRPr="009A010C">
        <w:rPr>
          <w:rFonts w:ascii="Calibri" w:hAnsi="Calibri"/>
          <w:b/>
          <w:bCs/>
          <w:sz w:val="24"/>
          <w:szCs w:val="24"/>
          <w:lang w:val="fr-FR" w:eastAsia="en-GB"/>
        </w:rPr>
        <w:t xml:space="preserve"> </w:t>
      </w:r>
    </w:p>
    <w:p w14:paraId="42613009" w14:textId="77777777" w:rsidR="007A4EBF" w:rsidRPr="009A010C" w:rsidRDefault="007A4EBF" w:rsidP="007A4EBF">
      <w:pPr>
        <w:autoSpaceDE w:val="0"/>
        <w:autoSpaceDN w:val="0"/>
        <w:adjustRightInd w:val="0"/>
        <w:spacing w:before="0" w:after="0"/>
        <w:jc w:val="both"/>
        <w:rPr>
          <w:rFonts w:ascii="Calibri" w:hAnsi="Calibri"/>
          <w:b/>
          <w:bCs/>
          <w:sz w:val="24"/>
          <w:szCs w:val="24"/>
          <w:lang w:val="fr-FR" w:eastAsia="en-GB"/>
        </w:rPr>
      </w:pPr>
    </w:p>
    <w:p w14:paraId="73DDF816" w14:textId="7C6FAB75" w:rsidR="007A4EBF" w:rsidRPr="009A010C" w:rsidRDefault="003B7EFA" w:rsidP="00724548">
      <w:pPr>
        <w:autoSpaceDE w:val="0"/>
        <w:autoSpaceDN w:val="0"/>
        <w:adjustRightInd w:val="0"/>
        <w:spacing w:before="0" w:after="0"/>
        <w:jc w:val="both"/>
        <w:rPr>
          <w:rFonts w:ascii="Calibri" w:hAnsi="Calibri"/>
          <w:b/>
          <w:bCs/>
          <w:sz w:val="24"/>
          <w:szCs w:val="24"/>
          <w:lang w:val="fr-FR" w:eastAsia="en-GB"/>
        </w:rPr>
      </w:pPr>
      <w:r w:rsidRPr="009A010C">
        <w:rPr>
          <w:rFonts w:ascii="Calibri" w:hAnsi="Calibri"/>
          <w:b/>
          <w:bCs/>
          <w:sz w:val="24"/>
          <w:szCs w:val="24"/>
          <w:lang w:val="fr-FR" w:eastAsia="en-GB"/>
        </w:rPr>
        <w:t>5</w:t>
      </w:r>
      <w:r w:rsidR="007A4EBF" w:rsidRPr="009A010C">
        <w:rPr>
          <w:rFonts w:ascii="Calibri" w:hAnsi="Calibri"/>
          <w:b/>
          <w:bCs/>
          <w:sz w:val="24"/>
          <w:szCs w:val="24"/>
          <w:lang w:val="fr-FR" w:eastAsia="en-GB"/>
        </w:rPr>
        <w:t xml:space="preserve">. </w:t>
      </w:r>
      <w:r w:rsidR="007A4EBF" w:rsidRPr="009A010C">
        <w:rPr>
          <w:rFonts w:ascii="Calibri" w:hAnsi="Calibri"/>
          <w:bCs/>
          <w:sz w:val="24"/>
          <w:szCs w:val="24"/>
        </w:rPr>
        <w:t>În cazul în care clădirea publică este ocupată de alte entități publice decât Solicitantul</w:t>
      </w:r>
      <w:r w:rsidR="00724548" w:rsidRPr="009A010C">
        <w:rPr>
          <w:rFonts w:ascii="Calibri" w:hAnsi="Calibri"/>
          <w:bCs/>
          <w:sz w:val="24"/>
          <w:szCs w:val="24"/>
        </w:rPr>
        <w:t xml:space="preserve">, respectiv </w:t>
      </w:r>
      <w:r w:rsidR="00724548" w:rsidRPr="009A010C">
        <w:rPr>
          <w:rFonts w:ascii="Calibri" w:hAnsi="Calibri"/>
          <w:sz w:val="24"/>
          <w:szCs w:val="24"/>
        </w:rPr>
        <w:t>i</w:t>
      </w:r>
      <w:r w:rsidR="00724548" w:rsidRPr="009A010C">
        <w:rPr>
          <w:rFonts w:asciiTheme="minorHAnsi" w:hAnsiTheme="minorHAnsi" w:cstheme="minorHAnsi"/>
          <w:sz w:val="24"/>
          <w:szCs w:val="24"/>
        </w:rPr>
        <w:t>nstituții de învățământ de stat (învățământul preșcolar)</w:t>
      </w:r>
      <w:r w:rsidR="007A4EBF" w:rsidRPr="009A010C">
        <w:rPr>
          <w:rFonts w:ascii="Calibri" w:hAnsi="Calibri"/>
          <w:bCs/>
          <w:sz w:val="24"/>
          <w:szCs w:val="24"/>
        </w:rPr>
        <w:t xml:space="preserve">, </w:t>
      </w:r>
      <w:r w:rsidR="007A4EBF" w:rsidRPr="009A010C">
        <w:rPr>
          <w:rFonts w:ascii="Calibri" w:hAnsi="Calibri"/>
          <w:b/>
          <w:sz w:val="24"/>
          <w:szCs w:val="24"/>
        </w:rPr>
        <w:t>Declaraţia ocupantului</w:t>
      </w:r>
      <w:r w:rsidR="007A4EBF" w:rsidRPr="009A010C">
        <w:rPr>
          <w:rFonts w:ascii="Calibri" w:hAnsi="Calibri"/>
          <w:bCs/>
          <w:sz w:val="24"/>
          <w:szCs w:val="24"/>
        </w:rPr>
        <w:t xml:space="preserve">, prin care îşi exprimă acordul </w:t>
      </w:r>
      <w:proofErr w:type="gramStart"/>
      <w:r w:rsidR="007A4EBF" w:rsidRPr="009A010C">
        <w:rPr>
          <w:rFonts w:ascii="Calibri" w:hAnsi="Calibri"/>
          <w:bCs/>
          <w:sz w:val="24"/>
          <w:szCs w:val="24"/>
        </w:rPr>
        <w:t>ca</w:t>
      </w:r>
      <w:proofErr w:type="gramEnd"/>
      <w:r w:rsidR="007A4EBF" w:rsidRPr="009A010C">
        <w:rPr>
          <w:rFonts w:ascii="Calibri" w:hAnsi="Calibri"/>
          <w:bCs/>
          <w:sz w:val="24"/>
          <w:szCs w:val="24"/>
        </w:rPr>
        <w:t xml:space="preserve"> Solicitantul să realizeze investiția.</w:t>
      </w:r>
    </w:p>
    <w:p w14:paraId="7296748D" w14:textId="3A959B53" w:rsidR="00181E8F" w:rsidRPr="009A010C" w:rsidRDefault="003B7EFA" w:rsidP="001C02C9">
      <w:pPr>
        <w:pStyle w:val="5Normal"/>
        <w:rPr>
          <w:rFonts w:ascii="Calibri" w:hAnsi="Calibri"/>
          <w:b/>
          <w:snapToGrid w:val="0"/>
          <w:sz w:val="24"/>
        </w:rPr>
      </w:pPr>
      <w:r w:rsidRPr="009A010C">
        <w:rPr>
          <w:rFonts w:ascii="Calibri" w:eastAsia="Times New Roman" w:hAnsi="Calibri"/>
          <w:sz w:val="24"/>
        </w:rPr>
        <w:t>6</w:t>
      </w:r>
      <w:r w:rsidR="007A4EBF" w:rsidRPr="009A010C">
        <w:rPr>
          <w:rFonts w:ascii="Calibri" w:eastAsia="Times New Roman" w:hAnsi="Calibri"/>
          <w:sz w:val="24"/>
        </w:rPr>
        <w:t xml:space="preserve">. </w:t>
      </w:r>
      <w:r w:rsidR="00181E8F" w:rsidRPr="009A010C">
        <w:rPr>
          <w:rFonts w:ascii="Calibri" w:hAnsi="Calibri"/>
          <w:b/>
          <w:sz w:val="24"/>
        </w:rPr>
        <w:t>Planul de monitorizare a proiectului (</w:t>
      </w:r>
      <w:r w:rsidR="00181E8F" w:rsidRPr="009A010C">
        <w:rPr>
          <w:rFonts w:ascii="Calibri" w:hAnsi="Calibri"/>
          <w:b/>
          <w:snapToGrid w:val="0"/>
          <w:sz w:val="24"/>
        </w:rPr>
        <w:t>Anexa 2)</w:t>
      </w:r>
    </w:p>
    <w:p w14:paraId="110240A2" w14:textId="4C99B462" w:rsidR="00181E8F" w:rsidRPr="009A010C" w:rsidRDefault="003B7EFA" w:rsidP="001C02C9">
      <w:pPr>
        <w:pStyle w:val="5Normal"/>
        <w:rPr>
          <w:rFonts w:ascii="Calibri" w:hAnsi="Calibri"/>
          <w:b/>
          <w:sz w:val="24"/>
          <w:lang w:eastAsia="en-GB"/>
        </w:rPr>
      </w:pPr>
      <w:r w:rsidRPr="009A010C">
        <w:rPr>
          <w:rFonts w:ascii="Calibri" w:hAnsi="Calibri"/>
          <w:bCs/>
          <w:sz w:val="24"/>
          <w:lang w:eastAsia="en-GB"/>
        </w:rPr>
        <w:t>7</w:t>
      </w:r>
      <w:r w:rsidR="007A4EBF" w:rsidRPr="009A010C">
        <w:rPr>
          <w:rFonts w:ascii="Calibri" w:hAnsi="Calibri"/>
          <w:bCs/>
          <w:sz w:val="24"/>
          <w:lang w:eastAsia="en-GB"/>
        </w:rPr>
        <w:t xml:space="preserve">. </w:t>
      </w:r>
      <w:r w:rsidR="00181E8F" w:rsidRPr="009A010C">
        <w:rPr>
          <w:rFonts w:ascii="Calibri" w:hAnsi="Calibri"/>
          <w:b/>
          <w:sz w:val="24"/>
          <w:lang w:eastAsia="en-GB"/>
        </w:rPr>
        <w:t>Certificat de atestare fiscală</w:t>
      </w:r>
      <w:r w:rsidR="00181E8F" w:rsidRPr="009A010C">
        <w:rPr>
          <w:rFonts w:ascii="Calibri" w:hAnsi="Calibri"/>
          <w:bCs/>
          <w:sz w:val="24"/>
          <w:lang w:eastAsia="en-GB"/>
        </w:rPr>
        <w:t xml:space="preserve">, </w:t>
      </w:r>
      <w:r w:rsidR="00181E8F" w:rsidRPr="009A010C">
        <w:rPr>
          <w:rFonts w:ascii="Calibri" w:hAnsi="Calibri"/>
          <w:sz w:val="24"/>
          <w:lang w:eastAsia="en-GB"/>
        </w:rPr>
        <w:t xml:space="preserve">referitor la obligațiile de plată la bugetul local și bugetul de stat, al solicitantului din care să reiasă că solicitantul și-a achitat obligațiile de plată nete la bugetul de stat și respectiv, bugetul local, în cuantumul stabilit de legislația în vigoare. Certificatele de atestare fiscală trebuie să fie în termen de valabilitate. </w:t>
      </w:r>
    </w:p>
    <w:p w14:paraId="1E7640A0" w14:textId="77262147" w:rsidR="00181E8F" w:rsidRPr="009A010C" w:rsidRDefault="003B7EFA" w:rsidP="001C02C9">
      <w:pPr>
        <w:pStyle w:val="5Normal"/>
        <w:tabs>
          <w:tab w:val="clear" w:pos="567"/>
        </w:tabs>
        <w:rPr>
          <w:rFonts w:ascii="Calibri" w:hAnsi="Calibri"/>
          <w:b/>
          <w:sz w:val="24"/>
          <w:lang w:eastAsia="en-GB"/>
        </w:rPr>
      </w:pPr>
      <w:r w:rsidRPr="009A010C">
        <w:rPr>
          <w:rFonts w:ascii="Calibri" w:hAnsi="Calibri"/>
          <w:b/>
          <w:sz w:val="24"/>
          <w:lang w:eastAsia="en-GB"/>
        </w:rPr>
        <w:t>8</w:t>
      </w:r>
      <w:r w:rsidR="007A4EBF" w:rsidRPr="009A010C">
        <w:rPr>
          <w:rFonts w:ascii="Calibri" w:hAnsi="Calibri"/>
          <w:b/>
          <w:sz w:val="24"/>
          <w:lang w:eastAsia="en-GB"/>
        </w:rPr>
        <w:t xml:space="preserve">. </w:t>
      </w:r>
      <w:r w:rsidR="00181E8F" w:rsidRPr="009A010C">
        <w:rPr>
          <w:rFonts w:ascii="Calibri" w:hAnsi="Calibri"/>
          <w:b/>
          <w:sz w:val="24"/>
          <w:lang w:eastAsia="en-GB"/>
        </w:rPr>
        <w:t>Certificatul de cazier fiscal al solicitantului</w:t>
      </w:r>
    </w:p>
    <w:p w14:paraId="3999EF53" w14:textId="1DD029B7" w:rsidR="00181E8F" w:rsidRPr="009A010C" w:rsidRDefault="00181E8F" w:rsidP="00671651">
      <w:pPr>
        <w:pStyle w:val="5Normal"/>
        <w:tabs>
          <w:tab w:val="clear" w:pos="567"/>
        </w:tabs>
        <w:rPr>
          <w:rFonts w:ascii="Calibri" w:hAnsi="Calibri"/>
          <w:b/>
          <w:bCs/>
          <w:sz w:val="24"/>
          <w:lang w:eastAsia="en-GB"/>
        </w:rPr>
      </w:pPr>
      <w:r w:rsidRPr="009A010C">
        <w:rPr>
          <w:rFonts w:ascii="Calibri" w:hAnsi="Calibri"/>
          <w:bCs/>
          <w:sz w:val="24"/>
          <w:lang w:eastAsia="en-GB"/>
        </w:rPr>
        <w:t>Certificatul de cazier fiscal trebuie să fie în termen de valabilitate.</w:t>
      </w:r>
    </w:p>
    <w:p w14:paraId="15D330F4" w14:textId="0998DFEA" w:rsidR="001C02C9" w:rsidRPr="009A010C" w:rsidRDefault="003B7EFA" w:rsidP="001C02C9">
      <w:pPr>
        <w:pStyle w:val="5Normal"/>
        <w:tabs>
          <w:tab w:val="clear" w:pos="567"/>
        </w:tabs>
        <w:rPr>
          <w:rFonts w:ascii="Calibri" w:hAnsi="Calibri"/>
          <w:b/>
          <w:bCs/>
          <w:sz w:val="24"/>
          <w:lang w:eastAsia="en-GB"/>
        </w:rPr>
      </w:pPr>
      <w:r w:rsidRPr="009A010C">
        <w:rPr>
          <w:rFonts w:ascii="Calibri" w:hAnsi="Calibri"/>
          <w:b/>
          <w:sz w:val="24"/>
          <w:lang w:eastAsia="en-GB"/>
        </w:rPr>
        <w:t>9</w:t>
      </w:r>
      <w:r w:rsidR="007A4EBF" w:rsidRPr="009A010C">
        <w:rPr>
          <w:rFonts w:ascii="Calibri" w:hAnsi="Calibri"/>
          <w:b/>
          <w:sz w:val="24"/>
          <w:lang w:eastAsia="en-GB"/>
        </w:rPr>
        <w:t xml:space="preserve">. </w:t>
      </w:r>
      <w:r w:rsidR="00181E8F" w:rsidRPr="009A010C">
        <w:rPr>
          <w:rFonts w:ascii="Calibri" w:hAnsi="Calibri"/>
          <w:b/>
          <w:sz w:val="24"/>
          <w:lang w:eastAsia="en-GB"/>
        </w:rPr>
        <w:t>Formularul bugetar "Fişa proiectului finanțat/propus la finanțare în cadrul programelor aferente Politicii de coeziune a Uniunii Europene</w:t>
      </w:r>
      <w:r w:rsidR="00181E8F" w:rsidRPr="009A010C">
        <w:rPr>
          <w:rFonts w:ascii="Calibri" w:hAnsi="Calibri"/>
          <w:bCs/>
          <w:sz w:val="24"/>
          <w:lang w:eastAsia="en-GB"/>
        </w:rPr>
        <w:t>"</w:t>
      </w:r>
      <w:r w:rsidR="00181E8F" w:rsidRPr="009A010C">
        <w:rPr>
          <w:rFonts w:ascii="Calibri" w:hAnsi="Calibri"/>
          <w:sz w:val="24"/>
          <w:lang w:eastAsia="en-GB"/>
        </w:rPr>
        <w:t>, prevăzut de Scrisoarea-cadru privind contextul macroeconomic, în conformitate cu HG nr. 829/2022</w:t>
      </w:r>
      <w:r w:rsidR="003F1255" w:rsidRPr="009A010C">
        <w:t xml:space="preserve"> </w:t>
      </w:r>
      <w:r w:rsidR="003F1255" w:rsidRPr="009A010C">
        <w:rPr>
          <w:rFonts w:ascii="Calibri" w:hAnsi="Calibri"/>
          <w:sz w:val="24"/>
          <w:lang w:eastAsia="en-GB"/>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00181E8F" w:rsidRPr="009A010C">
        <w:rPr>
          <w:rFonts w:ascii="Calibri" w:hAnsi="Calibri"/>
          <w:sz w:val="24"/>
          <w:lang w:eastAsia="en-GB"/>
        </w:rPr>
        <w:t>.</w:t>
      </w:r>
    </w:p>
    <w:p w14:paraId="64545045" w14:textId="48D2C157" w:rsidR="00181E8F" w:rsidRPr="009A010C" w:rsidRDefault="001C02C9" w:rsidP="001C02C9">
      <w:pPr>
        <w:pStyle w:val="5Normal"/>
        <w:tabs>
          <w:tab w:val="clear" w:pos="567"/>
        </w:tabs>
        <w:rPr>
          <w:rFonts w:ascii="Calibri" w:hAnsi="Calibri"/>
          <w:bCs/>
          <w:sz w:val="24"/>
          <w:lang w:eastAsia="en-GB"/>
        </w:rPr>
      </w:pPr>
      <w:r w:rsidRPr="009A010C">
        <w:rPr>
          <w:rFonts w:ascii="Calibri" w:hAnsi="Calibri"/>
          <w:b/>
          <w:sz w:val="24"/>
          <w:lang w:eastAsia="en-GB"/>
        </w:rPr>
        <w:t>1</w:t>
      </w:r>
      <w:r w:rsidR="003B7EFA" w:rsidRPr="009A010C">
        <w:rPr>
          <w:rFonts w:ascii="Calibri" w:hAnsi="Calibri"/>
          <w:b/>
          <w:sz w:val="24"/>
          <w:lang w:eastAsia="en-GB"/>
        </w:rPr>
        <w:t>0</w:t>
      </w:r>
      <w:r w:rsidRPr="009A010C">
        <w:rPr>
          <w:rFonts w:ascii="Calibri" w:hAnsi="Calibri"/>
          <w:b/>
          <w:sz w:val="24"/>
          <w:lang w:eastAsia="en-GB"/>
        </w:rPr>
        <w:t xml:space="preserve">. </w:t>
      </w:r>
      <w:r w:rsidR="00181E8F" w:rsidRPr="009A010C">
        <w:rPr>
          <w:rFonts w:ascii="Calibri" w:hAnsi="Calibri"/>
          <w:b/>
          <w:sz w:val="24"/>
          <w:lang w:eastAsia="en-GB"/>
        </w:rPr>
        <w:t>Formularul nr. 1 - Fişă de fundamentare</w:t>
      </w:r>
      <w:r w:rsidR="00181E8F" w:rsidRPr="009A010C">
        <w:rPr>
          <w:rFonts w:ascii="Calibri" w:hAnsi="Calibri"/>
          <w:bCs/>
          <w:sz w:val="24"/>
          <w:lang w:eastAsia="en-GB"/>
        </w:rPr>
        <w:t xml:space="preserve"> - Proiect propus la finanţare/finanţat din fonduri europene în conformitate cu HG nr. 829/2022</w:t>
      </w:r>
      <w:r w:rsidR="003F1255" w:rsidRPr="009A010C">
        <w:t xml:space="preserve"> </w:t>
      </w:r>
      <w:r w:rsidR="003F1255" w:rsidRPr="009A010C">
        <w:rPr>
          <w:rFonts w:ascii="Calibri" w:hAnsi="Calibri"/>
          <w:bCs/>
          <w:sz w:val="24"/>
          <w:lang w:eastAsia="en-GB"/>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00181E8F" w:rsidRPr="009A010C">
        <w:rPr>
          <w:rFonts w:ascii="Calibri" w:hAnsi="Calibri"/>
          <w:bCs/>
          <w:sz w:val="24"/>
          <w:lang w:eastAsia="en-GB"/>
        </w:rPr>
        <w:t>.</w:t>
      </w:r>
    </w:p>
    <w:p w14:paraId="08CFCFC8" w14:textId="4557BA77" w:rsidR="00285F0C" w:rsidRPr="009A010C" w:rsidRDefault="00285F0C" w:rsidP="00285F0C">
      <w:pPr>
        <w:pStyle w:val="5Normal"/>
        <w:rPr>
          <w:rFonts w:ascii="Calibri" w:hAnsi="Calibri"/>
          <w:b/>
          <w:sz w:val="24"/>
          <w:lang w:eastAsia="en-GB"/>
        </w:rPr>
      </w:pPr>
      <w:r w:rsidRPr="009A010C">
        <w:rPr>
          <w:rFonts w:ascii="Calibri" w:hAnsi="Calibri"/>
          <w:b/>
          <w:sz w:val="24"/>
          <w:lang w:eastAsia="en-GB"/>
        </w:rPr>
        <w:t>11. Cazierul judiciar al solicitanțului/partenerilor, dacă este cazul.</w:t>
      </w:r>
    </w:p>
    <w:p w14:paraId="72AA5E46" w14:textId="77777777" w:rsidR="00285F0C" w:rsidRPr="009A010C" w:rsidRDefault="00285F0C" w:rsidP="00285F0C">
      <w:pPr>
        <w:pStyle w:val="5Normal"/>
        <w:rPr>
          <w:rFonts w:ascii="Calibri" w:hAnsi="Calibri"/>
          <w:bCs/>
          <w:sz w:val="24"/>
          <w:lang w:eastAsia="en-GB"/>
        </w:rPr>
      </w:pPr>
      <w:r w:rsidRPr="009A010C">
        <w:rPr>
          <w:rFonts w:ascii="Calibri" w:hAnsi="Calibri"/>
          <w:bCs/>
          <w:sz w:val="24"/>
          <w:lang w:eastAsia="en-GB"/>
        </w:rPr>
        <w:t>În cazul parteneriatelor toți membrii parteneriatului vor prezenta acest document.</w:t>
      </w:r>
    </w:p>
    <w:p w14:paraId="14FF62AA" w14:textId="477C3C6A" w:rsidR="00285F0C" w:rsidRPr="009A010C" w:rsidRDefault="00285F0C" w:rsidP="00ED57FC">
      <w:pPr>
        <w:pStyle w:val="5Normal"/>
        <w:numPr>
          <w:ilvl w:val="0"/>
          <w:numId w:val="54"/>
        </w:numPr>
        <w:ind w:left="284" w:hanging="284"/>
        <w:rPr>
          <w:rFonts w:ascii="Calibri" w:hAnsi="Calibri"/>
          <w:b/>
          <w:sz w:val="24"/>
          <w:lang w:eastAsia="en-GB"/>
        </w:rPr>
      </w:pPr>
      <w:r w:rsidRPr="009A010C">
        <w:rPr>
          <w:rFonts w:ascii="Calibri" w:hAnsi="Calibri"/>
          <w:b/>
          <w:sz w:val="24"/>
          <w:lang w:eastAsia="en-GB"/>
        </w:rPr>
        <w:t>Cazierul judiciar al reprezentantului legal.</w:t>
      </w:r>
    </w:p>
    <w:p w14:paraId="0C8514BB" w14:textId="0D28F925" w:rsidR="00285F0C" w:rsidRPr="009A010C" w:rsidRDefault="00285F0C" w:rsidP="00E34429">
      <w:pPr>
        <w:pStyle w:val="5Normal"/>
        <w:rPr>
          <w:rFonts w:ascii="Calibri" w:hAnsi="Calibri"/>
          <w:bCs/>
          <w:sz w:val="24"/>
          <w:lang w:eastAsia="en-GB"/>
        </w:rPr>
      </w:pPr>
      <w:r w:rsidRPr="009A010C">
        <w:rPr>
          <w:rFonts w:ascii="Calibri" w:hAnsi="Calibri"/>
          <w:bCs/>
          <w:sz w:val="24"/>
          <w:lang w:eastAsia="en-GB"/>
        </w:rPr>
        <w:t>În cazul parteneriatelor toți membrii parteneriatului vor prezenta acest document.</w:t>
      </w:r>
    </w:p>
    <w:p w14:paraId="11986446" w14:textId="4B23FA70" w:rsidR="00181E8F" w:rsidRPr="009A010C" w:rsidRDefault="00EE7AAB" w:rsidP="00EE7AAB">
      <w:pPr>
        <w:pStyle w:val="5Normal"/>
        <w:tabs>
          <w:tab w:val="clear" w:pos="567"/>
        </w:tabs>
        <w:rPr>
          <w:rFonts w:ascii="Calibri" w:hAnsi="Calibri"/>
          <w:sz w:val="24"/>
          <w:lang w:eastAsia="en-GB"/>
        </w:rPr>
      </w:pPr>
      <w:r w:rsidRPr="009A010C">
        <w:rPr>
          <w:rFonts w:ascii="Calibri" w:hAnsi="Calibri"/>
          <w:b/>
          <w:sz w:val="24"/>
          <w:lang w:eastAsia="en-GB"/>
        </w:rPr>
        <w:t>1</w:t>
      </w:r>
      <w:r w:rsidR="00E34429" w:rsidRPr="009A010C">
        <w:rPr>
          <w:rFonts w:ascii="Calibri" w:hAnsi="Calibri"/>
          <w:b/>
          <w:sz w:val="24"/>
          <w:lang w:eastAsia="en-GB"/>
        </w:rPr>
        <w:t>4</w:t>
      </w:r>
      <w:r w:rsidRPr="009A010C">
        <w:rPr>
          <w:rFonts w:ascii="Calibri" w:hAnsi="Calibri"/>
          <w:b/>
          <w:sz w:val="24"/>
          <w:lang w:eastAsia="en-GB"/>
        </w:rPr>
        <w:t xml:space="preserve">. </w:t>
      </w:r>
      <w:r w:rsidR="00181E8F" w:rsidRPr="009A010C">
        <w:rPr>
          <w:rFonts w:ascii="Calibri" w:hAnsi="Calibri"/>
          <w:b/>
          <w:sz w:val="24"/>
          <w:lang w:eastAsia="en-GB"/>
        </w:rPr>
        <w:t>Alte documente:</w:t>
      </w:r>
    </w:p>
    <w:p w14:paraId="20EA86A8" w14:textId="77777777" w:rsidR="008F4EEA" w:rsidRPr="009A010C" w:rsidRDefault="008F4EEA" w:rsidP="008F4EEA">
      <w:pPr>
        <w:numPr>
          <w:ilvl w:val="0"/>
          <w:numId w:val="2"/>
        </w:numPr>
        <w:spacing w:before="0" w:after="0"/>
        <w:ind w:left="720"/>
        <w:jc w:val="both"/>
        <w:rPr>
          <w:rFonts w:ascii="Calibri" w:hAnsi="Calibri"/>
          <w:bCs/>
          <w:sz w:val="24"/>
          <w:szCs w:val="24"/>
        </w:rPr>
      </w:pPr>
      <w:r w:rsidRPr="009A010C">
        <w:rPr>
          <w:rFonts w:ascii="Calibri" w:hAnsi="Calibri"/>
          <w:bCs/>
          <w:sz w:val="24"/>
          <w:szCs w:val="24"/>
        </w:rPr>
        <w:t>CV</w:t>
      </w:r>
      <w:r w:rsidRPr="009A010C">
        <w:rPr>
          <w:rFonts w:ascii="Calibri" w:hAnsi="Calibri"/>
          <w:b/>
          <w:sz w:val="24"/>
          <w:szCs w:val="24"/>
        </w:rPr>
        <w:t>-</w:t>
      </w:r>
      <w:r w:rsidRPr="009A010C">
        <w:rPr>
          <w:rFonts w:ascii="Calibri" w:hAnsi="Calibri"/>
          <w:sz w:val="24"/>
          <w:szCs w:val="24"/>
        </w:rPr>
        <w:t xml:space="preserve">urile membrilor echipei de proiect şi fişele de post (în cazul în care echipa de proiect a fost stabilită), </w:t>
      </w:r>
      <w:r w:rsidRPr="009A010C">
        <w:rPr>
          <w:rFonts w:ascii="Calibri" w:hAnsi="Calibri"/>
          <w:bCs/>
          <w:sz w:val="24"/>
          <w:szCs w:val="24"/>
        </w:rPr>
        <w:t>doar dacă informațiile nu se regăsesc completate în modelul standard al cererii de finanțare, secțiunea dedicate.</w:t>
      </w:r>
    </w:p>
    <w:p w14:paraId="603C8BF5" w14:textId="77777777" w:rsidR="008F4EEA" w:rsidRPr="009A010C" w:rsidRDefault="008F4EEA" w:rsidP="008F4EEA">
      <w:pPr>
        <w:numPr>
          <w:ilvl w:val="0"/>
          <w:numId w:val="2"/>
        </w:numPr>
        <w:spacing w:before="0" w:after="0"/>
        <w:ind w:left="720"/>
        <w:jc w:val="both"/>
        <w:rPr>
          <w:rFonts w:ascii="Calibri" w:hAnsi="Calibri"/>
          <w:sz w:val="24"/>
          <w:szCs w:val="24"/>
        </w:rPr>
      </w:pPr>
      <w:r w:rsidRPr="009A010C">
        <w:rPr>
          <w:rFonts w:ascii="Calibri" w:hAnsi="Calibri"/>
          <w:sz w:val="24"/>
          <w:szCs w:val="24"/>
        </w:rPr>
        <w:lastRenderedPageBreak/>
        <w:t>Orice alte documente care se consideră a fi necesare pentru demonstrarea criteriilor de eligibilitate;</w:t>
      </w:r>
    </w:p>
    <w:p w14:paraId="0DD2274D" w14:textId="77777777" w:rsidR="008F4EEA" w:rsidRPr="009A010C" w:rsidRDefault="008F4EEA" w:rsidP="008F4EEA">
      <w:pPr>
        <w:numPr>
          <w:ilvl w:val="0"/>
          <w:numId w:val="2"/>
        </w:numPr>
        <w:spacing w:before="0" w:after="0"/>
        <w:ind w:left="720"/>
        <w:jc w:val="both"/>
        <w:rPr>
          <w:rFonts w:ascii="Calibri" w:hAnsi="Calibri"/>
          <w:sz w:val="24"/>
          <w:szCs w:val="24"/>
        </w:rPr>
      </w:pPr>
      <w:r w:rsidRPr="009A010C">
        <w:rPr>
          <w:rFonts w:ascii="Calibri" w:hAnsi="Calibri"/>
          <w:sz w:val="24"/>
          <w:szCs w:val="24"/>
          <w:lang w:eastAsia="en-GB"/>
        </w:rPr>
        <w:t xml:space="preserve">In cazul monumentelor istorice, se va anexa documentul ce stabilește clasarea. </w:t>
      </w:r>
    </w:p>
    <w:p w14:paraId="523A5AA9" w14:textId="77777777" w:rsidR="008F4EEA" w:rsidRPr="009A010C" w:rsidRDefault="008F4EEA" w:rsidP="00E07D7E">
      <w:pPr>
        <w:numPr>
          <w:ilvl w:val="0"/>
          <w:numId w:val="22"/>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şi Cultelor. </w:t>
      </w:r>
    </w:p>
    <w:p w14:paraId="23B4ED3F" w14:textId="77777777" w:rsidR="008F4EEA" w:rsidRPr="009A010C" w:rsidRDefault="008F4EEA" w:rsidP="00E07D7E">
      <w:pPr>
        <w:numPr>
          <w:ilvl w:val="0"/>
          <w:numId w:val="22"/>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w:t>
      </w:r>
    </w:p>
    <w:p w14:paraId="6EFE5A48" w14:textId="77777777" w:rsidR="008F4EEA" w:rsidRPr="009A010C" w:rsidRDefault="008F4EEA" w:rsidP="008F4EEA">
      <w:pPr>
        <w:autoSpaceDE w:val="0"/>
        <w:autoSpaceDN w:val="0"/>
        <w:adjustRightInd w:val="0"/>
        <w:spacing w:before="0" w:after="0"/>
        <w:ind w:left="1080"/>
        <w:jc w:val="both"/>
        <w:rPr>
          <w:rFonts w:ascii="Calibri" w:hAnsi="Calibri"/>
          <w:sz w:val="24"/>
          <w:szCs w:val="24"/>
          <w:lang w:eastAsia="en-GB"/>
        </w:rPr>
      </w:pPr>
      <w:r w:rsidRPr="009A010C">
        <w:rPr>
          <w:rFonts w:ascii="Calibri" w:hAnsi="Calibri"/>
          <w:sz w:val="24"/>
          <w:szCs w:val="24"/>
          <w:lang w:eastAsia="en-GB"/>
        </w:rPr>
        <w:t>Este suficientă anexarea paginii/paginilor relevante din document, dacă se poate identifica MO în care a fost publicat Ordinul de clasare.</w:t>
      </w:r>
    </w:p>
    <w:p w14:paraId="366B238B" w14:textId="411CE7DB" w:rsidR="00671651" w:rsidRPr="009A010C" w:rsidRDefault="008F4EEA" w:rsidP="003F1255">
      <w:pPr>
        <w:pStyle w:val="5Normal"/>
        <w:tabs>
          <w:tab w:val="clear" w:pos="567"/>
        </w:tabs>
        <w:rPr>
          <w:rFonts w:ascii="Calibri" w:hAnsi="Calibri"/>
          <w:b/>
          <w:sz w:val="24"/>
          <w:lang w:eastAsia="en-GB"/>
        </w:rPr>
      </w:pPr>
      <w:r w:rsidRPr="009A010C">
        <w:rPr>
          <w:rFonts w:ascii="Calibri" w:hAnsi="Calibri"/>
          <w:b/>
          <w:sz w:val="24"/>
          <w:lang w:eastAsia="en-GB"/>
        </w:rPr>
        <w:t>1</w:t>
      </w:r>
      <w:r w:rsidR="007C1473" w:rsidRPr="009A010C">
        <w:rPr>
          <w:rFonts w:ascii="Calibri" w:hAnsi="Calibri"/>
          <w:b/>
          <w:sz w:val="24"/>
          <w:lang w:eastAsia="en-GB"/>
        </w:rPr>
        <w:t>5</w:t>
      </w:r>
      <w:r w:rsidRPr="009A010C">
        <w:rPr>
          <w:rFonts w:ascii="Calibri" w:hAnsi="Calibri"/>
          <w:b/>
          <w:sz w:val="24"/>
          <w:lang w:eastAsia="en-GB"/>
        </w:rPr>
        <w:t xml:space="preserve">. </w:t>
      </w:r>
      <w:r w:rsidR="00181E8F" w:rsidRPr="009A010C">
        <w:rPr>
          <w:rFonts w:ascii="Calibri" w:hAnsi="Calibri"/>
          <w:b/>
          <w:sz w:val="24"/>
          <w:lang w:eastAsia="en-GB"/>
        </w:rPr>
        <w:t>Orice alt document din lista celor anexate la formularul cererii de finanțare, actualizat,</w:t>
      </w:r>
    </w:p>
    <w:p w14:paraId="7935C79F" w14:textId="6BF0B3A9" w:rsidR="00181E8F" w:rsidRPr="009A010C" w:rsidRDefault="00181E8F" w:rsidP="003F1255">
      <w:pPr>
        <w:pStyle w:val="5Normal"/>
        <w:tabs>
          <w:tab w:val="clear" w:pos="567"/>
        </w:tabs>
        <w:rPr>
          <w:rFonts w:ascii="Calibri" w:hAnsi="Calibri"/>
          <w:b/>
          <w:sz w:val="24"/>
          <w:lang w:eastAsia="en-GB"/>
        </w:rPr>
      </w:pPr>
      <w:r w:rsidRPr="009A010C">
        <w:rPr>
          <w:rFonts w:ascii="Calibri" w:hAnsi="Calibri"/>
          <w:b/>
          <w:sz w:val="24"/>
          <w:lang w:eastAsia="en-GB"/>
        </w:rPr>
        <w:t>dacă au intervenit modificări</w:t>
      </w:r>
      <w:r w:rsidR="004C0802" w:rsidRPr="009A010C">
        <w:rPr>
          <w:rFonts w:ascii="Calibri" w:hAnsi="Calibri"/>
          <w:b/>
          <w:sz w:val="24"/>
          <w:lang w:eastAsia="en-GB"/>
        </w:rPr>
        <w:t>.</w:t>
      </w:r>
      <w:r w:rsidRPr="009A010C">
        <w:rPr>
          <w:rFonts w:ascii="Calibri" w:hAnsi="Calibri"/>
          <w:b/>
          <w:sz w:val="24"/>
          <w:lang w:eastAsia="en-GB"/>
        </w:rPr>
        <w:t xml:space="preserve"> </w:t>
      </w:r>
    </w:p>
    <w:p w14:paraId="485BEC37" w14:textId="4F50C283" w:rsidR="00181E8F" w:rsidRPr="009A010C" w:rsidRDefault="00181E8F" w:rsidP="00181E8F">
      <w:pPr>
        <w:pStyle w:val="ListParagraph"/>
        <w:spacing w:before="0" w:after="0"/>
        <w:ind w:left="0"/>
        <w:jc w:val="both"/>
        <w:rPr>
          <w:rFonts w:ascii="Calibri" w:hAnsi="Calibri"/>
          <w:b/>
          <w:sz w:val="24"/>
          <w:szCs w:val="24"/>
        </w:rPr>
      </w:pPr>
      <w:r w:rsidRPr="009A010C">
        <w:rPr>
          <w:rFonts w:ascii="Calibri" w:hAnsi="Calibri"/>
          <w:b/>
          <w:bCs/>
          <w:sz w:val="24"/>
          <w:szCs w:val="24"/>
          <w:lang w:eastAsia="en-GB"/>
        </w:rPr>
        <w:t xml:space="preserve">Netransmiterea, în etapa contractuală, a oricărui document obligatoriu, în termenul solicitat, </w:t>
      </w:r>
      <w:r w:rsidR="007A4EBF" w:rsidRPr="009A010C">
        <w:rPr>
          <w:rFonts w:ascii="Calibri" w:hAnsi="Calibri"/>
          <w:b/>
          <w:bCs/>
          <w:sz w:val="24"/>
          <w:szCs w:val="24"/>
          <w:lang w:eastAsia="en-GB"/>
        </w:rPr>
        <w:t xml:space="preserve">poate </w:t>
      </w:r>
      <w:r w:rsidRPr="009A010C">
        <w:rPr>
          <w:rFonts w:ascii="Calibri" w:hAnsi="Calibri"/>
          <w:b/>
          <w:bCs/>
          <w:sz w:val="24"/>
          <w:szCs w:val="24"/>
          <w:lang w:eastAsia="en-GB"/>
        </w:rPr>
        <w:t>conduce la respingerea cererii de finanțare.</w:t>
      </w:r>
    </w:p>
    <w:p w14:paraId="0981E6C8" w14:textId="77777777" w:rsidR="00181E8F" w:rsidRPr="009A010C" w:rsidRDefault="00181E8F" w:rsidP="00181E8F">
      <w:pPr>
        <w:pStyle w:val="ListParagraph"/>
        <w:spacing w:before="0" w:after="0"/>
        <w:ind w:left="0"/>
        <w:jc w:val="both"/>
        <w:rPr>
          <w:rFonts w:ascii="Calibri" w:hAnsi="Calibri"/>
          <w:b/>
          <w:sz w:val="24"/>
          <w:szCs w:val="24"/>
        </w:rPr>
      </w:pPr>
    </w:p>
    <w:p w14:paraId="577F303E" w14:textId="11F94898" w:rsidR="00181E8F" w:rsidRPr="009A010C" w:rsidRDefault="00181E8F" w:rsidP="00181E8F">
      <w:pPr>
        <w:spacing w:before="0" w:after="0"/>
        <w:jc w:val="both"/>
        <w:rPr>
          <w:rFonts w:ascii="Calibri" w:hAnsi="Calibri"/>
          <w:sz w:val="24"/>
          <w:szCs w:val="24"/>
        </w:rPr>
      </w:pPr>
      <w:bookmarkStart w:id="167" w:name="_Hlk92808191"/>
      <w:bookmarkStart w:id="168" w:name="_Hlk100149422"/>
      <w:r w:rsidRPr="009A010C">
        <w:rPr>
          <w:rFonts w:ascii="Calibri" w:hAnsi="Calibr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1A55F4D9" w14:textId="77777777" w:rsidR="00596F71" w:rsidRPr="009A010C" w:rsidRDefault="00596F71" w:rsidP="00596F71">
      <w:pPr>
        <w:spacing w:before="0" w:after="0"/>
        <w:jc w:val="both"/>
        <w:rPr>
          <w:rFonts w:asciiTheme="minorHAnsi" w:hAnsiTheme="minorHAnsi" w:cstheme="minorHAnsi"/>
          <w:sz w:val="24"/>
          <w:szCs w:val="24"/>
        </w:rPr>
      </w:pPr>
    </w:p>
    <w:p w14:paraId="6E9EDFAD" w14:textId="77777777" w:rsidR="00596F71" w:rsidRPr="009A010C" w:rsidRDefault="00596F71" w:rsidP="00596F71">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Pentru acele situații în care:</w:t>
      </w:r>
    </w:p>
    <w:p w14:paraId="5FF7EE8D" w14:textId="77777777" w:rsidR="00596F71" w:rsidRPr="009A010C" w:rsidRDefault="00596F71" w:rsidP="00E07D7E">
      <w:pPr>
        <w:numPr>
          <w:ilvl w:val="0"/>
          <w:numId w:val="11"/>
        </w:numPr>
        <w:spacing w:before="0" w:after="0"/>
        <w:jc w:val="both"/>
        <w:rPr>
          <w:rFonts w:asciiTheme="minorHAnsi" w:hAnsiTheme="minorHAnsi" w:cstheme="minorHAnsi"/>
          <w:sz w:val="24"/>
          <w:szCs w:val="24"/>
        </w:rPr>
      </w:pPr>
      <w:r w:rsidRPr="009A010C">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 PR Sud-Est;</w:t>
      </w:r>
    </w:p>
    <w:p w14:paraId="4587770E" w14:textId="77777777" w:rsidR="00596F71" w:rsidRPr="009A010C" w:rsidRDefault="00596F71" w:rsidP="00E07D7E">
      <w:pPr>
        <w:numPr>
          <w:ilvl w:val="0"/>
          <w:numId w:val="11"/>
        </w:numPr>
        <w:spacing w:before="0" w:after="0"/>
        <w:jc w:val="both"/>
        <w:rPr>
          <w:rFonts w:asciiTheme="minorHAnsi" w:hAnsiTheme="minorHAnsi" w:cstheme="minorHAnsi"/>
          <w:sz w:val="24"/>
          <w:szCs w:val="24"/>
        </w:rPr>
      </w:pPr>
      <w:r w:rsidRPr="009A010C">
        <w:rPr>
          <w:rFonts w:asciiTheme="minorHAnsi" w:hAnsiTheme="minorHAnsi" w:cstheme="minorHAnsi"/>
          <w:sz w:val="24"/>
          <w:szCs w:val="24"/>
        </w:rPr>
        <w:t>informațiile obținute prin implementarea măsurilor de interoperabilitate/interogare nu corespund cu cele furnizate de solicitant,</w:t>
      </w:r>
    </w:p>
    <w:p w14:paraId="2362A4B8" w14:textId="27D20975" w:rsidR="00596F71" w:rsidRPr="009A010C" w:rsidRDefault="00596F71" w:rsidP="00596F71">
      <w:pPr>
        <w:tabs>
          <w:tab w:val="left" w:pos="709"/>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AM are obligația solicitării informațiilor și documentelor justificative de la solicitant, cu respectarea termenelor procedurale.</w:t>
      </w:r>
    </w:p>
    <w:p w14:paraId="712D0B36" w14:textId="77777777" w:rsidR="007A4EBF" w:rsidRPr="009A010C" w:rsidRDefault="007A4EBF" w:rsidP="00181E8F">
      <w:pPr>
        <w:spacing w:before="0" w:after="0"/>
        <w:jc w:val="both"/>
        <w:rPr>
          <w:rFonts w:ascii="Calibri" w:hAnsi="Calibri"/>
          <w:sz w:val="24"/>
          <w:szCs w:val="24"/>
        </w:rPr>
      </w:pPr>
    </w:p>
    <w:p w14:paraId="6E783EF9" w14:textId="1FC62473" w:rsidR="00933811" w:rsidRPr="009A010C" w:rsidRDefault="00933811" w:rsidP="00ED57FC">
      <w:pPr>
        <w:pStyle w:val="Heading2"/>
        <w:numPr>
          <w:ilvl w:val="1"/>
          <w:numId w:val="55"/>
        </w:numPr>
        <w:rPr>
          <w:rFonts w:ascii="Calibri" w:hAnsi="Calibri" w:cs="Calibri"/>
        </w:rPr>
      </w:pPr>
      <w:bookmarkStart w:id="169" w:name="_Toc161091269"/>
      <w:r w:rsidRPr="009A010C">
        <w:rPr>
          <w:rFonts w:ascii="Calibri" w:hAnsi="Calibri" w:cs="Calibri"/>
        </w:rPr>
        <w:t>Renunțarea la cererea de finanțare</w:t>
      </w:r>
      <w:bookmarkEnd w:id="169"/>
    </w:p>
    <w:p w14:paraId="1614D144" w14:textId="7BD19270" w:rsidR="00933811" w:rsidRPr="009A010C" w:rsidRDefault="00933811" w:rsidP="00933811">
      <w:pPr>
        <w:spacing w:before="0" w:after="0"/>
        <w:jc w:val="both"/>
        <w:rPr>
          <w:rFonts w:ascii="Calibri" w:hAnsi="Calibri"/>
          <w:sz w:val="24"/>
          <w:szCs w:val="24"/>
        </w:rPr>
      </w:pPr>
      <w:r w:rsidRPr="009A010C">
        <w:rPr>
          <w:rFonts w:ascii="Calibri" w:hAnsi="Calibri"/>
          <w:sz w:val="24"/>
          <w:szCs w:val="24"/>
        </w:rPr>
        <w:t xml:space="preserve">În situaţia renunțării la solicitarea finanțării, solicitantul va trebui să transmită o cerere către AM PR SE. Renunțarea la cererea de finanțare se va face numai de către reprezentantul legal/ </w:t>
      </w:r>
      <w:r w:rsidRPr="009A010C">
        <w:rPr>
          <w:rFonts w:ascii="Calibri" w:hAnsi="Calibri"/>
          <w:sz w:val="24"/>
          <w:szCs w:val="24"/>
        </w:rPr>
        <w:lastRenderedPageBreak/>
        <w:t xml:space="preserve">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37ACEC74" w14:textId="77777777" w:rsidR="00933811" w:rsidRPr="009A010C" w:rsidRDefault="00933811" w:rsidP="00933811">
      <w:pPr>
        <w:spacing w:before="0" w:after="0"/>
        <w:jc w:val="both"/>
        <w:rPr>
          <w:rFonts w:ascii="Calibri" w:hAnsi="Calibri"/>
          <w:sz w:val="24"/>
          <w:szCs w:val="24"/>
        </w:rPr>
      </w:pPr>
    </w:p>
    <w:p w14:paraId="7FF7F44E" w14:textId="77777777" w:rsidR="00933811" w:rsidRPr="009A010C" w:rsidRDefault="00933811" w:rsidP="00933811">
      <w:pPr>
        <w:spacing w:before="0" w:after="0"/>
        <w:jc w:val="both"/>
        <w:rPr>
          <w:rFonts w:ascii="Calibri" w:hAnsi="Calibri"/>
          <w:sz w:val="24"/>
          <w:szCs w:val="24"/>
        </w:rPr>
      </w:pPr>
      <w:r w:rsidRPr="009A010C">
        <w:rPr>
          <w:rFonts w:ascii="Calibri" w:hAnsi="Calibr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5DE9D409" w14:textId="028D836B" w:rsidR="00933811" w:rsidRPr="009A010C" w:rsidRDefault="00933811" w:rsidP="00181E8F">
      <w:pPr>
        <w:spacing w:before="0" w:after="0"/>
        <w:jc w:val="both"/>
        <w:rPr>
          <w:rFonts w:ascii="Calibri" w:hAnsi="Calibri"/>
          <w:sz w:val="24"/>
          <w:szCs w:val="24"/>
        </w:rPr>
      </w:pPr>
      <w:r w:rsidRPr="009A010C">
        <w:rPr>
          <w:rFonts w:ascii="Calibri" w:hAnsi="Calibr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r w:rsidR="00596F71" w:rsidRPr="009A010C">
        <w:rPr>
          <w:rFonts w:ascii="Calibri" w:hAnsi="Calibri"/>
          <w:sz w:val="24"/>
          <w:szCs w:val="24"/>
        </w:rPr>
        <w:t xml:space="preserve"> </w:t>
      </w:r>
      <w:r w:rsidR="00596F71" w:rsidRPr="009A010C">
        <w:rPr>
          <w:rFonts w:asciiTheme="minorHAnsi" w:hAnsiTheme="minorHAnsi" w:cstheme="minorHAnsi"/>
          <w:sz w:val="24"/>
          <w:szCs w:val="24"/>
        </w:rPr>
        <w:t>Pentru retragerea cererii de finanţare se poate folosi Anexa 21– Formular de retragere de la finanţare a proiectului.</w:t>
      </w:r>
    </w:p>
    <w:p w14:paraId="193B4659" w14:textId="1AB04BB5" w:rsidR="00181E8F" w:rsidRPr="009A010C" w:rsidRDefault="00181E8F" w:rsidP="001246C9">
      <w:pPr>
        <w:pStyle w:val="Heading1"/>
        <w:numPr>
          <w:ilvl w:val="0"/>
          <w:numId w:val="38"/>
        </w:numPr>
        <w:rPr>
          <w:rFonts w:ascii="Calibri" w:hAnsi="Calibri" w:cs="Calibri"/>
        </w:rPr>
      </w:pPr>
      <w:bookmarkStart w:id="170" w:name="_Toc161091270"/>
      <w:bookmarkEnd w:id="167"/>
      <w:bookmarkEnd w:id="168"/>
      <w:r w:rsidRPr="009A010C">
        <w:rPr>
          <w:rFonts w:ascii="Calibri" w:hAnsi="Calibri" w:cs="Calibri"/>
        </w:rPr>
        <w:t>PROCESUL DE EVALUARE, SELECȚIE ȘI CONTRACTARE A PROIECTELOR</w:t>
      </w:r>
      <w:bookmarkEnd w:id="170"/>
    </w:p>
    <w:p w14:paraId="4B60D857" w14:textId="77777777" w:rsidR="00227E47" w:rsidRPr="009A010C" w:rsidRDefault="00227E47" w:rsidP="00735675">
      <w:pPr>
        <w:pStyle w:val="Heading2"/>
        <w:numPr>
          <w:ilvl w:val="0"/>
          <w:numId w:val="0"/>
        </w:numPr>
        <w:rPr>
          <w:rFonts w:ascii="Calibri" w:hAnsi="Calibri" w:cs="Calibri"/>
        </w:rPr>
      </w:pPr>
    </w:p>
    <w:p w14:paraId="75953F8E" w14:textId="70599837" w:rsidR="00933811" w:rsidRPr="009A010C" w:rsidRDefault="00933811" w:rsidP="00E07D7E">
      <w:pPr>
        <w:pStyle w:val="Heading2"/>
        <w:numPr>
          <w:ilvl w:val="1"/>
          <w:numId w:val="38"/>
        </w:numPr>
        <w:rPr>
          <w:rFonts w:ascii="Calibri" w:hAnsi="Calibri" w:cs="Calibri"/>
        </w:rPr>
      </w:pPr>
      <w:bookmarkStart w:id="171" w:name="_Toc161091271"/>
      <w:r w:rsidRPr="009A010C">
        <w:rPr>
          <w:rFonts w:ascii="Calibri" w:hAnsi="Calibri" w:cs="Calibri"/>
        </w:rPr>
        <w:t>Principalele etape ale procesului de evaluare, selecție și contractare</w:t>
      </w:r>
      <w:bookmarkEnd w:id="171"/>
    </w:p>
    <w:p w14:paraId="75469219" w14:textId="38437CAA" w:rsidR="00351DB8" w:rsidRPr="009A010C" w:rsidRDefault="00351DB8" w:rsidP="009C1C5C">
      <w:pPr>
        <w:jc w:val="both"/>
        <w:rPr>
          <w:rFonts w:ascii="Calibri" w:hAnsi="Calibri"/>
          <w:sz w:val="24"/>
          <w:szCs w:val="24"/>
        </w:rPr>
      </w:pPr>
      <w:r w:rsidRPr="009A010C">
        <w:rPr>
          <w:rFonts w:ascii="Calibri" w:hAnsi="Calibri"/>
          <w:sz w:val="24"/>
          <w:szCs w:val="24"/>
        </w:rPr>
        <w:t>Prin prezentul ghid se lansează un apel de proiecte pentru care se aplică metoda competitivităţii, cu termen limită de depunere a cererilor de finantare.</w:t>
      </w:r>
    </w:p>
    <w:p w14:paraId="2F5FB1E8" w14:textId="77777777" w:rsidR="00351DB8" w:rsidRPr="009A010C" w:rsidRDefault="00351DB8" w:rsidP="009C1C5C">
      <w:pPr>
        <w:jc w:val="both"/>
        <w:rPr>
          <w:rFonts w:ascii="Calibri" w:hAnsi="Calibri"/>
          <w:sz w:val="24"/>
          <w:szCs w:val="24"/>
        </w:rPr>
      </w:pPr>
      <w:r w:rsidRPr="009A010C">
        <w:rPr>
          <w:rFonts w:ascii="Calibri" w:hAnsi="Calibr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337B1605" w14:textId="77777777" w:rsidR="00351DB8" w:rsidRPr="009A010C" w:rsidRDefault="00351DB8" w:rsidP="009C1C5C">
      <w:pPr>
        <w:jc w:val="both"/>
        <w:rPr>
          <w:rFonts w:ascii="Calibri" w:hAnsi="Calibri"/>
          <w:sz w:val="24"/>
          <w:szCs w:val="24"/>
        </w:rPr>
      </w:pPr>
      <w:r w:rsidRPr="009A010C">
        <w:rPr>
          <w:rFonts w:ascii="Calibri" w:hAnsi="Calibri"/>
          <w:sz w:val="24"/>
          <w:szCs w:val="24"/>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9A010C" w:rsidRDefault="00351DB8" w:rsidP="009C1C5C">
      <w:pPr>
        <w:jc w:val="both"/>
        <w:rPr>
          <w:rFonts w:ascii="Calibri" w:hAnsi="Calibri"/>
          <w:sz w:val="24"/>
          <w:szCs w:val="24"/>
        </w:rPr>
      </w:pPr>
      <w:r w:rsidRPr="009A010C">
        <w:rPr>
          <w:rFonts w:ascii="Calibri" w:hAnsi="Calibri"/>
          <w:sz w:val="24"/>
          <w:szCs w:val="24"/>
        </w:rPr>
        <w:t>Inducerea în eroare a instituţiilor care gestionează fonduri europene, inclusiv furnizarea de informaţii eronate şi/sau contradictorii în mod intenţionat, se pedepsesc conform legii.</w:t>
      </w:r>
    </w:p>
    <w:p w14:paraId="24AF87BF" w14:textId="1ABA76CF" w:rsidR="00351DB8" w:rsidRPr="009A010C" w:rsidRDefault="007C2293" w:rsidP="009C1C5C">
      <w:pPr>
        <w:jc w:val="both"/>
        <w:rPr>
          <w:rFonts w:ascii="Calibri" w:hAnsi="Calibri"/>
          <w:sz w:val="24"/>
          <w:szCs w:val="24"/>
        </w:rPr>
      </w:pPr>
      <w:r w:rsidRPr="009A010C">
        <w:rPr>
          <w:rFonts w:ascii="Calibri" w:hAnsi="Calibri"/>
          <w:sz w:val="24"/>
          <w:szCs w:val="24"/>
        </w:rPr>
        <w:t>Calculul termenelor se realizează în conformitate cu prevederile Ordonanței de urgență  nr23/2023, privind instituirea unor măsuri de simplificare și digitalizare pentru gestionarea fondurilor europene aferente Politicii de Coeziune 2021-2027 precum si  regulile aplicabile prevăzute in legislatia în vigoare la data lansării prezentului ghid.</w:t>
      </w:r>
    </w:p>
    <w:p w14:paraId="40B6466B" w14:textId="77777777" w:rsidR="004E7083" w:rsidRPr="009A010C" w:rsidRDefault="004E7083" w:rsidP="004E7083">
      <w:pPr>
        <w:pStyle w:val="ListParagraph"/>
        <w:jc w:val="both"/>
        <w:rPr>
          <w:rFonts w:ascii="Calibri" w:hAnsi="Calibri"/>
          <w:sz w:val="24"/>
          <w:szCs w:val="24"/>
          <w:highlight w:val="cyan"/>
        </w:rPr>
      </w:pPr>
    </w:p>
    <w:p w14:paraId="5D56E42D" w14:textId="177B939E" w:rsidR="00181E8F" w:rsidRPr="009A010C" w:rsidRDefault="00181E8F" w:rsidP="00E07D7E">
      <w:pPr>
        <w:pStyle w:val="Heading2"/>
        <w:numPr>
          <w:ilvl w:val="1"/>
          <w:numId w:val="37"/>
        </w:numPr>
        <w:rPr>
          <w:rFonts w:ascii="Calibri" w:hAnsi="Calibri" w:cs="Calibri"/>
        </w:rPr>
      </w:pPr>
      <w:bookmarkStart w:id="172" w:name="_Toc90891337"/>
      <w:bookmarkStart w:id="173" w:name="_Toc99376175"/>
      <w:bookmarkStart w:id="174" w:name="_Toc161091272"/>
      <w:bookmarkStart w:id="175" w:name="_Hlk95145415"/>
      <w:bookmarkStart w:id="176" w:name="_Hlk92981142"/>
      <w:r w:rsidRPr="009A010C">
        <w:rPr>
          <w:rFonts w:ascii="Calibri" w:hAnsi="Calibri" w:cs="Calibri"/>
        </w:rPr>
        <w:lastRenderedPageBreak/>
        <w:t xml:space="preserve">Conformitate administrativă </w:t>
      </w:r>
      <w:bookmarkEnd w:id="172"/>
      <w:bookmarkEnd w:id="173"/>
      <w:r w:rsidR="00933811" w:rsidRPr="009A010C">
        <w:rPr>
          <w:rFonts w:ascii="Calibri" w:hAnsi="Calibri" w:cs="Calibri"/>
        </w:rPr>
        <w:t>– DECLARAŢIA UNICĂ</w:t>
      </w:r>
      <w:bookmarkEnd w:id="174"/>
    </w:p>
    <w:p w14:paraId="697C86C9"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9A010C" w:rsidRDefault="00181E8F" w:rsidP="00181E8F">
      <w:pPr>
        <w:spacing w:before="0" w:after="0"/>
        <w:jc w:val="both"/>
        <w:rPr>
          <w:rFonts w:ascii="Calibri" w:hAnsi="Calibri"/>
          <w:sz w:val="24"/>
          <w:szCs w:val="24"/>
        </w:rPr>
      </w:pPr>
    </w:p>
    <w:p w14:paraId="17D9C5C0"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036E253C" w14:textId="77777777" w:rsidR="00181E8F" w:rsidRPr="009A010C" w:rsidRDefault="00181E8F" w:rsidP="00181E8F">
      <w:pPr>
        <w:spacing w:before="0" w:after="0"/>
        <w:jc w:val="both"/>
        <w:rPr>
          <w:rFonts w:ascii="Calibri" w:hAnsi="Calibri"/>
          <w:b/>
          <w:bCs/>
          <w:sz w:val="24"/>
          <w:szCs w:val="24"/>
        </w:rPr>
      </w:pPr>
    </w:p>
    <w:p w14:paraId="33970FC4" w14:textId="77777777" w:rsidR="00181E8F" w:rsidRPr="009A010C" w:rsidRDefault="00181E8F" w:rsidP="00181E8F">
      <w:pPr>
        <w:spacing w:before="0" w:after="0"/>
        <w:jc w:val="both"/>
        <w:rPr>
          <w:rFonts w:ascii="Calibri" w:hAnsi="Calibri"/>
          <w:b/>
          <w:bCs/>
          <w:sz w:val="24"/>
          <w:szCs w:val="24"/>
        </w:rPr>
      </w:pPr>
      <w:r w:rsidRPr="009A010C">
        <w:rPr>
          <w:rFonts w:ascii="Calibri" w:hAnsi="Calibr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66113A9A" w:rsidR="00181E8F" w:rsidRPr="009A010C" w:rsidRDefault="00A059E9" w:rsidP="00181E8F">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43F834E2" w14:textId="77777777" w:rsidR="00181E8F" w:rsidRPr="009A010C" w:rsidRDefault="00181E8F" w:rsidP="00181E8F">
      <w:pPr>
        <w:spacing w:before="0" w:after="0"/>
        <w:jc w:val="both"/>
        <w:rPr>
          <w:rFonts w:ascii="Calibri" w:hAnsi="Calibri"/>
          <w:sz w:val="24"/>
          <w:szCs w:val="24"/>
        </w:rPr>
      </w:pPr>
    </w:p>
    <w:p w14:paraId="29A60157" w14:textId="6882884B" w:rsidR="00933811" w:rsidRPr="009A010C" w:rsidRDefault="00933811" w:rsidP="00E07D7E">
      <w:pPr>
        <w:pStyle w:val="Heading2"/>
        <w:numPr>
          <w:ilvl w:val="1"/>
          <w:numId w:val="37"/>
        </w:numPr>
        <w:rPr>
          <w:rFonts w:ascii="Calibri" w:hAnsi="Calibri" w:cs="Calibri"/>
        </w:rPr>
      </w:pPr>
      <w:bookmarkStart w:id="177" w:name="_Toc161091273"/>
      <w:bookmarkStart w:id="178" w:name="_Toc90891338"/>
      <w:bookmarkStart w:id="179" w:name="_Toc99376176"/>
      <w:bookmarkEnd w:id="175"/>
      <w:bookmarkEnd w:id="176"/>
      <w:r w:rsidRPr="009A010C">
        <w:rPr>
          <w:rFonts w:ascii="Calibri" w:hAnsi="Calibri" w:cs="Calibri"/>
        </w:rPr>
        <w:t>Etapa de evaluare preliminară – dacă este cazul (specific pentru intervențiile FSE+)</w:t>
      </w:r>
      <w:bookmarkEnd w:id="177"/>
      <w:r w:rsidR="00925B43" w:rsidRPr="009A010C">
        <w:rPr>
          <w:rFonts w:ascii="Calibri" w:hAnsi="Calibri" w:cs="Calibri"/>
        </w:rPr>
        <w:t xml:space="preserve"> </w:t>
      </w:r>
    </w:p>
    <w:p w14:paraId="76B909A3" w14:textId="67600D6E" w:rsidR="008F7550" w:rsidRPr="009A010C" w:rsidRDefault="00671651" w:rsidP="008F7550">
      <w:pPr>
        <w:rPr>
          <w:rFonts w:ascii="Calibri" w:hAnsi="Calibri"/>
          <w:sz w:val="24"/>
          <w:szCs w:val="24"/>
        </w:rPr>
      </w:pPr>
      <w:r w:rsidRPr="009A010C">
        <w:rPr>
          <w:rFonts w:ascii="Calibri" w:hAnsi="Calibri"/>
          <w:sz w:val="24"/>
          <w:szCs w:val="24"/>
        </w:rPr>
        <w:t>Această secțiune nu se aplică prezentului apel.</w:t>
      </w:r>
    </w:p>
    <w:p w14:paraId="735CAB45" w14:textId="77777777" w:rsidR="00DF51AC" w:rsidRPr="009A010C" w:rsidRDefault="00DF51AC" w:rsidP="008F7550">
      <w:pPr>
        <w:rPr>
          <w:rFonts w:ascii="Calibri" w:hAnsi="Calibri"/>
          <w:sz w:val="24"/>
          <w:szCs w:val="24"/>
        </w:rPr>
      </w:pPr>
    </w:p>
    <w:p w14:paraId="2411A7C8" w14:textId="43A7146C" w:rsidR="00181E8F" w:rsidRPr="009A010C" w:rsidRDefault="00181E8F" w:rsidP="00E07D7E">
      <w:pPr>
        <w:pStyle w:val="Heading2"/>
        <w:numPr>
          <w:ilvl w:val="1"/>
          <w:numId w:val="37"/>
        </w:numPr>
        <w:rPr>
          <w:rFonts w:ascii="Calibri" w:hAnsi="Calibri" w:cs="Calibri"/>
        </w:rPr>
      </w:pPr>
      <w:bookmarkStart w:id="180" w:name="_Toc161091274"/>
      <w:r w:rsidRPr="009A010C">
        <w:rPr>
          <w:rFonts w:ascii="Calibri" w:hAnsi="Calibri" w:cs="Calibri"/>
        </w:rPr>
        <w:t>Evaluarea tehnică și financiară</w:t>
      </w:r>
      <w:bookmarkEnd w:id="178"/>
      <w:bookmarkEnd w:id="179"/>
      <w:r w:rsidR="004E7C1E" w:rsidRPr="009A010C">
        <w:rPr>
          <w:rFonts w:ascii="Calibri" w:hAnsi="Calibri" w:cs="Calibri"/>
        </w:rPr>
        <w:t>.</w:t>
      </w:r>
      <w:r w:rsidR="00933811" w:rsidRPr="009A010C">
        <w:rPr>
          <w:rFonts w:ascii="Calibri" w:hAnsi="Calibri" w:cs="Calibri"/>
        </w:rPr>
        <w:t>Criterii de evaluare tehnică și financiară</w:t>
      </w:r>
      <w:bookmarkEnd w:id="180"/>
      <w:r w:rsidR="00933811" w:rsidRPr="009A010C">
        <w:rPr>
          <w:rFonts w:ascii="Calibri" w:hAnsi="Calibri" w:cs="Calibri"/>
        </w:rPr>
        <w:t xml:space="preserve"> </w:t>
      </w:r>
    </w:p>
    <w:p w14:paraId="25351C8C" w14:textId="77777777" w:rsidR="008F7550" w:rsidRPr="009A010C" w:rsidRDefault="008F7550" w:rsidP="00181E8F">
      <w:pPr>
        <w:autoSpaceDE w:val="0"/>
        <w:autoSpaceDN w:val="0"/>
        <w:adjustRightInd w:val="0"/>
        <w:spacing w:before="0" w:after="0"/>
        <w:jc w:val="both"/>
        <w:rPr>
          <w:rFonts w:ascii="Calibri" w:hAnsi="Calibri"/>
          <w:b/>
          <w:i/>
          <w:sz w:val="24"/>
          <w:szCs w:val="24"/>
          <w:lang w:eastAsia="en-GB"/>
        </w:rPr>
      </w:pPr>
    </w:p>
    <w:p w14:paraId="67D0030C"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7 - Grila de analiză a conformității și calității SF, Anexa 8 - Grila de analiză a conformității și calității DALI sau Anexa 9 - Grila de verificare a conformității Proiectului Tehnic, dacă este cazul.  </w:t>
      </w:r>
    </w:p>
    <w:p w14:paraId="3211C478" w14:textId="77777777" w:rsidR="00181E8F" w:rsidRPr="009A010C" w:rsidRDefault="00181E8F" w:rsidP="00181E8F">
      <w:pPr>
        <w:spacing w:before="0" w:after="0"/>
        <w:jc w:val="both"/>
        <w:rPr>
          <w:rFonts w:ascii="Calibri" w:hAnsi="Calibri"/>
          <w:sz w:val="24"/>
          <w:szCs w:val="24"/>
        </w:rPr>
      </w:pPr>
    </w:p>
    <w:p w14:paraId="4FEABED4" w14:textId="77777777" w:rsidR="00A059E9" w:rsidRPr="009A010C" w:rsidRDefault="00A059E9" w:rsidP="00A059E9">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7BA7AE5E" w14:textId="77777777" w:rsidR="00A059E9" w:rsidRPr="009A010C" w:rsidRDefault="00A059E9" w:rsidP="00A059E9">
      <w:pPr>
        <w:spacing w:before="0" w:after="0"/>
        <w:jc w:val="both"/>
        <w:rPr>
          <w:rFonts w:asciiTheme="minorHAnsi" w:hAnsiTheme="minorHAnsi" w:cstheme="minorHAnsi"/>
          <w:sz w:val="24"/>
          <w:szCs w:val="24"/>
        </w:rPr>
      </w:pPr>
    </w:p>
    <w:p w14:paraId="6AD946CE" w14:textId="77777777" w:rsidR="00A059E9" w:rsidRPr="009A010C" w:rsidRDefault="00A059E9" w:rsidP="00A059E9">
      <w:pPr>
        <w:spacing w:before="0" w:after="0"/>
        <w:jc w:val="both"/>
        <w:rPr>
          <w:rFonts w:ascii="Calibri" w:hAnsi="Calibri"/>
          <w:sz w:val="24"/>
          <w:szCs w:val="24"/>
        </w:rPr>
      </w:pPr>
      <w:r w:rsidRPr="009A010C">
        <w:rPr>
          <w:rFonts w:ascii="Calibri" w:hAnsi="Calibri"/>
          <w:sz w:val="24"/>
          <w:szCs w:val="24"/>
        </w:rPr>
        <w:lastRenderedPageBreak/>
        <w:t xml:space="preserve">Pe parcursul procesului de evaluare tehnică și financiară, comisia de evaluare poate solicita clarificări, fără a se impune limite în ceea ce privește numărul de clarificări. </w:t>
      </w:r>
    </w:p>
    <w:p w14:paraId="2C7E3404" w14:textId="77777777" w:rsidR="00A059E9" w:rsidRPr="009A010C" w:rsidRDefault="00A059E9" w:rsidP="00A059E9">
      <w:pPr>
        <w:spacing w:before="0" w:after="0"/>
        <w:jc w:val="both"/>
        <w:rPr>
          <w:rFonts w:ascii="Calibri" w:eastAsiaTheme="minorHAnsi" w:hAnsi="Calibri"/>
          <w:sz w:val="24"/>
          <w:szCs w:val="24"/>
          <w:lang w:eastAsia="en-GB"/>
        </w:rPr>
      </w:pPr>
    </w:p>
    <w:p w14:paraId="009E3594" w14:textId="77777777" w:rsidR="00A059E9" w:rsidRPr="009A010C" w:rsidRDefault="00A059E9" w:rsidP="00A059E9">
      <w:pPr>
        <w:spacing w:before="0" w:after="0"/>
        <w:jc w:val="both"/>
        <w:rPr>
          <w:rFonts w:ascii="Calibri" w:eastAsiaTheme="minorHAnsi" w:hAnsi="Calibri"/>
          <w:sz w:val="24"/>
          <w:szCs w:val="24"/>
          <w:lang w:eastAsia="en-GB"/>
        </w:rPr>
      </w:pPr>
      <w:r w:rsidRPr="009A010C">
        <w:rPr>
          <w:rFonts w:ascii="Calibri" w:eastAsiaTheme="minorHAnsi" w:hAnsi="Calibri"/>
          <w:sz w:val="24"/>
          <w:szCs w:val="24"/>
          <w:lang w:eastAsia="en-GB"/>
        </w:rPr>
        <w:t>Astfel, comisia de evaluare:</w:t>
      </w:r>
    </w:p>
    <w:p w14:paraId="507A241D" w14:textId="77777777" w:rsidR="00A059E9" w:rsidRPr="009A010C" w:rsidRDefault="00A059E9" w:rsidP="00A059E9">
      <w:pPr>
        <w:pStyle w:val="ListParagraph"/>
        <w:numPr>
          <w:ilvl w:val="0"/>
          <w:numId w:val="11"/>
        </w:numPr>
        <w:spacing w:before="0" w:after="0"/>
        <w:jc w:val="both"/>
        <w:rPr>
          <w:rFonts w:ascii="Calibri" w:eastAsiaTheme="minorHAnsi" w:hAnsi="Calibri"/>
          <w:sz w:val="24"/>
          <w:szCs w:val="24"/>
          <w:lang w:eastAsia="en-GB"/>
        </w:rPr>
      </w:pPr>
      <w:r w:rsidRPr="009A010C">
        <w:rPr>
          <w:rFonts w:ascii="Calibri" w:eastAsiaTheme="minorHAnsi" w:hAnsi="Calibri"/>
          <w:sz w:val="24"/>
          <w:szCs w:val="24"/>
          <w:lang w:eastAsia="en-GB"/>
        </w:rPr>
        <w:t xml:space="preserve"> va formula câte clarificări va considera necesar pentru evaluarea cererii de finanțare;</w:t>
      </w:r>
    </w:p>
    <w:p w14:paraId="78C852F6" w14:textId="77777777" w:rsidR="00A059E9" w:rsidRPr="009A010C" w:rsidRDefault="00A059E9" w:rsidP="00A059E9">
      <w:pPr>
        <w:pStyle w:val="ListParagraph"/>
        <w:numPr>
          <w:ilvl w:val="0"/>
          <w:numId w:val="11"/>
        </w:numPr>
        <w:spacing w:before="0" w:after="0"/>
        <w:jc w:val="both"/>
        <w:rPr>
          <w:rFonts w:asciiTheme="minorHAnsi" w:hAnsiTheme="minorHAnsi" w:cstheme="minorHAnsi"/>
          <w:sz w:val="24"/>
          <w:szCs w:val="24"/>
        </w:rPr>
      </w:pPr>
      <w:r w:rsidRPr="009A010C">
        <w:rPr>
          <w:rFonts w:ascii="Calibri" w:eastAsiaTheme="minorHAnsi" w:hAnsi="Calibri"/>
          <w:sz w:val="24"/>
          <w:szCs w:val="24"/>
          <w:lang w:eastAsia="en-GB"/>
        </w:rPr>
        <w:t>termenul de răspuns va fi rezonabil raportat la complexitatea clarificărilor, cu posibilitatea de prelungire la cererea beneficiarului.</w:t>
      </w:r>
    </w:p>
    <w:p w14:paraId="38239849" w14:textId="77777777" w:rsidR="00A059E9" w:rsidRPr="009A010C" w:rsidRDefault="00A059E9" w:rsidP="00A059E9">
      <w:pPr>
        <w:pStyle w:val="ListParagraph"/>
        <w:spacing w:before="0" w:after="0"/>
        <w:jc w:val="both"/>
        <w:rPr>
          <w:rFonts w:asciiTheme="minorHAnsi" w:hAnsiTheme="minorHAnsi" w:cstheme="minorHAnsi"/>
          <w:sz w:val="24"/>
          <w:szCs w:val="24"/>
        </w:rPr>
      </w:pPr>
    </w:p>
    <w:p w14:paraId="4895F82B" w14:textId="77777777" w:rsidR="00A059E9" w:rsidRPr="009A010C" w:rsidRDefault="00A059E9" w:rsidP="00A059E9">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3C5E66AF" w14:textId="77777777" w:rsidR="00A059E9" w:rsidRPr="009A010C" w:rsidRDefault="00A059E9" w:rsidP="00A059E9">
      <w:pPr>
        <w:spacing w:before="0" w:after="0"/>
        <w:jc w:val="both"/>
        <w:rPr>
          <w:rFonts w:asciiTheme="minorHAnsi" w:hAnsiTheme="minorHAnsi" w:cstheme="minorHAnsi"/>
          <w:sz w:val="24"/>
          <w:szCs w:val="24"/>
        </w:rPr>
      </w:pPr>
    </w:p>
    <w:p w14:paraId="0C9611FB" w14:textId="77777777" w:rsidR="00A059E9" w:rsidRPr="009A010C" w:rsidRDefault="00A059E9" w:rsidP="00A059E9">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743C8BD1" w14:textId="77777777" w:rsidR="00A059E9" w:rsidRPr="009A010C" w:rsidRDefault="00A059E9" w:rsidP="00A059E9">
      <w:pPr>
        <w:spacing w:before="0" w:after="0"/>
        <w:jc w:val="both"/>
        <w:rPr>
          <w:rFonts w:asciiTheme="minorHAnsi" w:hAnsiTheme="minorHAnsi" w:cstheme="minorHAnsi"/>
          <w:sz w:val="24"/>
          <w:szCs w:val="24"/>
        </w:rPr>
      </w:pPr>
      <w:bookmarkStart w:id="181" w:name="_Hlk135647010"/>
    </w:p>
    <w:p w14:paraId="51CCD59F" w14:textId="77777777" w:rsidR="00A059E9" w:rsidRPr="009A010C" w:rsidRDefault="00A059E9" w:rsidP="00A059E9">
      <w:pPr>
        <w:spacing w:before="0" w:after="0"/>
        <w:jc w:val="both"/>
        <w:rPr>
          <w:rFonts w:ascii="Calibri" w:hAnsi="Calibri"/>
          <w:sz w:val="24"/>
          <w:szCs w:val="24"/>
        </w:rPr>
      </w:pPr>
      <w:r w:rsidRPr="009A010C">
        <w:rPr>
          <w:rFonts w:ascii="Calibri" w:hAnsi="Calibri"/>
          <w:sz w:val="24"/>
          <w:szCs w:val="24"/>
        </w:rPr>
        <w:t>Pentru criteriile digitalizate, punctajele sunt alocate prin sistemul informatic</w:t>
      </w:r>
      <w:r w:rsidRPr="009A010C">
        <w:rPr>
          <w:rFonts w:ascii="Calibri" w:hAnsi="Calibri"/>
          <w:sz w:val="24"/>
          <w:szCs w:val="24"/>
        </w:rPr>
        <w:br/>
        <w:t>MySMIS2021/SMIS2021+ și sunt selectate de către solicitantul de finanțare în conformitate</w:t>
      </w:r>
      <w:r w:rsidRPr="009A010C">
        <w:rPr>
          <w:rFonts w:ascii="Calibri" w:hAnsi="Calibri"/>
          <w:sz w:val="24"/>
          <w:szCs w:val="24"/>
        </w:rPr>
        <w:br/>
        <w:t>cu opțiunea aplicabilă în urma autoevaluării efectuate de către acesta. Criteriile</w:t>
      </w:r>
      <w:r w:rsidRPr="009A010C">
        <w:rPr>
          <w:rFonts w:ascii="Calibri" w:hAnsi="Calibri"/>
          <w:sz w:val="24"/>
          <w:szCs w:val="24"/>
        </w:rPr>
        <w:br/>
        <w:t>autoevaluate și punctate de către solicitantul de finanțare vor fi reverificate de către</w:t>
      </w:r>
      <w:r w:rsidRPr="009A010C">
        <w:rPr>
          <w:rFonts w:ascii="Calibri" w:hAnsi="Calibri"/>
          <w:sz w:val="24"/>
          <w:szCs w:val="24"/>
        </w:rPr>
        <w:br/>
        <w:t>comisia de evaluare tehnică și financiară.</w:t>
      </w:r>
    </w:p>
    <w:p w14:paraId="3A2C28FA" w14:textId="77777777" w:rsidR="00A059E9" w:rsidRPr="009A010C" w:rsidRDefault="00A059E9" w:rsidP="00A059E9">
      <w:pPr>
        <w:spacing w:before="0" w:after="0"/>
        <w:jc w:val="both"/>
        <w:rPr>
          <w:rFonts w:asciiTheme="minorHAnsi" w:hAnsiTheme="minorHAnsi" w:cstheme="minorHAnsi"/>
          <w:sz w:val="24"/>
          <w:szCs w:val="24"/>
        </w:rPr>
      </w:pPr>
    </w:p>
    <w:p w14:paraId="4B2CCE18" w14:textId="77777777" w:rsidR="00A059E9" w:rsidRPr="009A010C" w:rsidRDefault="00A059E9" w:rsidP="00A059E9">
      <w:pPr>
        <w:spacing w:before="0" w:after="0"/>
        <w:jc w:val="both"/>
        <w:rPr>
          <w:rFonts w:asciiTheme="minorHAnsi" w:hAnsiTheme="minorHAnsi" w:cstheme="minorHAnsi"/>
          <w:bCs/>
          <w:sz w:val="24"/>
          <w:szCs w:val="24"/>
        </w:rPr>
      </w:pPr>
      <w:bookmarkStart w:id="182" w:name="_Hlk135644707"/>
      <w:r w:rsidRPr="009A010C">
        <w:rPr>
          <w:rFonts w:asciiTheme="minorHAnsi" w:hAnsiTheme="minorHAnsi" w:cstheme="minorHAnsi"/>
          <w:bCs/>
          <w:sz w:val="24"/>
          <w:szCs w:val="24"/>
        </w:rPr>
        <w:t>Detalii despre modalitatea de acordare a punctajelor sunt menționate în grila relevantă pentru etapa de evaluare tehnică și financiară.</w:t>
      </w:r>
    </w:p>
    <w:bookmarkEnd w:id="181"/>
    <w:bookmarkEnd w:id="182"/>
    <w:p w14:paraId="268FEE69" w14:textId="77777777" w:rsidR="005C4686" w:rsidRPr="009A010C" w:rsidRDefault="005C4686" w:rsidP="005C4686">
      <w:pPr>
        <w:spacing w:before="0" w:after="0"/>
        <w:jc w:val="both"/>
        <w:rPr>
          <w:rFonts w:ascii="Calibri" w:hAnsi="Calibri"/>
          <w:sz w:val="24"/>
          <w:szCs w:val="24"/>
        </w:rPr>
      </w:pPr>
    </w:p>
    <w:p w14:paraId="7AB9EB63" w14:textId="77777777" w:rsidR="005C4686" w:rsidRPr="009A010C" w:rsidRDefault="005C4686" w:rsidP="005C4686">
      <w:pPr>
        <w:spacing w:before="0" w:after="0"/>
        <w:jc w:val="both"/>
        <w:rPr>
          <w:rFonts w:ascii="Calibri" w:hAnsi="Calibri"/>
          <w:b/>
          <w:bCs/>
          <w:sz w:val="24"/>
          <w:szCs w:val="24"/>
        </w:rPr>
      </w:pPr>
      <w:r w:rsidRPr="009A010C">
        <w:rPr>
          <w:rFonts w:ascii="Calibri" w:hAnsi="Calibri"/>
          <w:b/>
          <w:bCs/>
          <w:sz w:val="24"/>
          <w:szCs w:val="24"/>
        </w:rPr>
        <w:t xml:space="preserve">Vizita pe teren </w:t>
      </w:r>
    </w:p>
    <w:p w14:paraId="437F0DD2" w14:textId="77777777" w:rsidR="00A059E9" w:rsidRPr="009A010C" w:rsidRDefault="00A059E9" w:rsidP="00A059E9">
      <w:pPr>
        <w:spacing w:before="0" w:after="0"/>
        <w:jc w:val="both"/>
        <w:rPr>
          <w:rFonts w:ascii="Calibri" w:eastAsiaTheme="minorHAnsi" w:hAnsi="Calibri"/>
          <w:sz w:val="24"/>
          <w:szCs w:val="24"/>
          <w:lang w:eastAsia="en-GB"/>
        </w:rPr>
      </w:pPr>
      <w:r w:rsidRPr="009A010C">
        <w:rPr>
          <w:rFonts w:ascii="Calibri" w:eastAsiaTheme="minorHAnsi" w:hAnsi="Calibri"/>
          <w:sz w:val="24"/>
          <w:szCs w:val="24"/>
          <w:lang w:eastAsia="en-GB"/>
        </w:rPr>
        <w:t>În cadrul etapei de evaluare tehnică și financiară, se va efectua o vizită la locul de implementare a obiectivului investiţiei. Vizita la faţa locului va fi realizată de către comisia de evaluare formată din experţi independenţi şi reprezentantul AM şi va avea drept scop stabilirea conformității între situaţia prezentată în documentele analizate şi cea din teren.</w:t>
      </w:r>
    </w:p>
    <w:p w14:paraId="7C41FF96" w14:textId="77777777" w:rsidR="00A059E9" w:rsidRPr="009A010C" w:rsidRDefault="00A059E9" w:rsidP="00A059E9">
      <w:pPr>
        <w:spacing w:before="0" w:after="0"/>
        <w:jc w:val="both"/>
        <w:rPr>
          <w:rFonts w:ascii="Calibri" w:eastAsiaTheme="minorHAnsi" w:hAnsi="Calibri"/>
          <w:sz w:val="24"/>
          <w:szCs w:val="24"/>
          <w:lang w:eastAsia="en-GB"/>
        </w:rPr>
      </w:pPr>
      <w:r w:rsidRPr="009A010C">
        <w:rPr>
          <w:rFonts w:ascii="Calibri" w:eastAsiaTheme="minorHAnsi" w:hAnsi="Calibri"/>
          <w:sz w:val="24"/>
          <w:szCs w:val="24"/>
          <w:lang w:eastAsia="en-GB"/>
        </w:rPr>
        <w:t xml:space="preserve">În acest sens se va completa Raportul de vizită în teren, care va fi semnat de către membrii Comisiei de Evaluare, reprezentanții AM prezenți în teren, cât și de către reprezentantul legal al solicitantului/persoana împuternicită.   </w:t>
      </w:r>
    </w:p>
    <w:p w14:paraId="0AF71694" w14:textId="77777777" w:rsidR="00A059E9" w:rsidRPr="009A010C" w:rsidRDefault="00A059E9" w:rsidP="00A059E9">
      <w:pPr>
        <w:spacing w:before="0" w:after="0"/>
        <w:jc w:val="both"/>
        <w:rPr>
          <w:rFonts w:ascii="Calibri" w:eastAsiaTheme="minorHAnsi" w:hAnsi="Calibri"/>
          <w:sz w:val="24"/>
          <w:szCs w:val="24"/>
          <w:lang w:eastAsia="en-GB"/>
        </w:rPr>
      </w:pPr>
    </w:p>
    <w:p w14:paraId="4429F39F" w14:textId="77777777" w:rsidR="00A059E9" w:rsidRPr="009A010C" w:rsidRDefault="00A059E9" w:rsidP="00A059E9">
      <w:pPr>
        <w:spacing w:before="0" w:after="0"/>
        <w:jc w:val="both"/>
        <w:rPr>
          <w:rFonts w:ascii="Calibri" w:eastAsiaTheme="minorHAnsi" w:hAnsi="Calibri"/>
          <w:sz w:val="24"/>
          <w:szCs w:val="24"/>
          <w:lang w:eastAsia="en-GB"/>
        </w:rPr>
      </w:pPr>
      <w:r w:rsidRPr="009A010C">
        <w:rPr>
          <w:rFonts w:ascii="Calibri" w:eastAsiaTheme="minorHAnsi" w:hAnsi="Calibri"/>
          <w:sz w:val="24"/>
          <w:szCs w:val="24"/>
          <w:lang w:eastAsia="en-GB"/>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1873FC05" w14:textId="77777777" w:rsidR="00A059E9" w:rsidRPr="009A010C" w:rsidRDefault="00A059E9" w:rsidP="00A059E9">
      <w:pPr>
        <w:spacing w:before="0" w:after="0"/>
        <w:jc w:val="both"/>
        <w:rPr>
          <w:rFonts w:ascii="Calibri" w:eastAsiaTheme="minorHAnsi" w:hAnsi="Calibri"/>
          <w:sz w:val="24"/>
          <w:szCs w:val="24"/>
          <w:lang w:eastAsia="en-GB"/>
        </w:rPr>
      </w:pPr>
    </w:p>
    <w:p w14:paraId="34981CD1" w14:textId="77777777" w:rsidR="00A059E9" w:rsidRPr="009A010C" w:rsidRDefault="00A059E9" w:rsidP="00A059E9">
      <w:pPr>
        <w:spacing w:before="0" w:after="0"/>
        <w:jc w:val="both"/>
        <w:rPr>
          <w:rFonts w:asciiTheme="minorHAnsi" w:hAnsiTheme="minorHAnsi" w:cstheme="minorHAnsi"/>
          <w:sz w:val="24"/>
          <w:szCs w:val="24"/>
        </w:rPr>
      </w:pPr>
      <w:r w:rsidRPr="009A010C">
        <w:rPr>
          <w:rFonts w:ascii="Calibri" w:hAnsi="Calibri"/>
          <w:sz w:val="24"/>
          <w:szCs w:val="24"/>
        </w:rPr>
        <w:lastRenderedPageBreak/>
        <w:t xml:space="preserve">Vizita propusă va avea loc în 5 zile lucrătoare de la data transmiterii notificării către aplicant, cu confirmare electronică de primire. </w:t>
      </w:r>
      <w:r w:rsidRPr="009A010C">
        <w:rPr>
          <w:rFonts w:asciiTheme="minorHAnsi" w:hAnsiTheme="minorHAnsi" w:cstheme="minorHAnsi"/>
          <w:sz w:val="24"/>
          <w:szCs w:val="24"/>
        </w:rPr>
        <w:t>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4A963EF7" w14:textId="77777777" w:rsidR="00A059E9" w:rsidRPr="009A010C" w:rsidRDefault="00A059E9" w:rsidP="00A059E9">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Ca urmare a vizitei în teren,  Comisia de Evaluare poate depuncta proiectul, în cazul identificării de neconcordanțe între cele menționate în cererea de finanțare/documentația tehnico-economica depusă și cele constatate la vizita pe teren.</w:t>
      </w:r>
    </w:p>
    <w:p w14:paraId="00FA56B0" w14:textId="77777777" w:rsidR="00A059E9" w:rsidRPr="009A010C" w:rsidRDefault="00A059E9" w:rsidP="00A059E9">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În cadrul etapei de vizită la fața locului nu vor fi preluate documente suplimentare.</w:t>
      </w:r>
    </w:p>
    <w:p w14:paraId="35F3E5BA" w14:textId="1009CBE1" w:rsidR="00B057C3" w:rsidRPr="009A010C" w:rsidRDefault="00B057C3" w:rsidP="00181E8F">
      <w:pPr>
        <w:spacing w:before="0" w:after="0"/>
        <w:jc w:val="both"/>
        <w:rPr>
          <w:rFonts w:ascii="Calibri" w:hAnsi="Calibri"/>
          <w:sz w:val="24"/>
          <w:szCs w:val="24"/>
        </w:rPr>
      </w:pPr>
    </w:p>
    <w:p w14:paraId="2A0987A0" w14:textId="77777777" w:rsidR="00D67E6C" w:rsidRPr="009A010C" w:rsidRDefault="00D67E6C" w:rsidP="00D67E6C">
      <w:pPr>
        <w:spacing w:before="0" w:after="0"/>
        <w:rPr>
          <w:rFonts w:asciiTheme="minorHAnsi" w:hAnsiTheme="minorHAnsi" w:cstheme="minorHAnsi"/>
          <w:b/>
          <w:bCs/>
          <w:sz w:val="24"/>
          <w:szCs w:val="24"/>
        </w:rPr>
      </w:pPr>
      <w:r w:rsidRPr="009A010C">
        <w:rPr>
          <w:rFonts w:asciiTheme="minorHAnsi" w:hAnsiTheme="minorHAnsi" w:cstheme="minorHAnsi"/>
          <w:b/>
          <w:bCs/>
          <w:sz w:val="24"/>
          <w:szCs w:val="24"/>
        </w:rPr>
        <w:t>Criterii de evaluare tehnică şi financiară</w:t>
      </w:r>
    </w:p>
    <w:p w14:paraId="4AA4BB86" w14:textId="77777777" w:rsidR="00D67E6C" w:rsidRPr="009A010C" w:rsidRDefault="00D67E6C" w:rsidP="00D67E6C">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În ceea ce privește criteriile de selecție, grila de evaluare tehnico-financiară cuprinde două Secțiuni după cum urmează:</w:t>
      </w:r>
    </w:p>
    <w:p w14:paraId="2CBAD893" w14:textId="77777777" w:rsidR="00D67E6C" w:rsidRPr="009A010C" w:rsidRDefault="00D67E6C" w:rsidP="00D67E6C">
      <w:pPr>
        <w:tabs>
          <w:tab w:val="left" w:pos="567"/>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w:t>
      </w:r>
      <w:r w:rsidRPr="009A010C">
        <w:rPr>
          <w:rFonts w:asciiTheme="minorHAnsi" w:hAnsiTheme="minorHAnsi" w:cstheme="minorHAnsi"/>
          <w:sz w:val="24"/>
          <w:szCs w:val="24"/>
        </w:rPr>
        <w:tab/>
        <w:t>Secțiunea I – care cuprinde criterii referitoare la contribuția proiectului la obiectivului specific, eficiența costurilor, complementaritatea cu alte investiții propuse/realizate prin PRSE 2021-2027/alte surse, integrării cooperarii la nivel de proiect, gradul de pregătire/maturitate al proiectului, contributia proiectului la teme orizontale (suplimentar peste minimul prevăzut de lege).</w:t>
      </w:r>
    </w:p>
    <w:p w14:paraId="17135187" w14:textId="77777777" w:rsidR="00D67E6C" w:rsidRPr="009A010C" w:rsidRDefault="00D67E6C" w:rsidP="00D67E6C">
      <w:pPr>
        <w:tabs>
          <w:tab w:val="left" w:pos="567"/>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w:t>
      </w:r>
      <w:r w:rsidRPr="009A010C">
        <w:rPr>
          <w:rFonts w:asciiTheme="minorHAnsi" w:hAnsiTheme="minorHAnsi" w:cstheme="minorHAnsi"/>
          <w:sz w:val="24"/>
          <w:szCs w:val="24"/>
        </w:rPr>
        <w:tab/>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3E1D83C8" w14:textId="77777777" w:rsidR="00A737FE" w:rsidRPr="009A010C" w:rsidRDefault="00A737FE" w:rsidP="00181E8F">
      <w:pPr>
        <w:spacing w:before="0" w:after="0"/>
        <w:jc w:val="both"/>
        <w:rPr>
          <w:rFonts w:ascii="Calibri" w:hAnsi="Calibri"/>
          <w:sz w:val="24"/>
          <w:szCs w:val="24"/>
        </w:rPr>
      </w:pPr>
    </w:p>
    <w:p w14:paraId="16C49F2D" w14:textId="77777777" w:rsidR="00AD168F" w:rsidRPr="009A010C" w:rsidRDefault="00AD168F" w:rsidP="00AD168F">
      <w:pPr>
        <w:rPr>
          <w:rFonts w:asciiTheme="minorHAnsi" w:hAnsiTheme="minorHAnsi" w:cstheme="minorHAnsi"/>
          <w:b/>
          <w:bCs/>
          <w:sz w:val="24"/>
          <w:szCs w:val="24"/>
        </w:rPr>
      </w:pPr>
      <w:bookmarkStart w:id="183" w:name="_Toc90891341"/>
      <w:r w:rsidRPr="009A010C">
        <w:rPr>
          <w:rFonts w:asciiTheme="minorHAnsi" w:hAnsiTheme="minorHAnsi" w:cstheme="minorHAnsi"/>
          <w:b/>
          <w:bCs/>
          <w:sz w:val="24"/>
          <w:szCs w:val="24"/>
        </w:rPr>
        <w:t>Total punctaj 100</w:t>
      </w:r>
    </w:p>
    <w:p w14:paraId="101B3E1E" w14:textId="77777777" w:rsidR="00AD168F" w:rsidRPr="009A010C" w:rsidRDefault="00AD168F" w:rsidP="00AD168F">
      <w:pPr>
        <w:jc w:val="both"/>
        <w:rPr>
          <w:rFonts w:asciiTheme="minorHAnsi" w:hAnsiTheme="minorHAnsi" w:cstheme="minorHAnsi"/>
          <w:b/>
          <w:bCs/>
          <w:sz w:val="24"/>
          <w:szCs w:val="24"/>
        </w:rPr>
      </w:pPr>
      <w:r w:rsidRPr="009A010C">
        <w:rPr>
          <w:rFonts w:asciiTheme="minorHAnsi" w:hAnsiTheme="minorHAnsi" w:cstheme="minorHAnsi"/>
          <w:b/>
          <w:bCs/>
          <w:sz w:val="24"/>
          <w:szCs w:val="24"/>
        </w:rPr>
        <w:t>Sectiunea I – total punctaj maxim 91 puncte</w:t>
      </w:r>
    </w:p>
    <w:p w14:paraId="554A5D93" w14:textId="3D581DD5" w:rsidR="0095522D" w:rsidRPr="009A010C" w:rsidRDefault="00AD168F" w:rsidP="00E00485">
      <w:pPr>
        <w:pStyle w:val="ListParagraph"/>
        <w:numPr>
          <w:ilvl w:val="0"/>
          <w:numId w:val="23"/>
        </w:numPr>
        <w:jc w:val="both"/>
        <w:rPr>
          <w:rFonts w:asciiTheme="minorHAnsi" w:hAnsiTheme="minorHAnsi" w:cstheme="minorHAnsi"/>
          <w:b/>
          <w:bCs/>
          <w:sz w:val="24"/>
          <w:szCs w:val="24"/>
          <w:lang w:val="fr-FR"/>
        </w:rPr>
      </w:pPr>
      <w:proofErr w:type="spellStart"/>
      <w:r w:rsidRPr="009A010C">
        <w:rPr>
          <w:rFonts w:asciiTheme="minorHAnsi" w:hAnsiTheme="minorHAnsi" w:cstheme="minorHAnsi"/>
          <w:b/>
          <w:bCs/>
          <w:sz w:val="24"/>
          <w:szCs w:val="24"/>
          <w:lang w:val="fr-FR"/>
        </w:rPr>
        <w:t>Contribuția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proiectului</w:t>
      </w:r>
      <w:proofErr w:type="spellEnd"/>
      <w:r w:rsidRPr="009A010C">
        <w:rPr>
          <w:rFonts w:asciiTheme="minorHAnsi" w:hAnsiTheme="minorHAnsi" w:cstheme="minorHAnsi"/>
          <w:b/>
          <w:bCs/>
          <w:sz w:val="24"/>
          <w:szCs w:val="24"/>
          <w:lang w:val="fr-FR"/>
        </w:rPr>
        <w:t xml:space="preserve"> la </w:t>
      </w:r>
      <w:proofErr w:type="spellStart"/>
      <w:r w:rsidRPr="009A010C">
        <w:rPr>
          <w:rFonts w:asciiTheme="minorHAnsi" w:hAnsiTheme="minorHAnsi" w:cstheme="minorHAnsi"/>
          <w:b/>
          <w:bCs/>
          <w:sz w:val="24"/>
          <w:szCs w:val="24"/>
          <w:lang w:val="fr-FR"/>
        </w:rPr>
        <w:t>realizarea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Obiectivului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Specific</w:t>
      </w:r>
      <w:proofErr w:type="spellEnd"/>
      <w:r w:rsidRPr="009A010C">
        <w:rPr>
          <w:rFonts w:asciiTheme="minorHAnsi" w:hAnsiTheme="minorHAnsi" w:cstheme="minorHAnsi"/>
          <w:b/>
          <w:bCs/>
          <w:sz w:val="24"/>
          <w:szCs w:val="24"/>
          <w:lang w:val="fr-FR"/>
        </w:rPr>
        <w:t xml:space="preserve"> 4.2. </w:t>
      </w:r>
      <w:proofErr w:type="spellStart"/>
      <w:r w:rsidRPr="009A010C">
        <w:rPr>
          <w:rFonts w:asciiTheme="minorHAnsi" w:hAnsiTheme="minorHAnsi" w:cstheme="minorHAnsi"/>
          <w:b/>
          <w:bCs/>
          <w:sz w:val="24"/>
          <w:szCs w:val="24"/>
          <w:lang w:val="fr-FR"/>
        </w:rPr>
        <w:t>Îmbunătățirea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accesului</w:t>
      </w:r>
      <w:proofErr w:type="spellEnd"/>
      <w:r w:rsidRPr="009A010C">
        <w:rPr>
          <w:rFonts w:asciiTheme="minorHAnsi" w:hAnsiTheme="minorHAnsi" w:cstheme="minorHAnsi"/>
          <w:b/>
          <w:bCs/>
          <w:sz w:val="24"/>
          <w:szCs w:val="24"/>
          <w:lang w:val="fr-FR"/>
        </w:rPr>
        <w:t xml:space="preserve"> la </w:t>
      </w:r>
      <w:proofErr w:type="spellStart"/>
      <w:r w:rsidRPr="009A010C">
        <w:rPr>
          <w:rFonts w:asciiTheme="minorHAnsi" w:hAnsiTheme="minorHAnsi" w:cstheme="minorHAnsi"/>
          <w:b/>
          <w:bCs/>
          <w:sz w:val="24"/>
          <w:szCs w:val="24"/>
          <w:lang w:val="fr-FR"/>
        </w:rPr>
        <w:t>servicii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și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favorabile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incluziunii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și</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calitate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în</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educație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formare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și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învățare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tot</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parcursul</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vieții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prin</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dezvoltarea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infrastructurii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accesibile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inclusiv</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prin</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promovarea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rezilienței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pentru</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educația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și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formarea</w:t>
      </w:r>
      <w:proofErr w:type="spellEnd"/>
      <w:r w:rsidRPr="009A010C">
        <w:rPr>
          <w:rFonts w:asciiTheme="minorHAnsi" w:hAnsiTheme="minorHAnsi" w:cstheme="minorHAnsi"/>
          <w:b/>
          <w:bCs/>
          <w:sz w:val="24"/>
          <w:szCs w:val="24"/>
          <w:lang w:val="fr-FR"/>
        </w:rPr>
        <w:t xml:space="preserve"> la </w:t>
      </w:r>
      <w:proofErr w:type="spellStart"/>
      <w:r w:rsidRPr="009A010C">
        <w:rPr>
          <w:rFonts w:asciiTheme="minorHAnsi" w:hAnsiTheme="minorHAnsi" w:cstheme="minorHAnsi"/>
          <w:b/>
          <w:bCs/>
          <w:sz w:val="24"/>
          <w:szCs w:val="24"/>
          <w:lang w:val="fr-FR"/>
        </w:rPr>
        <w:t>distanță</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și</w:t>
      </w:r>
      <w:proofErr w:type="spellEnd"/>
      <w:r w:rsidRPr="009A010C">
        <w:rPr>
          <w:rFonts w:asciiTheme="minorHAnsi" w:hAnsiTheme="minorHAnsi" w:cstheme="minorHAnsi"/>
          <w:b/>
          <w:bCs/>
          <w:sz w:val="24"/>
          <w:szCs w:val="24"/>
          <w:lang w:val="fr-FR"/>
        </w:rPr>
        <w:t xml:space="preserve"> online (FEDR) – </w:t>
      </w:r>
      <w:proofErr w:type="spellStart"/>
      <w:r w:rsidRPr="009A010C">
        <w:rPr>
          <w:rFonts w:asciiTheme="minorHAnsi" w:hAnsiTheme="minorHAnsi" w:cstheme="minorHAnsi"/>
          <w:b/>
          <w:bCs/>
          <w:sz w:val="24"/>
          <w:szCs w:val="24"/>
          <w:lang w:val="fr-FR"/>
        </w:rPr>
        <w:t>maxim</w:t>
      </w:r>
      <w:proofErr w:type="spellEnd"/>
      <w:r w:rsidRPr="009A010C">
        <w:rPr>
          <w:rFonts w:asciiTheme="minorHAnsi" w:hAnsiTheme="minorHAnsi" w:cstheme="minorHAnsi"/>
          <w:b/>
          <w:bCs/>
          <w:sz w:val="24"/>
          <w:szCs w:val="24"/>
          <w:lang w:val="fr-FR"/>
        </w:rPr>
        <w:t xml:space="preserve"> 57 </w:t>
      </w:r>
      <w:proofErr w:type="spellStart"/>
      <w:r w:rsidRPr="009A010C">
        <w:rPr>
          <w:rFonts w:asciiTheme="minorHAnsi" w:hAnsiTheme="minorHAnsi" w:cstheme="minorHAnsi"/>
          <w:b/>
          <w:bCs/>
          <w:sz w:val="24"/>
          <w:szCs w:val="24"/>
          <w:lang w:val="fr-FR"/>
        </w:rPr>
        <w:t>puncte</w:t>
      </w:r>
      <w:proofErr w:type="spellEnd"/>
    </w:p>
    <w:p w14:paraId="59145F88" w14:textId="77777777" w:rsidR="003E37FE" w:rsidRPr="009A010C" w:rsidRDefault="003E37FE" w:rsidP="003E37FE">
      <w:pPr>
        <w:spacing w:before="0" w:after="0" w:line="256" w:lineRule="auto"/>
        <w:ind w:left="720"/>
        <w:jc w:val="both"/>
        <w:rPr>
          <w:rFonts w:ascii="Calibri" w:hAnsi="Calibri"/>
          <w:sz w:val="24"/>
          <w:szCs w:val="24"/>
          <w:lang w:val="fr-FR"/>
        </w:rPr>
      </w:pPr>
    </w:p>
    <w:p w14:paraId="4CE5120A" w14:textId="77777777" w:rsidR="00E00485" w:rsidRPr="009A010C" w:rsidRDefault="00E00485" w:rsidP="00E00485">
      <w:pPr>
        <w:numPr>
          <w:ilvl w:val="1"/>
          <w:numId w:val="23"/>
        </w:numPr>
        <w:spacing w:before="0" w:after="0" w:line="256" w:lineRule="auto"/>
        <w:jc w:val="both"/>
        <w:rPr>
          <w:rFonts w:asciiTheme="minorHAnsi" w:hAnsiTheme="minorHAnsi" w:cstheme="minorHAnsi"/>
          <w:b/>
          <w:bCs/>
          <w:sz w:val="24"/>
          <w:szCs w:val="24"/>
          <w:lang w:val="fr-FR"/>
        </w:rPr>
      </w:pPr>
      <w:proofErr w:type="spellStart"/>
      <w:r w:rsidRPr="009A010C">
        <w:rPr>
          <w:rFonts w:asciiTheme="minorHAnsi" w:hAnsiTheme="minorHAnsi" w:cstheme="minorHAnsi"/>
          <w:b/>
          <w:bCs/>
          <w:sz w:val="24"/>
          <w:szCs w:val="24"/>
          <w:lang w:val="fr-FR"/>
        </w:rPr>
        <w:t>Capacitatea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unității</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învățământ</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preșcolar</w:t>
      </w:r>
      <w:proofErr w:type="spellEnd"/>
      <w:r w:rsidRPr="009A010C">
        <w:rPr>
          <w:rFonts w:asciiTheme="minorHAnsi" w:hAnsiTheme="minorHAnsi" w:cstheme="minorHAnsi"/>
          <w:b/>
          <w:bCs/>
          <w:sz w:val="24"/>
          <w:szCs w:val="24"/>
          <w:lang w:val="fr-FR"/>
        </w:rPr>
        <w:t xml:space="preserve"> (SCI) – </w:t>
      </w:r>
      <w:proofErr w:type="spellStart"/>
      <w:r w:rsidRPr="009A010C">
        <w:rPr>
          <w:rFonts w:asciiTheme="minorHAnsi" w:hAnsiTheme="minorHAnsi" w:cstheme="minorHAnsi"/>
          <w:b/>
          <w:bCs/>
          <w:sz w:val="24"/>
          <w:szCs w:val="24"/>
          <w:lang w:val="fr-FR"/>
        </w:rPr>
        <w:t>maxim</w:t>
      </w:r>
      <w:proofErr w:type="spellEnd"/>
      <w:r w:rsidRPr="009A010C">
        <w:rPr>
          <w:rFonts w:asciiTheme="minorHAnsi" w:hAnsiTheme="minorHAnsi" w:cstheme="minorHAnsi"/>
          <w:b/>
          <w:bCs/>
          <w:sz w:val="24"/>
          <w:szCs w:val="24"/>
          <w:lang w:val="fr-FR"/>
        </w:rPr>
        <w:t xml:space="preserve"> 8 </w:t>
      </w:r>
      <w:proofErr w:type="spellStart"/>
      <w:r w:rsidRPr="009A010C">
        <w:rPr>
          <w:rFonts w:asciiTheme="minorHAnsi" w:hAnsiTheme="minorHAnsi" w:cstheme="minorHAnsi"/>
          <w:b/>
          <w:bCs/>
          <w:sz w:val="24"/>
          <w:szCs w:val="24"/>
          <w:lang w:val="fr-FR"/>
        </w:rPr>
        <w:t>puncte</w:t>
      </w:r>
      <w:proofErr w:type="spellEnd"/>
    </w:p>
    <w:p w14:paraId="0AF1DB9C"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a. </w:t>
      </w:r>
      <w:proofErr w:type="spellStart"/>
      <w:r w:rsidRPr="009A010C">
        <w:rPr>
          <w:rFonts w:asciiTheme="minorHAnsi" w:hAnsiTheme="minorHAnsi" w:cstheme="minorHAnsi"/>
          <w:bCs/>
          <w:sz w:val="24"/>
          <w:szCs w:val="24"/>
          <w:lang w:val="fr-FR"/>
        </w:rPr>
        <w:t>Capacitatea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unității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învațământ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preșcolar</w:t>
      </w:r>
      <w:proofErr w:type="spellEnd"/>
      <w:r w:rsidRPr="009A010C">
        <w:rPr>
          <w:rFonts w:asciiTheme="minorHAnsi" w:hAnsiTheme="minorHAnsi" w:cstheme="minorHAnsi"/>
          <w:bCs/>
          <w:sz w:val="24"/>
          <w:szCs w:val="24"/>
          <w:lang w:val="fr-FR"/>
        </w:rPr>
        <w:t xml:space="preserve"> SCI&lt;0.75 – 8 </w:t>
      </w:r>
      <w:proofErr w:type="spellStart"/>
      <w:r w:rsidRPr="009A010C">
        <w:rPr>
          <w:rFonts w:asciiTheme="minorHAnsi" w:hAnsiTheme="minorHAnsi" w:cstheme="minorHAnsi"/>
          <w:bCs/>
          <w:sz w:val="24"/>
          <w:szCs w:val="24"/>
          <w:lang w:val="fr-FR"/>
        </w:rPr>
        <w:t>puncte</w:t>
      </w:r>
      <w:proofErr w:type="spellEnd"/>
    </w:p>
    <w:p w14:paraId="7B829834"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b. </w:t>
      </w:r>
      <w:proofErr w:type="spellStart"/>
      <w:r w:rsidRPr="009A010C">
        <w:rPr>
          <w:rFonts w:asciiTheme="minorHAnsi" w:hAnsiTheme="minorHAnsi" w:cstheme="minorHAnsi"/>
          <w:bCs/>
          <w:sz w:val="24"/>
          <w:szCs w:val="24"/>
          <w:lang w:val="fr-FR"/>
        </w:rPr>
        <w:t>Capacitatea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unității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învațământ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preșcolar</w:t>
      </w:r>
      <w:proofErr w:type="spellEnd"/>
      <w:r w:rsidRPr="009A010C">
        <w:rPr>
          <w:rFonts w:asciiTheme="minorHAnsi" w:hAnsiTheme="minorHAnsi" w:cstheme="minorHAnsi"/>
          <w:bCs/>
          <w:sz w:val="24"/>
          <w:szCs w:val="24"/>
          <w:lang w:val="fr-FR"/>
        </w:rPr>
        <w:t xml:space="preserve"> SCI &gt;0.75 – 0 </w:t>
      </w:r>
      <w:proofErr w:type="spellStart"/>
      <w:r w:rsidRPr="009A010C">
        <w:rPr>
          <w:rFonts w:asciiTheme="minorHAnsi" w:hAnsiTheme="minorHAnsi" w:cstheme="minorHAnsi"/>
          <w:bCs/>
          <w:sz w:val="24"/>
          <w:szCs w:val="24"/>
          <w:lang w:val="fr-FR"/>
        </w:rPr>
        <w:t>puncte</w:t>
      </w:r>
      <w:proofErr w:type="spellEnd"/>
    </w:p>
    <w:p w14:paraId="5C160D5B"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proofErr w:type="spellStart"/>
      <w:r w:rsidRPr="009A010C">
        <w:rPr>
          <w:rFonts w:asciiTheme="minorHAnsi" w:hAnsiTheme="minorHAnsi" w:cstheme="minorHAnsi"/>
          <w:bCs/>
          <w:i/>
          <w:iCs/>
          <w:sz w:val="24"/>
          <w:szCs w:val="24"/>
          <w:lang w:val="fr-FR"/>
        </w:rPr>
        <w:t>Capacitatea</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unității</w:t>
      </w:r>
      <w:proofErr w:type="spellEnd"/>
      <w:r w:rsidRPr="009A010C">
        <w:rPr>
          <w:rFonts w:asciiTheme="minorHAnsi" w:hAnsiTheme="minorHAnsi" w:cstheme="minorHAnsi"/>
          <w:bCs/>
          <w:i/>
          <w:iCs/>
          <w:sz w:val="24"/>
          <w:szCs w:val="24"/>
          <w:lang w:val="fr-FR"/>
        </w:rPr>
        <w:t xml:space="preserve"> este </w:t>
      </w:r>
      <w:proofErr w:type="spellStart"/>
      <w:r w:rsidRPr="009A010C">
        <w:rPr>
          <w:rFonts w:asciiTheme="minorHAnsi" w:hAnsiTheme="minorHAnsi" w:cstheme="minorHAnsi"/>
          <w:bCs/>
          <w:i/>
          <w:iCs/>
          <w:sz w:val="24"/>
          <w:szCs w:val="24"/>
          <w:lang w:val="fr-FR"/>
        </w:rPr>
        <w:t>definită</w:t>
      </w:r>
      <w:proofErr w:type="spellEnd"/>
      <w:r w:rsidRPr="009A010C">
        <w:rPr>
          <w:rFonts w:asciiTheme="minorHAnsi" w:hAnsiTheme="minorHAnsi" w:cstheme="minorHAnsi"/>
          <w:bCs/>
          <w:i/>
          <w:iCs/>
          <w:sz w:val="24"/>
          <w:szCs w:val="24"/>
          <w:lang w:val="fr-FR"/>
        </w:rPr>
        <w:t xml:space="preserve"> de </w:t>
      </w:r>
      <w:proofErr w:type="spellStart"/>
      <w:r w:rsidRPr="009A010C">
        <w:rPr>
          <w:rFonts w:asciiTheme="minorHAnsi" w:hAnsiTheme="minorHAnsi" w:cstheme="minorHAnsi"/>
          <w:bCs/>
          <w:i/>
          <w:iCs/>
          <w:sz w:val="24"/>
          <w:szCs w:val="24"/>
          <w:lang w:val="fr-FR"/>
        </w:rPr>
        <w:t>Indicele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Capacității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Școlii</w:t>
      </w:r>
      <w:proofErr w:type="spellEnd"/>
      <w:r w:rsidRPr="009A010C">
        <w:rPr>
          <w:rFonts w:asciiTheme="minorHAnsi" w:hAnsiTheme="minorHAnsi" w:cstheme="minorHAnsi"/>
          <w:bCs/>
          <w:i/>
          <w:iCs/>
          <w:sz w:val="24"/>
          <w:szCs w:val="24"/>
          <w:lang w:val="fr-FR"/>
        </w:rPr>
        <w:t xml:space="preserve"> (ICS) </w:t>
      </w:r>
      <w:proofErr w:type="gramStart"/>
      <w:r w:rsidRPr="009A010C">
        <w:rPr>
          <w:rFonts w:asciiTheme="minorHAnsi" w:hAnsiTheme="minorHAnsi" w:cstheme="minorHAnsi"/>
          <w:bCs/>
          <w:i/>
          <w:iCs/>
          <w:sz w:val="24"/>
          <w:szCs w:val="24"/>
          <w:lang w:val="fr-FR"/>
        </w:rPr>
        <w:t>ca</w:t>
      </w:r>
      <w:proofErr w:type="gram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raportul</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între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numărul</w:t>
      </w:r>
      <w:proofErr w:type="spellEnd"/>
      <w:r w:rsidRPr="009A010C">
        <w:rPr>
          <w:rFonts w:asciiTheme="minorHAnsi" w:hAnsiTheme="minorHAnsi" w:cstheme="minorHAnsi"/>
          <w:bCs/>
          <w:i/>
          <w:iCs/>
          <w:sz w:val="24"/>
          <w:szCs w:val="24"/>
          <w:lang w:val="fr-FR"/>
        </w:rPr>
        <w:t xml:space="preserve"> de </w:t>
      </w:r>
      <w:proofErr w:type="spellStart"/>
      <w:r w:rsidRPr="009A010C">
        <w:rPr>
          <w:rFonts w:asciiTheme="minorHAnsi" w:hAnsiTheme="minorHAnsi" w:cstheme="minorHAnsi"/>
          <w:bCs/>
          <w:i/>
          <w:iCs/>
          <w:sz w:val="24"/>
          <w:szCs w:val="24"/>
          <w:lang w:val="fr-FR"/>
        </w:rPr>
        <w:t>locuri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și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numărul</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elevilor</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înscriși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într</w:t>
      </w:r>
      <w:proofErr w:type="spellEnd"/>
      <w:r w:rsidRPr="009A010C">
        <w:rPr>
          <w:rFonts w:asciiTheme="minorHAnsi" w:hAnsiTheme="minorHAnsi" w:cstheme="minorHAnsi"/>
          <w:bCs/>
          <w:i/>
          <w:iCs/>
          <w:sz w:val="24"/>
          <w:szCs w:val="24"/>
          <w:lang w:val="fr-FR"/>
        </w:rPr>
        <w:t xml:space="preserve">-o </w:t>
      </w:r>
      <w:proofErr w:type="spellStart"/>
      <w:r w:rsidRPr="009A010C">
        <w:rPr>
          <w:rFonts w:asciiTheme="minorHAnsi" w:hAnsiTheme="minorHAnsi" w:cstheme="minorHAnsi"/>
          <w:bCs/>
          <w:i/>
          <w:iCs/>
          <w:sz w:val="24"/>
          <w:szCs w:val="24"/>
          <w:lang w:val="fr-FR"/>
        </w:rPr>
        <w:t>unitate</w:t>
      </w:r>
      <w:proofErr w:type="spellEnd"/>
      <w:r w:rsidRPr="009A010C">
        <w:rPr>
          <w:rFonts w:asciiTheme="minorHAnsi" w:hAnsiTheme="minorHAnsi" w:cstheme="minorHAnsi"/>
          <w:bCs/>
          <w:i/>
          <w:iCs/>
          <w:sz w:val="24"/>
          <w:szCs w:val="24"/>
          <w:lang w:val="fr-FR"/>
        </w:rPr>
        <w:t xml:space="preserve"> de </w:t>
      </w:r>
      <w:proofErr w:type="spellStart"/>
      <w:r w:rsidRPr="009A010C">
        <w:rPr>
          <w:rFonts w:asciiTheme="minorHAnsi" w:hAnsiTheme="minorHAnsi" w:cstheme="minorHAnsi"/>
          <w:bCs/>
          <w:i/>
          <w:iCs/>
          <w:sz w:val="24"/>
          <w:szCs w:val="24"/>
          <w:lang w:val="fr-FR"/>
        </w:rPr>
        <w:t>învățământ</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preșcolar</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Perioadă</w:t>
      </w:r>
      <w:proofErr w:type="spellEnd"/>
      <w:r w:rsidRPr="009A010C">
        <w:rPr>
          <w:rFonts w:asciiTheme="minorHAnsi" w:hAnsiTheme="minorHAnsi" w:cstheme="minorHAnsi"/>
          <w:bCs/>
          <w:i/>
          <w:iCs/>
          <w:sz w:val="24"/>
          <w:szCs w:val="24"/>
          <w:lang w:val="fr-FR"/>
        </w:rPr>
        <w:t xml:space="preserve"> de </w:t>
      </w:r>
      <w:proofErr w:type="spellStart"/>
      <w:r w:rsidRPr="009A010C">
        <w:rPr>
          <w:rFonts w:asciiTheme="minorHAnsi" w:hAnsiTheme="minorHAnsi" w:cstheme="minorHAnsi"/>
          <w:bCs/>
          <w:i/>
          <w:iCs/>
          <w:sz w:val="24"/>
          <w:szCs w:val="24"/>
          <w:lang w:val="fr-FR"/>
        </w:rPr>
        <w:t>referință</w:t>
      </w:r>
      <w:proofErr w:type="spellEnd"/>
      <w:r w:rsidRPr="009A010C">
        <w:rPr>
          <w:rFonts w:asciiTheme="minorHAnsi" w:hAnsiTheme="minorHAnsi" w:cstheme="minorHAnsi"/>
          <w:bCs/>
          <w:i/>
          <w:iCs/>
          <w:sz w:val="24"/>
          <w:szCs w:val="24"/>
          <w:lang w:val="fr-FR"/>
        </w:rPr>
        <w:t xml:space="preserve"> a </w:t>
      </w:r>
      <w:proofErr w:type="spellStart"/>
      <w:r w:rsidRPr="009A010C">
        <w:rPr>
          <w:rFonts w:asciiTheme="minorHAnsi" w:hAnsiTheme="minorHAnsi" w:cstheme="minorHAnsi"/>
          <w:bCs/>
          <w:i/>
          <w:iCs/>
          <w:sz w:val="24"/>
          <w:szCs w:val="24"/>
          <w:lang w:val="fr-FR"/>
        </w:rPr>
        <w:lastRenderedPageBreak/>
        <w:t>datelor</w:t>
      </w:r>
      <w:proofErr w:type="spellEnd"/>
      <w:r w:rsidRPr="009A010C">
        <w:rPr>
          <w:rFonts w:asciiTheme="minorHAnsi" w:hAnsiTheme="minorHAnsi" w:cstheme="minorHAnsi"/>
          <w:bCs/>
          <w:i/>
          <w:iCs/>
          <w:sz w:val="24"/>
          <w:szCs w:val="24"/>
          <w:lang w:val="fr-FR"/>
        </w:rPr>
        <w:t xml:space="preserve"> - An </w:t>
      </w:r>
      <w:proofErr w:type="spellStart"/>
      <w:r w:rsidRPr="009A010C">
        <w:rPr>
          <w:rFonts w:asciiTheme="minorHAnsi" w:hAnsiTheme="minorHAnsi" w:cstheme="minorHAnsi"/>
          <w:bCs/>
          <w:i/>
          <w:iCs/>
          <w:sz w:val="24"/>
          <w:szCs w:val="24"/>
          <w:lang w:val="fr-FR"/>
        </w:rPr>
        <w:t>școlar</w:t>
      </w:r>
      <w:proofErr w:type="spellEnd"/>
      <w:r w:rsidRPr="009A010C">
        <w:rPr>
          <w:rFonts w:asciiTheme="minorHAnsi" w:hAnsiTheme="minorHAnsi" w:cstheme="minorHAnsi"/>
          <w:bCs/>
          <w:i/>
          <w:iCs/>
          <w:sz w:val="24"/>
          <w:szCs w:val="24"/>
          <w:lang w:val="fr-FR"/>
        </w:rPr>
        <w:t xml:space="preserve"> 2022-2023. </w:t>
      </w:r>
      <w:proofErr w:type="spellStart"/>
      <w:r w:rsidRPr="009A010C">
        <w:rPr>
          <w:rFonts w:asciiTheme="minorHAnsi" w:hAnsiTheme="minorHAnsi" w:cstheme="minorHAnsi"/>
          <w:bCs/>
          <w:i/>
          <w:iCs/>
          <w:sz w:val="24"/>
          <w:szCs w:val="24"/>
          <w:lang w:val="fr-FR"/>
        </w:rPr>
        <w:t>Punctarea</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subcriteriului</w:t>
      </w:r>
      <w:proofErr w:type="spellEnd"/>
      <w:r w:rsidRPr="009A010C">
        <w:rPr>
          <w:rFonts w:asciiTheme="minorHAnsi" w:hAnsiTheme="minorHAnsi" w:cstheme="minorHAnsi"/>
          <w:bCs/>
          <w:i/>
          <w:iCs/>
          <w:sz w:val="24"/>
          <w:szCs w:val="24"/>
          <w:lang w:val="fr-FR"/>
        </w:rPr>
        <w:t xml:space="preserve"> se face </w:t>
      </w:r>
      <w:proofErr w:type="spellStart"/>
      <w:r w:rsidRPr="009A010C">
        <w:rPr>
          <w:rFonts w:asciiTheme="minorHAnsi" w:hAnsiTheme="minorHAnsi" w:cstheme="minorHAnsi"/>
          <w:bCs/>
          <w:i/>
          <w:iCs/>
          <w:sz w:val="24"/>
          <w:szCs w:val="24"/>
          <w:lang w:val="fr-FR"/>
        </w:rPr>
        <w:t>prin</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selectarea</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unei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singure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optiuni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și</w:t>
      </w:r>
      <w:proofErr w:type="spellEnd"/>
      <w:r w:rsidRPr="009A010C">
        <w:rPr>
          <w:rFonts w:asciiTheme="minorHAnsi" w:hAnsiTheme="minorHAnsi" w:cstheme="minorHAnsi"/>
          <w:bCs/>
          <w:i/>
          <w:iCs/>
          <w:sz w:val="24"/>
          <w:szCs w:val="24"/>
          <w:lang w:val="fr-FR"/>
        </w:rPr>
        <w:t xml:space="preserve"> a </w:t>
      </w:r>
      <w:proofErr w:type="spellStart"/>
      <w:r w:rsidRPr="009A010C">
        <w:rPr>
          <w:rFonts w:asciiTheme="minorHAnsi" w:hAnsiTheme="minorHAnsi" w:cstheme="minorHAnsi"/>
          <w:bCs/>
          <w:i/>
          <w:iCs/>
          <w:sz w:val="24"/>
          <w:szCs w:val="24"/>
          <w:lang w:val="fr-FR"/>
        </w:rPr>
        <w:t>punctajului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aferent</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acesteia</w:t>
      </w:r>
      <w:proofErr w:type="spellEnd"/>
      <w:r w:rsidRPr="009A010C">
        <w:rPr>
          <w:rFonts w:asciiTheme="minorHAnsi" w:hAnsiTheme="minorHAnsi" w:cstheme="minorHAnsi"/>
          <w:bCs/>
          <w:sz w:val="24"/>
          <w:szCs w:val="24"/>
          <w:lang w:val="fr-FR"/>
        </w:rPr>
        <w:t>.</w:t>
      </w:r>
    </w:p>
    <w:p w14:paraId="550B4FAC" w14:textId="77777777" w:rsidR="00E00485" w:rsidRPr="009A010C" w:rsidRDefault="00E00485" w:rsidP="00E00485">
      <w:pPr>
        <w:spacing w:before="0" w:after="0" w:line="256" w:lineRule="auto"/>
        <w:jc w:val="both"/>
        <w:rPr>
          <w:rFonts w:asciiTheme="minorHAnsi" w:hAnsiTheme="minorHAnsi" w:cstheme="minorHAnsi"/>
          <w:sz w:val="24"/>
          <w:szCs w:val="24"/>
          <w:lang w:val="fr-FR"/>
        </w:rPr>
      </w:pPr>
    </w:p>
    <w:p w14:paraId="2DFC5DBD" w14:textId="77777777" w:rsidR="00E00485" w:rsidRPr="009A010C" w:rsidRDefault="00E00485" w:rsidP="00E00485">
      <w:pPr>
        <w:numPr>
          <w:ilvl w:val="1"/>
          <w:numId w:val="23"/>
        </w:numPr>
        <w:spacing w:before="0" w:after="0" w:line="256" w:lineRule="auto"/>
        <w:jc w:val="both"/>
        <w:rPr>
          <w:rFonts w:asciiTheme="minorHAnsi" w:hAnsiTheme="minorHAnsi" w:cstheme="minorHAnsi"/>
          <w:b/>
          <w:bCs/>
          <w:sz w:val="24"/>
          <w:szCs w:val="24"/>
          <w:lang w:val="en-GB"/>
        </w:rPr>
      </w:pPr>
      <w:proofErr w:type="spellStart"/>
      <w:r w:rsidRPr="009A010C">
        <w:rPr>
          <w:rFonts w:asciiTheme="minorHAnsi" w:hAnsiTheme="minorHAnsi" w:cstheme="minorHAnsi"/>
          <w:b/>
          <w:bCs/>
          <w:sz w:val="24"/>
          <w:szCs w:val="24"/>
          <w:lang w:val="en-GB"/>
        </w:rPr>
        <w:t>Pregătirea</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pentru</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Învățământul</w:t>
      </w:r>
      <w:proofErr w:type="spellEnd"/>
      <w:r w:rsidRPr="009A010C">
        <w:rPr>
          <w:rFonts w:asciiTheme="minorHAnsi" w:hAnsiTheme="minorHAnsi" w:cstheme="minorHAnsi"/>
          <w:b/>
          <w:bCs/>
          <w:sz w:val="24"/>
          <w:szCs w:val="24"/>
          <w:lang w:val="en-GB"/>
        </w:rPr>
        <w:t xml:space="preserve"> Primar – maxim 8 </w:t>
      </w:r>
      <w:proofErr w:type="spellStart"/>
      <w:r w:rsidRPr="009A010C">
        <w:rPr>
          <w:rFonts w:asciiTheme="minorHAnsi" w:hAnsiTheme="minorHAnsi" w:cstheme="minorHAnsi"/>
          <w:b/>
          <w:bCs/>
          <w:sz w:val="24"/>
          <w:szCs w:val="24"/>
          <w:lang w:val="en-GB"/>
        </w:rPr>
        <w:t>puncte</w:t>
      </w:r>
      <w:proofErr w:type="spellEnd"/>
    </w:p>
    <w:p w14:paraId="45A4F6D9" w14:textId="77777777" w:rsidR="00E00485" w:rsidRPr="009A010C" w:rsidRDefault="00E00485" w:rsidP="00E00485">
      <w:pPr>
        <w:spacing w:before="0" w:after="0" w:line="256" w:lineRule="auto"/>
        <w:jc w:val="both"/>
        <w:rPr>
          <w:rFonts w:asciiTheme="minorHAnsi" w:hAnsiTheme="minorHAnsi" w:cstheme="minorHAnsi"/>
          <w:bCs/>
          <w:sz w:val="24"/>
          <w:szCs w:val="24"/>
          <w:lang w:val="en-GB"/>
        </w:rPr>
      </w:pPr>
      <w:r w:rsidRPr="009A010C">
        <w:rPr>
          <w:rFonts w:asciiTheme="minorHAnsi" w:hAnsiTheme="minorHAnsi" w:cstheme="minorHAnsi"/>
          <w:bCs/>
          <w:sz w:val="24"/>
          <w:szCs w:val="24"/>
          <w:lang w:val="en-GB"/>
        </w:rPr>
        <w:t xml:space="preserve">a. </w:t>
      </w:r>
      <w:proofErr w:type="spellStart"/>
      <w:r w:rsidRPr="009A010C">
        <w:rPr>
          <w:rFonts w:asciiTheme="minorHAnsi" w:hAnsiTheme="minorHAnsi" w:cstheme="minorHAnsi"/>
          <w:bCs/>
          <w:sz w:val="24"/>
          <w:szCs w:val="24"/>
          <w:lang w:val="en-GB"/>
        </w:rPr>
        <w:t>proiectul</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este</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propus</w:t>
      </w:r>
      <w:proofErr w:type="spellEnd"/>
      <w:r w:rsidRPr="009A010C">
        <w:rPr>
          <w:rFonts w:asciiTheme="minorHAnsi" w:hAnsiTheme="minorHAnsi" w:cstheme="minorHAnsi"/>
          <w:bCs/>
          <w:sz w:val="24"/>
          <w:szCs w:val="24"/>
          <w:lang w:val="en-GB"/>
        </w:rPr>
        <w:t xml:space="preserve"> in </w:t>
      </w:r>
      <w:proofErr w:type="spellStart"/>
      <w:r w:rsidRPr="009A010C">
        <w:rPr>
          <w:rFonts w:asciiTheme="minorHAnsi" w:hAnsiTheme="minorHAnsi" w:cstheme="minorHAnsi"/>
          <w:bCs/>
          <w:sz w:val="24"/>
          <w:szCs w:val="24"/>
          <w:lang w:val="en-GB"/>
        </w:rPr>
        <w:t>cadrul</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unui</w:t>
      </w:r>
      <w:proofErr w:type="spellEnd"/>
      <w:r w:rsidRPr="009A010C">
        <w:rPr>
          <w:rFonts w:asciiTheme="minorHAnsi" w:hAnsiTheme="minorHAnsi" w:cstheme="minorHAnsi"/>
          <w:bCs/>
          <w:sz w:val="24"/>
          <w:szCs w:val="24"/>
          <w:lang w:val="en-GB"/>
        </w:rPr>
        <w:t xml:space="preserve"> UAT cu </w:t>
      </w:r>
      <w:proofErr w:type="spellStart"/>
      <w:r w:rsidRPr="009A010C">
        <w:rPr>
          <w:rFonts w:asciiTheme="minorHAnsi" w:hAnsiTheme="minorHAnsi" w:cstheme="minorHAnsi"/>
          <w:bCs/>
          <w:sz w:val="24"/>
          <w:szCs w:val="24"/>
          <w:lang w:val="en-GB"/>
        </w:rPr>
        <w:t>proporția</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elevilor</w:t>
      </w:r>
      <w:proofErr w:type="spellEnd"/>
      <w:r w:rsidRPr="009A010C">
        <w:rPr>
          <w:rFonts w:asciiTheme="minorHAnsi" w:hAnsiTheme="minorHAnsi" w:cstheme="minorHAnsi"/>
          <w:bCs/>
          <w:sz w:val="24"/>
          <w:szCs w:val="24"/>
          <w:lang w:val="en-GB"/>
        </w:rPr>
        <w:t xml:space="preserve"> din </w:t>
      </w:r>
      <w:proofErr w:type="spellStart"/>
      <w:r w:rsidRPr="009A010C">
        <w:rPr>
          <w:rFonts w:asciiTheme="minorHAnsi" w:hAnsiTheme="minorHAnsi" w:cstheme="minorHAnsi"/>
          <w:bCs/>
          <w:sz w:val="24"/>
          <w:szCs w:val="24"/>
          <w:lang w:val="en-GB"/>
        </w:rPr>
        <w:t>învățământul</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primar</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înscriși</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pentru</w:t>
      </w:r>
      <w:proofErr w:type="spellEnd"/>
      <w:r w:rsidRPr="009A010C">
        <w:rPr>
          <w:rFonts w:asciiTheme="minorHAnsi" w:hAnsiTheme="minorHAnsi" w:cstheme="minorHAnsi"/>
          <w:bCs/>
          <w:sz w:val="24"/>
          <w:szCs w:val="24"/>
          <w:lang w:val="en-GB"/>
        </w:rPr>
        <w:t xml:space="preserve"> prima data </w:t>
      </w:r>
      <w:proofErr w:type="spellStart"/>
      <w:r w:rsidRPr="009A010C">
        <w:rPr>
          <w:rFonts w:asciiTheme="minorHAnsi" w:hAnsiTheme="minorHAnsi" w:cstheme="minorHAnsi"/>
          <w:bCs/>
          <w:sz w:val="24"/>
          <w:szCs w:val="24"/>
          <w:lang w:val="en-GB"/>
        </w:rPr>
        <w:t>în</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clasa</w:t>
      </w:r>
      <w:proofErr w:type="spellEnd"/>
      <w:r w:rsidRPr="009A010C">
        <w:rPr>
          <w:rFonts w:asciiTheme="minorHAnsi" w:hAnsiTheme="minorHAnsi" w:cstheme="minorHAnsi"/>
          <w:bCs/>
          <w:sz w:val="24"/>
          <w:szCs w:val="24"/>
          <w:lang w:val="en-GB"/>
        </w:rPr>
        <w:t xml:space="preserve"> 0 care au </w:t>
      </w:r>
      <w:proofErr w:type="spellStart"/>
      <w:r w:rsidRPr="009A010C">
        <w:rPr>
          <w:rFonts w:asciiTheme="minorHAnsi" w:hAnsiTheme="minorHAnsi" w:cstheme="minorHAnsi"/>
          <w:bCs/>
          <w:sz w:val="24"/>
          <w:szCs w:val="24"/>
          <w:lang w:val="en-GB"/>
        </w:rPr>
        <w:t>fost</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înscriși</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în</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învățământul</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preșcolar</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mai</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mică</w:t>
      </w:r>
      <w:proofErr w:type="spellEnd"/>
      <w:r w:rsidRPr="009A010C">
        <w:rPr>
          <w:rFonts w:asciiTheme="minorHAnsi" w:hAnsiTheme="minorHAnsi" w:cstheme="minorHAnsi"/>
          <w:bCs/>
          <w:sz w:val="24"/>
          <w:szCs w:val="24"/>
          <w:lang w:val="en-GB"/>
        </w:rPr>
        <w:t xml:space="preserve"> de 94 % - 8 </w:t>
      </w:r>
      <w:proofErr w:type="spellStart"/>
      <w:r w:rsidRPr="009A010C">
        <w:rPr>
          <w:rFonts w:asciiTheme="minorHAnsi" w:hAnsiTheme="minorHAnsi" w:cstheme="minorHAnsi"/>
          <w:bCs/>
          <w:sz w:val="24"/>
          <w:szCs w:val="24"/>
          <w:lang w:val="en-GB"/>
        </w:rPr>
        <w:t>puncte</w:t>
      </w:r>
      <w:proofErr w:type="spellEnd"/>
    </w:p>
    <w:p w14:paraId="649EBED8" w14:textId="77777777" w:rsidR="00E00485" w:rsidRPr="009A010C" w:rsidRDefault="00E00485" w:rsidP="00E00485">
      <w:pPr>
        <w:spacing w:before="0" w:after="0" w:line="256" w:lineRule="auto"/>
        <w:jc w:val="both"/>
        <w:rPr>
          <w:rFonts w:asciiTheme="minorHAnsi" w:hAnsiTheme="minorHAnsi" w:cstheme="minorHAnsi"/>
          <w:bCs/>
          <w:sz w:val="24"/>
          <w:szCs w:val="24"/>
          <w:lang w:val="en-GB"/>
        </w:rPr>
      </w:pPr>
      <w:r w:rsidRPr="009A010C">
        <w:rPr>
          <w:rFonts w:asciiTheme="minorHAnsi" w:hAnsiTheme="minorHAnsi" w:cstheme="minorHAnsi"/>
          <w:bCs/>
          <w:sz w:val="24"/>
          <w:szCs w:val="24"/>
          <w:lang w:val="en-GB"/>
        </w:rPr>
        <w:t xml:space="preserve">b. </w:t>
      </w:r>
      <w:proofErr w:type="spellStart"/>
      <w:r w:rsidRPr="009A010C">
        <w:rPr>
          <w:rFonts w:asciiTheme="minorHAnsi" w:hAnsiTheme="minorHAnsi" w:cstheme="minorHAnsi"/>
          <w:bCs/>
          <w:sz w:val="24"/>
          <w:szCs w:val="24"/>
          <w:lang w:val="en-GB"/>
        </w:rPr>
        <w:t>proiectul</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este</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propus</w:t>
      </w:r>
      <w:proofErr w:type="spellEnd"/>
      <w:r w:rsidRPr="009A010C">
        <w:rPr>
          <w:rFonts w:asciiTheme="minorHAnsi" w:hAnsiTheme="minorHAnsi" w:cstheme="minorHAnsi"/>
          <w:bCs/>
          <w:sz w:val="24"/>
          <w:szCs w:val="24"/>
          <w:lang w:val="en-GB"/>
        </w:rPr>
        <w:t xml:space="preserve"> in </w:t>
      </w:r>
      <w:proofErr w:type="spellStart"/>
      <w:r w:rsidRPr="009A010C">
        <w:rPr>
          <w:rFonts w:asciiTheme="minorHAnsi" w:hAnsiTheme="minorHAnsi" w:cstheme="minorHAnsi"/>
          <w:bCs/>
          <w:sz w:val="24"/>
          <w:szCs w:val="24"/>
          <w:lang w:val="en-GB"/>
        </w:rPr>
        <w:t>cadrul</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unui</w:t>
      </w:r>
      <w:proofErr w:type="spellEnd"/>
      <w:r w:rsidRPr="009A010C">
        <w:rPr>
          <w:rFonts w:asciiTheme="minorHAnsi" w:hAnsiTheme="minorHAnsi" w:cstheme="minorHAnsi"/>
          <w:bCs/>
          <w:sz w:val="24"/>
          <w:szCs w:val="24"/>
          <w:lang w:val="en-GB"/>
        </w:rPr>
        <w:t xml:space="preserve"> UAT cu </w:t>
      </w:r>
      <w:proofErr w:type="spellStart"/>
      <w:r w:rsidRPr="009A010C">
        <w:rPr>
          <w:rFonts w:asciiTheme="minorHAnsi" w:hAnsiTheme="minorHAnsi" w:cstheme="minorHAnsi"/>
          <w:bCs/>
          <w:sz w:val="24"/>
          <w:szCs w:val="24"/>
          <w:lang w:val="en-GB"/>
        </w:rPr>
        <w:t>proporția</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elevilor</w:t>
      </w:r>
      <w:proofErr w:type="spellEnd"/>
      <w:r w:rsidRPr="009A010C">
        <w:rPr>
          <w:rFonts w:asciiTheme="minorHAnsi" w:hAnsiTheme="minorHAnsi" w:cstheme="minorHAnsi"/>
          <w:bCs/>
          <w:sz w:val="24"/>
          <w:szCs w:val="24"/>
          <w:lang w:val="en-GB"/>
        </w:rPr>
        <w:t xml:space="preserve"> din </w:t>
      </w:r>
      <w:proofErr w:type="spellStart"/>
      <w:r w:rsidRPr="009A010C">
        <w:rPr>
          <w:rFonts w:asciiTheme="minorHAnsi" w:hAnsiTheme="minorHAnsi" w:cstheme="minorHAnsi"/>
          <w:bCs/>
          <w:sz w:val="24"/>
          <w:szCs w:val="24"/>
          <w:lang w:val="en-GB"/>
        </w:rPr>
        <w:t>învățământul</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primar</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înscriși</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pentru</w:t>
      </w:r>
      <w:proofErr w:type="spellEnd"/>
      <w:r w:rsidRPr="009A010C">
        <w:rPr>
          <w:rFonts w:asciiTheme="minorHAnsi" w:hAnsiTheme="minorHAnsi" w:cstheme="minorHAnsi"/>
          <w:bCs/>
          <w:sz w:val="24"/>
          <w:szCs w:val="24"/>
          <w:lang w:val="en-GB"/>
        </w:rPr>
        <w:t xml:space="preserve"> prima </w:t>
      </w:r>
      <w:proofErr w:type="spellStart"/>
      <w:r w:rsidRPr="009A010C">
        <w:rPr>
          <w:rFonts w:asciiTheme="minorHAnsi" w:hAnsiTheme="minorHAnsi" w:cstheme="minorHAnsi"/>
          <w:bCs/>
          <w:sz w:val="24"/>
          <w:szCs w:val="24"/>
          <w:lang w:val="en-GB"/>
        </w:rPr>
        <w:t>dată</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în</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clasa</w:t>
      </w:r>
      <w:proofErr w:type="spellEnd"/>
      <w:r w:rsidRPr="009A010C">
        <w:rPr>
          <w:rFonts w:asciiTheme="minorHAnsi" w:hAnsiTheme="minorHAnsi" w:cstheme="minorHAnsi"/>
          <w:bCs/>
          <w:sz w:val="24"/>
          <w:szCs w:val="24"/>
          <w:lang w:val="en-GB"/>
        </w:rPr>
        <w:t xml:space="preserve"> 0 care au </w:t>
      </w:r>
      <w:proofErr w:type="spellStart"/>
      <w:r w:rsidRPr="009A010C">
        <w:rPr>
          <w:rFonts w:asciiTheme="minorHAnsi" w:hAnsiTheme="minorHAnsi" w:cstheme="minorHAnsi"/>
          <w:bCs/>
          <w:sz w:val="24"/>
          <w:szCs w:val="24"/>
          <w:lang w:val="en-GB"/>
        </w:rPr>
        <w:t>fost</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înscriși</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în</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învățământul</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preșcolar</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mai</w:t>
      </w:r>
      <w:proofErr w:type="spellEnd"/>
      <w:r w:rsidRPr="009A010C">
        <w:rPr>
          <w:rFonts w:asciiTheme="minorHAnsi" w:hAnsiTheme="minorHAnsi" w:cstheme="minorHAnsi"/>
          <w:bCs/>
          <w:sz w:val="24"/>
          <w:szCs w:val="24"/>
          <w:lang w:val="en-GB"/>
        </w:rPr>
        <w:t xml:space="preserve"> mare de 94 % </w:t>
      </w:r>
      <w:proofErr w:type="spellStart"/>
      <w:r w:rsidRPr="009A010C">
        <w:rPr>
          <w:rFonts w:asciiTheme="minorHAnsi" w:hAnsiTheme="minorHAnsi" w:cstheme="minorHAnsi"/>
          <w:bCs/>
          <w:sz w:val="24"/>
          <w:szCs w:val="24"/>
          <w:lang w:val="en-GB"/>
        </w:rPr>
        <w:t>si</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mai</w:t>
      </w:r>
      <w:proofErr w:type="spellEnd"/>
      <w:r w:rsidRPr="009A010C">
        <w:rPr>
          <w:rFonts w:asciiTheme="minorHAnsi" w:hAnsiTheme="minorHAnsi" w:cstheme="minorHAnsi"/>
          <w:bCs/>
          <w:sz w:val="24"/>
          <w:szCs w:val="24"/>
          <w:lang w:val="en-GB"/>
        </w:rPr>
        <w:t xml:space="preserve"> mica de 98% - 4 </w:t>
      </w:r>
      <w:proofErr w:type="spellStart"/>
      <w:r w:rsidRPr="009A010C">
        <w:rPr>
          <w:rFonts w:asciiTheme="minorHAnsi" w:hAnsiTheme="minorHAnsi" w:cstheme="minorHAnsi"/>
          <w:bCs/>
          <w:sz w:val="24"/>
          <w:szCs w:val="24"/>
          <w:lang w:val="en-GB"/>
        </w:rPr>
        <w:t>puncte</w:t>
      </w:r>
      <w:proofErr w:type="spellEnd"/>
    </w:p>
    <w:p w14:paraId="390C4068" w14:textId="77777777" w:rsidR="00E00485" w:rsidRPr="009A010C" w:rsidRDefault="00E00485" w:rsidP="00E00485">
      <w:pPr>
        <w:spacing w:before="0" w:after="0" w:line="256" w:lineRule="auto"/>
        <w:jc w:val="both"/>
        <w:rPr>
          <w:rFonts w:asciiTheme="minorHAnsi" w:hAnsiTheme="minorHAnsi" w:cstheme="minorHAnsi"/>
          <w:bCs/>
          <w:sz w:val="24"/>
          <w:szCs w:val="24"/>
          <w:lang w:val="en-GB"/>
        </w:rPr>
      </w:pPr>
      <w:r w:rsidRPr="009A010C">
        <w:rPr>
          <w:rFonts w:asciiTheme="minorHAnsi" w:hAnsiTheme="minorHAnsi" w:cstheme="minorHAnsi"/>
          <w:bCs/>
          <w:sz w:val="24"/>
          <w:szCs w:val="24"/>
          <w:lang w:val="en-GB"/>
        </w:rPr>
        <w:t xml:space="preserve">c. </w:t>
      </w:r>
      <w:proofErr w:type="spellStart"/>
      <w:r w:rsidRPr="009A010C">
        <w:rPr>
          <w:rFonts w:asciiTheme="minorHAnsi" w:hAnsiTheme="minorHAnsi" w:cstheme="minorHAnsi"/>
          <w:bCs/>
          <w:sz w:val="24"/>
          <w:szCs w:val="24"/>
          <w:lang w:val="en-GB"/>
        </w:rPr>
        <w:t>proiectul</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este</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propus</w:t>
      </w:r>
      <w:proofErr w:type="spellEnd"/>
      <w:r w:rsidRPr="009A010C">
        <w:rPr>
          <w:rFonts w:asciiTheme="minorHAnsi" w:hAnsiTheme="minorHAnsi" w:cstheme="minorHAnsi"/>
          <w:bCs/>
          <w:sz w:val="24"/>
          <w:szCs w:val="24"/>
          <w:lang w:val="en-GB"/>
        </w:rPr>
        <w:t xml:space="preserve"> in </w:t>
      </w:r>
      <w:proofErr w:type="spellStart"/>
      <w:r w:rsidRPr="009A010C">
        <w:rPr>
          <w:rFonts w:asciiTheme="minorHAnsi" w:hAnsiTheme="minorHAnsi" w:cstheme="minorHAnsi"/>
          <w:bCs/>
          <w:sz w:val="24"/>
          <w:szCs w:val="24"/>
          <w:lang w:val="en-GB"/>
        </w:rPr>
        <w:t>cadrul</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unui</w:t>
      </w:r>
      <w:proofErr w:type="spellEnd"/>
      <w:r w:rsidRPr="009A010C">
        <w:rPr>
          <w:rFonts w:asciiTheme="minorHAnsi" w:hAnsiTheme="minorHAnsi" w:cstheme="minorHAnsi"/>
          <w:bCs/>
          <w:sz w:val="24"/>
          <w:szCs w:val="24"/>
          <w:lang w:val="en-GB"/>
        </w:rPr>
        <w:t xml:space="preserve"> UAT cu </w:t>
      </w:r>
      <w:proofErr w:type="spellStart"/>
      <w:r w:rsidRPr="009A010C">
        <w:rPr>
          <w:rFonts w:asciiTheme="minorHAnsi" w:hAnsiTheme="minorHAnsi" w:cstheme="minorHAnsi"/>
          <w:bCs/>
          <w:sz w:val="24"/>
          <w:szCs w:val="24"/>
          <w:lang w:val="en-GB"/>
        </w:rPr>
        <w:t>proporția</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elevilor</w:t>
      </w:r>
      <w:proofErr w:type="spellEnd"/>
      <w:r w:rsidRPr="009A010C">
        <w:rPr>
          <w:rFonts w:asciiTheme="minorHAnsi" w:hAnsiTheme="minorHAnsi" w:cstheme="minorHAnsi"/>
          <w:bCs/>
          <w:sz w:val="24"/>
          <w:szCs w:val="24"/>
          <w:lang w:val="en-GB"/>
        </w:rPr>
        <w:t xml:space="preserve"> din </w:t>
      </w:r>
      <w:proofErr w:type="spellStart"/>
      <w:r w:rsidRPr="009A010C">
        <w:rPr>
          <w:rFonts w:asciiTheme="minorHAnsi" w:hAnsiTheme="minorHAnsi" w:cstheme="minorHAnsi"/>
          <w:bCs/>
          <w:sz w:val="24"/>
          <w:szCs w:val="24"/>
          <w:lang w:val="en-GB"/>
        </w:rPr>
        <w:t>învățământul</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primar</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înscriși</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pentru</w:t>
      </w:r>
      <w:proofErr w:type="spellEnd"/>
      <w:r w:rsidRPr="009A010C">
        <w:rPr>
          <w:rFonts w:asciiTheme="minorHAnsi" w:hAnsiTheme="minorHAnsi" w:cstheme="minorHAnsi"/>
          <w:bCs/>
          <w:sz w:val="24"/>
          <w:szCs w:val="24"/>
          <w:lang w:val="en-GB"/>
        </w:rPr>
        <w:t xml:space="preserve"> prima </w:t>
      </w:r>
      <w:proofErr w:type="spellStart"/>
      <w:r w:rsidRPr="009A010C">
        <w:rPr>
          <w:rFonts w:asciiTheme="minorHAnsi" w:hAnsiTheme="minorHAnsi" w:cstheme="minorHAnsi"/>
          <w:bCs/>
          <w:sz w:val="24"/>
          <w:szCs w:val="24"/>
          <w:lang w:val="en-GB"/>
        </w:rPr>
        <w:t>dată</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în</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clasa</w:t>
      </w:r>
      <w:proofErr w:type="spellEnd"/>
      <w:r w:rsidRPr="009A010C">
        <w:rPr>
          <w:rFonts w:asciiTheme="minorHAnsi" w:hAnsiTheme="minorHAnsi" w:cstheme="minorHAnsi"/>
          <w:bCs/>
          <w:sz w:val="24"/>
          <w:szCs w:val="24"/>
          <w:lang w:val="en-GB"/>
        </w:rPr>
        <w:t xml:space="preserve"> 0 care au </w:t>
      </w:r>
      <w:proofErr w:type="spellStart"/>
      <w:r w:rsidRPr="009A010C">
        <w:rPr>
          <w:rFonts w:asciiTheme="minorHAnsi" w:hAnsiTheme="minorHAnsi" w:cstheme="minorHAnsi"/>
          <w:bCs/>
          <w:sz w:val="24"/>
          <w:szCs w:val="24"/>
          <w:lang w:val="en-GB"/>
        </w:rPr>
        <w:t>fost</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înscriși</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în</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învățământul</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preșcolar</w:t>
      </w:r>
      <w:proofErr w:type="spellEnd"/>
      <w:r w:rsidRPr="009A010C">
        <w:rPr>
          <w:rFonts w:asciiTheme="minorHAnsi" w:hAnsiTheme="minorHAnsi" w:cstheme="minorHAnsi"/>
          <w:bCs/>
          <w:sz w:val="24"/>
          <w:szCs w:val="24"/>
          <w:lang w:val="en-GB"/>
        </w:rPr>
        <w:t xml:space="preserve"> </w:t>
      </w:r>
      <w:proofErr w:type="spellStart"/>
      <w:r w:rsidRPr="009A010C">
        <w:rPr>
          <w:rFonts w:asciiTheme="minorHAnsi" w:hAnsiTheme="minorHAnsi" w:cstheme="minorHAnsi"/>
          <w:bCs/>
          <w:sz w:val="24"/>
          <w:szCs w:val="24"/>
          <w:lang w:val="en-GB"/>
        </w:rPr>
        <w:t>mai</w:t>
      </w:r>
      <w:proofErr w:type="spellEnd"/>
      <w:r w:rsidRPr="009A010C">
        <w:rPr>
          <w:rFonts w:asciiTheme="minorHAnsi" w:hAnsiTheme="minorHAnsi" w:cstheme="minorHAnsi"/>
          <w:bCs/>
          <w:sz w:val="24"/>
          <w:szCs w:val="24"/>
          <w:lang w:val="en-GB"/>
        </w:rPr>
        <w:t xml:space="preserve"> mare de 98% - 0 </w:t>
      </w:r>
      <w:proofErr w:type="spellStart"/>
      <w:r w:rsidRPr="009A010C">
        <w:rPr>
          <w:rFonts w:asciiTheme="minorHAnsi" w:hAnsiTheme="minorHAnsi" w:cstheme="minorHAnsi"/>
          <w:bCs/>
          <w:sz w:val="24"/>
          <w:szCs w:val="24"/>
          <w:lang w:val="en-GB"/>
        </w:rPr>
        <w:t>puncte</w:t>
      </w:r>
      <w:proofErr w:type="spellEnd"/>
    </w:p>
    <w:p w14:paraId="260FAAC0" w14:textId="77777777" w:rsidR="00E00485" w:rsidRPr="009A010C" w:rsidRDefault="00E00485" w:rsidP="00E00485">
      <w:pPr>
        <w:spacing w:before="0" w:after="0" w:line="256" w:lineRule="auto"/>
        <w:jc w:val="both"/>
        <w:rPr>
          <w:rFonts w:asciiTheme="minorHAnsi" w:hAnsiTheme="minorHAnsi" w:cstheme="minorHAnsi"/>
          <w:bCs/>
          <w:sz w:val="24"/>
          <w:szCs w:val="24"/>
          <w:lang w:val="en-GB"/>
        </w:rPr>
      </w:pPr>
      <w:proofErr w:type="spellStart"/>
      <w:r w:rsidRPr="009A010C">
        <w:rPr>
          <w:rFonts w:asciiTheme="minorHAnsi" w:hAnsiTheme="minorHAnsi" w:cstheme="minorHAnsi"/>
          <w:bCs/>
          <w:i/>
          <w:iCs/>
          <w:sz w:val="24"/>
          <w:szCs w:val="24"/>
          <w:lang w:val="en-GB"/>
        </w:rPr>
        <w:t>Proporția</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elevilor</w:t>
      </w:r>
      <w:proofErr w:type="spellEnd"/>
      <w:r w:rsidRPr="009A010C">
        <w:rPr>
          <w:rFonts w:asciiTheme="minorHAnsi" w:hAnsiTheme="minorHAnsi" w:cstheme="minorHAnsi"/>
          <w:bCs/>
          <w:i/>
          <w:iCs/>
          <w:sz w:val="24"/>
          <w:szCs w:val="24"/>
          <w:lang w:val="en-GB"/>
        </w:rPr>
        <w:t xml:space="preserve"> din </w:t>
      </w:r>
      <w:proofErr w:type="spellStart"/>
      <w:r w:rsidRPr="009A010C">
        <w:rPr>
          <w:rFonts w:asciiTheme="minorHAnsi" w:hAnsiTheme="minorHAnsi" w:cstheme="minorHAnsi"/>
          <w:bCs/>
          <w:i/>
          <w:iCs/>
          <w:sz w:val="24"/>
          <w:szCs w:val="24"/>
          <w:lang w:val="en-GB"/>
        </w:rPr>
        <w:t>învățământul</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primar</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înscriși</w:t>
      </w:r>
      <w:proofErr w:type="spellEnd"/>
      <w:r w:rsidRPr="009A010C">
        <w:rPr>
          <w:rFonts w:asciiTheme="minorHAnsi" w:hAnsiTheme="minorHAnsi" w:cstheme="minorHAnsi"/>
          <w:bCs/>
          <w:i/>
          <w:iCs/>
          <w:sz w:val="24"/>
          <w:szCs w:val="24"/>
          <w:lang w:val="en-GB"/>
        </w:rPr>
        <w:t xml:space="preserve"> prima </w:t>
      </w:r>
      <w:proofErr w:type="spellStart"/>
      <w:r w:rsidRPr="009A010C">
        <w:rPr>
          <w:rFonts w:asciiTheme="minorHAnsi" w:hAnsiTheme="minorHAnsi" w:cstheme="minorHAnsi"/>
          <w:bCs/>
          <w:i/>
          <w:iCs/>
          <w:sz w:val="24"/>
          <w:szCs w:val="24"/>
          <w:lang w:val="en-GB"/>
        </w:rPr>
        <w:t>oară</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în</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clasa</w:t>
      </w:r>
      <w:proofErr w:type="spellEnd"/>
      <w:r w:rsidRPr="009A010C">
        <w:rPr>
          <w:rFonts w:asciiTheme="minorHAnsi" w:hAnsiTheme="minorHAnsi" w:cstheme="minorHAnsi"/>
          <w:bCs/>
          <w:i/>
          <w:iCs/>
          <w:sz w:val="24"/>
          <w:szCs w:val="24"/>
          <w:lang w:val="en-GB"/>
        </w:rPr>
        <w:t xml:space="preserve"> 0 care au </w:t>
      </w:r>
      <w:proofErr w:type="spellStart"/>
      <w:r w:rsidRPr="009A010C">
        <w:rPr>
          <w:rFonts w:asciiTheme="minorHAnsi" w:hAnsiTheme="minorHAnsi" w:cstheme="minorHAnsi"/>
          <w:bCs/>
          <w:i/>
          <w:iCs/>
          <w:sz w:val="24"/>
          <w:szCs w:val="24"/>
          <w:lang w:val="en-GB"/>
        </w:rPr>
        <w:t>fost</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înscriși</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în</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învățământul</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preșcolar</w:t>
      </w:r>
      <w:proofErr w:type="spellEnd"/>
      <w:r w:rsidRPr="009A010C">
        <w:rPr>
          <w:rFonts w:asciiTheme="minorHAnsi" w:hAnsiTheme="minorHAnsi" w:cstheme="minorHAnsi"/>
          <w:bCs/>
          <w:i/>
          <w:iCs/>
          <w:sz w:val="24"/>
          <w:szCs w:val="24"/>
          <w:lang w:val="en-GB"/>
        </w:rPr>
        <w:t xml:space="preserve">. </w:t>
      </w:r>
      <w:r w:rsidRPr="009A010C">
        <w:rPr>
          <w:rFonts w:asciiTheme="minorHAnsi" w:hAnsiTheme="minorHAnsi" w:cstheme="minorHAnsi"/>
          <w:bCs/>
          <w:i/>
          <w:iCs/>
          <w:sz w:val="24"/>
          <w:szCs w:val="24"/>
          <w:lang w:val="fr-FR"/>
        </w:rPr>
        <w:t xml:space="preserve">Cu </w:t>
      </w:r>
      <w:proofErr w:type="spellStart"/>
      <w:r w:rsidRPr="009A010C">
        <w:rPr>
          <w:rFonts w:asciiTheme="minorHAnsi" w:hAnsiTheme="minorHAnsi" w:cstheme="minorHAnsi"/>
          <w:bCs/>
          <w:i/>
          <w:iCs/>
          <w:sz w:val="24"/>
          <w:szCs w:val="24"/>
          <w:lang w:val="fr-FR"/>
        </w:rPr>
        <w:t>cât</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gradul</w:t>
      </w:r>
      <w:proofErr w:type="spellEnd"/>
      <w:r w:rsidRPr="009A010C">
        <w:rPr>
          <w:rFonts w:asciiTheme="minorHAnsi" w:hAnsiTheme="minorHAnsi" w:cstheme="minorHAnsi"/>
          <w:bCs/>
          <w:i/>
          <w:iCs/>
          <w:sz w:val="24"/>
          <w:szCs w:val="24"/>
          <w:lang w:val="fr-FR"/>
        </w:rPr>
        <w:t xml:space="preserve"> de </w:t>
      </w:r>
      <w:proofErr w:type="spellStart"/>
      <w:r w:rsidRPr="009A010C">
        <w:rPr>
          <w:rFonts w:asciiTheme="minorHAnsi" w:hAnsiTheme="minorHAnsi" w:cstheme="minorHAnsi"/>
          <w:bCs/>
          <w:i/>
          <w:iCs/>
          <w:sz w:val="24"/>
          <w:szCs w:val="24"/>
          <w:lang w:val="fr-FR"/>
        </w:rPr>
        <w:t>pregătire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pentru</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învățământul</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primar</w:t>
      </w:r>
      <w:proofErr w:type="spellEnd"/>
      <w:r w:rsidRPr="009A010C">
        <w:rPr>
          <w:rFonts w:asciiTheme="minorHAnsi" w:hAnsiTheme="minorHAnsi" w:cstheme="minorHAnsi"/>
          <w:bCs/>
          <w:i/>
          <w:iCs/>
          <w:sz w:val="24"/>
          <w:szCs w:val="24"/>
          <w:lang w:val="fr-FR"/>
        </w:rPr>
        <w:t xml:space="preserve"> este mai </w:t>
      </w:r>
      <w:proofErr w:type="spellStart"/>
      <w:r w:rsidRPr="009A010C">
        <w:rPr>
          <w:rFonts w:asciiTheme="minorHAnsi" w:hAnsiTheme="minorHAnsi" w:cstheme="minorHAnsi"/>
          <w:bCs/>
          <w:i/>
          <w:iCs/>
          <w:sz w:val="24"/>
          <w:szCs w:val="24"/>
          <w:lang w:val="fr-FR"/>
        </w:rPr>
        <w:t>mic</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cu</w:t>
      </w:r>
      <w:proofErr w:type="spellEnd"/>
      <w:r w:rsidRPr="009A010C">
        <w:rPr>
          <w:rFonts w:asciiTheme="minorHAnsi" w:hAnsiTheme="minorHAnsi" w:cstheme="minorHAnsi"/>
          <w:bCs/>
          <w:i/>
          <w:iCs/>
          <w:sz w:val="24"/>
          <w:szCs w:val="24"/>
          <w:lang w:val="fr-FR"/>
        </w:rPr>
        <w:t xml:space="preserve"> </w:t>
      </w:r>
      <w:proofErr w:type="spellStart"/>
      <w:proofErr w:type="gramStart"/>
      <w:r w:rsidRPr="009A010C">
        <w:rPr>
          <w:rFonts w:asciiTheme="minorHAnsi" w:hAnsiTheme="minorHAnsi" w:cstheme="minorHAnsi"/>
          <w:bCs/>
          <w:i/>
          <w:iCs/>
          <w:sz w:val="24"/>
          <w:szCs w:val="24"/>
          <w:lang w:val="fr-FR"/>
        </w:rPr>
        <w:t>atât</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numărul</w:t>
      </w:r>
      <w:proofErr w:type="spellEnd"/>
      <w:proofErr w:type="gram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punctelor</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atribuite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propunerilor</w:t>
      </w:r>
      <w:proofErr w:type="spellEnd"/>
      <w:r w:rsidRPr="009A010C">
        <w:rPr>
          <w:rFonts w:asciiTheme="minorHAnsi" w:hAnsiTheme="minorHAnsi" w:cstheme="minorHAnsi"/>
          <w:bCs/>
          <w:i/>
          <w:iCs/>
          <w:sz w:val="24"/>
          <w:szCs w:val="24"/>
          <w:lang w:val="fr-FR"/>
        </w:rPr>
        <w:t xml:space="preserve"> de </w:t>
      </w:r>
      <w:proofErr w:type="spellStart"/>
      <w:r w:rsidRPr="009A010C">
        <w:rPr>
          <w:rFonts w:asciiTheme="minorHAnsi" w:hAnsiTheme="minorHAnsi" w:cstheme="minorHAnsi"/>
          <w:bCs/>
          <w:i/>
          <w:iCs/>
          <w:sz w:val="24"/>
          <w:szCs w:val="24"/>
          <w:lang w:val="fr-FR"/>
        </w:rPr>
        <w:t>proiect</w:t>
      </w:r>
      <w:proofErr w:type="spellEnd"/>
      <w:r w:rsidRPr="009A010C">
        <w:rPr>
          <w:rFonts w:asciiTheme="minorHAnsi" w:hAnsiTheme="minorHAnsi" w:cstheme="minorHAnsi"/>
          <w:bCs/>
          <w:i/>
          <w:iCs/>
          <w:sz w:val="24"/>
          <w:szCs w:val="24"/>
          <w:lang w:val="fr-FR"/>
        </w:rPr>
        <w:t xml:space="preserve"> este mai mare. </w:t>
      </w:r>
      <w:proofErr w:type="spellStart"/>
      <w:r w:rsidRPr="009A010C">
        <w:rPr>
          <w:rFonts w:asciiTheme="minorHAnsi" w:hAnsiTheme="minorHAnsi" w:cstheme="minorHAnsi"/>
          <w:bCs/>
          <w:i/>
          <w:iCs/>
          <w:sz w:val="24"/>
          <w:szCs w:val="24"/>
          <w:lang w:val="fr-FR"/>
        </w:rPr>
        <w:t>Pentru</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fiecare</w:t>
      </w:r>
      <w:proofErr w:type="spellEnd"/>
      <w:r w:rsidRPr="009A010C">
        <w:rPr>
          <w:rFonts w:asciiTheme="minorHAnsi" w:hAnsiTheme="minorHAnsi" w:cstheme="minorHAnsi"/>
          <w:bCs/>
          <w:i/>
          <w:iCs/>
          <w:sz w:val="24"/>
          <w:szCs w:val="24"/>
          <w:lang w:val="fr-FR"/>
        </w:rPr>
        <w:t xml:space="preserve"> UAT, se </w:t>
      </w:r>
      <w:proofErr w:type="spellStart"/>
      <w:r w:rsidRPr="009A010C">
        <w:rPr>
          <w:rFonts w:asciiTheme="minorHAnsi" w:hAnsiTheme="minorHAnsi" w:cstheme="minorHAnsi"/>
          <w:bCs/>
          <w:i/>
          <w:iCs/>
          <w:sz w:val="24"/>
          <w:szCs w:val="24"/>
          <w:lang w:val="fr-FR"/>
        </w:rPr>
        <w:t>calculează</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numărul</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copiilor</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înscriși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în</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clasa</w:t>
      </w:r>
      <w:proofErr w:type="spellEnd"/>
      <w:r w:rsidRPr="009A010C">
        <w:rPr>
          <w:rFonts w:asciiTheme="minorHAnsi" w:hAnsiTheme="minorHAnsi" w:cstheme="minorHAnsi"/>
          <w:bCs/>
          <w:i/>
          <w:iCs/>
          <w:sz w:val="24"/>
          <w:szCs w:val="24"/>
          <w:lang w:val="fr-FR"/>
        </w:rPr>
        <w:t xml:space="preserve"> 0 care au </w:t>
      </w:r>
      <w:proofErr w:type="spellStart"/>
      <w:r w:rsidRPr="009A010C">
        <w:rPr>
          <w:rFonts w:asciiTheme="minorHAnsi" w:hAnsiTheme="minorHAnsi" w:cstheme="minorHAnsi"/>
          <w:bCs/>
          <w:i/>
          <w:iCs/>
          <w:sz w:val="24"/>
          <w:szCs w:val="24"/>
          <w:lang w:val="fr-FR"/>
        </w:rPr>
        <w:t>fost</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înscriși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anterior</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în</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învățământul</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preșcolar</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și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împărțirea</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acestui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număr</w:t>
      </w:r>
      <w:proofErr w:type="spellEnd"/>
      <w:r w:rsidRPr="009A010C">
        <w:rPr>
          <w:rFonts w:asciiTheme="minorHAnsi" w:hAnsiTheme="minorHAnsi" w:cstheme="minorHAnsi"/>
          <w:bCs/>
          <w:i/>
          <w:iCs/>
          <w:sz w:val="24"/>
          <w:szCs w:val="24"/>
          <w:lang w:val="fr-FR"/>
        </w:rPr>
        <w:t xml:space="preserve"> la </w:t>
      </w:r>
      <w:proofErr w:type="spellStart"/>
      <w:r w:rsidRPr="009A010C">
        <w:rPr>
          <w:rFonts w:asciiTheme="minorHAnsi" w:hAnsiTheme="minorHAnsi" w:cstheme="minorHAnsi"/>
          <w:bCs/>
          <w:i/>
          <w:iCs/>
          <w:sz w:val="24"/>
          <w:szCs w:val="24"/>
          <w:lang w:val="fr-FR"/>
        </w:rPr>
        <w:t>numărul</w:t>
      </w:r>
      <w:proofErr w:type="spellEnd"/>
      <w:r w:rsidRPr="009A010C">
        <w:rPr>
          <w:rFonts w:asciiTheme="minorHAnsi" w:hAnsiTheme="minorHAnsi" w:cstheme="minorHAnsi"/>
          <w:bCs/>
          <w:i/>
          <w:iCs/>
          <w:sz w:val="24"/>
          <w:szCs w:val="24"/>
          <w:lang w:val="fr-FR"/>
        </w:rPr>
        <w:t xml:space="preserve"> total al </w:t>
      </w:r>
      <w:proofErr w:type="spellStart"/>
      <w:r w:rsidRPr="009A010C">
        <w:rPr>
          <w:rFonts w:asciiTheme="minorHAnsi" w:hAnsiTheme="minorHAnsi" w:cstheme="minorHAnsi"/>
          <w:bCs/>
          <w:i/>
          <w:iCs/>
          <w:sz w:val="24"/>
          <w:szCs w:val="24"/>
          <w:lang w:val="fr-FR"/>
        </w:rPr>
        <w:t>copiilor</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înscriși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în</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clasa</w:t>
      </w:r>
      <w:proofErr w:type="spellEnd"/>
      <w:r w:rsidRPr="009A010C">
        <w:rPr>
          <w:rFonts w:asciiTheme="minorHAnsi" w:hAnsiTheme="minorHAnsi" w:cstheme="minorHAnsi"/>
          <w:bCs/>
          <w:i/>
          <w:iCs/>
          <w:sz w:val="24"/>
          <w:szCs w:val="24"/>
          <w:lang w:val="fr-FR"/>
        </w:rPr>
        <w:t xml:space="preserve"> 0 </w:t>
      </w:r>
      <w:proofErr w:type="spellStart"/>
      <w:r w:rsidRPr="009A010C">
        <w:rPr>
          <w:rFonts w:asciiTheme="minorHAnsi" w:hAnsiTheme="minorHAnsi" w:cstheme="minorHAnsi"/>
          <w:bCs/>
          <w:i/>
          <w:iCs/>
          <w:sz w:val="24"/>
          <w:szCs w:val="24"/>
          <w:lang w:val="fr-FR"/>
        </w:rPr>
        <w:t>în</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respectiva</w:t>
      </w:r>
      <w:proofErr w:type="spellEnd"/>
      <w:r w:rsidRPr="009A010C">
        <w:rPr>
          <w:rFonts w:asciiTheme="minorHAnsi" w:hAnsiTheme="minorHAnsi" w:cstheme="minorHAnsi"/>
          <w:bCs/>
          <w:i/>
          <w:iCs/>
          <w:sz w:val="24"/>
          <w:szCs w:val="24"/>
          <w:lang w:val="fr-FR"/>
        </w:rPr>
        <w:t xml:space="preserve"> UAT. </w:t>
      </w:r>
      <w:proofErr w:type="spellStart"/>
      <w:r w:rsidRPr="009A010C">
        <w:rPr>
          <w:rFonts w:asciiTheme="minorHAnsi" w:hAnsiTheme="minorHAnsi" w:cstheme="minorHAnsi"/>
          <w:bCs/>
          <w:i/>
          <w:iCs/>
          <w:sz w:val="24"/>
          <w:szCs w:val="24"/>
          <w:lang w:val="en-GB"/>
        </w:rPr>
        <w:t>Punctarea</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subcriteriului</w:t>
      </w:r>
      <w:proofErr w:type="spellEnd"/>
      <w:r w:rsidRPr="009A010C">
        <w:rPr>
          <w:rFonts w:asciiTheme="minorHAnsi" w:hAnsiTheme="minorHAnsi" w:cstheme="minorHAnsi"/>
          <w:bCs/>
          <w:i/>
          <w:iCs/>
          <w:sz w:val="24"/>
          <w:szCs w:val="24"/>
          <w:lang w:val="en-GB"/>
        </w:rPr>
        <w:t xml:space="preserve"> se face </w:t>
      </w:r>
      <w:proofErr w:type="spellStart"/>
      <w:r w:rsidRPr="009A010C">
        <w:rPr>
          <w:rFonts w:asciiTheme="minorHAnsi" w:hAnsiTheme="minorHAnsi" w:cstheme="minorHAnsi"/>
          <w:bCs/>
          <w:i/>
          <w:iCs/>
          <w:sz w:val="24"/>
          <w:szCs w:val="24"/>
          <w:lang w:val="en-GB"/>
        </w:rPr>
        <w:t>prin</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selectarea</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unei</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singure</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optiuni</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și</w:t>
      </w:r>
      <w:proofErr w:type="spellEnd"/>
      <w:r w:rsidRPr="009A010C">
        <w:rPr>
          <w:rFonts w:asciiTheme="minorHAnsi" w:hAnsiTheme="minorHAnsi" w:cstheme="minorHAnsi"/>
          <w:bCs/>
          <w:i/>
          <w:iCs/>
          <w:sz w:val="24"/>
          <w:szCs w:val="24"/>
          <w:lang w:val="en-GB"/>
        </w:rPr>
        <w:t xml:space="preserve"> a </w:t>
      </w:r>
      <w:proofErr w:type="spellStart"/>
      <w:r w:rsidRPr="009A010C">
        <w:rPr>
          <w:rFonts w:asciiTheme="minorHAnsi" w:hAnsiTheme="minorHAnsi" w:cstheme="minorHAnsi"/>
          <w:bCs/>
          <w:i/>
          <w:iCs/>
          <w:sz w:val="24"/>
          <w:szCs w:val="24"/>
          <w:lang w:val="en-GB"/>
        </w:rPr>
        <w:t>punctajului</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aferent</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acesteia</w:t>
      </w:r>
      <w:proofErr w:type="spellEnd"/>
      <w:r w:rsidRPr="009A010C">
        <w:rPr>
          <w:rFonts w:asciiTheme="minorHAnsi" w:hAnsiTheme="minorHAnsi" w:cstheme="minorHAnsi"/>
          <w:bCs/>
          <w:sz w:val="24"/>
          <w:szCs w:val="24"/>
          <w:lang w:val="en-GB"/>
        </w:rPr>
        <w:t>.</w:t>
      </w:r>
    </w:p>
    <w:p w14:paraId="421660D7" w14:textId="77777777" w:rsidR="00E00485" w:rsidRPr="009A010C" w:rsidRDefault="00E00485" w:rsidP="00E00485">
      <w:pPr>
        <w:spacing w:before="0" w:after="0" w:line="256" w:lineRule="auto"/>
        <w:jc w:val="both"/>
        <w:rPr>
          <w:rFonts w:asciiTheme="minorHAnsi" w:hAnsiTheme="minorHAnsi" w:cstheme="minorHAnsi"/>
          <w:sz w:val="24"/>
          <w:szCs w:val="24"/>
          <w:lang w:val="en-GB"/>
        </w:rPr>
      </w:pPr>
    </w:p>
    <w:p w14:paraId="6F8DF0D1" w14:textId="77777777" w:rsidR="00E00485" w:rsidRPr="009A010C" w:rsidRDefault="00E00485" w:rsidP="00E00485">
      <w:pPr>
        <w:numPr>
          <w:ilvl w:val="1"/>
          <w:numId w:val="23"/>
        </w:numPr>
        <w:spacing w:before="0" w:after="0" w:line="256" w:lineRule="auto"/>
        <w:jc w:val="both"/>
        <w:rPr>
          <w:rFonts w:asciiTheme="minorHAnsi" w:hAnsiTheme="minorHAnsi" w:cstheme="minorHAnsi"/>
          <w:b/>
          <w:bCs/>
          <w:sz w:val="24"/>
          <w:szCs w:val="24"/>
          <w:lang w:val="en-GB"/>
        </w:rPr>
      </w:pPr>
      <w:proofErr w:type="spellStart"/>
      <w:r w:rsidRPr="009A010C">
        <w:rPr>
          <w:rFonts w:asciiTheme="minorHAnsi" w:hAnsiTheme="minorHAnsi" w:cstheme="minorHAnsi"/>
          <w:b/>
          <w:bCs/>
          <w:sz w:val="24"/>
          <w:szCs w:val="24"/>
          <w:lang w:val="en-GB"/>
        </w:rPr>
        <w:t>Presiunea</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demografică</w:t>
      </w:r>
      <w:proofErr w:type="spellEnd"/>
      <w:r w:rsidRPr="009A010C">
        <w:rPr>
          <w:rFonts w:asciiTheme="minorHAnsi" w:hAnsiTheme="minorHAnsi" w:cstheme="minorHAnsi"/>
          <w:b/>
          <w:bCs/>
          <w:sz w:val="24"/>
          <w:szCs w:val="24"/>
          <w:lang w:val="en-GB"/>
        </w:rPr>
        <w:t xml:space="preserve"> – maxim 6 </w:t>
      </w:r>
      <w:proofErr w:type="spellStart"/>
      <w:r w:rsidRPr="009A010C">
        <w:rPr>
          <w:rFonts w:asciiTheme="minorHAnsi" w:hAnsiTheme="minorHAnsi" w:cstheme="minorHAnsi"/>
          <w:b/>
          <w:bCs/>
          <w:sz w:val="24"/>
          <w:szCs w:val="24"/>
          <w:lang w:val="en-GB"/>
        </w:rPr>
        <w:t>puncte</w:t>
      </w:r>
      <w:proofErr w:type="spellEnd"/>
    </w:p>
    <w:p w14:paraId="335C8487"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a. </w:t>
      </w:r>
      <w:proofErr w:type="spellStart"/>
      <w:r w:rsidRPr="009A010C">
        <w:rPr>
          <w:rFonts w:asciiTheme="minorHAnsi" w:hAnsiTheme="minorHAnsi" w:cstheme="minorHAnsi"/>
          <w:bCs/>
          <w:sz w:val="24"/>
          <w:szCs w:val="24"/>
          <w:lang w:val="fr-FR"/>
        </w:rPr>
        <w:t>Proiectul</w:t>
      </w:r>
      <w:proofErr w:type="spellEnd"/>
      <w:r w:rsidRPr="009A010C">
        <w:rPr>
          <w:rFonts w:asciiTheme="minorHAnsi" w:hAnsiTheme="minorHAnsi" w:cstheme="minorHAnsi"/>
          <w:bCs/>
          <w:sz w:val="24"/>
          <w:szCs w:val="24"/>
          <w:lang w:val="fr-FR"/>
        </w:rPr>
        <w:t xml:space="preserve"> este </w:t>
      </w:r>
      <w:proofErr w:type="spellStart"/>
      <w:r w:rsidRPr="009A010C">
        <w:rPr>
          <w:rFonts w:asciiTheme="minorHAnsi" w:hAnsiTheme="minorHAnsi" w:cstheme="minorHAnsi"/>
          <w:bCs/>
          <w:sz w:val="24"/>
          <w:szCs w:val="24"/>
          <w:lang w:val="fr-FR"/>
        </w:rPr>
        <w:t>implementat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într</w:t>
      </w:r>
      <w:proofErr w:type="spellEnd"/>
      <w:r w:rsidRPr="009A010C">
        <w:rPr>
          <w:rFonts w:asciiTheme="minorHAnsi" w:hAnsiTheme="minorHAnsi" w:cstheme="minorHAnsi"/>
          <w:bCs/>
          <w:sz w:val="24"/>
          <w:szCs w:val="24"/>
          <w:lang w:val="fr-FR"/>
        </w:rPr>
        <w:t>-</w:t>
      </w:r>
      <w:proofErr w:type="gramStart"/>
      <w:r w:rsidRPr="009A010C">
        <w:rPr>
          <w:rFonts w:asciiTheme="minorHAnsi" w:hAnsiTheme="minorHAnsi" w:cstheme="minorHAnsi"/>
          <w:bCs/>
          <w:sz w:val="24"/>
          <w:szCs w:val="24"/>
          <w:lang w:val="fr-FR"/>
        </w:rPr>
        <w:t>un UAT</w:t>
      </w:r>
      <w:proofErr w:type="gram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o </w:t>
      </w:r>
      <w:proofErr w:type="spellStart"/>
      <w:r w:rsidRPr="009A010C">
        <w:rPr>
          <w:rFonts w:asciiTheme="minorHAnsi" w:hAnsiTheme="minorHAnsi" w:cstheme="minorHAnsi"/>
          <w:bCs/>
          <w:sz w:val="24"/>
          <w:szCs w:val="24"/>
          <w:lang w:val="fr-FR"/>
        </w:rPr>
        <w:t>rată</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creștere</w:t>
      </w:r>
      <w:proofErr w:type="spellEnd"/>
      <w:r w:rsidRPr="009A010C">
        <w:rPr>
          <w:rFonts w:asciiTheme="minorHAnsi" w:hAnsiTheme="minorHAnsi" w:cstheme="minorHAnsi"/>
          <w:bCs/>
          <w:sz w:val="24"/>
          <w:szCs w:val="24"/>
          <w:lang w:val="fr-FR"/>
        </w:rPr>
        <w:t xml:space="preserve"> a </w:t>
      </w:r>
      <w:proofErr w:type="spellStart"/>
      <w:r w:rsidRPr="009A010C">
        <w:rPr>
          <w:rFonts w:asciiTheme="minorHAnsi" w:hAnsiTheme="minorHAnsi" w:cstheme="minorHAnsi"/>
          <w:bCs/>
          <w:sz w:val="24"/>
          <w:szCs w:val="24"/>
          <w:lang w:val="fr-FR"/>
        </w:rPr>
        <w:t>populației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vârstă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preșcolară</w:t>
      </w:r>
      <w:proofErr w:type="spellEnd"/>
      <w:r w:rsidRPr="009A010C">
        <w:rPr>
          <w:rFonts w:asciiTheme="minorHAnsi" w:hAnsiTheme="minorHAnsi" w:cstheme="minorHAnsi"/>
          <w:bCs/>
          <w:sz w:val="24"/>
          <w:szCs w:val="24"/>
          <w:lang w:val="fr-FR"/>
        </w:rPr>
        <w:t xml:space="preserve"> ≥-0.02% - 6 </w:t>
      </w:r>
      <w:proofErr w:type="spellStart"/>
      <w:r w:rsidRPr="009A010C">
        <w:rPr>
          <w:rFonts w:asciiTheme="minorHAnsi" w:hAnsiTheme="minorHAnsi" w:cstheme="minorHAnsi"/>
          <w:bCs/>
          <w:sz w:val="24"/>
          <w:szCs w:val="24"/>
          <w:lang w:val="fr-FR"/>
        </w:rPr>
        <w:t>puncte</w:t>
      </w:r>
      <w:proofErr w:type="spellEnd"/>
    </w:p>
    <w:p w14:paraId="7F54F998"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b. </w:t>
      </w:r>
      <w:proofErr w:type="spellStart"/>
      <w:r w:rsidRPr="009A010C">
        <w:rPr>
          <w:rFonts w:asciiTheme="minorHAnsi" w:hAnsiTheme="minorHAnsi" w:cstheme="minorHAnsi"/>
          <w:bCs/>
          <w:sz w:val="24"/>
          <w:szCs w:val="24"/>
          <w:lang w:val="fr-FR"/>
        </w:rPr>
        <w:t>Proiectul</w:t>
      </w:r>
      <w:proofErr w:type="spellEnd"/>
      <w:r w:rsidRPr="009A010C">
        <w:rPr>
          <w:rFonts w:asciiTheme="minorHAnsi" w:hAnsiTheme="minorHAnsi" w:cstheme="minorHAnsi"/>
          <w:bCs/>
          <w:sz w:val="24"/>
          <w:szCs w:val="24"/>
          <w:lang w:val="fr-FR"/>
        </w:rPr>
        <w:t xml:space="preserve"> este </w:t>
      </w:r>
      <w:proofErr w:type="spellStart"/>
      <w:r w:rsidRPr="009A010C">
        <w:rPr>
          <w:rFonts w:asciiTheme="minorHAnsi" w:hAnsiTheme="minorHAnsi" w:cstheme="minorHAnsi"/>
          <w:bCs/>
          <w:sz w:val="24"/>
          <w:szCs w:val="24"/>
          <w:lang w:val="fr-FR"/>
        </w:rPr>
        <w:t>implementat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într</w:t>
      </w:r>
      <w:proofErr w:type="spellEnd"/>
      <w:r w:rsidRPr="009A010C">
        <w:rPr>
          <w:rFonts w:asciiTheme="minorHAnsi" w:hAnsiTheme="minorHAnsi" w:cstheme="minorHAnsi"/>
          <w:bCs/>
          <w:sz w:val="24"/>
          <w:szCs w:val="24"/>
          <w:lang w:val="fr-FR"/>
        </w:rPr>
        <w:t>-</w:t>
      </w:r>
      <w:proofErr w:type="gramStart"/>
      <w:r w:rsidRPr="009A010C">
        <w:rPr>
          <w:rFonts w:asciiTheme="minorHAnsi" w:hAnsiTheme="minorHAnsi" w:cstheme="minorHAnsi"/>
          <w:bCs/>
          <w:sz w:val="24"/>
          <w:szCs w:val="24"/>
          <w:lang w:val="fr-FR"/>
        </w:rPr>
        <w:t>un UAT</w:t>
      </w:r>
      <w:proofErr w:type="gram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o </w:t>
      </w:r>
      <w:proofErr w:type="spellStart"/>
      <w:r w:rsidRPr="009A010C">
        <w:rPr>
          <w:rFonts w:asciiTheme="minorHAnsi" w:hAnsiTheme="minorHAnsi" w:cstheme="minorHAnsi"/>
          <w:bCs/>
          <w:sz w:val="24"/>
          <w:szCs w:val="24"/>
          <w:lang w:val="fr-FR"/>
        </w:rPr>
        <w:t>rată</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creștere</w:t>
      </w:r>
      <w:proofErr w:type="spellEnd"/>
      <w:r w:rsidRPr="009A010C">
        <w:rPr>
          <w:rFonts w:asciiTheme="minorHAnsi" w:hAnsiTheme="minorHAnsi" w:cstheme="minorHAnsi"/>
          <w:bCs/>
          <w:sz w:val="24"/>
          <w:szCs w:val="24"/>
          <w:lang w:val="fr-FR"/>
        </w:rPr>
        <w:t xml:space="preserve"> a </w:t>
      </w:r>
      <w:proofErr w:type="spellStart"/>
      <w:r w:rsidRPr="009A010C">
        <w:rPr>
          <w:rFonts w:asciiTheme="minorHAnsi" w:hAnsiTheme="minorHAnsi" w:cstheme="minorHAnsi"/>
          <w:bCs/>
          <w:sz w:val="24"/>
          <w:szCs w:val="24"/>
          <w:lang w:val="fr-FR"/>
        </w:rPr>
        <w:t>populației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vârstă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preșcolară</w:t>
      </w:r>
      <w:proofErr w:type="spellEnd"/>
      <w:r w:rsidRPr="009A010C">
        <w:rPr>
          <w:rFonts w:asciiTheme="minorHAnsi" w:hAnsiTheme="minorHAnsi" w:cstheme="minorHAnsi"/>
          <w:bCs/>
          <w:sz w:val="24"/>
          <w:szCs w:val="24"/>
          <w:lang w:val="fr-FR"/>
        </w:rPr>
        <w:t xml:space="preserve"> ≥-0.04%&lt;-0.02 – 2 </w:t>
      </w:r>
      <w:proofErr w:type="spellStart"/>
      <w:r w:rsidRPr="009A010C">
        <w:rPr>
          <w:rFonts w:asciiTheme="minorHAnsi" w:hAnsiTheme="minorHAnsi" w:cstheme="minorHAnsi"/>
          <w:bCs/>
          <w:sz w:val="24"/>
          <w:szCs w:val="24"/>
          <w:lang w:val="fr-FR"/>
        </w:rPr>
        <w:t>puncte</w:t>
      </w:r>
      <w:proofErr w:type="spellEnd"/>
    </w:p>
    <w:p w14:paraId="79F83227"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c. </w:t>
      </w:r>
      <w:proofErr w:type="spellStart"/>
      <w:r w:rsidRPr="009A010C">
        <w:rPr>
          <w:rFonts w:asciiTheme="minorHAnsi" w:hAnsiTheme="minorHAnsi" w:cstheme="minorHAnsi"/>
          <w:bCs/>
          <w:sz w:val="24"/>
          <w:szCs w:val="24"/>
          <w:lang w:val="fr-FR"/>
        </w:rPr>
        <w:t>Proiectul</w:t>
      </w:r>
      <w:proofErr w:type="spellEnd"/>
      <w:r w:rsidRPr="009A010C">
        <w:rPr>
          <w:rFonts w:asciiTheme="minorHAnsi" w:hAnsiTheme="minorHAnsi" w:cstheme="minorHAnsi"/>
          <w:bCs/>
          <w:sz w:val="24"/>
          <w:szCs w:val="24"/>
          <w:lang w:val="fr-FR"/>
        </w:rPr>
        <w:t xml:space="preserve"> este </w:t>
      </w:r>
      <w:proofErr w:type="spellStart"/>
      <w:r w:rsidRPr="009A010C">
        <w:rPr>
          <w:rFonts w:asciiTheme="minorHAnsi" w:hAnsiTheme="minorHAnsi" w:cstheme="minorHAnsi"/>
          <w:bCs/>
          <w:sz w:val="24"/>
          <w:szCs w:val="24"/>
          <w:lang w:val="fr-FR"/>
        </w:rPr>
        <w:t>implementat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într</w:t>
      </w:r>
      <w:proofErr w:type="spellEnd"/>
      <w:r w:rsidRPr="009A010C">
        <w:rPr>
          <w:rFonts w:asciiTheme="minorHAnsi" w:hAnsiTheme="minorHAnsi" w:cstheme="minorHAnsi"/>
          <w:bCs/>
          <w:sz w:val="24"/>
          <w:szCs w:val="24"/>
          <w:lang w:val="fr-FR"/>
        </w:rPr>
        <w:t>-</w:t>
      </w:r>
      <w:proofErr w:type="gramStart"/>
      <w:r w:rsidRPr="009A010C">
        <w:rPr>
          <w:rFonts w:asciiTheme="minorHAnsi" w:hAnsiTheme="minorHAnsi" w:cstheme="minorHAnsi"/>
          <w:bCs/>
          <w:sz w:val="24"/>
          <w:szCs w:val="24"/>
          <w:lang w:val="fr-FR"/>
        </w:rPr>
        <w:t>un UAT</w:t>
      </w:r>
      <w:proofErr w:type="gram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o </w:t>
      </w:r>
      <w:proofErr w:type="spellStart"/>
      <w:r w:rsidRPr="009A010C">
        <w:rPr>
          <w:rFonts w:asciiTheme="minorHAnsi" w:hAnsiTheme="minorHAnsi" w:cstheme="minorHAnsi"/>
          <w:bCs/>
          <w:sz w:val="24"/>
          <w:szCs w:val="24"/>
          <w:lang w:val="fr-FR"/>
        </w:rPr>
        <w:t>rată</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creștere</w:t>
      </w:r>
      <w:proofErr w:type="spellEnd"/>
      <w:r w:rsidRPr="009A010C">
        <w:rPr>
          <w:rFonts w:asciiTheme="minorHAnsi" w:hAnsiTheme="minorHAnsi" w:cstheme="minorHAnsi"/>
          <w:bCs/>
          <w:sz w:val="24"/>
          <w:szCs w:val="24"/>
          <w:lang w:val="fr-FR"/>
        </w:rPr>
        <w:t xml:space="preserve"> a </w:t>
      </w:r>
      <w:proofErr w:type="spellStart"/>
      <w:r w:rsidRPr="009A010C">
        <w:rPr>
          <w:rFonts w:asciiTheme="minorHAnsi" w:hAnsiTheme="minorHAnsi" w:cstheme="minorHAnsi"/>
          <w:bCs/>
          <w:sz w:val="24"/>
          <w:szCs w:val="24"/>
          <w:lang w:val="fr-FR"/>
        </w:rPr>
        <w:t>populației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vârstă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preșcolară</w:t>
      </w:r>
      <w:proofErr w:type="spellEnd"/>
      <w:r w:rsidRPr="009A010C">
        <w:rPr>
          <w:rFonts w:asciiTheme="minorHAnsi" w:hAnsiTheme="minorHAnsi" w:cstheme="minorHAnsi"/>
          <w:bCs/>
          <w:sz w:val="24"/>
          <w:szCs w:val="24"/>
          <w:lang w:val="fr-FR"/>
        </w:rPr>
        <w:t xml:space="preserve"> &lt;-0.04% - 0 </w:t>
      </w:r>
      <w:proofErr w:type="spellStart"/>
      <w:r w:rsidRPr="009A010C">
        <w:rPr>
          <w:rFonts w:asciiTheme="minorHAnsi" w:hAnsiTheme="minorHAnsi" w:cstheme="minorHAnsi"/>
          <w:bCs/>
          <w:sz w:val="24"/>
          <w:szCs w:val="24"/>
          <w:lang w:val="fr-FR"/>
        </w:rPr>
        <w:t>puncte</w:t>
      </w:r>
      <w:proofErr w:type="spellEnd"/>
    </w:p>
    <w:p w14:paraId="41A8FEC6" w14:textId="77777777" w:rsidR="00E00485" w:rsidRPr="009A010C" w:rsidRDefault="00E00485" w:rsidP="00E00485">
      <w:pPr>
        <w:spacing w:before="0" w:after="0" w:line="256" w:lineRule="auto"/>
        <w:jc w:val="both"/>
        <w:rPr>
          <w:rFonts w:asciiTheme="minorHAnsi" w:hAnsiTheme="minorHAnsi" w:cstheme="minorHAnsi"/>
          <w:i/>
          <w:iCs/>
          <w:sz w:val="24"/>
          <w:szCs w:val="24"/>
          <w:lang w:val="fr-FR"/>
        </w:rPr>
      </w:pPr>
      <w:r w:rsidRPr="009A010C">
        <w:rPr>
          <w:rFonts w:asciiTheme="minorHAnsi" w:hAnsiTheme="minorHAnsi" w:cstheme="minorHAnsi"/>
          <w:i/>
          <w:iCs/>
          <w:sz w:val="24"/>
          <w:szCs w:val="24"/>
          <w:lang w:val="fr-FR"/>
        </w:rPr>
        <w:t xml:space="preserve">Rata de </w:t>
      </w:r>
      <w:proofErr w:type="spellStart"/>
      <w:r w:rsidRPr="009A010C">
        <w:rPr>
          <w:rFonts w:asciiTheme="minorHAnsi" w:hAnsiTheme="minorHAnsi" w:cstheme="minorHAnsi"/>
          <w:i/>
          <w:iCs/>
          <w:sz w:val="24"/>
          <w:szCs w:val="24"/>
          <w:lang w:val="fr-FR"/>
        </w:rPr>
        <w:t>creștere</w:t>
      </w:r>
      <w:proofErr w:type="spellEnd"/>
      <w:r w:rsidRPr="009A010C">
        <w:rPr>
          <w:rFonts w:asciiTheme="minorHAnsi" w:hAnsiTheme="minorHAnsi" w:cstheme="minorHAnsi"/>
          <w:i/>
          <w:iCs/>
          <w:sz w:val="24"/>
          <w:szCs w:val="24"/>
          <w:lang w:val="fr-FR"/>
        </w:rPr>
        <w:t xml:space="preserve"> a </w:t>
      </w:r>
      <w:proofErr w:type="spellStart"/>
      <w:r w:rsidRPr="009A010C">
        <w:rPr>
          <w:rFonts w:asciiTheme="minorHAnsi" w:hAnsiTheme="minorHAnsi" w:cstheme="minorHAnsi"/>
          <w:i/>
          <w:iCs/>
          <w:sz w:val="24"/>
          <w:szCs w:val="24"/>
          <w:lang w:val="fr-FR"/>
        </w:rPr>
        <w:t>populației</w:t>
      </w:r>
      <w:proofErr w:type="spellEnd"/>
      <w:r w:rsidRPr="009A010C">
        <w:rPr>
          <w:rFonts w:asciiTheme="minorHAnsi" w:hAnsiTheme="minorHAnsi" w:cstheme="minorHAnsi"/>
          <w:i/>
          <w:iCs/>
          <w:sz w:val="24"/>
          <w:szCs w:val="24"/>
          <w:lang w:val="fr-FR"/>
        </w:rPr>
        <w:t xml:space="preserve"> de </w:t>
      </w:r>
      <w:proofErr w:type="spellStart"/>
      <w:proofErr w:type="gramStart"/>
      <w:r w:rsidRPr="009A010C">
        <w:rPr>
          <w:rFonts w:asciiTheme="minorHAnsi" w:hAnsiTheme="minorHAnsi" w:cstheme="minorHAnsi"/>
          <w:i/>
          <w:iCs/>
          <w:sz w:val="24"/>
          <w:szCs w:val="24"/>
          <w:lang w:val="fr-FR"/>
        </w:rPr>
        <w:t>vârstă</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preșcolară</w:t>
      </w:r>
      <w:proofErr w:type="spellEnd"/>
      <w:proofErr w:type="gram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pe</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baza</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mediei</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anuale</w:t>
      </w:r>
      <w:proofErr w:type="spellEnd"/>
      <w:r w:rsidRPr="009A010C">
        <w:rPr>
          <w:rFonts w:asciiTheme="minorHAnsi" w:hAnsiTheme="minorHAnsi" w:cstheme="minorHAnsi"/>
          <w:i/>
          <w:iCs/>
          <w:sz w:val="24"/>
          <w:szCs w:val="24"/>
          <w:lang w:val="fr-FR"/>
        </w:rPr>
        <w:t xml:space="preserve"> de </w:t>
      </w:r>
      <w:proofErr w:type="spellStart"/>
      <w:r w:rsidRPr="009A010C">
        <w:rPr>
          <w:rFonts w:asciiTheme="minorHAnsi" w:hAnsiTheme="minorHAnsi" w:cstheme="minorHAnsi"/>
          <w:i/>
          <w:iCs/>
          <w:sz w:val="24"/>
          <w:szCs w:val="24"/>
          <w:lang w:val="fr-FR"/>
        </w:rPr>
        <w:t>creștere</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demografică</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între</w:t>
      </w:r>
      <w:proofErr w:type="spellEnd"/>
      <w:r w:rsidRPr="009A010C">
        <w:rPr>
          <w:rFonts w:asciiTheme="minorHAnsi" w:hAnsiTheme="minorHAnsi" w:cstheme="minorHAnsi"/>
          <w:i/>
          <w:iCs/>
          <w:sz w:val="24"/>
          <w:szCs w:val="24"/>
          <w:lang w:val="fr-FR"/>
        </w:rPr>
        <w:t xml:space="preserve"> anii 2018 </w:t>
      </w:r>
      <w:proofErr w:type="spellStart"/>
      <w:r w:rsidRPr="009A010C">
        <w:rPr>
          <w:rFonts w:asciiTheme="minorHAnsi" w:hAnsiTheme="minorHAnsi" w:cstheme="minorHAnsi"/>
          <w:i/>
          <w:iCs/>
          <w:sz w:val="24"/>
          <w:szCs w:val="24"/>
          <w:lang w:val="fr-FR"/>
        </w:rPr>
        <w:t>și</w:t>
      </w:r>
      <w:proofErr w:type="spellEnd"/>
      <w:r w:rsidRPr="009A010C">
        <w:rPr>
          <w:rFonts w:asciiTheme="minorHAnsi" w:hAnsiTheme="minorHAnsi" w:cstheme="minorHAnsi"/>
          <w:i/>
          <w:iCs/>
          <w:sz w:val="24"/>
          <w:szCs w:val="24"/>
          <w:lang w:val="fr-FR"/>
        </w:rPr>
        <w:t xml:space="preserve"> 2022 </w:t>
      </w:r>
      <w:proofErr w:type="spellStart"/>
      <w:r w:rsidRPr="009A010C">
        <w:rPr>
          <w:rFonts w:asciiTheme="minorHAnsi" w:hAnsiTheme="minorHAnsi" w:cstheme="minorHAnsi"/>
          <w:i/>
          <w:iCs/>
          <w:sz w:val="24"/>
          <w:szCs w:val="24"/>
          <w:lang w:val="fr-FR"/>
        </w:rPr>
        <w:t>într</w:t>
      </w:r>
      <w:proofErr w:type="spellEnd"/>
      <w:r w:rsidRPr="009A010C">
        <w:rPr>
          <w:rFonts w:asciiTheme="minorHAnsi" w:hAnsiTheme="minorHAnsi" w:cstheme="minorHAnsi"/>
          <w:i/>
          <w:iCs/>
          <w:sz w:val="24"/>
          <w:szCs w:val="24"/>
          <w:lang w:val="fr-FR"/>
        </w:rPr>
        <w:t xml:space="preserve">-un UAT. </w:t>
      </w:r>
      <w:proofErr w:type="gramStart"/>
      <w:r w:rsidRPr="009A010C">
        <w:rPr>
          <w:rFonts w:asciiTheme="minorHAnsi" w:hAnsiTheme="minorHAnsi" w:cstheme="minorHAnsi"/>
          <w:i/>
          <w:iCs/>
          <w:sz w:val="24"/>
          <w:szCs w:val="24"/>
          <w:lang w:val="fr-FR"/>
        </w:rPr>
        <w:t xml:space="preserve">Cu  </w:t>
      </w:r>
      <w:proofErr w:type="spellStart"/>
      <w:r w:rsidRPr="009A010C">
        <w:rPr>
          <w:rFonts w:asciiTheme="minorHAnsi" w:hAnsiTheme="minorHAnsi" w:cstheme="minorHAnsi"/>
          <w:i/>
          <w:iCs/>
          <w:sz w:val="24"/>
          <w:szCs w:val="24"/>
          <w:lang w:val="fr-FR"/>
        </w:rPr>
        <w:t>cât</w:t>
      </w:r>
      <w:proofErr w:type="spellEnd"/>
      <w:proofErr w:type="gram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presiunea</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demografică</w:t>
      </w:r>
      <w:proofErr w:type="spellEnd"/>
      <w:r w:rsidRPr="009A010C">
        <w:rPr>
          <w:rFonts w:asciiTheme="minorHAnsi" w:hAnsiTheme="minorHAnsi" w:cstheme="minorHAnsi"/>
          <w:i/>
          <w:iCs/>
          <w:sz w:val="24"/>
          <w:szCs w:val="24"/>
          <w:lang w:val="fr-FR"/>
        </w:rPr>
        <w:t xml:space="preserve">  este  mai  mare,  </w:t>
      </w:r>
      <w:proofErr w:type="spellStart"/>
      <w:r w:rsidRPr="009A010C">
        <w:rPr>
          <w:rFonts w:asciiTheme="minorHAnsi" w:hAnsiTheme="minorHAnsi" w:cstheme="minorHAnsi"/>
          <w:i/>
          <w:iCs/>
          <w:sz w:val="24"/>
          <w:szCs w:val="24"/>
          <w:lang w:val="fr-FR"/>
        </w:rPr>
        <w:t>cu</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atât</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numărul</w:t>
      </w:r>
      <w:proofErr w:type="spellEnd"/>
      <w:r w:rsidRPr="009A010C">
        <w:rPr>
          <w:rFonts w:asciiTheme="minorHAnsi" w:hAnsiTheme="minorHAnsi" w:cstheme="minorHAnsi"/>
          <w:i/>
          <w:iCs/>
          <w:sz w:val="24"/>
          <w:szCs w:val="24"/>
          <w:lang w:val="fr-FR"/>
        </w:rPr>
        <w:t xml:space="preserve">  de  </w:t>
      </w:r>
      <w:proofErr w:type="spellStart"/>
      <w:r w:rsidRPr="009A010C">
        <w:rPr>
          <w:rFonts w:asciiTheme="minorHAnsi" w:hAnsiTheme="minorHAnsi" w:cstheme="minorHAnsi"/>
          <w:i/>
          <w:iCs/>
          <w:sz w:val="24"/>
          <w:szCs w:val="24"/>
          <w:lang w:val="fr-FR"/>
        </w:rPr>
        <w:t>puncte</w:t>
      </w:r>
      <w:proofErr w:type="spellEnd"/>
      <w:r w:rsidRPr="009A010C">
        <w:rPr>
          <w:rFonts w:asciiTheme="minorHAnsi" w:hAnsiTheme="minorHAnsi" w:cstheme="minorHAnsi"/>
          <w:i/>
          <w:iCs/>
          <w:sz w:val="24"/>
          <w:szCs w:val="24"/>
          <w:lang w:val="fr-FR"/>
        </w:rPr>
        <w:t xml:space="preserve">  este mai mare.</w:t>
      </w:r>
    </w:p>
    <w:p w14:paraId="0B42CE78" w14:textId="77777777" w:rsidR="00E00485" w:rsidRPr="009A010C" w:rsidRDefault="00E00485" w:rsidP="00E00485">
      <w:pPr>
        <w:spacing w:before="0" w:after="0" w:line="256" w:lineRule="auto"/>
        <w:jc w:val="both"/>
        <w:rPr>
          <w:rFonts w:asciiTheme="minorHAnsi" w:hAnsiTheme="minorHAnsi" w:cstheme="minorHAnsi"/>
          <w:i/>
          <w:iCs/>
          <w:sz w:val="24"/>
          <w:szCs w:val="24"/>
          <w:lang w:val="fr-FR"/>
        </w:rPr>
      </w:pPr>
      <w:proofErr w:type="spellStart"/>
      <w:r w:rsidRPr="009A010C">
        <w:rPr>
          <w:rFonts w:asciiTheme="minorHAnsi" w:hAnsiTheme="minorHAnsi" w:cstheme="minorHAnsi"/>
          <w:i/>
          <w:iCs/>
          <w:sz w:val="24"/>
          <w:szCs w:val="24"/>
          <w:lang w:val="fr-FR"/>
        </w:rPr>
        <w:t>Metoda</w:t>
      </w:r>
      <w:proofErr w:type="spellEnd"/>
      <w:r w:rsidRPr="009A010C">
        <w:rPr>
          <w:rFonts w:asciiTheme="minorHAnsi" w:hAnsiTheme="minorHAnsi" w:cstheme="minorHAnsi"/>
          <w:i/>
          <w:iCs/>
          <w:sz w:val="24"/>
          <w:szCs w:val="24"/>
          <w:lang w:val="fr-FR"/>
        </w:rPr>
        <w:t xml:space="preserve"> de </w:t>
      </w:r>
      <w:proofErr w:type="gramStart"/>
      <w:r w:rsidRPr="009A010C">
        <w:rPr>
          <w:rFonts w:asciiTheme="minorHAnsi" w:hAnsiTheme="minorHAnsi" w:cstheme="minorHAnsi"/>
          <w:i/>
          <w:iCs/>
          <w:sz w:val="24"/>
          <w:szCs w:val="24"/>
          <w:lang w:val="fr-FR"/>
        </w:rPr>
        <w:t>calcul:</w:t>
      </w:r>
      <w:proofErr w:type="gramEnd"/>
      <w:r w:rsidRPr="009A010C">
        <w:rPr>
          <w:rFonts w:asciiTheme="minorHAnsi" w:hAnsiTheme="minorHAnsi" w:cstheme="minorHAnsi"/>
          <w:i/>
          <w:iCs/>
          <w:sz w:val="24"/>
          <w:szCs w:val="24"/>
          <w:lang w:val="fr-FR"/>
        </w:rPr>
        <w:t xml:space="preserve"> se  </w:t>
      </w:r>
      <w:proofErr w:type="spellStart"/>
      <w:r w:rsidRPr="009A010C">
        <w:rPr>
          <w:rFonts w:asciiTheme="minorHAnsi" w:hAnsiTheme="minorHAnsi" w:cstheme="minorHAnsi"/>
          <w:i/>
          <w:iCs/>
          <w:sz w:val="24"/>
          <w:szCs w:val="24"/>
          <w:lang w:val="fr-FR"/>
        </w:rPr>
        <w:t>calculează</w:t>
      </w:r>
      <w:proofErr w:type="spellEnd"/>
      <w:r w:rsidRPr="009A010C">
        <w:rPr>
          <w:rFonts w:asciiTheme="minorHAnsi" w:hAnsiTheme="minorHAnsi" w:cstheme="minorHAnsi"/>
          <w:i/>
          <w:iCs/>
          <w:sz w:val="24"/>
          <w:szCs w:val="24"/>
          <w:lang w:val="fr-FR"/>
        </w:rPr>
        <w:t xml:space="preserve">  rata  de  </w:t>
      </w:r>
      <w:proofErr w:type="spellStart"/>
      <w:r w:rsidRPr="009A010C">
        <w:rPr>
          <w:rFonts w:asciiTheme="minorHAnsi" w:hAnsiTheme="minorHAnsi" w:cstheme="minorHAnsi"/>
          <w:i/>
          <w:iCs/>
          <w:sz w:val="24"/>
          <w:szCs w:val="24"/>
          <w:lang w:val="fr-FR"/>
        </w:rPr>
        <w:t>creștere</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demografică</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în</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rândul</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populației</w:t>
      </w:r>
      <w:proofErr w:type="spellEnd"/>
      <w:r w:rsidRPr="009A010C">
        <w:rPr>
          <w:rFonts w:asciiTheme="minorHAnsi" w:hAnsiTheme="minorHAnsi" w:cstheme="minorHAnsi"/>
          <w:i/>
          <w:iCs/>
          <w:sz w:val="24"/>
          <w:szCs w:val="24"/>
          <w:lang w:val="fr-FR"/>
        </w:rPr>
        <w:t xml:space="preserve">  de  4-5 </w:t>
      </w:r>
      <w:proofErr w:type="spellStart"/>
      <w:r w:rsidRPr="009A010C">
        <w:rPr>
          <w:rFonts w:asciiTheme="minorHAnsi" w:hAnsiTheme="minorHAnsi" w:cstheme="minorHAnsi"/>
          <w:i/>
          <w:iCs/>
          <w:sz w:val="24"/>
          <w:szCs w:val="24"/>
          <w:lang w:val="fr-FR"/>
        </w:rPr>
        <w:t>ani</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inclusiv</w:t>
      </w:r>
      <w:proofErr w:type="spellEnd"/>
      <w:r w:rsidRPr="009A010C">
        <w:rPr>
          <w:rFonts w:asciiTheme="minorHAnsi" w:hAnsiTheme="minorHAnsi" w:cstheme="minorHAnsi"/>
          <w:i/>
          <w:iCs/>
          <w:sz w:val="24"/>
          <w:szCs w:val="24"/>
          <w:lang w:val="fr-FR"/>
        </w:rPr>
        <w:t>)-</w:t>
      </w:r>
      <w:proofErr w:type="spellStart"/>
      <w:r w:rsidRPr="009A010C">
        <w:rPr>
          <w:rFonts w:asciiTheme="minorHAnsi" w:hAnsiTheme="minorHAnsi" w:cstheme="minorHAnsi"/>
          <w:i/>
          <w:iCs/>
          <w:sz w:val="24"/>
          <w:szCs w:val="24"/>
          <w:lang w:val="fr-FR"/>
        </w:rPr>
        <w:t>populaţia</w:t>
      </w:r>
      <w:proofErr w:type="spellEnd"/>
      <w:r w:rsidRPr="009A010C">
        <w:rPr>
          <w:rFonts w:asciiTheme="minorHAnsi" w:hAnsiTheme="minorHAnsi" w:cstheme="minorHAnsi"/>
          <w:i/>
          <w:iCs/>
          <w:sz w:val="24"/>
          <w:szCs w:val="24"/>
          <w:lang w:val="fr-FR"/>
        </w:rPr>
        <w:t xml:space="preserve"> de </w:t>
      </w:r>
      <w:proofErr w:type="spellStart"/>
      <w:r w:rsidRPr="009A010C">
        <w:rPr>
          <w:rFonts w:asciiTheme="minorHAnsi" w:hAnsiTheme="minorHAnsi" w:cstheme="minorHAnsi"/>
          <w:i/>
          <w:iCs/>
          <w:sz w:val="24"/>
          <w:szCs w:val="24"/>
          <w:lang w:val="fr-FR"/>
        </w:rPr>
        <w:t>vârstă</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preşcolară</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în</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funcţie</w:t>
      </w:r>
      <w:proofErr w:type="spellEnd"/>
      <w:r w:rsidRPr="009A010C">
        <w:rPr>
          <w:rFonts w:asciiTheme="minorHAnsi" w:hAnsiTheme="minorHAnsi" w:cstheme="minorHAnsi"/>
          <w:i/>
          <w:iCs/>
          <w:sz w:val="24"/>
          <w:szCs w:val="24"/>
          <w:lang w:val="fr-FR"/>
        </w:rPr>
        <w:t xml:space="preserve"> de </w:t>
      </w:r>
      <w:proofErr w:type="spellStart"/>
      <w:r w:rsidRPr="009A010C">
        <w:rPr>
          <w:rFonts w:asciiTheme="minorHAnsi" w:hAnsiTheme="minorHAnsi" w:cstheme="minorHAnsi"/>
          <w:i/>
          <w:iCs/>
          <w:sz w:val="24"/>
          <w:szCs w:val="24"/>
          <w:lang w:val="fr-FR"/>
        </w:rPr>
        <w:t>tipul</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unităţilor</w:t>
      </w:r>
      <w:proofErr w:type="spellEnd"/>
      <w:r w:rsidRPr="009A010C">
        <w:rPr>
          <w:rFonts w:asciiTheme="minorHAnsi" w:hAnsiTheme="minorHAnsi" w:cstheme="minorHAnsi"/>
          <w:i/>
          <w:iCs/>
          <w:sz w:val="24"/>
          <w:szCs w:val="24"/>
          <w:lang w:val="fr-FR"/>
        </w:rPr>
        <w:t xml:space="preserve"> de </w:t>
      </w:r>
      <w:proofErr w:type="spellStart"/>
      <w:r w:rsidRPr="009A010C">
        <w:rPr>
          <w:rFonts w:asciiTheme="minorHAnsi" w:hAnsiTheme="minorHAnsi" w:cstheme="minorHAnsi"/>
          <w:i/>
          <w:iCs/>
          <w:sz w:val="24"/>
          <w:szCs w:val="24"/>
          <w:lang w:val="fr-FR"/>
        </w:rPr>
        <w:t>învăţământ</w:t>
      </w:r>
      <w:proofErr w:type="spellEnd"/>
      <w:r w:rsidRPr="009A010C">
        <w:rPr>
          <w:rFonts w:asciiTheme="minorHAnsi" w:hAnsiTheme="minorHAnsi" w:cstheme="minorHAnsi"/>
          <w:i/>
          <w:iCs/>
          <w:sz w:val="24"/>
          <w:szCs w:val="24"/>
          <w:lang w:val="fr-FR"/>
        </w:rPr>
        <w:t xml:space="preserve"> ce fac </w:t>
      </w:r>
      <w:proofErr w:type="spellStart"/>
      <w:r w:rsidRPr="009A010C">
        <w:rPr>
          <w:rFonts w:asciiTheme="minorHAnsi" w:hAnsiTheme="minorHAnsi" w:cstheme="minorHAnsi"/>
          <w:i/>
          <w:iCs/>
          <w:sz w:val="24"/>
          <w:szCs w:val="24"/>
          <w:lang w:val="fr-FR"/>
        </w:rPr>
        <w:t>obiectul</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proiectului</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pe</w:t>
      </w:r>
      <w:proofErr w:type="spellEnd"/>
      <w:r w:rsidRPr="009A010C">
        <w:rPr>
          <w:rFonts w:asciiTheme="minorHAnsi" w:hAnsiTheme="minorHAnsi" w:cstheme="minorHAnsi"/>
          <w:i/>
          <w:iCs/>
          <w:sz w:val="24"/>
          <w:szCs w:val="24"/>
          <w:lang w:val="fr-FR"/>
        </w:rPr>
        <w:t xml:space="preserve"> un </w:t>
      </w:r>
      <w:proofErr w:type="spellStart"/>
      <w:r w:rsidRPr="009A010C">
        <w:rPr>
          <w:rFonts w:asciiTheme="minorHAnsi" w:hAnsiTheme="minorHAnsi" w:cstheme="minorHAnsi"/>
          <w:i/>
          <w:iCs/>
          <w:sz w:val="24"/>
          <w:szCs w:val="24"/>
          <w:lang w:val="fr-FR"/>
        </w:rPr>
        <w:t>interval</w:t>
      </w:r>
      <w:proofErr w:type="spellEnd"/>
      <w:r w:rsidRPr="009A010C">
        <w:rPr>
          <w:rFonts w:asciiTheme="minorHAnsi" w:hAnsiTheme="minorHAnsi" w:cstheme="minorHAnsi"/>
          <w:i/>
          <w:iCs/>
          <w:sz w:val="24"/>
          <w:szCs w:val="24"/>
          <w:lang w:val="fr-FR"/>
        </w:rPr>
        <w:t xml:space="preserve"> de </w:t>
      </w:r>
      <w:proofErr w:type="spellStart"/>
      <w:r w:rsidRPr="009A010C">
        <w:rPr>
          <w:rFonts w:asciiTheme="minorHAnsi" w:hAnsiTheme="minorHAnsi" w:cstheme="minorHAnsi"/>
          <w:i/>
          <w:iCs/>
          <w:sz w:val="24"/>
          <w:szCs w:val="24"/>
          <w:lang w:val="fr-FR"/>
        </w:rPr>
        <w:t>cinci</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ani</w:t>
      </w:r>
      <w:proofErr w:type="spellEnd"/>
      <w:r w:rsidRPr="009A010C">
        <w:rPr>
          <w:rFonts w:asciiTheme="minorHAnsi" w:hAnsiTheme="minorHAnsi" w:cstheme="minorHAnsi"/>
          <w:i/>
          <w:iCs/>
          <w:sz w:val="24"/>
          <w:szCs w:val="24"/>
          <w:lang w:val="fr-FR"/>
        </w:rPr>
        <w:t xml:space="preserve">, la </w:t>
      </w:r>
      <w:proofErr w:type="spellStart"/>
      <w:r w:rsidRPr="009A010C">
        <w:rPr>
          <w:rFonts w:asciiTheme="minorHAnsi" w:hAnsiTheme="minorHAnsi" w:cstheme="minorHAnsi"/>
          <w:i/>
          <w:iCs/>
          <w:sz w:val="24"/>
          <w:szCs w:val="24"/>
          <w:lang w:val="fr-FR"/>
        </w:rPr>
        <w:t>nivelul</w:t>
      </w:r>
      <w:proofErr w:type="spellEnd"/>
      <w:r w:rsidRPr="009A010C">
        <w:rPr>
          <w:rFonts w:asciiTheme="minorHAnsi" w:hAnsiTheme="minorHAnsi" w:cstheme="minorHAnsi"/>
          <w:i/>
          <w:iCs/>
          <w:sz w:val="24"/>
          <w:szCs w:val="24"/>
          <w:lang w:val="fr-FR"/>
        </w:rPr>
        <w:t xml:space="preserve"> UAT-</w:t>
      </w:r>
      <w:proofErr w:type="spellStart"/>
      <w:r w:rsidRPr="009A010C">
        <w:rPr>
          <w:rFonts w:asciiTheme="minorHAnsi" w:hAnsiTheme="minorHAnsi" w:cstheme="minorHAnsi"/>
          <w:i/>
          <w:iCs/>
          <w:sz w:val="24"/>
          <w:szCs w:val="24"/>
          <w:lang w:val="fr-FR"/>
        </w:rPr>
        <w:t>ului</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între</w:t>
      </w:r>
      <w:proofErr w:type="spellEnd"/>
      <w:r w:rsidRPr="009A010C">
        <w:rPr>
          <w:rFonts w:asciiTheme="minorHAnsi" w:hAnsiTheme="minorHAnsi" w:cstheme="minorHAnsi"/>
          <w:i/>
          <w:iCs/>
          <w:sz w:val="24"/>
          <w:szCs w:val="24"/>
          <w:lang w:val="fr-FR"/>
        </w:rPr>
        <w:t xml:space="preserve"> anii 2018 </w:t>
      </w:r>
      <w:proofErr w:type="spellStart"/>
      <w:r w:rsidRPr="009A010C">
        <w:rPr>
          <w:rFonts w:asciiTheme="minorHAnsi" w:hAnsiTheme="minorHAnsi" w:cstheme="minorHAnsi"/>
          <w:i/>
          <w:iCs/>
          <w:sz w:val="24"/>
          <w:szCs w:val="24"/>
          <w:lang w:val="fr-FR"/>
        </w:rPr>
        <w:t>și</w:t>
      </w:r>
      <w:proofErr w:type="spellEnd"/>
      <w:r w:rsidRPr="009A010C">
        <w:rPr>
          <w:rFonts w:asciiTheme="minorHAnsi" w:hAnsiTheme="minorHAnsi" w:cstheme="minorHAnsi"/>
          <w:i/>
          <w:iCs/>
          <w:sz w:val="24"/>
          <w:szCs w:val="24"/>
          <w:lang w:val="fr-FR"/>
        </w:rPr>
        <w:t xml:space="preserve"> 2022. </w:t>
      </w:r>
      <w:proofErr w:type="spellStart"/>
      <w:r w:rsidRPr="009A010C">
        <w:rPr>
          <w:rFonts w:asciiTheme="minorHAnsi" w:hAnsiTheme="minorHAnsi" w:cstheme="minorHAnsi"/>
          <w:i/>
          <w:iCs/>
          <w:sz w:val="24"/>
          <w:szCs w:val="24"/>
          <w:lang w:val="fr-FR"/>
        </w:rPr>
        <w:t>Sursa</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datelor</w:t>
      </w:r>
      <w:proofErr w:type="spellEnd"/>
      <w:r w:rsidRPr="009A010C">
        <w:rPr>
          <w:rFonts w:asciiTheme="minorHAnsi" w:hAnsiTheme="minorHAnsi" w:cstheme="minorHAnsi"/>
          <w:i/>
          <w:iCs/>
          <w:sz w:val="24"/>
          <w:szCs w:val="24"/>
          <w:lang w:val="fr-FR"/>
        </w:rPr>
        <w:t xml:space="preserve"> este </w:t>
      </w:r>
      <w:proofErr w:type="spellStart"/>
      <w:r w:rsidRPr="009A010C">
        <w:rPr>
          <w:rFonts w:asciiTheme="minorHAnsi" w:hAnsiTheme="minorHAnsi" w:cstheme="minorHAnsi"/>
          <w:i/>
          <w:iCs/>
          <w:sz w:val="24"/>
          <w:szCs w:val="24"/>
          <w:lang w:val="fr-FR"/>
        </w:rPr>
        <w:t>Institutul</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Național</w:t>
      </w:r>
      <w:proofErr w:type="spellEnd"/>
      <w:r w:rsidRPr="009A010C">
        <w:rPr>
          <w:rFonts w:asciiTheme="minorHAnsi" w:hAnsiTheme="minorHAnsi" w:cstheme="minorHAnsi"/>
          <w:i/>
          <w:iCs/>
          <w:sz w:val="24"/>
          <w:szCs w:val="24"/>
          <w:lang w:val="fr-FR"/>
        </w:rPr>
        <w:t xml:space="preserve"> de </w:t>
      </w:r>
      <w:proofErr w:type="spellStart"/>
      <w:r w:rsidRPr="009A010C">
        <w:rPr>
          <w:rFonts w:asciiTheme="minorHAnsi" w:hAnsiTheme="minorHAnsi" w:cstheme="minorHAnsi"/>
          <w:i/>
          <w:iCs/>
          <w:sz w:val="24"/>
          <w:szCs w:val="24"/>
          <w:lang w:val="fr-FR"/>
        </w:rPr>
        <w:t>Statistică</w:t>
      </w:r>
      <w:proofErr w:type="spellEnd"/>
      <w:r w:rsidRPr="009A010C">
        <w:rPr>
          <w:rFonts w:asciiTheme="minorHAnsi" w:hAnsiTheme="minorHAnsi" w:cstheme="minorHAnsi"/>
          <w:i/>
          <w:iCs/>
          <w:sz w:val="24"/>
          <w:szCs w:val="24"/>
          <w:lang w:val="fr-FR"/>
        </w:rPr>
        <w:t xml:space="preserve"> (INS), </w:t>
      </w:r>
      <w:proofErr w:type="spellStart"/>
      <w:r w:rsidRPr="009A010C">
        <w:rPr>
          <w:rFonts w:asciiTheme="minorHAnsi" w:hAnsiTheme="minorHAnsi" w:cstheme="minorHAnsi"/>
          <w:i/>
          <w:iCs/>
          <w:sz w:val="24"/>
          <w:szCs w:val="24"/>
          <w:lang w:val="fr-FR"/>
        </w:rPr>
        <w:t>iar</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perioada</w:t>
      </w:r>
      <w:proofErr w:type="spellEnd"/>
      <w:r w:rsidRPr="009A010C">
        <w:rPr>
          <w:rFonts w:asciiTheme="minorHAnsi" w:hAnsiTheme="minorHAnsi" w:cstheme="minorHAnsi"/>
          <w:i/>
          <w:iCs/>
          <w:sz w:val="24"/>
          <w:szCs w:val="24"/>
          <w:lang w:val="fr-FR"/>
        </w:rPr>
        <w:t xml:space="preserve"> de </w:t>
      </w:r>
      <w:proofErr w:type="spellStart"/>
      <w:r w:rsidRPr="009A010C">
        <w:rPr>
          <w:rFonts w:asciiTheme="minorHAnsi" w:hAnsiTheme="minorHAnsi" w:cstheme="minorHAnsi"/>
          <w:i/>
          <w:iCs/>
          <w:sz w:val="24"/>
          <w:szCs w:val="24"/>
          <w:lang w:val="fr-FR"/>
        </w:rPr>
        <w:t>referință</w:t>
      </w:r>
      <w:proofErr w:type="spellEnd"/>
      <w:r w:rsidRPr="009A010C">
        <w:rPr>
          <w:rFonts w:asciiTheme="minorHAnsi" w:hAnsiTheme="minorHAnsi" w:cstheme="minorHAnsi"/>
          <w:i/>
          <w:iCs/>
          <w:sz w:val="24"/>
          <w:szCs w:val="24"/>
          <w:lang w:val="fr-FR"/>
        </w:rPr>
        <w:t xml:space="preserve"> este </w:t>
      </w:r>
      <w:proofErr w:type="spellStart"/>
      <w:r w:rsidRPr="009A010C">
        <w:rPr>
          <w:rFonts w:asciiTheme="minorHAnsi" w:hAnsiTheme="minorHAnsi" w:cstheme="minorHAnsi"/>
          <w:i/>
          <w:iCs/>
          <w:sz w:val="24"/>
          <w:szCs w:val="24"/>
          <w:lang w:val="fr-FR"/>
        </w:rPr>
        <w:t>reprezentată</w:t>
      </w:r>
      <w:proofErr w:type="spellEnd"/>
      <w:r w:rsidRPr="009A010C">
        <w:rPr>
          <w:rFonts w:asciiTheme="minorHAnsi" w:hAnsiTheme="minorHAnsi" w:cstheme="minorHAnsi"/>
          <w:i/>
          <w:iCs/>
          <w:sz w:val="24"/>
          <w:szCs w:val="24"/>
          <w:lang w:val="fr-FR"/>
        </w:rPr>
        <w:t xml:space="preserve"> de anii 2018-2022. </w:t>
      </w:r>
      <w:proofErr w:type="spellStart"/>
      <w:proofErr w:type="gramStart"/>
      <w:r w:rsidRPr="009A010C">
        <w:rPr>
          <w:rFonts w:asciiTheme="minorHAnsi" w:hAnsiTheme="minorHAnsi" w:cstheme="minorHAnsi"/>
          <w:i/>
          <w:iCs/>
          <w:sz w:val="24"/>
          <w:szCs w:val="24"/>
          <w:lang w:val="fr-FR"/>
        </w:rPr>
        <w:t>Această</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rată</w:t>
      </w:r>
      <w:proofErr w:type="spellEnd"/>
      <w:proofErr w:type="gramEnd"/>
      <w:r w:rsidRPr="009A010C">
        <w:rPr>
          <w:rFonts w:asciiTheme="minorHAnsi" w:hAnsiTheme="minorHAnsi" w:cstheme="minorHAnsi"/>
          <w:i/>
          <w:iCs/>
          <w:sz w:val="24"/>
          <w:szCs w:val="24"/>
          <w:lang w:val="fr-FR"/>
        </w:rPr>
        <w:t xml:space="preserve">  se  </w:t>
      </w:r>
      <w:proofErr w:type="spellStart"/>
      <w:r w:rsidRPr="009A010C">
        <w:rPr>
          <w:rFonts w:asciiTheme="minorHAnsi" w:hAnsiTheme="minorHAnsi" w:cstheme="minorHAnsi"/>
          <w:i/>
          <w:iCs/>
          <w:sz w:val="24"/>
          <w:szCs w:val="24"/>
          <w:lang w:val="fr-FR"/>
        </w:rPr>
        <w:t>împarte</w:t>
      </w:r>
      <w:proofErr w:type="spellEnd"/>
      <w:r w:rsidRPr="009A010C">
        <w:rPr>
          <w:rFonts w:asciiTheme="minorHAnsi" w:hAnsiTheme="minorHAnsi" w:cstheme="minorHAnsi"/>
          <w:i/>
          <w:iCs/>
          <w:sz w:val="24"/>
          <w:szCs w:val="24"/>
          <w:lang w:val="fr-FR"/>
        </w:rPr>
        <w:t xml:space="preserve">  la  </w:t>
      </w:r>
      <w:proofErr w:type="spellStart"/>
      <w:r w:rsidRPr="009A010C">
        <w:rPr>
          <w:rFonts w:asciiTheme="minorHAnsi" w:hAnsiTheme="minorHAnsi" w:cstheme="minorHAnsi"/>
          <w:i/>
          <w:iCs/>
          <w:sz w:val="24"/>
          <w:szCs w:val="24"/>
          <w:lang w:val="fr-FR"/>
        </w:rPr>
        <w:t>cinci</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rezultând</w:t>
      </w:r>
      <w:proofErr w:type="spellEnd"/>
      <w:r w:rsidRPr="009A010C">
        <w:rPr>
          <w:rFonts w:asciiTheme="minorHAnsi" w:hAnsiTheme="minorHAnsi" w:cstheme="minorHAnsi"/>
          <w:i/>
          <w:iCs/>
          <w:sz w:val="24"/>
          <w:szCs w:val="24"/>
          <w:lang w:val="fr-FR"/>
        </w:rPr>
        <w:t xml:space="preserve">  rata  </w:t>
      </w:r>
      <w:proofErr w:type="spellStart"/>
      <w:r w:rsidRPr="009A010C">
        <w:rPr>
          <w:rFonts w:asciiTheme="minorHAnsi" w:hAnsiTheme="minorHAnsi" w:cstheme="minorHAnsi"/>
          <w:i/>
          <w:iCs/>
          <w:sz w:val="24"/>
          <w:szCs w:val="24"/>
          <w:lang w:val="fr-FR"/>
        </w:rPr>
        <w:t>medie</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anuală</w:t>
      </w:r>
      <w:proofErr w:type="spellEnd"/>
      <w:r w:rsidRPr="009A010C">
        <w:rPr>
          <w:rFonts w:asciiTheme="minorHAnsi" w:hAnsiTheme="minorHAnsi" w:cstheme="minorHAnsi"/>
          <w:i/>
          <w:iCs/>
          <w:sz w:val="24"/>
          <w:szCs w:val="24"/>
          <w:lang w:val="fr-FR"/>
        </w:rPr>
        <w:t xml:space="preserve">  de  </w:t>
      </w:r>
      <w:proofErr w:type="spellStart"/>
      <w:r w:rsidRPr="009A010C">
        <w:rPr>
          <w:rFonts w:asciiTheme="minorHAnsi" w:hAnsiTheme="minorHAnsi" w:cstheme="minorHAnsi"/>
          <w:i/>
          <w:iCs/>
          <w:sz w:val="24"/>
          <w:szCs w:val="24"/>
          <w:lang w:val="fr-FR"/>
        </w:rPr>
        <w:t>creștere</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demografică</w:t>
      </w:r>
      <w:proofErr w:type="spellEnd"/>
      <w:r w:rsidRPr="009A010C">
        <w:rPr>
          <w:rFonts w:asciiTheme="minorHAnsi" w:hAnsiTheme="minorHAnsi" w:cstheme="minorHAnsi"/>
          <w:i/>
          <w:iCs/>
          <w:sz w:val="24"/>
          <w:szCs w:val="24"/>
          <w:lang w:val="fr-FR"/>
        </w:rPr>
        <w:t>.</w:t>
      </w:r>
    </w:p>
    <w:p w14:paraId="1CF79196" w14:textId="77777777" w:rsidR="00E00485" w:rsidRPr="009A010C" w:rsidRDefault="00E00485" w:rsidP="00E00485">
      <w:pPr>
        <w:spacing w:before="0" w:after="0" w:line="256" w:lineRule="auto"/>
        <w:jc w:val="both"/>
        <w:rPr>
          <w:rFonts w:asciiTheme="minorHAnsi" w:hAnsiTheme="minorHAnsi" w:cstheme="minorHAnsi"/>
          <w:i/>
          <w:iCs/>
          <w:sz w:val="24"/>
          <w:szCs w:val="24"/>
          <w:lang w:val="en-GB"/>
        </w:rPr>
      </w:pPr>
      <w:proofErr w:type="spellStart"/>
      <w:r w:rsidRPr="009A010C">
        <w:rPr>
          <w:rFonts w:asciiTheme="minorHAnsi" w:hAnsiTheme="minorHAnsi" w:cstheme="minorHAnsi"/>
          <w:i/>
          <w:iCs/>
          <w:sz w:val="24"/>
          <w:szCs w:val="24"/>
          <w:lang w:val="en-GB"/>
        </w:rPr>
        <w:lastRenderedPageBreak/>
        <w:t>Punctarea</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subcriteriului</w:t>
      </w:r>
      <w:proofErr w:type="spellEnd"/>
      <w:r w:rsidRPr="009A010C">
        <w:rPr>
          <w:rFonts w:asciiTheme="minorHAnsi" w:hAnsiTheme="minorHAnsi" w:cstheme="minorHAnsi"/>
          <w:i/>
          <w:iCs/>
          <w:sz w:val="24"/>
          <w:szCs w:val="24"/>
          <w:lang w:val="en-GB"/>
        </w:rPr>
        <w:t xml:space="preserve"> se face </w:t>
      </w:r>
      <w:proofErr w:type="spellStart"/>
      <w:r w:rsidRPr="009A010C">
        <w:rPr>
          <w:rFonts w:asciiTheme="minorHAnsi" w:hAnsiTheme="minorHAnsi" w:cstheme="minorHAnsi"/>
          <w:i/>
          <w:iCs/>
          <w:sz w:val="24"/>
          <w:szCs w:val="24"/>
          <w:lang w:val="en-GB"/>
        </w:rPr>
        <w:t>prin</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selectarea</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unei</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singure</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optiuni</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și</w:t>
      </w:r>
      <w:proofErr w:type="spellEnd"/>
      <w:r w:rsidRPr="009A010C">
        <w:rPr>
          <w:rFonts w:asciiTheme="minorHAnsi" w:hAnsiTheme="minorHAnsi" w:cstheme="minorHAnsi"/>
          <w:i/>
          <w:iCs/>
          <w:sz w:val="24"/>
          <w:szCs w:val="24"/>
          <w:lang w:val="en-GB"/>
        </w:rPr>
        <w:t xml:space="preserve"> a </w:t>
      </w:r>
      <w:proofErr w:type="spellStart"/>
      <w:r w:rsidRPr="009A010C">
        <w:rPr>
          <w:rFonts w:asciiTheme="minorHAnsi" w:hAnsiTheme="minorHAnsi" w:cstheme="minorHAnsi"/>
          <w:i/>
          <w:iCs/>
          <w:sz w:val="24"/>
          <w:szCs w:val="24"/>
          <w:lang w:val="en-GB"/>
        </w:rPr>
        <w:t>punctajului</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aferent</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acesteia</w:t>
      </w:r>
      <w:proofErr w:type="spellEnd"/>
      <w:r w:rsidRPr="009A010C">
        <w:rPr>
          <w:rFonts w:asciiTheme="minorHAnsi" w:hAnsiTheme="minorHAnsi" w:cstheme="minorHAnsi"/>
          <w:i/>
          <w:iCs/>
          <w:sz w:val="24"/>
          <w:szCs w:val="24"/>
          <w:lang w:val="en-GB"/>
        </w:rPr>
        <w:t>.</w:t>
      </w:r>
    </w:p>
    <w:p w14:paraId="6098DF9D" w14:textId="77777777" w:rsidR="00E00485" w:rsidRPr="009A010C" w:rsidRDefault="00E00485" w:rsidP="00E00485">
      <w:pPr>
        <w:spacing w:before="0" w:after="0" w:line="256" w:lineRule="auto"/>
        <w:jc w:val="both"/>
        <w:rPr>
          <w:rFonts w:asciiTheme="minorHAnsi" w:hAnsiTheme="minorHAnsi" w:cstheme="minorHAnsi"/>
          <w:sz w:val="24"/>
          <w:szCs w:val="24"/>
          <w:lang w:val="en-GB"/>
        </w:rPr>
      </w:pPr>
    </w:p>
    <w:p w14:paraId="63C765BF" w14:textId="77777777" w:rsidR="00E00485" w:rsidRPr="009A010C" w:rsidRDefault="00E00485" w:rsidP="00E00485">
      <w:pPr>
        <w:numPr>
          <w:ilvl w:val="1"/>
          <w:numId w:val="23"/>
        </w:numPr>
        <w:spacing w:before="0" w:after="0" w:line="256" w:lineRule="auto"/>
        <w:jc w:val="both"/>
        <w:rPr>
          <w:rFonts w:asciiTheme="minorHAnsi" w:hAnsiTheme="minorHAnsi" w:cstheme="minorHAnsi"/>
          <w:b/>
          <w:bCs/>
          <w:sz w:val="24"/>
          <w:szCs w:val="24"/>
          <w:lang w:val="fr-FR"/>
        </w:rPr>
      </w:pPr>
      <w:r w:rsidRPr="009A010C">
        <w:rPr>
          <w:rFonts w:asciiTheme="minorHAnsi" w:hAnsiTheme="minorHAnsi" w:cstheme="minorHAnsi"/>
          <w:b/>
          <w:bCs/>
          <w:sz w:val="24"/>
          <w:szCs w:val="24"/>
          <w:lang w:val="fr-FR"/>
        </w:rPr>
        <w:t xml:space="preserve">Rata de </w:t>
      </w:r>
      <w:proofErr w:type="spellStart"/>
      <w:r w:rsidRPr="009A010C">
        <w:rPr>
          <w:rFonts w:asciiTheme="minorHAnsi" w:hAnsiTheme="minorHAnsi" w:cstheme="minorHAnsi"/>
          <w:b/>
          <w:bCs/>
          <w:sz w:val="24"/>
          <w:szCs w:val="24"/>
          <w:lang w:val="fr-FR"/>
        </w:rPr>
        <w:t>participare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în</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învățământul</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preșcolar</w:t>
      </w:r>
      <w:proofErr w:type="spellEnd"/>
      <w:r w:rsidRPr="009A010C">
        <w:rPr>
          <w:rFonts w:asciiTheme="minorHAnsi" w:hAnsiTheme="minorHAnsi" w:cstheme="minorHAnsi"/>
          <w:b/>
          <w:bCs/>
          <w:sz w:val="24"/>
          <w:szCs w:val="24"/>
          <w:lang w:val="fr-FR"/>
        </w:rPr>
        <w:t xml:space="preserve"> – </w:t>
      </w:r>
      <w:proofErr w:type="spellStart"/>
      <w:r w:rsidRPr="009A010C">
        <w:rPr>
          <w:rFonts w:asciiTheme="minorHAnsi" w:hAnsiTheme="minorHAnsi" w:cstheme="minorHAnsi"/>
          <w:b/>
          <w:bCs/>
          <w:sz w:val="24"/>
          <w:szCs w:val="24"/>
          <w:lang w:val="fr-FR"/>
        </w:rPr>
        <w:t>maxim</w:t>
      </w:r>
      <w:proofErr w:type="spellEnd"/>
      <w:r w:rsidRPr="009A010C">
        <w:rPr>
          <w:rFonts w:asciiTheme="minorHAnsi" w:hAnsiTheme="minorHAnsi" w:cstheme="minorHAnsi"/>
          <w:b/>
          <w:bCs/>
          <w:sz w:val="24"/>
          <w:szCs w:val="24"/>
          <w:lang w:val="fr-FR"/>
        </w:rPr>
        <w:t xml:space="preserve"> 6 </w:t>
      </w:r>
      <w:proofErr w:type="spellStart"/>
      <w:r w:rsidRPr="009A010C">
        <w:rPr>
          <w:rFonts w:asciiTheme="minorHAnsi" w:hAnsiTheme="minorHAnsi" w:cstheme="minorHAnsi"/>
          <w:b/>
          <w:bCs/>
          <w:sz w:val="24"/>
          <w:szCs w:val="24"/>
          <w:lang w:val="fr-FR"/>
        </w:rPr>
        <w:t>puncte</w:t>
      </w:r>
      <w:proofErr w:type="spellEnd"/>
    </w:p>
    <w:p w14:paraId="739736D0"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a.  </w:t>
      </w:r>
      <w:proofErr w:type="spellStart"/>
      <w:r w:rsidRPr="009A010C">
        <w:rPr>
          <w:rFonts w:asciiTheme="minorHAnsi" w:hAnsiTheme="minorHAnsi" w:cstheme="minorHAnsi"/>
          <w:bCs/>
          <w:sz w:val="24"/>
          <w:szCs w:val="24"/>
          <w:lang w:val="fr-FR"/>
        </w:rPr>
        <w:t>Proiectul</w:t>
      </w:r>
      <w:proofErr w:type="spellEnd"/>
      <w:r w:rsidRPr="009A010C">
        <w:rPr>
          <w:rFonts w:asciiTheme="minorHAnsi" w:hAnsiTheme="minorHAnsi" w:cstheme="minorHAnsi"/>
          <w:bCs/>
          <w:sz w:val="24"/>
          <w:szCs w:val="24"/>
          <w:lang w:val="fr-FR"/>
        </w:rPr>
        <w:t xml:space="preserve"> este </w:t>
      </w:r>
      <w:proofErr w:type="spellStart"/>
      <w:r w:rsidRPr="009A010C">
        <w:rPr>
          <w:rFonts w:asciiTheme="minorHAnsi" w:hAnsiTheme="minorHAnsi" w:cstheme="minorHAnsi"/>
          <w:bCs/>
          <w:sz w:val="24"/>
          <w:szCs w:val="24"/>
          <w:lang w:val="fr-FR"/>
        </w:rPr>
        <w:t>implementat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într</w:t>
      </w:r>
      <w:proofErr w:type="spellEnd"/>
      <w:r w:rsidRPr="009A010C">
        <w:rPr>
          <w:rFonts w:asciiTheme="minorHAnsi" w:hAnsiTheme="minorHAnsi" w:cstheme="minorHAnsi"/>
          <w:bCs/>
          <w:sz w:val="24"/>
          <w:szCs w:val="24"/>
          <w:lang w:val="fr-FR"/>
        </w:rPr>
        <w:t>-</w:t>
      </w:r>
      <w:proofErr w:type="gramStart"/>
      <w:r w:rsidRPr="009A010C">
        <w:rPr>
          <w:rFonts w:asciiTheme="minorHAnsi" w:hAnsiTheme="minorHAnsi" w:cstheme="minorHAnsi"/>
          <w:bCs/>
          <w:sz w:val="24"/>
          <w:szCs w:val="24"/>
          <w:lang w:val="fr-FR"/>
        </w:rPr>
        <w:t>un UAT</w:t>
      </w:r>
      <w:proofErr w:type="gram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w:t>
      </w:r>
      <w:proofErr w:type="spellEnd"/>
      <w:r w:rsidRPr="009A010C">
        <w:rPr>
          <w:rFonts w:asciiTheme="minorHAnsi" w:hAnsiTheme="minorHAnsi" w:cstheme="minorHAnsi"/>
          <w:bCs/>
          <w:sz w:val="24"/>
          <w:szCs w:val="24"/>
          <w:lang w:val="fr-FR"/>
        </w:rPr>
        <w:t xml:space="preserve"> care </w:t>
      </w:r>
      <w:proofErr w:type="spellStart"/>
      <w:r w:rsidRPr="009A010C">
        <w:rPr>
          <w:rFonts w:asciiTheme="minorHAnsi" w:hAnsiTheme="minorHAnsi" w:cstheme="minorHAnsi"/>
          <w:bCs/>
          <w:sz w:val="24"/>
          <w:szCs w:val="24"/>
          <w:lang w:val="fr-FR"/>
        </w:rPr>
        <w:t>valoarea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ratei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participare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învățământul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preșcolar</w:t>
      </w:r>
      <w:proofErr w:type="spellEnd"/>
      <w:r w:rsidRPr="009A010C">
        <w:rPr>
          <w:rFonts w:asciiTheme="minorHAnsi" w:hAnsiTheme="minorHAnsi" w:cstheme="minorHAnsi"/>
          <w:bCs/>
          <w:sz w:val="24"/>
          <w:szCs w:val="24"/>
          <w:lang w:val="fr-FR"/>
        </w:rPr>
        <w:t xml:space="preserve"> ≤ 60% - 6 </w:t>
      </w:r>
      <w:proofErr w:type="spellStart"/>
      <w:r w:rsidRPr="009A010C">
        <w:rPr>
          <w:rFonts w:asciiTheme="minorHAnsi" w:hAnsiTheme="minorHAnsi" w:cstheme="minorHAnsi"/>
          <w:bCs/>
          <w:sz w:val="24"/>
          <w:szCs w:val="24"/>
          <w:lang w:val="fr-FR"/>
        </w:rPr>
        <w:t>puncte</w:t>
      </w:r>
      <w:proofErr w:type="spellEnd"/>
    </w:p>
    <w:p w14:paraId="0B1EAF05"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b. </w:t>
      </w:r>
      <w:proofErr w:type="spellStart"/>
      <w:r w:rsidRPr="009A010C">
        <w:rPr>
          <w:rFonts w:asciiTheme="minorHAnsi" w:hAnsiTheme="minorHAnsi" w:cstheme="minorHAnsi"/>
          <w:bCs/>
          <w:sz w:val="24"/>
          <w:szCs w:val="24"/>
          <w:lang w:val="fr-FR"/>
        </w:rPr>
        <w:t>Proiectul</w:t>
      </w:r>
      <w:proofErr w:type="spellEnd"/>
      <w:r w:rsidRPr="009A010C">
        <w:rPr>
          <w:rFonts w:asciiTheme="minorHAnsi" w:hAnsiTheme="minorHAnsi" w:cstheme="minorHAnsi"/>
          <w:bCs/>
          <w:sz w:val="24"/>
          <w:szCs w:val="24"/>
          <w:lang w:val="fr-FR"/>
        </w:rPr>
        <w:t xml:space="preserve"> este </w:t>
      </w:r>
      <w:proofErr w:type="spellStart"/>
      <w:r w:rsidRPr="009A010C">
        <w:rPr>
          <w:rFonts w:asciiTheme="minorHAnsi" w:hAnsiTheme="minorHAnsi" w:cstheme="minorHAnsi"/>
          <w:bCs/>
          <w:sz w:val="24"/>
          <w:szCs w:val="24"/>
          <w:lang w:val="fr-FR"/>
        </w:rPr>
        <w:t>implementat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într</w:t>
      </w:r>
      <w:proofErr w:type="spellEnd"/>
      <w:r w:rsidRPr="009A010C">
        <w:rPr>
          <w:rFonts w:asciiTheme="minorHAnsi" w:hAnsiTheme="minorHAnsi" w:cstheme="minorHAnsi"/>
          <w:bCs/>
          <w:sz w:val="24"/>
          <w:szCs w:val="24"/>
          <w:lang w:val="fr-FR"/>
        </w:rPr>
        <w:t>-</w:t>
      </w:r>
      <w:proofErr w:type="gramStart"/>
      <w:r w:rsidRPr="009A010C">
        <w:rPr>
          <w:rFonts w:asciiTheme="minorHAnsi" w:hAnsiTheme="minorHAnsi" w:cstheme="minorHAnsi"/>
          <w:bCs/>
          <w:sz w:val="24"/>
          <w:szCs w:val="24"/>
          <w:lang w:val="fr-FR"/>
        </w:rPr>
        <w:t>un UAT</w:t>
      </w:r>
      <w:proofErr w:type="gram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w:t>
      </w:r>
      <w:proofErr w:type="spellEnd"/>
      <w:r w:rsidRPr="009A010C">
        <w:rPr>
          <w:rFonts w:asciiTheme="minorHAnsi" w:hAnsiTheme="minorHAnsi" w:cstheme="minorHAnsi"/>
          <w:bCs/>
          <w:sz w:val="24"/>
          <w:szCs w:val="24"/>
          <w:lang w:val="fr-FR"/>
        </w:rPr>
        <w:t xml:space="preserve"> care </w:t>
      </w:r>
      <w:proofErr w:type="spellStart"/>
      <w:r w:rsidRPr="009A010C">
        <w:rPr>
          <w:rFonts w:asciiTheme="minorHAnsi" w:hAnsiTheme="minorHAnsi" w:cstheme="minorHAnsi"/>
          <w:bCs/>
          <w:sz w:val="24"/>
          <w:szCs w:val="24"/>
          <w:lang w:val="fr-FR"/>
        </w:rPr>
        <w:t>valoarea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ratei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participare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învățământul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preșcolar</w:t>
      </w:r>
      <w:proofErr w:type="spellEnd"/>
      <w:r w:rsidRPr="009A010C">
        <w:rPr>
          <w:rFonts w:asciiTheme="minorHAnsi" w:hAnsiTheme="minorHAnsi" w:cstheme="minorHAnsi"/>
          <w:bCs/>
          <w:sz w:val="24"/>
          <w:szCs w:val="24"/>
          <w:lang w:val="fr-FR"/>
        </w:rPr>
        <w:t xml:space="preserve"> este &gt;60% ≤ 75% - 2 </w:t>
      </w:r>
      <w:proofErr w:type="spellStart"/>
      <w:r w:rsidRPr="009A010C">
        <w:rPr>
          <w:rFonts w:asciiTheme="minorHAnsi" w:hAnsiTheme="minorHAnsi" w:cstheme="minorHAnsi"/>
          <w:bCs/>
          <w:sz w:val="24"/>
          <w:szCs w:val="24"/>
          <w:lang w:val="fr-FR"/>
        </w:rPr>
        <w:t>puncte</w:t>
      </w:r>
      <w:proofErr w:type="spellEnd"/>
    </w:p>
    <w:p w14:paraId="332D0432"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c. </w:t>
      </w:r>
      <w:proofErr w:type="spellStart"/>
      <w:r w:rsidRPr="009A010C">
        <w:rPr>
          <w:rFonts w:asciiTheme="minorHAnsi" w:hAnsiTheme="minorHAnsi" w:cstheme="minorHAnsi"/>
          <w:bCs/>
          <w:sz w:val="24"/>
          <w:szCs w:val="24"/>
          <w:lang w:val="fr-FR"/>
        </w:rPr>
        <w:t>Proiectul</w:t>
      </w:r>
      <w:proofErr w:type="spellEnd"/>
      <w:r w:rsidRPr="009A010C">
        <w:rPr>
          <w:rFonts w:asciiTheme="minorHAnsi" w:hAnsiTheme="minorHAnsi" w:cstheme="minorHAnsi"/>
          <w:bCs/>
          <w:sz w:val="24"/>
          <w:szCs w:val="24"/>
          <w:lang w:val="fr-FR"/>
        </w:rPr>
        <w:t xml:space="preserve"> este </w:t>
      </w:r>
      <w:proofErr w:type="spellStart"/>
      <w:r w:rsidRPr="009A010C">
        <w:rPr>
          <w:rFonts w:asciiTheme="minorHAnsi" w:hAnsiTheme="minorHAnsi" w:cstheme="minorHAnsi"/>
          <w:bCs/>
          <w:sz w:val="24"/>
          <w:szCs w:val="24"/>
          <w:lang w:val="fr-FR"/>
        </w:rPr>
        <w:t>implementat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într</w:t>
      </w:r>
      <w:proofErr w:type="spellEnd"/>
      <w:r w:rsidRPr="009A010C">
        <w:rPr>
          <w:rFonts w:asciiTheme="minorHAnsi" w:hAnsiTheme="minorHAnsi" w:cstheme="minorHAnsi"/>
          <w:bCs/>
          <w:sz w:val="24"/>
          <w:szCs w:val="24"/>
          <w:lang w:val="fr-FR"/>
        </w:rPr>
        <w:t>-</w:t>
      </w:r>
      <w:proofErr w:type="gramStart"/>
      <w:r w:rsidRPr="009A010C">
        <w:rPr>
          <w:rFonts w:asciiTheme="minorHAnsi" w:hAnsiTheme="minorHAnsi" w:cstheme="minorHAnsi"/>
          <w:bCs/>
          <w:sz w:val="24"/>
          <w:szCs w:val="24"/>
          <w:lang w:val="fr-FR"/>
        </w:rPr>
        <w:t>un UAT</w:t>
      </w:r>
      <w:proofErr w:type="gram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w:t>
      </w:r>
      <w:proofErr w:type="spellEnd"/>
      <w:r w:rsidRPr="009A010C">
        <w:rPr>
          <w:rFonts w:asciiTheme="minorHAnsi" w:hAnsiTheme="minorHAnsi" w:cstheme="minorHAnsi"/>
          <w:bCs/>
          <w:sz w:val="24"/>
          <w:szCs w:val="24"/>
          <w:lang w:val="fr-FR"/>
        </w:rPr>
        <w:t xml:space="preserve"> care </w:t>
      </w:r>
      <w:proofErr w:type="spellStart"/>
      <w:r w:rsidRPr="009A010C">
        <w:rPr>
          <w:rFonts w:asciiTheme="minorHAnsi" w:hAnsiTheme="minorHAnsi" w:cstheme="minorHAnsi"/>
          <w:bCs/>
          <w:sz w:val="24"/>
          <w:szCs w:val="24"/>
          <w:lang w:val="fr-FR"/>
        </w:rPr>
        <w:t>valoarea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ratei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participare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învățământul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preșcolar</w:t>
      </w:r>
      <w:proofErr w:type="spellEnd"/>
      <w:r w:rsidRPr="009A010C">
        <w:rPr>
          <w:rFonts w:asciiTheme="minorHAnsi" w:hAnsiTheme="minorHAnsi" w:cstheme="minorHAnsi"/>
          <w:bCs/>
          <w:sz w:val="24"/>
          <w:szCs w:val="24"/>
          <w:lang w:val="fr-FR"/>
        </w:rPr>
        <w:t xml:space="preserve"> este &gt;75% - 0 </w:t>
      </w:r>
      <w:proofErr w:type="spellStart"/>
      <w:r w:rsidRPr="009A010C">
        <w:rPr>
          <w:rFonts w:asciiTheme="minorHAnsi" w:hAnsiTheme="minorHAnsi" w:cstheme="minorHAnsi"/>
          <w:bCs/>
          <w:sz w:val="24"/>
          <w:szCs w:val="24"/>
          <w:lang w:val="fr-FR"/>
        </w:rPr>
        <w:t>puncte</w:t>
      </w:r>
      <w:proofErr w:type="spellEnd"/>
    </w:p>
    <w:p w14:paraId="6106C08A" w14:textId="77777777" w:rsidR="00E00485" w:rsidRPr="009A010C" w:rsidRDefault="00E00485" w:rsidP="00E00485">
      <w:pPr>
        <w:spacing w:before="0" w:after="0" w:line="256" w:lineRule="auto"/>
        <w:jc w:val="both"/>
        <w:rPr>
          <w:rFonts w:asciiTheme="minorHAnsi" w:hAnsiTheme="minorHAnsi" w:cstheme="minorHAnsi"/>
          <w:bCs/>
          <w:i/>
          <w:iCs/>
          <w:sz w:val="24"/>
          <w:szCs w:val="24"/>
          <w:lang w:val="fr-FR"/>
        </w:rPr>
      </w:pPr>
      <w:proofErr w:type="spellStart"/>
      <w:r w:rsidRPr="009A010C">
        <w:rPr>
          <w:rFonts w:asciiTheme="minorHAnsi" w:hAnsiTheme="minorHAnsi" w:cstheme="minorHAnsi"/>
          <w:bCs/>
          <w:i/>
          <w:iCs/>
          <w:sz w:val="24"/>
          <w:szCs w:val="24"/>
          <w:lang w:val="fr-FR"/>
        </w:rPr>
        <w:t>Procentul</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copiilor</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preşcolari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înscriși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în</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învățământul</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preşcolar</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din</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populația</w:t>
      </w:r>
      <w:proofErr w:type="spellEnd"/>
      <w:r w:rsidRPr="009A010C">
        <w:rPr>
          <w:rFonts w:asciiTheme="minorHAnsi" w:hAnsiTheme="minorHAnsi" w:cstheme="minorHAnsi"/>
          <w:bCs/>
          <w:i/>
          <w:iCs/>
          <w:sz w:val="24"/>
          <w:szCs w:val="24"/>
          <w:lang w:val="fr-FR"/>
        </w:rPr>
        <w:t xml:space="preserve"> de </w:t>
      </w:r>
      <w:proofErr w:type="spellStart"/>
      <w:r w:rsidRPr="009A010C">
        <w:rPr>
          <w:rFonts w:asciiTheme="minorHAnsi" w:hAnsiTheme="minorHAnsi" w:cstheme="minorHAnsi"/>
          <w:bCs/>
          <w:i/>
          <w:iCs/>
          <w:sz w:val="24"/>
          <w:szCs w:val="24"/>
          <w:lang w:val="fr-FR"/>
        </w:rPr>
        <w:t>aceeași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grupă</w:t>
      </w:r>
      <w:proofErr w:type="spellEnd"/>
      <w:r w:rsidRPr="009A010C">
        <w:rPr>
          <w:rFonts w:asciiTheme="minorHAnsi" w:hAnsiTheme="minorHAnsi" w:cstheme="minorHAnsi"/>
          <w:bCs/>
          <w:i/>
          <w:iCs/>
          <w:sz w:val="24"/>
          <w:szCs w:val="24"/>
          <w:lang w:val="fr-FR"/>
        </w:rPr>
        <w:t xml:space="preserve"> de </w:t>
      </w:r>
      <w:proofErr w:type="spellStart"/>
      <w:r w:rsidRPr="009A010C">
        <w:rPr>
          <w:rFonts w:asciiTheme="minorHAnsi" w:hAnsiTheme="minorHAnsi" w:cstheme="minorHAnsi"/>
          <w:bCs/>
          <w:i/>
          <w:iCs/>
          <w:sz w:val="24"/>
          <w:szCs w:val="24"/>
          <w:lang w:val="fr-FR"/>
        </w:rPr>
        <w:t>vârstă</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calculat</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drept</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procentul</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copiilorcu</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varste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intre</w:t>
      </w:r>
      <w:proofErr w:type="spellEnd"/>
      <w:r w:rsidRPr="009A010C">
        <w:rPr>
          <w:rFonts w:asciiTheme="minorHAnsi" w:hAnsiTheme="minorHAnsi" w:cstheme="minorHAnsi"/>
          <w:bCs/>
          <w:i/>
          <w:iCs/>
          <w:sz w:val="24"/>
          <w:szCs w:val="24"/>
          <w:lang w:val="fr-FR"/>
        </w:rPr>
        <w:t xml:space="preserve"> 3 si 6 </w:t>
      </w:r>
      <w:proofErr w:type="spellStart"/>
      <w:r w:rsidRPr="009A010C">
        <w:rPr>
          <w:rFonts w:asciiTheme="minorHAnsi" w:hAnsiTheme="minorHAnsi" w:cstheme="minorHAnsi"/>
          <w:bCs/>
          <w:i/>
          <w:iCs/>
          <w:sz w:val="24"/>
          <w:szCs w:val="24"/>
          <w:lang w:val="fr-FR"/>
        </w:rPr>
        <w:t>ani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inscrisi</w:t>
      </w:r>
      <w:proofErr w:type="spellEnd"/>
      <w:r w:rsidRPr="009A010C">
        <w:rPr>
          <w:rFonts w:asciiTheme="minorHAnsi" w:hAnsiTheme="minorHAnsi" w:cstheme="minorHAnsi"/>
          <w:bCs/>
          <w:i/>
          <w:iCs/>
          <w:sz w:val="24"/>
          <w:szCs w:val="24"/>
          <w:lang w:val="fr-FR"/>
        </w:rPr>
        <w:t xml:space="preserve"> in </w:t>
      </w:r>
      <w:proofErr w:type="spellStart"/>
      <w:r w:rsidRPr="009A010C">
        <w:rPr>
          <w:rFonts w:asciiTheme="minorHAnsi" w:hAnsiTheme="minorHAnsi" w:cstheme="minorHAnsi"/>
          <w:bCs/>
          <w:i/>
          <w:iCs/>
          <w:sz w:val="24"/>
          <w:szCs w:val="24"/>
          <w:lang w:val="fr-FR"/>
        </w:rPr>
        <w:t>invatamantul</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prescolar</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din</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populatia</w:t>
      </w:r>
      <w:proofErr w:type="spellEnd"/>
      <w:r w:rsidRPr="009A010C">
        <w:rPr>
          <w:rFonts w:asciiTheme="minorHAnsi" w:hAnsiTheme="minorHAnsi" w:cstheme="minorHAnsi"/>
          <w:bCs/>
          <w:i/>
          <w:iCs/>
          <w:sz w:val="24"/>
          <w:szCs w:val="24"/>
          <w:lang w:val="fr-FR"/>
        </w:rPr>
        <w:t xml:space="preserve"> de </w:t>
      </w:r>
      <w:proofErr w:type="spellStart"/>
      <w:r w:rsidRPr="009A010C">
        <w:rPr>
          <w:rFonts w:asciiTheme="minorHAnsi" w:hAnsiTheme="minorHAnsi" w:cstheme="minorHAnsi"/>
          <w:bCs/>
          <w:i/>
          <w:iCs/>
          <w:sz w:val="24"/>
          <w:szCs w:val="24"/>
          <w:lang w:val="fr-FR"/>
        </w:rPr>
        <w:t>aceeasi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grupa</w:t>
      </w:r>
      <w:proofErr w:type="spellEnd"/>
      <w:r w:rsidRPr="009A010C">
        <w:rPr>
          <w:rFonts w:asciiTheme="minorHAnsi" w:hAnsiTheme="minorHAnsi" w:cstheme="minorHAnsi"/>
          <w:bCs/>
          <w:i/>
          <w:iCs/>
          <w:sz w:val="24"/>
          <w:szCs w:val="24"/>
          <w:lang w:val="fr-FR"/>
        </w:rPr>
        <w:t xml:space="preserve"> de </w:t>
      </w:r>
      <w:proofErr w:type="spellStart"/>
      <w:r w:rsidRPr="009A010C">
        <w:rPr>
          <w:rFonts w:asciiTheme="minorHAnsi" w:hAnsiTheme="minorHAnsi" w:cstheme="minorHAnsi"/>
          <w:bCs/>
          <w:i/>
          <w:iCs/>
          <w:sz w:val="24"/>
          <w:szCs w:val="24"/>
          <w:lang w:val="fr-FR"/>
        </w:rPr>
        <w:t>varsta</w:t>
      </w:r>
      <w:proofErr w:type="spellEnd"/>
      <w:r w:rsidRPr="009A010C">
        <w:rPr>
          <w:rFonts w:asciiTheme="minorHAnsi" w:hAnsiTheme="minorHAnsi" w:cstheme="minorHAnsi"/>
          <w:bCs/>
          <w:i/>
          <w:iCs/>
          <w:sz w:val="24"/>
          <w:szCs w:val="24"/>
          <w:lang w:val="fr-FR"/>
        </w:rPr>
        <w:t xml:space="preserve">. Cu </w:t>
      </w:r>
      <w:proofErr w:type="spellStart"/>
      <w:r w:rsidRPr="009A010C">
        <w:rPr>
          <w:rFonts w:asciiTheme="minorHAnsi" w:hAnsiTheme="minorHAnsi" w:cstheme="minorHAnsi"/>
          <w:bCs/>
          <w:i/>
          <w:iCs/>
          <w:sz w:val="24"/>
          <w:szCs w:val="24"/>
          <w:lang w:val="fr-FR"/>
        </w:rPr>
        <w:t>cât</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valorile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acestei</w:t>
      </w:r>
      <w:proofErr w:type="spellEnd"/>
      <w:r w:rsidRPr="009A010C">
        <w:rPr>
          <w:rFonts w:asciiTheme="minorHAnsi" w:hAnsiTheme="minorHAnsi" w:cstheme="minorHAnsi"/>
          <w:bCs/>
          <w:i/>
          <w:iCs/>
          <w:sz w:val="24"/>
          <w:szCs w:val="24"/>
          <w:lang w:val="fr-FR"/>
        </w:rPr>
        <w:t xml:space="preserve"> rate </w:t>
      </w:r>
      <w:proofErr w:type="spellStart"/>
      <w:r w:rsidRPr="009A010C">
        <w:rPr>
          <w:rFonts w:asciiTheme="minorHAnsi" w:hAnsiTheme="minorHAnsi" w:cstheme="minorHAnsi"/>
          <w:bCs/>
          <w:i/>
          <w:iCs/>
          <w:sz w:val="24"/>
          <w:szCs w:val="24"/>
          <w:lang w:val="fr-FR"/>
        </w:rPr>
        <w:t>sunt</w:t>
      </w:r>
      <w:proofErr w:type="spellEnd"/>
      <w:r w:rsidRPr="009A010C">
        <w:rPr>
          <w:rFonts w:asciiTheme="minorHAnsi" w:hAnsiTheme="minorHAnsi" w:cstheme="minorHAnsi"/>
          <w:bCs/>
          <w:i/>
          <w:iCs/>
          <w:sz w:val="24"/>
          <w:szCs w:val="24"/>
          <w:lang w:val="fr-FR"/>
        </w:rPr>
        <w:t xml:space="preserve"> mai </w:t>
      </w:r>
      <w:proofErr w:type="spellStart"/>
      <w:r w:rsidRPr="009A010C">
        <w:rPr>
          <w:rFonts w:asciiTheme="minorHAnsi" w:hAnsiTheme="minorHAnsi" w:cstheme="minorHAnsi"/>
          <w:bCs/>
          <w:i/>
          <w:iCs/>
          <w:sz w:val="24"/>
          <w:szCs w:val="24"/>
          <w:lang w:val="fr-FR"/>
        </w:rPr>
        <w:t>mici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cu</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atât</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numărul</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punctelor</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acordate</w:t>
      </w:r>
      <w:proofErr w:type="spellEnd"/>
      <w:r w:rsidRPr="009A010C">
        <w:rPr>
          <w:rFonts w:asciiTheme="minorHAnsi" w:hAnsiTheme="minorHAnsi" w:cstheme="minorHAnsi"/>
          <w:bCs/>
          <w:i/>
          <w:iCs/>
          <w:sz w:val="24"/>
          <w:szCs w:val="24"/>
          <w:lang w:val="fr-FR"/>
        </w:rPr>
        <w:t xml:space="preserve"> este mai mare.</w:t>
      </w:r>
    </w:p>
    <w:p w14:paraId="5B1547D2" w14:textId="77777777" w:rsidR="00E00485" w:rsidRPr="009A010C" w:rsidRDefault="00E00485" w:rsidP="00E00485">
      <w:pPr>
        <w:spacing w:before="0" w:after="0" w:line="256" w:lineRule="auto"/>
        <w:jc w:val="both"/>
        <w:rPr>
          <w:rFonts w:asciiTheme="minorHAnsi" w:hAnsiTheme="minorHAnsi" w:cstheme="minorHAnsi"/>
          <w:bCs/>
          <w:i/>
          <w:iCs/>
          <w:sz w:val="24"/>
          <w:szCs w:val="24"/>
          <w:lang w:val="fr-FR"/>
        </w:rPr>
      </w:pPr>
      <w:proofErr w:type="spellStart"/>
      <w:r w:rsidRPr="009A010C">
        <w:rPr>
          <w:rFonts w:asciiTheme="minorHAnsi" w:hAnsiTheme="minorHAnsi" w:cstheme="minorHAnsi"/>
          <w:bCs/>
          <w:i/>
          <w:iCs/>
          <w:sz w:val="24"/>
          <w:szCs w:val="24"/>
          <w:lang w:val="fr-FR"/>
        </w:rPr>
        <w:t>Sursa</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datelor</w:t>
      </w:r>
      <w:proofErr w:type="spellEnd"/>
      <w:r w:rsidRPr="009A010C">
        <w:rPr>
          <w:rFonts w:asciiTheme="minorHAnsi" w:hAnsiTheme="minorHAnsi" w:cstheme="minorHAnsi"/>
          <w:bCs/>
          <w:i/>
          <w:iCs/>
          <w:sz w:val="24"/>
          <w:szCs w:val="24"/>
          <w:lang w:val="fr-FR"/>
        </w:rPr>
        <w:t xml:space="preserve"> este </w:t>
      </w:r>
      <w:proofErr w:type="spellStart"/>
      <w:r w:rsidRPr="009A010C">
        <w:rPr>
          <w:rFonts w:asciiTheme="minorHAnsi" w:hAnsiTheme="minorHAnsi" w:cstheme="minorHAnsi"/>
          <w:bCs/>
          <w:i/>
          <w:iCs/>
          <w:sz w:val="24"/>
          <w:szCs w:val="24"/>
          <w:lang w:val="fr-FR"/>
        </w:rPr>
        <w:t>Sistemul</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Informatic</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Integrat</w:t>
      </w:r>
      <w:proofErr w:type="spellEnd"/>
      <w:r w:rsidRPr="009A010C">
        <w:rPr>
          <w:rFonts w:asciiTheme="minorHAnsi" w:hAnsiTheme="minorHAnsi" w:cstheme="minorHAnsi"/>
          <w:bCs/>
          <w:i/>
          <w:iCs/>
          <w:sz w:val="24"/>
          <w:szCs w:val="24"/>
          <w:lang w:val="fr-FR"/>
        </w:rPr>
        <w:t xml:space="preserve"> al </w:t>
      </w:r>
      <w:proofErr w:type="spellStart"/>
      <w:r w:rsidRPr="009A010C">
        <w:rPr>
          <w:rFonts w:asciiTheme="minorHAnsi" w:hAnsiTheme="minorHAnsi" w:cstheme="minorHAnsi"/>
          <w:bCs/>
          <w:i/>
          <w:iCs/>
          <w:sz w:val="24"/>
          <w:szCs w:val="24"/>
          <w:lang w:val="fr-FR"/>
        </w:rPr>
        <w:t>Învățământului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din</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România</w:t>
      </w:r>
      <w:proofErr w:type="spellEnd"/>
      <w:r w:rsidRPr="009A010C">
        <w:rPr>
          <w:rFonts w:asciiTheme="minorHAnsi" w:hAnsiTheme="minorHAnsi" w:cstheme="minorHAnsi"/>
          <w:bCs/>
          <w:i/>
          <w:iCs/>
          <w:sz w:val="24"/>
          <w:szCs w:val="24"/>
          <w:lang w:val="fr-FR"/>
        </w:rPr>
        <w:t xml:space="preserve"> (SIIIR)/</w:t>
      </w:r>
      <w:proofErr w:type="spellStart"/>
      <w:r w:rsidRPr="009A010C">
        <w:rPr>
          <w:rFonts w:asciiTheme="minorHAnsi" w:hAnsiTheme="minorHAnsi" w:cstheme="minorHAnsi"/>
          <w:bCs/>
          <w:i/>
          <w:iCs/>
          <w:sz w:val="24"/>
          <w:szCs w:val="24"/>
          <w:lang w:val="fr-FR"/>
        </w:rPr>
        <w:t>alte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surse</w:t>
      </w:r>
      <w:proofErr w:type="spellEnd"/>
      <w:r w:rsidRPr="009A010C">
        <w:rPr>
          <w:rFonts w:asciiTheme="minorHAnsi" w:hAnsiTheme="minorHAnsi" w:cstheme="minorHAnsi"/>
          <w:bCs/>
          <w:i/>
          <w:iCs/>
          <w:sz w:val="24"/>
          <w:szCs w:val="24"/>
          <w:lang w:val="fr-FR"/>
        </w:rPr>
        <w:t xml:space="preserve"> de date </w:t>
      </w:r>
      <w:proofErr w:type="spellStart"/>
      <w:r w:rsidRPr="009A010C">
        <w:rPr>
          <w:rFonts w:asciiTheme="minorHAnsi" w:hAnsiTheme="minorHAnsi" w:cstheme="minorHAnsi"/>
          <w:bCs/>
          <w:i/>
          <w:iCs/>
          <w:sz w:val="24"/>
          <w:szCs w:val="24"/>
          <w:lang w:val="fr-FR"/>
        </w:rPr>
        <w:t>și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Institututul</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Național</w:t>
      </w:r>
      <w:proofErr w:type="spellEnd"/>
      <w:r w:rsidRPr="009A010C">
        <w:rPr>
          <w:rFonts w:asciiTheme="minorHAnsi" w:hAnsiTheme="minorHAnsi" w:cstheme="minorHAnsi"/>
          <w:bCs/>
          <w:i/>
          <w:iCs/>
          <w:sz w:val="24"/>
          <w:szCs w:val="24"/>
          <w:lang w:val="fr-FR"/>
        </w:rPr>
        <w:t xml:space="preserve"> de </w:t>
      </w:r>
      <w:proofErr w:type="spellStart"/>
      <w:r w:rsidRPr="009A010C">
        <w:rPr>
          <w:rFonts w:asciiTheme="minorHAnsi" w:hAnsiTheme="minorHAnsi" w:cstheme="minorHAnsi"/>
          <w:bCs/>
          <w:i/>
          <w:iCs/>
          <w:sz w:val="24"/>
          <w:szCs w:val="24"/>
          <w:lang w:val="fr-FR"/>
        </w:rPr>
        <w:t>Statistică</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iar</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perioada</w:t>
      </w:r>
      <w:proofErr w:type="spellEnd"/>
      <w:r w:rsidRPr="009A010C">
        <w:rPr>
          <w:rFonts w:asciiTheme="minorHAnsi" w:hAnsiTheme="minorHAnsi" w:cstheme="minorHAnsi"/>
          <w:bCs/>
          <w:i/>
          <w:iCs/>
          <w:sz w:val="24"/>
          <w:szCs w:val="24"/>
          <w:lang w:val="fr-FR"/>
        </w:rPr>
        <w:t xml:space="preserve"> de </w:t>
      </w:r>
      <w:proofErr w:type="spellStart"/>
      <w:r w:rsidRPr="009A010C">
        <w:rPr>
          <w:rFonts w:asciiTheme="minorHAnsi" w:hAnsiTheme="minorHAnsi" w:cstheme="minorHAnsi"/>
          <w:bCs/>
          <w:i/>
          <w:iCs/>
          <w:sz w:val="24"/>
          <w:szCs w:val="24"/>
          <w:lang w:val="fr-FR"/>
        </w:rPr>
        <w:t>referință</w:t>
      </w:r>
      <w:proofErr w:type="spellEnd"/>
      <w:r w:rsidRPr="009A010C">
        <w:rPr>
          <w:rFonts w:asciiTheme="minorHAnsi" w:hAnsiTheme="minorHAnsi" w:cstheme="minorHAnsi"/>
          <w:bCs/>
          <w:i/>
          <w:iCs/>
          <w:sz w:val="24"/>
          <w:szCs w:val="24"/>
          <w:lang w:val="fr-FR"/>
        </w:rPr>
        <w:t xml:space="preserve"> este </w:t>
      </w:r>
      <w:proofErr w:type="spellStart"/>
      <w:r w:rsidRPr="009A010C">
        <w:rPr>
          <w:rFonts w:asciiTheme="minorHAnsi" w:hAnsiTheme="minorHAnsi" w:cstheme="minorHAnsi"/>
          <w:bCs/>
          <w:i/>
          <w:iCs/>
          <w:sz w:val="24"/>
          <w:szCs w:val="24"/>
          <w:lang w:val="fr-FR"/>
        </w:rPr>
        <w:t>anul</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școlar</w:t>
      </w:r>
      <w:proofErr w:type="spellEnd"/>
      <w:r w:rsidRPr="009A010C">
        <w:rPr>
          <w:rFonts w:asciiTheme="minorHAnsi" w:hAnsiTheme="minorHAnsi" w:cstheme="minorHAnsi"/>
          <w:bCs/>
          <w:i/>
          <w:iCs/>
          <w:sz w:val="24"/>
          <w:szCs w:val="24"/>
          <w:lang w:val="fr-FR"/>
        </w:rPr>
        <w:t xml:space="preserve"> 2022-2023.</w:t>
      </w:r>
    </w:p>
    <w:p w14:paraId="5A712D63" w14:textId="77777777" w:rsidR="00E00485" w:rsidRPr="009A010C" w:rsidRDefault="00E00485" w:rsidP="00E00485">
      <w:pPr>
        <w:spacing w:before="0" w:after="0" w:line="256" w:lineRule="auto"/>
        <w:jc w:val="both"/>
        <w:rPr>
          <w:rFonts w:asciiTheme="minorHAnsi" w:hAnsiTheme="minorHAnsi" w:cstheme="minorHAnsi"/>
          <w:bCs/>
          <w:i/>
          <w:iCs/>
          <w:sz w:val="24"/>
          <w:szCs w:val="24"/>
          <w:lang w:val="en-GB"/>
        </w:rPr>
      </w:pPr>
      <w:proofErr w:type="spellStart"/>
      <w:r w:rsidRPr="009A010C">
        <w:rPr>
          <w:rFonts w:asciiTheme="minorHAnsi" w:hAnsiTheme="minorHAnsi" w:cstheme="minorHAnsi"/>
          <w:bCs/>
          <w:i/>
          <w:iCs/>
          <w:sz w:val="24"/>
          <w:szCs w:val="24"/>
          <w:lang w:val="en-GB"/>
        </w:rPr>
        <w:t>Punctarea</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subcriteriului</w:t>
      </w:r>
      <w:proofErr w:type="spellEnd"/>
      <w:r w:rsidRPr="009A010C">
        <w:rPr>
          <w:rFonts w:asciiTheme="minorHAnsi" w:hAnsiTheme="minorHAnsi" w:cstheme="minorHAnsi"/>
          <w:bCs/>
          <w:i/>
          <w:iCs/>
          <w:sz w:val="24"/>
          <w:szCs w:val="24"/>
          <w:lang w:val="en-GB"/>
        </w:rPr>
        <w:t xml:space="preserve"> se face </w:t>
      </w:r>
      <w:proofErr w:type="spellStart"/>
      <w:r w:rsidRPr="009A010C">
        <w:rPr>
          <w:rFonts w:asciiTheme="minorHAnsi" w:hAnsiTheme="minorHAnsi" w:cstheme="minorHAnsi"/>
          <w:bCs/>
          <w:i/>
          <w:iCs/>
          <w:sz w:val="24"/>
          <w:szCs w:val="24"/>
          <w:lang w:val="en-GB"/>
        </w:rPr>
        <w:t>prin</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selectarea</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unei</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singure</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optiuni</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și</w:t>
      </w:r>
      <w:proofErr w:type="spellEnd"/>
      <w:r w:rsidRPr="009A010C">
        <w:rPr>
          <w:rFonts w:asciiTheme="minorHAnsi" w:hAnsiTheme="minorHAnsi" w:cstheme="minorHAnsi"/>
          <w:bCs/>
          <w:i/>
          <w:iCs/>
          <w:sz w:val="24"/>
          <w:szCs w:val="24"/>
          <w:lang w:val="en-GB"/>
        </w:rPr>
        <w:t xml:space="preserve"> a </w:t>
      </w:r>
      <w:proofErr w:type="spellStart"/>
      <w:r w:rsidRPr="009A010C">
        <w:rPr>
          <w:rFonts w:asciiTheme="minorHAnsi" w:hAnsiTheme="minorHAnsi" w:cstheme="minorHAnsi"/>
          <w:bCs/>
          <w:i/>
          <w:iCs/>
          <w:sz w:val="24"/>
          <w:szCs w:val="24"/>
          <w:lang w:val="en-GB"/>
        </w:rPr>
        <w:t>punctajului</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aferent</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acesteia</w:t>
      </w:r>
      <w:proofErr w:type="spellEnd"/>
      <w:r w:rsidRPr="009A010C">
        <w:rPr>
          <w:rFonts w:asciiTheme="minorHAnsi" w:hAnsiTheme="minorHAnsi" w:cstheme="minorHAnsi"/>
          <w:bCs/>
          <w:i/>
          <w:iCs/>
          <w:sz w:val="24"/>
          <w:szCs w:val="24"/>
          <w:lang w:val="en-GB"/>
        </w:rPr>
        <w:t>.</w:t>
      </w:r>
    </w:p>
    <w:p w14:paraId="42E71099" w14:textId="77777777" w:rsidR="00E00485" w:rsidRPr="009A010C" w:rsidRDefault="00E00485" w:rsidP="00E00485">
      <w:pPr>
        <w:spacing w:before="0" w:after="0" w:line="256" w:lineRule="auto"/>
        <w:jc w:val="both"/>
        <w:rPr>
          <w:rFonts w:asciiTheme="minorHAnsi" w:hAnsiTheme="minorHAnsi" w:cstheme="minorHAnsi"/>
          <w:sz w:val="24"/>
          <w:szCs w:val="24"/>
          <w:lang w:val="en-GB"/>
        </w:rPr>
      </w:pPr>
    </w:p>
    <w:p w14:paraId="35748B0F" w14:textId="77777777" w:rsidR="00E00485" w:rsidRPr="009A010C" w:rsidRDefault="00E00485" w:rsidP="00E00485">
      <w:pPr>
        <w:numPr>
          <w:ilvl w:val="1"/>
          <w:numId w:val="23"/>
        </w:numPr>
        <w:spacing w:before="0" w:after="0" w:line="256" w:lineRule="auto"/>
        <w:jc w:val="both"/>
        <w:rPr>
          <w:rFonts w:asciiTheme="minorHAnsi" w:hAnsiTheme="minorHAnsi" w:cstheme="minorHAnsi"/>
          <w:b/>
          <w:bCs/>
          <w:sz w:val="24"/>
          <w:szCs w:val="24"/>
          <w:lang w:val="en-GB"/>
        </w:rPr>
      </w:pPr>
      <w:proofErr w:type="spellStart"/>
      <w:r w:rsidRPr="009A010C">
        <w:rPr>
          <w:rFonts w:asciiTheme="minorHAnsi" w:hAnsiTheme="minorHAnsi" w:cstheme="minorHAnsi"/>
          <w:b/>
          <w:bCs/>
          <w:sz w:val="24"/>
          <w:szCs w:val="24"/>
          <w:lang w:val="en-GB"/>
        </w:rPr>
        <w:t>Reducerea</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decalajului</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privind</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accesul</w:t>
      </w:r>
      <w:proofErr w:type="spellEnd"/>
      <w:r w:rsidRPr="009A010C">
        <w:rPr>
          <w:rFonts w:asciiTheme="minorHAnsi" w:hAnsiTheme="minorHAnsi" w:cstheme="minorHAnsi"/>
          <w:b/>
          <w:bCs/>
          <w:sz w:val="24"/>
          <w:szCs w:val="24"/>
          <w:lang w:val="en-GB"/>
        </w:rPr>
        <w:t xml:space="preserve"> la </w:t>
      </w:r>
      <w:proofErr w:type="spellStart"/>
      <w:r w:rsidRPr="009A010C">
        <w:rPr>
          <w:rFonts w:asciiTheme="minorHAnsi" w:hAnsiTheme="minorHAnsi" w:cstheme="minorHAnsi"/>
          <w:b/>
          <w:bCs/>
          <w:sz w:val="24"/>
          <w:szCs w:val="24"/>
          <w:lang w:val="en-GB"/>
        </w:rPr>
        <w:t>educație</w:t>
      </w:r>
      <w:proofErr w:type="spellEnd"/>
      <w:r w:rsidRPr="009A010C">
        <w:rPr>
          <w:rFonts w:asciiTheme="minorHAnsi" w:hAnsiTheme="minorHAnsi" w:cstheme="minorHAnsi"/>
          <w:b/>
          <w:bCs/>
          <w:sz w:val="24"/>
          <w:szCs w:val="24"/>
          <w:lang w:val="en-GB"/>
        </w:rPr>
        <w:t xml:space="preserve"> de </w:t>
      </w:r>
      <w:proofErr w:type="spellStart"/>
      <w:r w:rsidRPr="009A010C">
        <w:rPr>
          <w:rFonts w:asciiTheme="minorHAnsi" w:hAnsiTheme="minorHAnsi" w:cstheme="minorHAnsi"/>
          <w:b/>
          <w:bCs/>
          <w:sz w:val="24"/>
          <w:szCs w:val="24"/>
          <w:lang w:val="en-GB"/>
        </w:rPr>
        <w:t>calitate</w:t>
      </w:r>
      <w:proofErr w:type="spellEnd"/>
      <w:r w:rsidRPr="009A010C">
        <w:rPr>
          <w:rFonts w:asciiTheme="minorHAnsi" w:hAnsiTheme="minorHAnsi" w:cstheme="minorHAnsi"/>
          <w:b/>
          <w:bCs/>
          <w:sz w:val="24"/>
          <w:szCs w:val="24"/>
          <w:lang w:val="en-GB"/>
        </w:rPr>
        <w:t xml:space="preserve"> </w:t>
      </w:r>
      <w:proofErr w:type="gramStart"/>
      <w:r w:rsidRPr="009A010C">
        <w:rPr>
          <w:rFonts w:asciiTheme="minorHAnsi" w:hAnsiTheme="minorHAnsi" w:cstheme="minorHAnsi"/>
          <w:b/>
          <w:bCs/>
          <w:sz w:val="24"/>
          <w:szCs w:val="24"/>
          <w:lang w:val="en-GB"/>
        </w:rPr>
        <w:t>–  maxim</w:t>
      </w:r>
      <w:proofErr w:type="gramEnd"/>
      <w:r w:rsidRPr="009A010C">
        <w:rPr>
          <w:rFonts w:asciiTheme="minorHAnsi" w:hAnsiTheme="minorHAnsi" w:cstheme="minorHAnsi"/>
          <w:b/>
          <w:bCs/>
          <w:sz w:val="24"/>
          <w:szCs w:val="24"/>
          <w:lang w:val="en-GB"/>
        </w:rPr>
        <w:t xml:space="preserve"> 7 </w:t>
      </w:r>
      <w:proofErr w:type="spellStart"/>
      <w:r w:rsidRPr="009A010C">
        <w:rPr>
          <w:rFonts w:asciiTheme="minorHAnsi" w:hAnsiTheme="minorHAnsi" w:cstheme="minorHAnsi"/>
          <w:b/>
          <w:bCs/>
          <w:sz w:val="24"/>
          <w:szCs w:val="24"/>
          <w:lang w:val="en-GB"/>
        </w:rPr>
        <w:t>puncte</w:t>
      </w:r>
      <w:proofErr w:type="spellEnd"/>
    </w:p>
    <w:p w14:paraId="5307913F" w14:textId="77777777" w:rsidR="00E00485" w:rsidRPr="009A010C" w:rsidRDefault="00E00485" w:rsidP="00E00485">
      <w:pPr>
        <w:spacing w:before="0" w:after="0" w:line="256" w:lineRule="auto"/>
        <w:jc w:val="both"/>
        <w:rPr>
          <w:rFonts w:asciiTheme="minorHAnsi" w:hAnsiTheme="minorHAnsi" w:cstheme="minorHAnsi"/>
          <w:b/>
          <w:bCs/>
          <w:sz w:val="24"/>
          <w:szCs w:val="24"/>
          <w:lang w:val="en-GB"/>
        </w:rPr>
      </w:pPr>
      <w:r w:rsidRPr="009A010C">
        <w:rPr>
          <w:rFonts w:asciiTheme="minorHAnsi" w:hAnsiTheme="minorHAnsi" w:cstheme="minorHAnsi"/>
          <w:b/>
          <w:bCs/>
          <w:sz w:val="24"/>
          <w:szCs w:val="24"/>
          <w:lang w:val="en-GB"/>
        </w:rPr>
        <w:t>1.5.1</w:t>
      </w:r>
      <w:r w:rsidRPr="009A010C">
        <w:rPr>
          <w:rFonts w:asciiTheme="minorHAnsi" w:hAnsiTheme="minorHAnsi" w:cstheme="minorHAnsi"/>
          <w:b/>
          <w:bCs/>
          <w:sz w:val="24"/>
          <w:szCs w:val="24"/>
          <w:lang w:val="en-GB"/>
        </w:rPr>
        <w:tab/>
      </w:r>
      <w:proofErr w:type="spellStart"/>
      <w:r w:rsidRPr="009A010C">
        <w:rPr>
          <w:rFonts w:asciiTheme="minorHAnsi" w:hAnsiTheme="minorHAnsi" w:cstheme="minorHAnsi"/>
          <w:b/>
          <w:bCs/>
          <w:sz w:val="24"/>
          <w:szCs w:val="24"/>
          <w:lang w:val="en-GB"/>
        </w:rPr>
        <w:t>Reducerea</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decalajului</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privind</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accesul</w:t>
      </w:r>
      <w:proofErr w:type="spellEnd"/>
      <w:r w:rsidRPr="009A010C">
        <w:rPr>
          <w:rFonts w:asciiTheme="minorHAnsi" w:hAnsiTheme="minorHAnsi" w:cstheme="minorHAnsi"/>
          <w:b/>
          <w:bCs/>
          <w:sz w:val="24"/>
          <w:szCs w:val="24"/>
          <w:lang w:val="en-GB"/>
        </w:rPr>
        <w:t xml:space="preserve"> la </w:t>
      </w:r>
      <w:proofErr w:type="spellStart"/>
      <w:r w:rsidRPr="009A010C">
        <w:rPr>
          <w:rFonts w:asciiTheme="minorHAnsi" w:hAnsiTheme="minorHAnsi" w:cstheme="minorHAnsi"/>
          <w:b/>
          <w:bCs/>
          <w:sz w:val="24"/>
          <w:szCs w:val="24"/>
          <w:lang w:val="en-GB"/>
        </w:rPr>
        <w:t>educatie</w:t>
      </w:r>
      <w:proofErr w:type="spellEnd"/>
      <w:r w:rsidRPr="009A010C">
        <w:rPr>
          <w:rFonts w:asciiTheme="minorHAnsi" w:hAnsiTheme="minorHAnsi" w:cstheme="minorHAnsi"/>
          <w:b/>
          <w:bCs/>
          <w:sz w:val="24"/>
          <w:szCs w:val="24"/>
          <w:lang w:val="en-GB"/>
        </w:rPr>
        <w:t xml:space="preserve"> de </w:t>
      </w:r>
      <w:proofErr w:type="spellStart"/>
      <w:r w:rsidRPr="009A010C">
        <w:rPr>
          <w:rFonts w:asciiTheme="minorHAnsi" w:hAnsiTheme="minorHAnsi" w:cstheme="minorHAnsi"/>
          <w:b/>
          <w:bCs/>
          <w:sz w:val="24"/>
          <w:szCs w:val="24"/>
          <w:lang w:val="en-GB"/>
        </w:rPr>
        <w:t>calitate</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existente</w:t>
      </w:r>
      <w:proofErr w:type="spellEnd"/>
      <w:r w:rsidRPr="009A010C">
        <w:rPr>
          <w:rFonts w:asciiTheme="minorHAnsi" w:hAnsiTheme="minorHAnsi" w:cstheme="minorHAnsi"/>
          <w:b/>
          <w:bCs/>
          <w:sz w:val="24"/>
          <w:szCs w:val="24"/>
          <w:lang w:val="en-GB"/>
        </w:rPr>
        <w:t xml:space="preserve"> in </w:t>
      </w:r>
      <w:proofErr w:type="spellStart"/>
      <w:r w:rsidRPr="009A010C">
        <w:rPr>
          <w:rFonts w:asciiTheme="minorHAnsi" w:hAnsiTheme="minorHAnsi" w:cstheme="minorHAnsi"/>
          <w:b/>
          <w:bCs/>
          <w:sz w:val="24"/>
          <w:szCs w:val="24"/>
          <w:lang w:val="en-GB"/>
        </w:rPr>
        <w:t>interiorul</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localitatii</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rurale</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subcriteriul</w:t>
      </w:r>
      <w:proofErr w:type="spellEnd"/>
      <w:r w:rsidRPr="009A010C">
        <w:rPr>
          <w:rFonts w:asciiTheme="minorHAnsi" w:hAnsiTheme="minorHAnsi" w:cstheme="minorHAnsi"/>
          <w:b/>
          <w:bCs/>
          <w:sz w:val="24"/>
          <w:szCs w:val="24"/>
          <w:lang w:val="en-GB"/>
        </w:rPr>
        <w:t xml:space="preserve"> se </w:t>
      </w:r>
      <w:proofErr w:type="spellStart"/>
      <w:r w:rsidRPr="009A010C">
        <w:rPr>
          <w:rFonts w:asciiTheme="minorHAnsi" w:hAnsiTheme="minorHAnsi" w:cstheme="minorHAnsi"/>
          <w:b/>
          <w:bCs/>
          <w:sz w:val="24"/>
          <w:szCs w:val="24"/>
          <w:lang w:val="en-GB"/>
        </w:rPr>
        <w:t>va</w:t>
      </w:r>
      <w:proofErr w:type="spellEnd"/>
      <w:r w:rsidRPr="009A010C">
        <w:rPr>
          <w:rFonts w:asciiTheme="minorHAnsi" w:hAnsiTheme="minorHAnsi" w:cstheme="minorHAnsi"/>
          <w:b/>
          <w:bCs/>
          <w:sz w:val="24"/>
          <w:szCs w:val="24"/>
          <w:lang w:val="en-GB"/>
        </w:rPr>
        <w:t xml:space="preserve"> puncta </w:t>
      </w:r>
      <w:proofErr w:type="spellStart"/>
      <w:r w:rsidRPr="009A010C">
        <w:rPr>
          <w:rFonts w:asciiTheme="minorHAnsi" w:hAnsiTheme="minorHAnsi" w:cstheme="minorHAnsi"/>
          <w:b/>
          <w:bCs/>
          <w:sz w:val="24"/>
          <w:szCs w:val="24"/>
          <w:lang w:val="en-GB"/>
        </w:rPr>
        <w:t>numai</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pentru</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proiectele</w:t>
      </w:r>
      <w:proofErr w:type="spellEnd"/>
      <w:r w:rsidRPr="009A010C">
        <w:rPr>
          <w:rFonts w:asciiTheme="minorHAnsi" w:hAnsiTheme="minorHAnsi" w:cstheme="minorHAnsi"/>
          <w:b/>
          <w:bCs/>
          <w:sz w:val="24"/>
          <w:szCs w:val="24"/>
          <w:lang w:val="en-GB"/>
        </w:rPr>
        <w:t xml:space="preserve"> din rural) </w:t>
      </w:r>
      <w:proofErr w:type="gramStart"/>
      <w:r w:rsidRPr="009A010C">
        <w:rPr>
          <w:rFonts w:asciiTheme="minorHAnsi" w:hAnsiTheme="minorHAnsi" w:cstheme="minorHAnsi"/>
          <w:b/>
          <w:bCs/>
          <w:sz w:val="24"/>
          <w:szCs w:val="24"/>
          <w:lang w:val="en-GB"/>
        </w:rPr>
        <w:t>–  maxim</w:t>
      </w:r>
      <w:proofErr w:type="gramEnd"/>
      <w:r w:rsidRPr="009A010C">
        <w:rPr>
          <w:rFonts w:asciiTheme="minorHAnsi" w:hAnsiTheme="minorHAnsi" w:cstheme="minorHAnsi"/>
          <w:b/>
          <w:bCs/>
          <w:sz w:val="24"/>
          <w:szCs w:val="24"/>
          <w:lang w:val="en-GB"/>
        </w:rPr>
        <w:t xml:space="preserve"> 7 </w:t>
      </w:r>
      <w:proofErr w:type="spellStart"/>
      <w:r w:rsidRPr="009A010C">
        <w:rPr>
          <w:rFonts w:asciiTheme="minorHAnsi" w:hAnsiTheme="minorHAnsi" w:cstheme="minorHAnsi"/>
          <w:b/>
          <w:bCs/>
          <w:sz w:val="24"/>
          <w:szCs w:val="24"/>
          <w:lang w:val="en-GB"/>
        </w:rPr>
        <w:t>puncte</w:t>
      </w:r>
      <w:proofErr w:type="spellEnd"/>
    </w:p>
    <w:p w14:paraId="645BECB6" w14:textId="77777777" w:rsidR="00E00485" w:rsidRPr="009A010C" w:rsidRDefault="00E00485" w:rsidP="00E00485">
      <w:pPr>
        <w:spacing w:before="0" w:after="0" w:line="256" w:lineRule="auto"/>
        <w:jc w:val="both"/>
        <w:rPr>
          <w:rFonts w:asciiTheme="minorHAnsi" w:hAnsiTheme="minorHAnsi" w:cstheme="minorHAnsi"/>
          <w:sz w:val="24"/>
          <w:szCs w:val="24"/>
          <w:lang w:val="en-GB"/>
        </w:rPr>
      </w:pPr>
      <w:r w:rsidRPr="009A010C">
        <w:rPr>
          <w:rFonts w:asciiTheme="minorHAnsi" w:hAnsiTheme="minorHAnsi" w:cstheme="minorHAnsi"/>
          <w:sz w:val="24"/>
          <w:szCs w:val="24"/>
          <w:lang w:val="en-GB"/>
        </w:rPr>
        <w:t xml:space="preserve">a. </w:t>
      </w:r>
      <w:proofErr w:type="spellStart"/>
      <w:r w:rsidRPr="009A010C">
        <w:rPr>
          <w:rFonts w:asciiTheme="minorHAnsi" w:hAnsiTheme="minorHAnsi" w:cstheme="minorHAnsi"/>
          <w:sz w:val="24"/>
          <w:szCs w:val="24"/>
          <w:lang w:val="en-GB"/>
        </w:rPr>
        <w:t>Proiectul</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vizeaza</w:t>
      </w:r>
      <w:proofErr w:type="spellEnd"/>
      <w:r w:rsidRPr="009A010C">
        <w:rPr>
          <w:rFonts w:asciiTheme="minorHAnsi" w:hAnsiTheme="minorHAnsi" w:cstheme="minorHAnsi"/>
          <w:sz w:val="24"/>
          <w:szCs w:val="24"/>
          <w:lang w:val="en-GB"/>
        </w:rPr>
        <w:t xml:space="preserve"> o </w:t>
      </w:r>
      <w:proofErr w:type="spellStart"/>
      <w:r w:rsidRPr="009A010C">
        <w:rPr>
          <w:rFonts w:asciiTheme="minorHAnsi" w:hAnsiTheme="minorHAnsi" w:cstheme="minorHAnsi"/>
          <w:sz w:val="24"/>
          <w:szCs w:val="24"/>
          <w:lang w:val="en-GB"/>
        </w:rPr>
        <w:t>investiție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mediul</w:t>
      </w:r>
      <w:proofErr w:type="spellEnd"/>
      <w:r w:rsidRPr="009A010C">
        <w:rPr>
          <w:rFonts w:asciiTheme="minorHAnsi" w:hAnsiTheme="minorHAnsi" w:cstheme="minorHAnsi"/>
          <w:sz w:val="24"/>
          <w:szCs w:val="24"/>
          <w:lang w:val="en-GB"/>
        </w:rPr>
        <w:t xml:space="preserve"> rural </w:t>
      </w:r>
      <w:proofErr w:type="spellStart"/>
      <w:r w:rsidRPr="009A010C">
        <w:rPr>
          <w:rFonts w:asciiTheme="minorHAnsi" w:hAnsiTheme="minorHAnsi" w:cstheme="minorHAnsi"/>
          <w:sz w:val="24"/>
          <w:szCs w:val="24"/>
          <w:lang w:val="en-GB"/>
        </w:rPr>
        <w:t>într</w:t>
      </w:r>
      <w:proofErr w:type="spellEnd"/>
      <w:r w:rsidRPr="009A010C">
        <w:rPr>
          <w:rFonts w:asciiTheme="minorHAnsi" w:hAnsiTheme="minorHAnsi" w:cstheme="minorHAnsi"/>
          <w:sz w:val="24"/>
          <w:szCs w:val="24"/>
          <w:lang w:val="en-GB"/>
        </w:rPr>
        <w:t xml:space="preserve">-un UAT din </w:t>
      </w:r>
      <w:proofErr w:type="spellStart"/>
      <w:r w:rsidRPr="009A010C">
        <w:rPr>
          <w:rFonts w:asciiTheme="minorHAnsi" w:hAnsiTheme="minorHAnsi" w:cstheme="minorHAnsi"/>
          <w:sz w:val="24"/>
          <w:szCs w:val="24"/>
          <w:lang w:val="en-GB"/>
        </w:rPr>
        <w:t>categoria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comunelor</w:t>
      </w:r>
      <w:proofErr w:type="spellEnd"/>
      <w:r w:rsidRPr="009A010C">
        <w:rPr>
          <w:rFonts w:asciiTheme="minorHAnsi" w:hAnsiTheme="minorHAnsi" w:cstheme="minorHAnsi"/>
          <w:sz w:val="24"/>
          <w:szCs w:val="24"/>
          <w:lang w:val="en-GB"/>
        </w:rPr>
        <w:t xml:space="preserve"> cu </w:t>
      </w:r>
      <w:proofErr w:type="spellStart"/>
      <w:r w:rsidRPr="009A010C">
        <w:rPr>
          <w:rFonts w:asciiTheme="minorHAnsi" w:hAnsiTheme="minorHAnsi" w:cstheme="minorHAnsi"/>
          <w:sz w:val="24"/>
          <w:szCs w:val="24"/>
          <w:lang w:val="en-GB"/>
        </w:rPr>
        <w:t>marginalizare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severă</w:t>
      </w:r>
      <w:proofErr w:type="spellEnd"/>
      <w:r w:rsidRPr="009A010C">
        <w:rPr>
          <w:rFonts w:asciiTheme="minorHAnsi" w:hAnsiTheme="minorHAnsi" w:cstheme="minorHAnsi"/>
          <w:sz w:val="24"/>
          <w:szCs w:val="24"/>
          <w:lang w:val="en-GB"/>
        </w:rPr>
        <w:t xml:space="preserve"> conform </w:t>
      </w:r>
      <w:proofErr w:type="spellStart"/>
      <w:r w:rsidRPr="009A010C">
        <w:rPr>
          <w:rFonts w:asciiTheme="minorHAnsi" w:hAnsiTheme="minorHAnsi" w:cstheme="minorHAnsi"/>
          <w:sz w:val="24"/>
          <w:szCs w:val="24"/>
          <w:lang w:val="en-GB"/>
        </w:rPr>
        <w:t>Atlasului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zonelor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rurale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marginalizate</w:t>
      </w:r>
      <w:proofErr w:type="spellEnd"/>
      <w:r w:rsidRPr="009A010C">
        <w:rPr>
          <w:rFonts w:asciiTheme="minorHAnsi" w:hAnsiTheme="minorHAnsi" w:cstheme="minorHAnsi"/>
          <w:sz w:val="24"/>
          <w:szCs w:val="24"/>
          <w:lang w:val="en-GB"/>
        </w:rPr>
        <w:t xml:space="preserve"> – 7 </w:t>
      </w:r>
      <w:proofErr w:type="spellStart"/>
      <w:r w:rsidRPr="009A010C">
        <w:rPr>
          <w:rFonts w:asciiTheme="minorHAnsi" w:hAnsiTheme="minorHAnsi" w:cstheme="minorHAnsi"/>
          <w:sz w:val="24"/>
          <w:szCs w:val="24"/>
          <w:lang w:val="en-GB"/>
        </w:rPr>
        <w:t>puncte</w:t>
      </w:r>
      <w:proofErr w:type="spellEnd"/>
    </w:p>
    <w:p w14:paraId="3594DF41" w14:textId="77777777" w:rsidR="00E00485" w:rsidRPr="009A010C" w:rsidRDefault="00E00485" w:rsidP="00E00485">
      <w:pPr>
        <w:spacing w:before="0" w:after="0" w:line="256" w:lineRule="auto"/>
        <w:jc w:val="both"/>
        <w:rPr>
          <w:rFonts w:asciiTheme="minorHAnsi" w:hAnsiTheme="minorHAnsi" w:cstheme="minorHAnsi"/>
          <w:sz w:val="24"/>
          <w:szCs w:val="24"/>
          <w:lang w:val="en-GB"/>
        </w:rPr>
      </w:pPr>
      <w:r w:rsidRPr="009A010C">
        <w:rPr>
          <w:rFonts w:asciiTheme="minorHAnsi" w:hAnsiTheme="minorHAnsi" w:cstheme="minorHAnsi"/>
          <w:sz w:val="24"/>
          <w:szCs w:val="24"/>
          <w:lang w:val="en-GB"/>
        </w:rPr>
        <w:t xml:space="preserve">b. </w:t>
      </w:r>
      <w:proofErr w:type="spellStart"/>
      <w:r w:rsidRPr="009A010C">
        <w:rPr>
          <w:rFonts w:asciiTheme="minorHAnsi" w:hAnsiTheme="minorHAnsi" w:cstheme="minorHAnsi"/>
          <w:sz w:val="24"/>
          <w:szCs w:val="24"/>
          <w:lang w:val="en-GB"/>
        </w:rPr>
        <w:t>Proiectul</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vizeaza</w:t>
      </w:r>
      <w:proofErr w:type="spellEnd"/>
      <w:r w:rsidRPr="009A010C">
        <w:rPr>
          <w:rFonts w:asciiTheme="minorHAnsi" w:hAnsiTheme="minorHAnsi" w:cstheme="minorHAnsi"/>
          <w:sz w:val="24"/>
          <w:szCs w:val="24"/>
          <w:lang w:val="en-GB"/>
        </w:rPr>
        <w:t xml:space="preserve"> o </w:t>
      </w:r>
      <w:proofErr w:type="spellStart"/>
      <w:r w:rsidRPr="009A010C">
        <w:rPr>
          <w:rFonts w:asciiTheme="minorHAnsi" w:hAnsiTheme="minorHAnsi" w:cstheme="minorHAnsi"/>
          <w:sz w:val="24"/>
          <w:szCs w:val="24"/>
          <w:lang w:val="en-GB"/>
        </w:rPr>
        <w:t>investiție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mediul</w:t>
      </w:r>
      <w:proofErr w:type="spellEnd"/>
      <w:r w:rsidRPr="009A010C">
        <w:rPr>
          <w:rFonts w:asciiTheme="minorHAnsi" w:hAnsiTheme="minorHAnsi" w:cstheme="minorHAnsi"/>
          <w:sz w:val="24"/>
          <w:szCs w:val="24"/>
          <w:lang w:val="en-GB"/>
        </w:rPr>
        <w:t xml:space="preserve"> rural </w:t>
      </w:r>
      <w:proofErr w:type="spellStart"/>
      <w:r w:rsidRPr="009A010C">
        <w:rPr>
          <w:rFonts w:asciiTheme="minorHAnsi" w:hAnsiTheme="minorHAnsi" w:cstheme="minorHAnsi"/>
          <w:sz w:val="24"/>
          <w:szCs w:val="24"/>
          <w:lang w:val="en-GB"/>
        </w:rPr>
        <w:t>într</w:t>
      </w:r>
      <w:proofErr w:type="spellEnd"/>
      <w:r w:rsidRPr="009A010C">
        <w:rPr>
          <w:rFonts w:asciiTheme="minorHAnsi" w:hAnsiTheme="minorHAnsi" w:cstheme="minorHAnsi"/>
          <w:sz w:val="24"/>
          <w:szCs w:val="24"/>
          <w:lang w:val="en-GB"/>
        </w:rPr>
        <w:t xml:space="preserve">-un UAT din </w:t>
      </w:r>
      <w:proofErr w:type="spellStart"/>
      <w:r w:rsidRPr="009A010C">
        <w:rPr>
          <w:rFonts w:asciiTheme="minorHAnsi" w:hAnsiTheme="minorHAnsi" w:cstheme="minorHAnsi"/>
          <w:sz w:val="24"/>
          <w:szCs w:val="24"/>
          <w:lang w:val="en-GB"/>
        </w:rPr>
        <w:t>categoria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comunelor</w:t>
      </w:r>
      <w:proofErr w:type="spellEnd"/>
      <w:r w:rsidRPr="009A010C">
        <w:rPr>
          <w:rFonts w:asciiTheme="minorHAnsi" w:hAnsiTheme="minorHAnsi" w:cstheme="minorHAnsi"/>
          <w:sz w:val="24"/>
          <w:szCs w:val="24"/>
          <w:lang w:val="en-GB"/>
        </w:rPr>
        <w:t xml:space="preserve"> cu </w:t>
      </w:r>
      <w:proofErr w:type="spellStart"/>
      <w:r w:rsidRPr="009A010C">
        <w:rPr>
          <w:rFonts w:asciiTheme="minorHAnsi" w:hAnsiTheme="minorHAnsi" w:cstheme="minorHAnsi"/>
          <w:sz w:val="24"/>
          <w:szCs w:val="24"/>
          <w:lang w:val="en-GB"/>
        </w:rPr>
        <w:t>marginalizare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peste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medie</w:t>
      </w:r>
      <w:proofErr w:type="spellEnd"/>
      <w:r w:rsidRPr="009A010C">
        <w:rPr>
          <w:rFonts w:asciiTheme="minorHAnsi" w:hAnsiTheme="minorHAnsi" w:cstheme="minorHAnsi"/>
          <w:sz w:val="24"/>
          <w:szCs w:val="24"/>
          <w:lang w:val="en-GB"/>
        </w:rPr>
        <w:t xml:space="preserve"> conform </w:t>
      </w:r>
      <w:proofErr w:type="spellStart"/>
      <w:r w:rsidRPr="009A010C">
        <w:rPr>
          <w:rFonts w:asciiTheme="minorHAnsi" w:hAnsiTheme="minorHAnsi" w:cstheme="minorHAnsi"/>
          <w:sz w:val="24"/>
          <w:szCs w:val="24"/>
          <w:lang w:val="en-GB"/>
        </w:rPr>
        <w:t>Atlasului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zonelor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rurale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marginalizate</w:t>
      </w:r>
      <w:proofErr w:type="spellEnd"/>
      <w:r w:rsidRPr="009A010C">
        <w:rPr>
          <w:rFonts w:asciiTheme="minorHAnsi" w:hAnsiTheme="minorHAnsi" w:cstheme="minorHAnsi"/>
          <w:sz w:val="24"/>
          <w:szCs w:val="24"/>
          <w:lang w:val="en-GB"/>
        </w:rPr>
        <w:t xml:space="preserve"> – 5 </w:t>
      </w:r>
      <w:proofErr w:type="spellStart"/>
      <w:r w:rsidRPr="009A010C">
        <w:rPr>
          <w:rFonts w:asciiTheme="minorHAnsi" w:hAnsiTheme="minorHAnsi" w:cstheme="minorHAnsi"/>
          <w:sz w:val="24"/>
          <w:szCs w:val="24"/>
          <w:lang w:val="en-GB"/>
        </w:rPr>
        <w:t>puncte</w:t>
      </w:r>
      <w:proofErr w:type="spellEnd"/>
    </w:p>
    <w:p w14:paraId="2B4591FD" w14:textId="77777777" w:rsidR="00E00485" w:rsidRPr="009A010C" w:rsidRDefault="00E00485" w:rsidP="00E00485">
      <w:pPr>
        <w:spacing w:before="0" w:after="0" w:line="256" w:lineRule="auto"/>
        <w:jc w:val="both"/>
        <w:rPr>
          <w:rFonts w:asciiTheme="minorHAnsi" w:hAnsiTheme="minorHAnsi" w:cstheme="minorHAnsi"/>
          <w:sz w:val="24"/>
          <w:szCs w:val="24"/>
          <w:lang w:val="en-GB"/>
        </w:rPr>
      </w:pPr>
      <w:r w:rsidRPr="009A010C">
        <w:rPr>
          <w:rFonts w:asciiTheme="minorHAnsi" w:hAnsiTheme="minorHAnsi" w:cstheme="minorHAnsi"/>
          <w:sz w:val="24"/>
          <w:szCs w:val="24"/>
          <w:lang w:val="en-GB"/>
        </w:rPr>
        <w:t xml:space="preserve">c. </w:t>
      </w:r>
      <w:proofErr w:type="spellStart"/>
      <w:r w:rsidRPr="009A010C">
        <w:rPr>
          <w:rFonts w:asciiTheme="minorHAnsi" w:hAnsiTheme="minorHAnsi" w:cstheme="minorHAnsi"/>
          <w:sz w:val="24"/>
          <w:szCs w:val="24"/>
          <w:lang w:val="en-GB"/>
        </w:rPr>
        <w:t>Proiectul</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vizeaza</w:t>
      </w:r>
      <w:proofErr w:type="spellEnd"/>
      <w:r w:rsidRPr="009A010C">
        <w:rPr>
          <w:rFonts w:asciiTheme="minorHAnsi" w:hAnsiTheme="minorHAnsi" w:cstheme="minorHAnsi"/>
          <w:sz w:val="24"/>
          <w:szCs w:val="24"/>
          <w:lang w:val="en-GB"/>
        </w:rPr>
        <w:t xml:space="preserve"> o </w:t>
      </w:r>
      <w:proofErr w:type="spellStart"/>
      <w:r w:rsidRPr="009A010C">
        <w:rPr>
          <w:rFonts w:asciiTheme="minorHAnsi" w:hAnsiTheme="minorHAnsi" w:cstheme="minorHAnsi"/>
          <w:sz w:val="24"/>
          <w:szCs w:val="24"/>
          <w:lang w:val="en-GB"/>
        </w:rPr>
        <w:t>investiție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mediul</w:t>
      </w:r>
      <w:proofErr w:type="spellEnd"/>
      <w:r w:rsidRPr="009A010C">
        <w:rPr>
          <w:rFonts w:asciiTheme="minorHAnsi" w:hAnsiTheme="minorHAnsi" w:cstheme="minorHAnsi"/>
          <w:sz w:val="24"/>
          <w:szCs w:val="24"/>
          <w:lang w:val="en-GB"/>
        </w:rPr>
        <w:t xml:space="preserve"> rural </w:t>
      </w:r>
      <w:proofErr w:type="spellStart"/>
      <w:r w:rsidRPr="009A010C">
        <w:rPr>
          <w:rFonts w:asciiTheme="minorHAnsi" w:hAnsiTheme="minorHAnsi" w:cstheme="minorHAnsi"/>
          <w:sz w:val="24"/>
          <w:szCs w:val="24"/>
          <w:lang w:val="en-GB"/>
        </w:rPr>
        <w:t>într</w:t>
      </w:r>
      <w:proofErr w:type="spellEnd"/>
      <w:r w:rsidRPr="009A010C">
        <w:rPr>
          <w:rFonts w:asciiTheme="minorHAnsi" w:hAnsiTheme="minorHAnsi" w:cstheme="minorHAnsi"/>
          <w:sz w:val="24"/>
          <w:szCs w:val="24"/>
          <w:lang w:val="en-GB"/>
        </w:rPr>
        <w:t xml:space="preserve">-un UAT din </w:t>
      </w:r>
      <w:proofErr w:type="spellStart"/>
      <w:r w:rsidRPr="009A010C">
        <w:rPr>
          <w:rFonts w:asciiTheme="minorHAnsi" w:hAnsiTheme="minorHAnsi" w:cstheme="minorHAnsi"/>
          <w:sz w:val="24"/>
          <w:szCs w:val="24"/>
          <w:lang w:val="en-GB"/>
        </w:rPr>
        <w:t>categoria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comunelor</w:t>
      </w:r>
      <w:proofErr w:type="spellEnd"/>
      <w:r w:rsidRPr="009A010C">
        <w:rPr>
          <w:rFonts w:asciiTheme="minorHAnsi" w:hAnsiTheme="minorHAnsi" w:cstheme="minorHAnsi"/>
          <w:sz w:val="24"/>
          <w:szCs w:val="24"/>
          <w:lang w:val="en-GB"/>
        </w:rPr>
        <w:t xml:space="preserve"> cu </w:t>
      </w:r>
      <w:proofErr w:type="spellStart"/>
      <w:r w:rsidRPr="009A010C">
        <w:rPr>
          <w:rFonts w:asciiTheme="minorHAnsi" w:hAnsiTheme="minorHAnsi" w:cstheme="minorHAnsi"/>
          <w:sz w:val="24"/>
          <w:szCs w:val="24"/>
          <w:lang w:val="en-GB"/>
        </w:rPr>
        <w:t>marginalizare</w:t>
      </w:r>
      <w:proofErr w:type="spellEnd"/>
      <w:r w:rsidRPr="009A010C">
        <w:rPr>
          <w:rFonts w:asciiTheme="minorHAnsi" w:hAnsiTheme="minorHAnsi" w:cstheme="minorHAnsi"/>
          <w:sz w:val="24"/>
          <w:szCs w:val="24"/>
          <w:lang w:val="en-GB"/>
        </w:rPr>
        <w:t xml:space="preserve"> sub </w:t>
      </w:r>
      <w:proofErr w:type="spellStart"/>
      <w:r w:rsidRPr="009A010C">
        <w:rPr>
          <w:rFonts w:asciiTheme="minorHAnsi" w:hAnsiTheme="minorHAnsi" w:cstheme="minorHAnsi"/>
          <w:sz w:val="24"/>
          <w:szCs w:val="24"/>
          <w:lang w:val="en-GB"/>
        </w:rPr>
        <w:t>medie</w:t>
      </w:r>
      <w:proofErr w:type="spellEnd"/>
      <w:r w:rsidRPr="009A010C">
        <w:rPr>
          <w:rFonts w:asciiTheme="minorHAnsi" w:hAnsiTheme="minorHAnsi" w:cstheme="minorHAnsi"/>
          <w:sz w:val="24"/>
          <w:szCs w:val="24"/>
          <w:lang w:val="en-GB"/>
        </w:rPr>
        <w:t xml:space="preserve"> conform </w:t>
      </w:r>
      <w:proofErr w:type="spellStart"/>
      <w:r w:rsidRPr="009A010C">
        <w:rPr>
          <w:rFonts w:asciiTheme="minorHAnsi" w:hAnsiTheme="minorHAnsi" w:cstheme="minorHAnsi"/>
          <w:sz w:val="24"/>
          <w:szCs w:val="24"/>
          <w:lang w:val="en-GB"/>
        </w:rPr>
        <w:t>Atlasului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zonelor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rurale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marginalizate</w:t>
      </w:r>
      <w:proofErr w:type="spellEnd"/>
      <w:r w:rsidRPr="009A010C">
        <w:rPr>
          <w:rFonts w:asciiTheme="minorHAnsi" w:hAnsiTheme="minorHAnsi" w:cstheme="minorHAnsi"/>
          <w:sz w:val="24"/>
          <w:szCs w:val="24"/>
          <w:lang w:val="en-GB"/>
        </w:rPr>
        <w:t xml:space="preserve"> – 3 </w:t>
      </w:r>
      <w:proofErr w:type="spellStart"/>
      <w:r w:rsidRPr="009A010C">
        <w:rPr>
          <w:rFonts w:asciiTheme="minorHAnsi" w:hAnsiTheme="minorHAnsi" w:cstheme="minorHAnsi"/>
          <w:sz w:val="24"/>
          <w:szCs w:val="24"/>
          <w:lang w:val="en-GB"/>
        </w:rPr>
        <w:t>puncte</w:t>
      </w:r>
      <w:proofErr w:type="spellEnd"/>
    </w:p>
    <w:p w14:paraId="26FE546E" w14:textId="77777777" w:rsidR="00E00485" w:rsidRPr="009A010C" w:rsidRDefault="00E00485" w:rsidP="00E00485">
      <w:pPr>
        <w:spacing w:before="0" w:after="0" w:line="256" w:lineRule="auto"/>
        <w:jc w:val="both"/>
        <w:rPr>
          <w:rFonts w:asciiTheme="minorHAnsi" w:hAnsiTheme="minorHAnsi" w:cstheme="minorHAnsi"/>
          <w:sz w:val="24"/>
          <w:szCs w:val="24"/>
          <w:lang w:val="en-GB"/>
        </w:rPr>
      </w:pPr>
    </w:p>
    <w:p w14:paraId="05F9B850" w14:textId="77777777" w:rsidR="00E00485" w:rsidRPr="009A010C" w:rsidRDefault="00E00485" w:rsidP="00E00485">
      <w:pPr>
        <w:spacing w:before="0" w:after="0" w:line="256" w:lineRule="auto"/>
        <w:jc w:val="both"/>
        <w:rPr>
          <w:rFonts w:asciiTheme="minorHAnsi" w:hAnsiTheme="minorHAnsi" w:cstheme="minorHAnsi"/>
          <w:b/>
          <w:bCs/>
          <w:sz w:val="24"/>
          <w:szCs w:val="24"/>
          <w:lang w:val="en-GB"/>
        </w:rPr>
      </w:pPr>
      <w:r w:rsidRPr="009A010C">
        <w:rPr>
          <w:rFonts w:asciiTheme="minorHAnsi" w:hAnsiTheme="minorHAnsi" w:cstheme="minorHAnsi"/>
          <w:b/>
          <w:bCs/>
          <w:sz w:val="24"/>
          <w:szCs w:val="24"/>
          <w:lang w:val="en-GB"/>
        </w:rPr>
        <w:t>SAU</w:t>
      </w:r>
    </w:p>
    <w:p w14:paraId="582078F4" w14:textId="77777777" w:rsidR="00E00485" w:rsidRPr="009A010C" w:rsidRDefault="00E00485" w:rsidP="00E00485">
      <w:pPr>
        <w:spacing w:before="0" w:after="0" w:line="256" w:lineRule="auto"/>
        <w:jc w:val="both"/>
        <w:rPr>
          <w:rFonts w:asciiTheme="minorHAnsi" w:hAnsiTheme="minorHAnsi" w:cstheme="minorHAnsi"/>
          <w:b/>
          <w:bCs/>
          <w:sz w:val="24"/>
          <w:szCs w:val="24"/>
          <w:lang w:val="en-GB"/>
        </w:rPr>
      </w:pPr>
    </w:p>
    <w:p w14:paraId="70CD02B4" w14:textId="77777777" w:rsidR="00E00485" w:rsidRPr="009A010C" w:rsidRDefault="00E00485" w:rsidP="00E00485">
      <w:pPr>
        <w:spacing w:before="0" w:after="0" w:line="256" w:lineRule="auto"/>
        <w:jc w:val="both"/>
        <w:rPr>
          <w:rFonts w:asciiTheme="minorHAnsi" w:hAnsiTheme="minorHAnsi" w:cstheme="minorHAnsi"/>
          <w:b/>
          <w:bCs/>
          <w:sz w:val="24"/>
          <w:szCs w:val="24"/>
          <w:lang w:val="en-GB"/>
        </w:rPr>
      </w:pPr>
      <w:r w:rsidRPr="009A010C">
        <w:rPr>
          <w:rFonts w:asciiTheme="minorHAnsi" w:hAnsiTheme="minorHAnsi" w:cstheme="minorHAnsi"/>
          <w:b/>
          <w:bCs/>
          <w:sz w:val="24"/>
          <w:szCs w:val="24"/>
          <w:lang w:val="en-GB"/>
        </w:rPr>
        <w:t>1.5.2</w:t>
      </w:r>
      <w:r w:rsidRPr="009A010C">
        <w:rPr>
          <w:rFonts w:asciiTheme="minorHAnsi" w:hAnsiTheme="minorHAnsi" w:cstheme="minorHAnsi"/>
          <w:b/>
          <w:bCs/>
          <w:sz w:val="24"/>
          <w:szCs w:val="24"/>
          <w:lang w:val="en-GB"/>
        </w:rPr>
        <w:tab/>
      </w:r>
      <w:proofErr w:type="spellStart"/>
      <w:r w:rsidRPr="009A010C">
        <w:rPr>
          <w:rFonts w:asciiTheme="minorHAnsi" w:hAnsiTheme="minorHAnsi" w:cstheme="minorHAnsi"/>
          <w:b/>
          <w:bCs/>
          <w:sz w:val="24"/>
          <w:szCs w:val="24"/>
          <w:lang w:val="en-GB"/>
        </w:rPr>
        <w:t>Reducerea</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decalajelor</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privind</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accesul</w:t>
      </w:r>
      <w:proofErr w:type="spellEnd"/>
      <w:r w:rsidRPr="009A010C">
        <w:rPr>
          <w:rFonts w:asciiTheme="minorHAnsi" w:hAnsiTheme="minorHAnsi" w:cstheme="minorHAnsi"/>
          <w:b/>
          <w:bCs/>
          <w:sz w:val="24"/>
          <w:szCs w:val="24"/>
          <w:lang w:val="en-GB"/>
        </w:rPr>
        <w:t xml:space="preserve"> la </w:t>
      </w:r>
      <w:proofErr w:type="spellStart"/>
      <w:r w:rsidRPr="009A010C">
        <w:rPr>
          <w:rFonts w:asciiTheme="minorHAnsi" w:hAnsiTheme="minorHAnsi" w:cstheme="minorHAnsi"/>
          <w:b/>
          <w:bCs/>
          <w:sz w:val="24"/>
          <w:szCs w:val="24"/>
          <w:lang w:val="en-GB"/>
        </w:rPr>
        <w:t>educatie</w:t>
      </w:r>
      <w:proofErr w:type="spellEnd"/>
      <w:r w:rsidRPr="009A010C">
        <w:rPr>
          <w:rFonts w:asciiTheme="minorHAnsi" w:hAnsiTheme="minorHAnsi" w:cstheme="minorHAnsi"/>
          <w:b/>
          <w:bCs/>
          <w:sz w:val="24"/>
          <w:szCs w:val="24"/>
          <w:lang w:val="en-GB"/>
        </w:rPr>
        <w:t xml:space="preserve"> de </w:t>
      </w:r>
      <w:proofErr w:type="spellStart"/>
      <w:r w:rsidRPr="009A010C">
        <w:rPr>
          <w:rFonts w:asciiTheme="minorHAnsi" w:hAnsiTheme="minorHAnsi" w:cstheme="minorHAnsi"/>
          <w:b/>
          <w:bCs/>
          <w:sz w:val="24"/>
          <w:szCs w:val="24"/>
          <w:lang w:val="en-GB"/>
        </w:rPr>
        <w:t>calitate</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existente</w:t>
      </w:r>
      <w:proofErr w:type="spellEnd"/>
      <w:r w:rsidRPr="009A010C">
        <w:rPr>
          <w:rFonts w:asciiTheme="minorHAnsi" w:hAnsiTheme="minorHAnsi" w:cstheme="minorHAnsi"/>
          <w:b/>
          <w:bCs/>
          <w:sz w:val="24"/>
          <w:szCs w:val="24"/>
          <w:lang w:val="en-GB"/>
        </w:rPr>
        <w:t xml:space="preserve"> in </w:t>
      </w:r>
      <w:proofErr w:type="spellStart"/>
      <w:r w:rsidRPr="009A010C">
        <w:rPr>
          <w:rFonts w:asciiTheme="minorHAnsi" w:hAnsiTheme="minorHAnsi" w:cstheme="minorHAnsi"/>
          <w:b/>
          <w:bCs/>
          <w:sz w:val="24"/>
          <w:szCs w:val="24"/>
          <w:lang w:val="en-GB"/>
        </w:rPr>
        <w:t>interiorul</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localitatii</w:t>
      </w:r>
      <w:proofErr w:type="spellEnd"/>
      <w:r w:rsidRPr="009A010C">
        <w:rPr>
          <w:rFonts w:asciiTheme="minorHAnsi" w:hAnsiTheme="minorHAnsi" w:cstheme="minorHAnsi"/>
          <w:b/>
          <w:bCs/>
          <w:sz w:val="24"/>
          <w:szCs w:val="24"/>
          <w:lang w:val="en-GB"/>
        </w:rPr>
        <w:t xml:space="preserve"> urbane (</w:t>
      </w:r>
      <w:proofErr w:type="spellStart"/>
      <w:r w:rsidRPr="009A010C">
        <w:rPr>
          <w:rFonts w:asciiTheme="minorHAnsi" w:hAnsiTheme="minorHAnsi" w:cstheme="minorHAnsi"/>
          <w:b/>
          <w:bCs/>
          <w:sz w:val="24"/>
          <w:szCs w:val="24"/>
          <w:lang w:val="en-GB"/>
        </w:rPr>
        <w:t>subcriteriul</w:t>
      </w:r>
      <w:proofErr w:type="spellEnd"/>
      <w:r w:rsidRPr="009A010C">
        <w:rPr>
          <w:rFonts w:asciiTheme="minorHAnsi" w:hAnsiTheme="minorHAnsi" w:cstheme="minorHAnsi"/>
          <w:b/>
          <w:bCs/>
          <w:sz w:val="24"/>
          <w:szCs w:val="24"/>
          <w:lang w:val="en-GB"/>
        </w:rPr>
        <w:t xml:space="preserve"> se </w:t>
      </w:r>
      <w:proofErr w:type="spellStart"/>
      <w:r w:rsidRPr="009A010C">
        <w:rPr>
          <w:rFonts w:asciiTheme="minorHAnsi" w:hAnsiTheme="minorHAnsi" w:cstheme="minorHAnsi"/>
          <w:b/>
          <w:bCs/>
          <w:sz w:val="24"/>
          <w:szCs w:val="24"/>
          <w:lang w:val="en-GB"/>
        </w:rPr>
        <w:t>va</w:t>
      </w:r>
      <w:proofErr w:type="spellEnd"/>
      <w:r w:rsidRPr="009A010C">
        <w:rPr>
          <w:rFonts w:asciiTheme="minorHAnsi" w:hAnsiTheme="minorHAnsi" w:cstheme="minorHAnsi"/>
          <w:b/>
          <w:bCs/>
          <w:sz w:val="24"/>
          <w:szCs w:val="24"/>
          <w:lang w:val="en-GB"/>
        </w:rPr>
        <w:t xml:space="preserve"> puncta </w:t>
      </w:r>
      <w:proofErr w:type="spellStart"/>
      <w:r w:rsidRPr="009A010C">
        <w:rPr>
          <w:rFonts w:asciiTheme="minorHAnsi" w:hAnsiTheme="minorHAnsi" w:cstheme="minorHAnsi"/>
          <w:b/>
          <w:bCs/>
          <w:sz w:val="24"/>
          <w:szCs w:val="24"/>
          <w:lang w:val="en-GB"/>
        </w:rPr>
        <w:t>numai</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pentru</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proiectele</w:t>
      </w:r>
      <w:proofErr w:type="spellEnd"/>
      <w:r w:rsidRPr="009A010C">
        <w:rPr>
          <w:rFonts w:asciiTheme="minorHAnsi" w:hAnsiTheme="minorHAnsi" w:cstheme="minorHAnsi"/>
          <w:b/>
          <w:bCs/>
          <w:sz w:val="24"/>
          <w:szCs w:val="24"/>
          <w:lang w:val="en-GB"/>
        </w:rPr>
        <w:t xml:space="preserve"> din urban) – maxim 7 </w:t>
      </w:r>
      <w:proofErr w:type="spellStart"/>
      <w:r w:rsidRPr="009A010C">
        <w:rPr>
          <w:rFonts w:asciiTheme="minorHAnsi" w:hAnsiTheme="minorHAnsi" w:cstheme="minorHAnsi"/>
          <w:b/>
          <w:bCs/>
          <w:sz w:val="24"/>
          <w:szCs w:val="24"/>
          <w:lang w:val="en-GB"/>
        </w:rPr>
        <w:t>puncte</w:t>
      </w:r>
      <w:proofErr w:type="spellEnd"/>
    </w:p>
    <w:p w14:paraId="03ED99F9" w14:textId="77777777" w:rsidR="00E00485" w:rsidRPr="009A010C" w:rsidRDefault="00E00485" w:rsidP="00E00485">
      <w:pPr>
        <w:spacing w:before="0" w:after="0" w:line="256" w:lineRule="auto"/>
        <w:jc w:val="both"/>
        <w:rPr>
          <w:rFonts w:asciiTheme="minorHAnsi" w:hAnsiTheme="minorHAnsi" w:cstheme="minorHAnsi"/>
          <w:sz w:val="24"/>
          <w:szCs w:val="24"/>
          <w:lang w:val="en-GB"/>
        </w:rPr>
      </w:pPr>
      <w:r w:rsidRPr="009A010C">
        <w:rPr>
          <w:rFonts w:asciiTheme="minorHAnsi" w:hAnsiTheme="minorHAnsi" w:cstheme="minorHAnsi"/>
          <w:sz w:val="24"/>
          <w:szCs w:val="24"/>
          <w:lang w:val="en-GB"/>
        </w:rPr>
        <w:lastRenderedPageBreak/>
        <w:t xml:space="preserve">a. </w:t>
      </w:r>
      <w:proofErr w:type="spellStart"/>
      <w:r w:rsidRPr="009A010C">
        <w:rPr>
          <w:rFonts w:asciiTheme="minorHAnsi" w:hAnsiTheme="minorHAnsi" w:cstheme="minorHAnsi"/>
          <w:sz w:val="24"/>
          <w:szCs w:val="24"/>
          <w:lang w:val="en-GB"/>
        </w:rPr>
        <w:t>Proiectul</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vizeaza</w:t>
      </w:r>
      <w:proofErr w:type="spellEnd"/>
      <w:r w:rsidRPr="009A010C">
        <w:rPr>
          <w:rFonts w:asciiTheme="minorHAnsi" w:hAnsiTheme="minorHAnsi" w:cstheme="minorHAnsi"/>
          <w:sz w:val="24"/>
          <w:szCs w:val="24"/>
          <w:lang w:val="en-GB"/>
        </w:rPr>
        <w:t xml:space="preserve"> o </w:t>
      </w:r>
      <w:proofErr w:type="spellStart"/>
      <w:r w:rsidRPr="009A010C">
        <w:rPr>
          <w:rFonts w:asciiTheme="minorHAnsi" w:hAnsiTheme="minorHAnsi" w:cstheme="minorHAnsi"/>
          <w:sz w:val="24"/>
          <w:szCs w:val="24"/>
          <w:lang w:val="en-GB"/>
        </w:rPr>
        <w:t>investiție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mediul</w:t>
      </w:r>
      <w:proofErr w:type="spellEnd"/>
      <w:r w:rsidRPr="009A010C">
        <w:rPr>
          <w:rFonts w:asciiTheme="minorHAnsi" w:hAnsiTheme="minorHAnsi" w:cstheme="minorHAnsi"/>
          <w:sz w:val="24"/>
          <w:szCs w:val="24"/>
          <w:lang w:val="en-GB"/>
        </w:rPr>
        <w:t xml:space="preserve"> urban </w:t>
      </w:r>
      <w:proofErr w:type="spellStart"/>
      <w:r w:rsidRPr="009A010C">
        <w:rPr>
          <w:rFonts w:asciiTheme="minorHAnsi" w:hAnsiTheme="minorHAnsi" w:cstheme="minorHAnsi"/>
          <w:sz w:val="24"/>
          <w:szCs w:val="24"/>
          <w:lang w:val="en-GB"/>
        </w:rPr>
        <w:t>într</w:t>
      </w:r>
      <w:proofErr w:type="spellEnd"/>
      <w:r w:rsidRPr="009A010C">
        <w:rPr>
          <w:rFonts w:asciiTheme="minorHAnsi" w:hAnsiTheme="minorHAnsi" w:cstheme="minorHAnsi"/>
          <w:sz w:val="24"/>
          <w:szCs w:val="24"/>
          <w:lang w:val="en-GB"/>
        </w:rPr>
        <w:t xml:space="preserve">-un UAT cu </w:t>
      </w:r>
      <w:proofErr w:type="spellStart"/>
      <w:r w:rsidRPr="009A010C">
        <w:rPr>
          <w:rFonts w:asciiTheme="minorHAnsi" w:hAnsiTheme="minorHAnsi" w:cstheme="minorHAnsi"/>
          <w:sz w:val="24"/>
          <w:szCs w:val="24"/>
          <w:lang w:val="en-GB"/>
        </w:rPr>
        <w:t>procent</w:t>
      </w:r>
      <w:proofErr w:type="spellEnd"/>
      <w:r w:rsidRPr="009A010C">
        <w:rPr>
          <w:rFonts w:asciiTheme="minorHAnsi" w:hAnsiTheme="minorHAnsi" w:cstheme="minorHAnsi"/>
          <w:sz w:val="24"/>
          <w:szCs w:val="24"/>
          <w:lang w:val="en-GB"/>
        </w:rPr>
        <w:t xml:space="preserve"> al </w:t>
      </w:r>
      <w:proofErr w:type="spellStart"/>
      <w:r w:rsidRPr="009A010C">
        <w:rPr>
          <w:rFonts w:asciiTheme="minorHAnsi" w:hAnsiTheme="minorHAnsi" w:cstheme="minorHAnsi"/>
          <w:sz w:val="24"/>
          <w:szCs w:val="24"/>
          <w:lang w:val="en-GB"/>
        </w:rPr>
        <w:t>populației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zone </w:t>
      </w:r>
      <w:proofErr w:type="spellStart"/>
      <w:proofErr w:type="gramStart"/>
      <w:r w:rsidRPr="009A010C">
        <w:rPr>
          <w:rFonts w:asciiTheme="minorHAnsi" w:hAnsiTheme="minorHAnsi" w:cstheme="minorHAnsi"/>
          <w:sz w:val="24"/>
          <w:szCs w:val="24"/>
          <w:lang w:val="en-GB"/>
        </w:rPr>
        <w:t>marginalizate</w:t>
      </w:r>
      <w:proofErr w:type="spellEnd"/>
      <w:r w:rsidRPr="009A010C">
        <w:rPr>
          <w:rFonts w:asciiTheme="minorHAnsi" w:hAnsiTheme="minorHAnsi" w:cstheme="minorHAnsi"/>
          <w:sz w:val="24"/>
          <w:szCs w:val="24"/>
          <w:lang w:val="en-GB"/>
        </w:rPr>
        <w:t xml:space="preserve">  ≥</w:t>
      </w:r>
      <w:proofErr w:type="gramEnd"/>
      <w:r w:rsidRPr="009A010C">
        <w:rPr>
          <w:rFonts w:asciiTheme="minorHAnsi" w:hAnsiTheme="minorHAnsi" w:cstheme="minorHAnsi"/>
          <w:sz w:val="24"/>
          <w:szCs w:val="24"/>
          <w:lang w:val="en-GB"/>
        </w:rPr>
        <w:t xml:space="preserve"> 12.9% conform </w:t>
      </w:r>
      <w:proofErr w:type="spellStart"/>
      <w:r w:rsidRPr="009A010C">
        <w:rPr>
          <w:rFonts w:asciiTheme="minorHAnsi" w:hAnsiTheme="minorHAnsi" w:cstheme="minorHAnsi"/>
          <w:sz w:val="24"/>
          <w:szCs w:val="24"/>
          <w:lang w:val="en-GB"/>
        </w:rPr>
        <w:t>Atlasului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zonelor</w:t>
      </w:r>
      <w:proofErr w:type="spellEnd"/>
      <w:r w:rsidRPr="009A010C">
        <w:rPr>
          <w:rFonts w:asciiTheme="minorHAnsi" w:hAnsiTheme="minorHAnsi" w:cstheme="minorHAnsi"/>
          <w:sz w:val="24"/>
          <w:szCs w:val="24"/>
          <w:lang w:val="en-GB"/>
        </w:rPr>
        <w:t xml:space="preserve"> urbane </w:t>
      </w:r>
      <w:proofErr w:type="spellStart"/>
      <w:r w:rsidRPr="009A010C">
        <w:rPr>
          <w:rFonts w:asciiTheme="minorHAnsi" w:hAnsiTheme="minorHAnsi" w:cstheme="minorHAnsi"/>
          <w:sz w:val="24"/>
          <w:szCs w:val="24"/>
          <w:lang w:val="en-GB"/>
        </w:rPr>
        <w:t>marginalizate</w:t>
      </w:r>
      <w:proofErr w:type="spellEnd"/>
      <w:r w:rsidRPr="009A010C">
        <w:rPr>
          <w:rFonts w:asciiTheme="minorHAnsi" w:hAnsiTheme="minorHAnsi" w:cstheme="minorHAnsi"/>
          <w:sz w:val="24"/>
          <w:szCs w:val="24"/>
          <w:lang w:val="en-GB"/>
        </w:rPr>
        <w:t xml:space="preserve"> – 7 </w:t>
      </w:r>
      <w:proofErr w:type="spellStart"/>
      <w:r w:rsidRPr="009A010C">
        <w:rPr>
          <w:rFonts w:asciiTheme="minorHAnsi" w:hAnsiTheme="minorHAnsi" w:cstheme="minorHAnsi"/>
          <w:sz w:val="24"/>
          <w:szCs w:val="24"/>
          <w:lang w:val="en-GB"/>
        </w:rPr>
        <w:t>puncte</w:t>
      </w:r>
      <w:proofErr w:type="spellEnd"/>
    </w:p>
    <w:p w14:paraId="4D388C32" w14:textId="77777777" w:rsidR="00E00485" w:rsidRPr="009A010C" w:rsidRDefault="00E00485" w:rsidP="00E00485">
      <w:pPr>
        <w:spacing w:before="0" w:after="0" w:line="256" w:lineRule="auto"/>
        <w:jc w:val="both"/>
        <w:rPr>
          <w:rFonts w:asciiTheme="minorHAnsi" w:hAnsiTheme="minorHAnsi" w:cstheme="minorHAnsi"/>
          <w:sz w:val="24"/>
          <w:szCs w:val="24"/>
          <w:lang w:val="en-GB"/>
        </w:rPr>
      </w:pPr>
      <w:r w:rsidRPr="009A010C">
        <w:rPr>
          <w:rFonts w:asciiTheme="minorHAnsi" w:hAnsiTheme="minorHAnsi" w:cstheme="minorHAnsi"/>
          <w:sz w:val="24"/>
          <w:szCs w:val="24"/>
          <w:lang w:val="en-GB"/>
        </w:rPr>
        <w:t xml:space="preserve">b. </w:t>
      </w:r>
      <w:proofErr w:type="spellStart"/>
      <w:r w:rsidRPr="009A010C">
        <w:rPr>
          <w:rFonts w:asciiTheme="minorHAnsi" w:hAnsiTheme="minorHAnsi" w:cstheme="minorHAnsi"/>
          <w:sz w:val="24"/>
          <w:szCs w:val="24"/>
          <w:lang w:val="en-GB"/>
        </w:rPr>
        <w:t>Proiectul</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vizeaza</w:t>
      </w:r>
      <w:proofErr w:type="spellEnd"/>
      <w:r w:rsidRPr="009A010C">
        <w:rPr>
          <w:rFonts w:asciiTheme="minorHAnsi" w:hAnsiTheme="minorHAnsi" w:cstheme="minorHAnsi"/>
          <w:sz w:val="24"/>
          <w:szCs w:val="24"/>
          <w:lang w:val="en-GB"/>
        </w:rPr>
        <w:t xml:space="preserve"> o </w:t>
      </w:r>
      <w:proofErr w:type="spellStart"/>
      <w:r w:rsidRPr="009A010C">
        <w:rPr>
          <w:rFonts w:asciiTheme="minorHAnsi" w:hAnsiTheme="minorHAnsi" w:cstheme="minorHAnsi"/>
          <w:sz w:val="24"/>
          <w:szCs w:val="24"/>
          <w:lang w:val="en-GB"/>
        </w:rPr>
        <w:t>investiție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mediul</w:t>
      </w:r>
      <w:proofErr w:type="spellEnd"/>
      <w:r w:rsidRPr="009A010C">
        <w:rPr>
          <w:rFonts w:asciiTheme="minorHAnsi" w:hAnsiTheme="minorHAnsi" w:cstheme="minorHAnsi"/>
          <w:sz w:val="24"/>
          <w:szCs w:val="24"/>
          <w:lang w:val="en-GB"/>
        </w:rPr>
        <w:t xml:space="preserve"> urban </w:t>
      </w:r>
      <w:proofErr w:type="spellStart"/>
      <w:r w:rsidRPr="009A010C">
        <w:rPr>
          <w:rFonts w:asciiTheme="minorHAnsi" w:hAnsiTheme="minorHAnsi" w:cstheme="minorHAnsi"/>
          <w:sz w:val="24"/>
          <w:szCs w:val="24"/>
          <w:lang w:val="en-GB"/>
        </w:rPr>
        <w:t>într</w:t>
      </w:r>
      <w:proofErr w:type="spellEnd"/>
      <w:r w:rsidRPr="009A010C">
        <w:rPr>
          <w:rFonts w:asciiTheme="minorHAnsi" w:hAnsiTheme="minorHAnsi" w:cstheme="minorHAnsi"/>
          <w:sz w:val="24"/>
          <w:szCs w:val="24"/>
          <w:lang w:val="en-GB"/>
        </w:rPr>
        <w:t xml:space="preserve">-un UAT cu </w:t>
      </w:r>
      <w:proofErr w:type="spellStart"/>
      <w:r w:rsidRPr="009A010C">
        <w:rPr>
          <w:rFonts w:asciiTheme="minorHAnsi" w:hAnsiTheme="minorHAnsi" w:cstheme="minorHAnsi"/>
          <w:sz w:val="24"/>
          <w:szCs w:val="24"/>
          <w:lang w:val="en-GB"/>
        </w:rPr>
        <w:t>procent</w:t>
      </w:r>
      <w:proofErr w:type="spellEnd"/>
      <w:r w:rsidRPr="009A010C">
        <w:rPr>
          <w:rFonts w:asciiTheme="minorHAnsi" w:hAnsiTheme="minorHAnsi" w:cstheme="minorHAnsi"/>
          <w:sz w:val="24"/>
          <w:szCs w:val="24"/>
          <w:lang w:val="en-GB"/>
        </w:rPr>
        <w:t xml:space="preserve"> al </w:t>
      </w:r>
      <w:proofErr w:type="spellStart"/>
      <w:r w:rsidRPr="009A010C">
        <w:rPr>
          <w:rFonts w:asciiTheme="minorHAnsi" w:hAnsiTheme="minorHAnsi" w:cstheme="minorHAnsi"/>
          <w:sz w:val="24"/>
          <w:szCs w:val="24"/>
          <w:lang w:val="en-GB"/>
        </w:rPr>
        <w:t>populației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zone </w:t>
      </w:r>
      <w:proofErr w:type="spellStart"/>
      <w:r w:rsidRPr="009A010C">
        <w:rPr>
          <w:rFonts w:asciiTheme="minorHAnsi" w:hAnsiTheme="minorHAnsi" w:cstheme="minorHAnsi"/>
          <w:sz w:val="24"/>
          <w:szCs w:val="24"/>
          <w:lang w:val="en-GB"/>
        </w:rPr>
        <w:t>marginalizate</w:t>
      </w:r>
      <w:proofErr w:type="spellEnd"/>
      <w:r w:rsidRPr="009A010C">
        <w:rPr>
          <w:rFonts w:asciiTheme="minorHAnsi" w:hAnsiTheme="minorHAnsi" w:cstheme="minorHAnsi"/>
          <w:sz w:val="24"/>
          <w:szCs w:val="24"/>
          <w:lang w:val="en-GB"/>
        </w:rPr>
        <w:t xml:space="preserve">   ≥6.8% &lt; 12.9% conform </w:t>
      </w:r>
      <w:proofErr w:type="spellStart"/>
      <w:r w:rsidRPr="009A010C">
        <w:rPr>
          <w:rFonts w:asciiTheme="minorHAnsi" w:hAnsiTheme="minorHAnsi" w:cstheme="minorHAnsi"/>
          <w:sz w:val="24"/>
          <w:szCs w:val="24"/>
          <w:lang w:val="en-GB"/>
        </w:rPr>
        <w:t>Atlasului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zonelor</w:t>
      </w:r>
      <w:proofErr w:type="spellEnd"/>
      <w:r w:rsidRPr="009A010C">
        <w:rPr>
          <w:rFonts w:asciiTheme="minorHAnsi" w:hAnsiTheme="minorHAnsi" w:cstheme="minorHAnsi"/>
          <w:sz w:val="24"/>
          <w:szCs w:val="24"/>
          <w:lang w:val="en-GB"/>
        </w:rPr>
        <w:t xml:space="preserve"> urbane </w:t>
      </w:r>
      <w:proofErr w:type="spellStart"/>
      <w:r w:rsidRPr="009A010C">
        <w:rPr>
          <w:rFonts w:asciiTheme="minorHAnsi" w:hAnsiTheme="minorHAnsi" w:cstheme="minorHAnsi"/>
          <w:sz w:val="24"/>
          <w:szCs w:val="24"/>
          <w:lang w:val="en-GB"/>
        </w:rPr>
        <w:t>marginalizate</w:t>
      </w:r>
      <w:proofErr w:type="spellEnd"/>
      <w:r w:rsidRPr="009A010C">
        <w:rPr>
          <w:rFonts w:asciiTheme="minorHAnsi" w:hAnsiTheme="minorHAnsi" w:cstheme="minorHAnsi"/>
          <w:sz w:val="24"/>
          <w:szCs w:val="24"/>
          <w:lang w:val="en-GB"/>
        </w:rPr>
        <w:t xml:space="preserve"> – 5 </w:t>
      </w:r>
      <w:proofErr w:type="spellStart"/>
      <w:r w:rsidRPr="009A010C">
        <w:rPr>
          <w:rFonts w:asciiTheme="minorHAnsi" w:hAnsiTheme="minorHAnsi" w:cstheme="minorHAnsi"/>
          <w:sz w:val="24"/>
          <w:szCs w:val="24"/>
          <w:lang w:val="en-GB"/>
        </w:rPr>
        <w:t>puncte</w:t>
      </w:r>
      <w:proofErr w:type="spellEnd"/>
    </w:p>
    <w:p w14:paraId="0D67307C" w14:textId="77777777" w:rsidR="00E00485" w:rsidRPr="009A010C" w:rsidRDefault="00E00485" w:rsidP="00E00485">
      <w:pPr>
        <w:spacing w:before="0" w:after="0" w:line="256" w:lineRule="auto"/>
        <w:jc w:val="both"/>
        <w:rPr>
          <w:rFonts w:asciiTheme="minorHAnsi" w:hAnsiTheme="minorHAnsi" w:cstheme="minorHAnsi"/>
          <w:sz w:val="24"/>
          <w:szCs w:val="24"/>
          <w:lang w:val="en-GB"/>
        </w:rPr>
      </w:pPr>
      <w:r w:rsidRPr="009A010C">
        <w:rPr>
          <w:rFonts w:asciiTheme="minorHAnsi" w:hAnsiTheme="minorHAnsi" w:cstheme="minorHAnsi"/>
          <w:sz w:val="24"/>
          <w:szCs w:val="24"/>
          <w:lang w:val="en-GB"/>
        </w:rPr>
        <w:t xml:space="preserve">c. </w:t>
      </w:r>
      <w:proofErr w:type="spellStart"/>
      <w:r w:rsidRPr="009A010C">
        <w:rPr>
          <w:rFonts w:asciiTheme="minorHAnsi" w:hAnsiTheme="minorHAnsi" w:cstheme="minorHAnsi"/>
          <w:sz w:val="24"/>
          <w:szCs w:val="24"/>
          <w:lang w:val="en-GB"/>
        </w:rPr>
        <w:t>Proiectul</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vizeaza</w:t>
      </w:r>
      <w:proofErr w:type="spellEnd"/>
      <w:r w:rsidRPr="009A010C">
        <w:rPr>
          <w:rFonts w:asciiTheme="minorHAnsi" w:hAnsiTheme="minorHAnsi" w:cstheme="minorHAnsi"/>
          <w:sz w:val="24"/>
          <w:szCs w:val="24"/>
          <w:lang w:val="en-GB"/>
        </w:rPr>
        <w:t xml:space="preserve"> o </w:t>
      </w:r>
      <w:proofErr w:type="spellStart"/>
      <w:r w:rsidRPr="009A010C">
        <w:rPr>
          <w:rFonts w:asciiTheme="minorHAnsi" w:hAnsiTheme="minorHAnsi" w:cstheme="minorHAnsi"/>
          <w:sz w:val="24"/>
          <w:szCs w:val="24"/>
          <w:lang w:val="en-GB"/>
        </w:rPr>
        <w:t>investiție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mediul</w:t>
      </w:r>
      <w:proofErr w:type="spellEnd"/>
      <w:r w:rsidRPr="009A010C">
        <w:rPr>
          <w:rFonts w:asciiTheme="minorHAnsi" w:hAnsiTheme="minorHAnsi" w:cstheme="minorHAnsi"/>
          <w:sz w:val="24"/>
          <w:szCs w:val="24"/>
          <w:lang w:val="en-GB"/>
        </w:rPr>
        <w:t xml:space="preserve"> urban </w:t>
      </w:r>
      <w:proofErr w:type="spellStart"/>
      <w:r w:rsidRPr="009A010C">
        <w:rPr>
          <w:rFonts w:asciiTheme="minorHAnsi" w:hAnsiTheme="minorHAnsi" w:cstheme="minorHAnsi"/>
          <w:sz w:val="24"/>
          <w:szCs w:val="24"/>
          <w:lang w:val="en-GB"/>
        </w:rPr>
        <w:t>într</w:t>
      </w:r>
      <w:proofErr w:type="spellEnd"/>
      <w:r w:rsidRPr="009A010C">
        <w:rPr>
          <w:rFonts w:asciiTheme="minorHAnsi" w:hAnsiTheme="minorHAnsi" w:cstheme="minorHAnsi"/>
          <w:sz w:val="24"/>
          <w:szCs w:val="24"/>
          <w:lang w:val="en-GB"/>
        </w:rPr>
        <w:t xml:space="preserve">-un UAT cu </w:t>
      </w:r>
      <w:proofErr w:type="spellStart"/>
      <w:r w:rsidRPr="009A010C">
        <w:rPr>
          <w:rFonts w:asciiTheme="minorHAnsi" w:hAnsiTheme="minorHAnsi" w:cstheme="minorHAnsi"/>
          <w:sz w:val="24"/>
          <w:szCs w:val="24"/>
          <w:lang w:val="en-GB"/>
        </w:rPr>
        <w:t>procent</w:t>
      </w:r>
      <w:proofErr w:type="spellEnd"/>
      <w:r w:rsidRPr="009A010C">
        <w:rPr>
          <w:rFonts w:asciiTheme="minorHAnsi" w:hAnsiTheme="minorHAnsi" w:cstheme="minorHAnsi"/>
          <w:sz w:val="24"/>
          <w:szCs w:val="24"/>
          <w:lang w:val="en-GB"/>
        </w:rPr>
        <w:t xml:space="preserve"> al </w:t>
      </w:r>
      <w:proofErr w:type="spellStart"/>
      <w:r w:rsidRPr="009A010C">
        <w:rPr>
          <w:rFonts w:asciiTheme="minorHAnsi" w:hAnsiTheme="minorHAnsi" w:cstheme="minorHAnsi"/>
          <w:sz w:val="24"/>
          <w:szCs w:val="24"/>
          <w:lang w:val="en-GB"/>
        </w:rPr>
        <w:t>populației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zone </w:t>
      </w:r>
      <w:proofErr w:type="spellStart"/>
      <w:r w:rsidRPr="009A010C">
        <w:rPr>
          <w:rFonts w:asciiTheme="minorHAnsi" w:hAnsiTheme="minorHAnsi" w:cstheme="minorHAnsi"/>
          <w:sz w:val="24"/>
          <w:szCs w:val="24"/>
          <w:lang w:val="en-GB"/>
        </w:rPr>
        <w:t>marginalizate</w:t>
      </w:r>
      <w:proofErr w:type="spellEnd"/>
      <w:r w:rsidRPr="009A010C">
        <w:rPr>
          <w:rFonts w:asciiTheme="minorHAnsi" w:hAnsiTheme="minorHAnsi" w:cstheme="minorHAnsi"/>
          <w:sz w:val="24"/>
          <w:szCs w:val="24"/>
          <w:lang w:val="en-GB"/>
        </w:rPr>
        <w:t xml:space="preserve">   ≥1.9% &lt; 6.8% conform </w:t>
      </w:r>
      <w:proofErr w:type="spellStart"/>
      <w:r w:rsidRPr="009A010C">
        <w:rPr>
          <w:rFonts w:asciiTheme="minorHAnsi" w:hAnsiTheme="minorHAnsi" w:cstheme="minorHAnsi"/>
          <w:sz w:val="24"/>
          <w:szCs w:val="24"/>
          <w:lang w:val="en-GB"/>
        </w:rPr>
        <w:t>Atlasului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zonelor</w:t>
      </w:r>
      <w:proofErr w:type="spellEnd"/>
      <w:r w:rsidRPr="009A010C">
        <w:rPr>
          <w:rFonts w:asciiTheme="minorHAnsi" w:hAnsiTheme="minorHAnsi" w:cstheme="minorHAnsi"/>
          <w:sz w:val="24"/>
          <w:szCs w:val="24"/>
          <w:lang w:val="en-GB"/>
        </w:rPr>
        <w:t xml:space="preserve"> urbane </w:t>
      </w:r>
      <w:proofErr w:type="spellStart"/>
      <w:r w:rsidRPr="009A010C">
        <w:rPr>
          <w:rFonts w:asciiTheme="minorHAnsi" w:hAnsiTheme="minorHAnsi" w:cstheme="minorHAnsi"/>
          <w:sz w:val="24"/>
          <w:szCs w:val="24"/>
          <w:lang w:val="en-GB"/>
        </w:rPr>
        <w:t>marginalizate</w:t>
      </w:r>
      <w:proofErr w:type="spellEnd"/>
      <w:r w:rsidRPr="009A010C">
        <w:rPr>
          <w:rFonts w:asciiTheme="minorHAnsi" w:hAnsiTheme="minorHAnsi" w:cstheme="minorHAnsi"/>
          <w:sz w:val="24"/>
          <w:szCs w:val="24"/>
          <w:lang w:val="en-GB"/>
        </w:rPr>
        <w:t xml:space="preserve"> – 3 </w:t>
      </w:r>
      <w:proofErr w:type="spellStart"/>
      <w:r w:rsidRPr="009A010C">
        <w:rPr>
          <w:rFonts w:asciiTheme="minorHAnsi" w:hAnsiTheme="minorHAnsi" w:cstheme="minorHAnsi"/>
          <w:sz w:val="24"/>
          <w:szCs w:val="24"/>
          <w:lang w:val="en-GB"/>
        </w:rPr>
        <w:t>puncte</w:t>
      </w:r>
      <w:proofErr w:type="spellEnd"/>
    </w:p>
    <w:p w14:paraId="4ABBC21D" w14:textId="77777777" w:rsidR="00E00485" w:rsidRPr="009A010C" w:rsidRDefault="00E00485" w:rsidP="00E00485">
      <w:pPr>
        <w:spacing w:before="0" w:after="0" w:line="256" w:lineRule="auto"/>
        <w:jc w:val="both"/>
        <w:rPr>
          <w:rFonts w:asciiTheme="minorHAnsi" w:hAnsiTheme="minorHAnsi" w:cstheme="minorHAnsi"/>
          <w:i/>
          <w:iCs/>
          <w:sz w:val="24"/>
          <w:szCs w:val="24"/>
          <w:lang w:val="en-GB"/>
        </w:rPr>
      </w:pPr>
      <w:r w:rsidRPr="009A010C">
        <w:rPr>
          <w:rFonts w:asciiTheme="minorHAnsi" w:hAnsiTheme="minorHAnsi" w:cstheme="minorHAnsi"/>
          <w:i/>
          <w:iCs/>
          <w:sz w:val="24"/>
          <w:szCs w:val="24"/>
          <w:lang w:val="en-GB"/>
        </w:rPr>
        <w:t xml:space="preserve">In </w:t>
      </w:r>
      <w:proofErr w:type="spellStart"/>
      <w:r w:rsidRPr="009A010C">
        <w:rPr>
          <w:rFonts w:asciiTheme="minorHAnsi" w:hAnsiTheme="minorHAnsi" w:cstheme="minorHAnsi"/>
          <w:i/>
          <w:iCs/>
          <w:sz w:val="24"/>
          <w:szCs w:val="24"/>
          <w:lang w:val="en-GB"/>
        </w:rPr>
        <w:t>cazul</w:t>
      </w:r>
      <w:proofErr w:type="spellEnd"/>
      <w:r w:rsidRPr="009A010C">
        <w:rPr>
          <w:rFonts w:asciiTheme="minorHAnsi" w:hAnsiTheme="minorHAnsi" w:cstheme="minorHAnsi"/>
          <w:i/>
          <w:iCs/>
          <w:sz w:val="24"/>
          <w:szCs w:val="24"/>
          <w:lang w:val="en-GB"/>
        </w:rPr>
        <w:t xml:space="preserve"> in care la data </w:t>
      </w:r>
      <w:proofErr w:type="spellStart"/>
      <w:r w:rsidRPr="009A010C">
        <w:rPr>
          <w:rFonts w:asciiTheme="minorHAnsi" w:hAnsiTheme="minorHAnsi" w:cstheme="minorHAnsi"/>
          <w:i/>
          <w:iCs/>
          <w:sz w:val="24"/>
          <w:szCs w:val="24"/>
          <w:lang w:val="en-GB"/>
        </w:rPr>
        <w:t>evaluarii</w:t>
      </w:r>
      <w:proofErr w:type="spellEnd"/>
      <w:r w:rsidRPr="009A010C">
        <w:rPr>
          <w:rFonts w:asciiTheme="minorHAnsi" w:hAnsiTheme="minorHAnsi" w:cstheme="minorHAnsi"/>
          <w:i/>
          <w:iCs/>
          <w:sz w:val="24"/>
          <w:szCs w:val="24"/>
          <w:lang w:val="en-GB"/>
        </w:rPr>
        <w:t xml:space="preserve"> nu </w:t>
      </w:r>
      <w:proofErr w:type="spellStart"/>
      <w:r w:rsidRPr="009A010C">
        <w:rPr>
          <w:rFonts w:asciiTheme="minorHAnsi" w:hAnsiTheme="minorHAnsi" w:cstheme="minorHAnsi"/>
          <w:i/>
          <w:iCs/>
          <w:sz w:val="24"/>
          <w:szCs w:val="24"/>
          <w:lang w:val="en-GB"/>
        </w:rPr>
        <w:t>va</w:t>
      </w:r>
      <w:proofErr w:type="spellEnd"/>
      <w:r w:rsidRPr="009A010C">
        <w:rPr>
          <w:rFonts w:asciiTheme="minorHAnsi" w:hAnsiTheme="minorHAnsi" w:cstheme="minorHAnsi"/>
          <w:i/>
          <w:iCs/>
          <w:sz w:val="24"/>
          <w:szCs w:val="24"/>
          <w:lang w:val="en-GB"/>
        </w:rPr>
        <w:t xml:space="preserve"> fi </w:t>
      </w:r>
      <w:proofErr w:type="spellStart"/>
      <w:r w:rsidRPr="009A010C">
        <w:rPr>
          <w:rFonts w:asciiTheme="minorHAnsi" w:hAnsiTheme="minorHAnsi" w:cstheme="minorHAnsi"/>
          <w:i/>
          <w:iCs/>
          <w:sz w:val="24"/>
          <w:szCs w:val="24"/>
          <w:lang w:val="en-GB"/>
        </w:rPr>
        <w:t>publicat</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Atlasul</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zonelor</w:t>
      </w:r>
      <w:proofErr w:type="spellEnd"/>
      <w:r w:rsidRPr="009A010C">
        <w:rPr>
          <w:rFonts w:asciiTheme="minorHAnsi" w:hAnsiTheme="minorHAnsi" w:cstheme="minorHAnsi"/>
          <w:i/>
          <w:iCs/>
          <w:sz w:val="24"/>
          <w:szCs w:val="24"/>
          <w:lang w:val="en-GB"/>
        </w:rPr>
        <w:t xml:space="preserve"> urbane/</w:t>
      </w:r>
      <w:proofErr w:type="spellStart"/>
      <w:r w:rsidRPr="009A010C">
        <w:rPr>
          <w:rFonts w:asciiTheme="minorHAnsi" w:hAnsiTheme="minorHAnsi" w:cstheme="minorHAnsi"/>
          <w:i/>
          <w:iCs/>
          <w:sz w:val="24"/>
          <w:szCs w:val="24"/>
          <w:lang w:val="en-GB"/>
        </w:rPr>
        <w:t>rurale</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marginalizate</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actualizat</w:t>
      </w:r>
      <w:proofErr w:type="spellEnd"/>
      <w:r w:rsidRPr="009A010C">
        <w:rPr>
          <w:rFonts w:asciiTheme="minorHAnsi" w:hAnsiTheme="minorHAnsi" w:cstheme="minorHAnsi"/>
          <w:i/>
          <w:iCs/>
          <w:sz w:val="24"/>
          <w:szCs w:val="24"/>
          <w:lang w:val="en-GB"/>
        </w:rPr>
        <w:t xml:space="preserve"> la 2023/2024, </w:t>
      </w:r>
      <w:proofErr w:type="spellStart"/>
      <w:r w:rsidRPr="009A010C">
        <w:rPr>
          <w:rFonts w:asciiTheme="minorHAnsi" w:hAnsiTheme="minorHAnsi" w:cstheme="minorHAnsi"/>
          <w:i/>
          <w:iCs/>
          <w:sz w:val="24"/>
          <w:szCs w:val="24"/>
          <w:lang w:val="en-GB"/>
        </w:rPr>
        <w:t>punctarea</w:t>
      </w:r>
      <w:proofErr w:type="spellEnd"/>
      <w:r w:rsidRPr="009A010C">
        <w:rPr>
          <w:rFonts w:asciiTheme="minorHAnsi" w:hAnsiTheme="minorHAnsi" w:cstheme="minorHAnsi"/>
          <w:i/>
          <w:iCs/>
          <w:sz w:val="24"/>
          <w:szCs w:val="24"/>
          <w:lang w:val="en-GB"/>
        </w:rPr>
        <w:t xml:space="preserve"> se </w:t>
      </w:r>
      <w:proofErr w:type="spellStart"/>
      <w:r w:rsidRPr="009A010C">
        <w:rPr>
          <w:rFonts w:asciiTheme="minorHAnsi" w:hAnsiTheme="minorHAnsi" w:cstheme="minorHAnsi"/>
          <w:i/>
          <w:iCs/>
          <w:sz w:val="24"/>
          <w:szCs w:val="24"/>
          <w:lang w:val="en-GB"/>
        </w:rPr>
        <w:t>va</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putea</w:t>
      </w:r>
      <w:proofErr w:type="spellEnd"/>
      <w:r w:rsidRPr="009A010C">
        <w:rPr>
          <w:rFonts w:asciiTheme="minorHAnsi" w:hAnsiTheme="minorHAnsi" w:cstheme="minorHAnsi"/>
          <w:i/>
          <w:iCs/>
          <w:sz w:val="24"/>
          <w:szCs w:val="24"/>
          <w:lang w:val="en-GB"/>
        </w:rPr>
        <w:t xml:space="preserve"> face in </w:t>
      </w:r>
      <w:proofErr w:type="spellStart"/>
      <w:r w:rsidRPr="009A010C">
        <w:rPr>
          <w:rFonts w:asciiTheme="minorHAnsi" w:hAnsiTheme="minorHAnsi" w:cstheme="minorHAnsi"/>
          <w:i/>
          <w:iCs/>
          <w:sz w:val="24"/>
          <w:szCs w:val="24"/>
          <w:lang w:val="en-GB"/>
        </w:rPr>
        <w:t>baza</w:t>
      </w:r>
      <w:proofErr w:type="spellEnd"/>
      <w:r w:rsidRPr="009A010C">
        <w:rPr>
          <w:rFonts w:asciiTheme="minorHAnsi" w:hAnsiTheme="minorHAnsi" w:cstheme="minorHAnsi"/>
          <w:i/>
          <w:iCs/>
          <w:sz w:val="24"/>
          <w:szCs w:val="24"/>
          <w:lang w:val="en-GB"/>
        </w:rPr>
        <w:t xml:space="preserve"> SIDU/SDU/</w:t>
      </w:r>
      <w:proofErr w:type="spellStart"/>
      <w:r w:rsidRPr="009A010C">
        <w:rPr>
          <w:rFonts w:asciiTheme="minorHAnsi" w:hAnsiTheme="minorHAnsi" w:cstheme="minorHAnsi"/>
          <w:i/>
          <w:iCs/>
          <w:sz w:val="24"/>
          <w:szCs w:val="24"/>
          <w:lang w:val="en-GB"/>
        </w:rPr>
        <w:t>studii</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sau</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strategii</w:t>
      </w:r>
      <w:proofErr w:type="spellEnd"/>
      <w:r w:rsidRPr="009A010C">
        <w:rPr>
          <w:rFonts w:asciiTheme="minorHAnsi" w:hAnsiTheme="minorHAnsi" w:cstheme="minorHAnsi"/>
          <w:i/>
          <w:iCs/>
          <w:sz w:val="24"/>
          <w:szCs w:val="24"/>
          <w:lang w:val="en-GB"/>
        </w:rPr>
        <w:t xml:space="preserve"> in </w:t>
      </w:r>
      <w:proofErr w:type="spellStart"/>
      <w:r w:rsidRPr="009A010C">
        <w:rPr>
          <w:rFonts w:asciiTheme="minorHAnsi" w:hAnsiTheme="minorHAnsi" w:cstheme="minorHAnsi"/>
          <w:i/>
          <w:iCs/>
          <w:sz w:val="24"/>
          <w:szCs w:val="24"/>
          <w:lang w:val="en-GB"/>
        </w:rPr>
        <w:t>domeniu</w:t>
      </w:r>
      <w:proofErr w:type="spellEnd"/>
      <w:r w:rsidRPr="009A010C">
        <w:rPr>
          <w:rFonts w:asciiTheme="minorHAnsi" w:hAnsiTheme="minorHAnsi" w:cstheme="minorHAnsi"/>
          <w:i/>
          <w:iCs/>
          <w:sz w:val="24"/>
          <w:szCs w:val="24"/>
          <w:lang w:val="en-GB"/>
        </w:rPr>
        <w:t>.</w:t>
      </w:r>
    </w:p>
    <w:p w14:paraId="2012ADCD" w14:textId="77777777" w:rsidR="00E00485" w:rsidRPr="009A010C" w:rsidRDefault="00E00485" w:rsidP="00E00485">
      <w:pPr>
        <w:spacing w:before="0" w:after="0" w:line="256" w:lineRule="auto"/>
        <w:jc w:val="both"/>
        <w:rPr>
          <w:rFonts w:asciiTheme="minorHAnsi" w:hAnsiTheme="minorHAnsi" w:cstheme="minorHAnsi"/>
          <w:sz w:val="24"/>
          <w:szCs w:val="24"/>
          <w:lang w:val="en-GB"/>
        </w:rPr>
      </w:pPr>
      <w:proofErr w:type="spellStart"/>
      <w:r w:rsidRPr="009A010C">
        <w:rPr>
          <w:rFonts w:asciiTheme="minorHAnsi" w:hAnsiTheme="minorHAnsi" w:cstheme="minorHAnsi"/>
          <w:i/>
          <w:iCs/>
          <w:sz w:val="24"/>
          <w:szCs w:val="24"/>
          <w:lang w:val="en-GB"/>
        </w:rPr>
        <w:t>Punctarea</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subcriteriului</w:t>
      </w:r>
      <w:proofErr w:type="spellEnd"/>
      <w:r w:rsidRPr="009A010C">
        <w:rPr>
          <w:rFonts w:asciiTheme="minorHAnsi" w:hAnsiTheme="minorHAnsi" w:cstheme="minorHAnsi"/>
          <w:i/>
          <w:iCs/>
          <w:sz w:val="24"/>
          <w:szCs w:val="24"/>
          <w:lang w:val="en-GB"/>
        </w:rPr>
        <w:t xml:space="preserve"> se face </w:t>
      </w:r>
      <w:proofErr w:type="spellStart"/>
      <w:r w:rsidRPr="009A010C">
        <w:rPr>
          <w:rFonts w:asciiTheme="minorHAnsi" w:hAnsiTheme="minorHAnsi" w:cstheme="minorHAnsi"/>
          <w:i/>
          <w:iCs/>
          <w:sz w:val="24"/>
          <w:szCs w:val="24"/>
          <w:lang w:val="en-GB"/>
        </w:rPr>
        <w:t>prin</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selectarea</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unei</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singure</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optiuni</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și</w:t>
      </w:r>
      <w:proofErr w:type="spellEnd"/>
      <w:r w:rsidRPr="009A010C">
        <w:rPr>
          <w:rFonts w:asciiTheme="minorHAnsi" w:hAnsiTheme="minorHAnsi" w:cstheme="minorHAnsi"/>
          <w:i/>
          <w:iCs/>
          <w:sz w:val="24"/>
          <w:szCs w:val="24"/>
          <w:lang w:val="en-GB"/>
        </w:rPr>
        <w:t xml:space="preserve"> a </w:t>
      </w:r>
      <w:proofErr w:type="spellStart"/>
      <w:r w:rsidRPr="009A010C">
        <w:rPr>
          <w:rFonts w:asciiTheme="minorHAnsi" w:hAnsiTheme="minorHAnsi" w:cstheme="minorHAnsi"/>
          <w:i/>
          <w:iCs/>
          <w:sz w:val="24"/>
          <w:szCs w:val="24"/>
          <w:lang w:val="en-GB"/>
        </w:rPr>
        <w:t>punctajului</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aferent</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acesteia</w:t>
      </w:r>
      <w:proofErr w:type="spellEnd"/>
      <w:r w:rsidRPr="009A010C">
        <w:rPr>
          <w:rFonts w:asciiTheme="minorHAnsi" w:hAnsiTheme="minorHAnsi" w:cstheme="minorHAnsi"/>
          <w:sz w:val="24"/>
          <w:szCs w:val="24"/>
          <w:lang w:val="en-GB"/>
        </w:rPr>
        <w:t>.</w:t>
      </w:r>
    </w:p>
    <w:p w14:paraId="07A24E18" w14:textId="77777777" w:rsidR="00E00485" w:rsidRPr="009A010C" w:rsidRDefault="00E00485" w:rsidP="00E00485">
      <w:pPr>
        <w:spacing w:before="0" w:after="0" w:line="256" w:lineRule="auto"/>
        <w:jc w:val="both"/>
        <w:rPr>
          <w:rFonts w:asciiTheme="minorHAnsi" w:hAnsiTheme="minorHAnsi" w:cstheme="minorHAnsi"/>
          <w:sz w:val="24"/>
          <w:szCs w:val="24"/>
          <w:lang w:val="en-GB"/>
        </w:rPr>
      </w:pPr>
    </w:p>
    <w:p w14:paraId="789AA02B" w14:textId="77777777" w:rsidR="00E00485" w:rsidRPr="009A010C" w:rsidRDefault="00E00485" w:rsidP="00E00485">
      <w:pPr>
        <w:numPr>
          <w:ilvl w:val="1"/>
          <w:numId w:val="23"/>
        </w:numPr>
        <w:spacing w:before="0" w:after="0" w:line="256" w:lineRule="auto"/>
        <w:jc w:val="both"/>
        <w:rPr>
          <w:rFonts w:asciiTheme="minorHAnsi" w:hAnsiTheme="minorHAnsi" w:cstheme="minorHAnsi"/>
          <w:sz w:val="24"/>
          <w:szCs w:val="24"/>
          <w:lang w:val="fr-FR"/>
        </w:rPr>
      </w:pPr>
      <w:proofErr w:type="spellStart"/>
      <w:r w:rsidRPr="009A010C">
        <w:rPr>
          <w:rFonts w:asciiTheme="minorHAnsi" w:hAnsiTheme="minorHAnsi" w:cstheme="minorHAnsi"/>
          <w:b/>
          <w:bCs/>
          <w:sz w:val="24"/>
          <w:szCs w:val="24"/>
          <w:lang w:val="fr-FR"/>
        </w:rPr>
        <w:t>Includerea</w:t>
      </w:r>
      <w:proofErr w:type="spellEnd"/>
      <w:r w:rsidRPr="009A010C">
        <w:rPr>
          <w:rFonts w:asciiTheme="minorHAnsi" w:hAnsiTheme="minorHAnsi" w:cstheme="minorHAnsi"/>
          <w:b/>
          <w:bCs/>
          <w:sz w:val="24"/>
          <w:szCs w:val="24"/>
          <w:lang w:val="fr-FR"/>
        </w:rPr>
        <w:t xml:space="preserve"> in </w:t>
      </w:r>
      <w:proofErr w:type="spellStart"/>
      <w:r w:rsidRPr="009A010C">
        <w:rPr>
          <w:rFonts w:asciiTheme="minorHAnsi" w:hAnsiTheme="minorHAnsi" w:cstheme="minorHAnsi"/>
          <w:b/>
          <w:bCs/>
          <w:sz w:val="24"/>
          <w:szCs w:val="24"/>
          <w:lang w:val="fr-FR"/>
        </w:rPr>
        <w:t>cadrul</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proiectului</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activitati</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tip</w:t>
      </w:r>
      <w:proofErr w:type="spellEnd"/>
      <w:r w:rsidRPr="009A010C">
        <w:rPr>
          <w:rFonts w:asciiTheme="minorHAnsi" w:hAnsiTheme="minorHAnsi" w:cstheme="minorHAnsi"/>
          <w:b/>
          <w:bCs/>
          <w:sz w:val="24"/>
          <w:szCs w:val="24"/>
          <w:lang w:val="fr-FR"/>
        </w:rPr>
        <w:t xml:space="preserve"> FSE</w:t>
      </w:r>
      <w:r w:rsidRPr="009A010C">
        <w:rPr>
          <w:rFonts w:asciiTheme="minorHAnsi" w:hAnsiTheme="minorHAnsi" w:cstheme="minorHAnsi"/>
          <w:sz w:val="24"/>
          <w:szCs w:val="24"/>
          <w:lang w:val="fr-FR"/>
        </w:rPr>
        <w:t xml:space="preserve"> – </w:t>
      </w:r>
      <w:proofErr w:type="spellStart"/>
      <w:r w:rsidRPr="009A010C">
        <w:rPr>
          <w:rFonts w:asciiTheme="minorHAnsi" w:hAnsiTheme="minorHAnsi" w:cstheme="minorHAnsi"/>
          <w:sz w:val="24"/>
          <w:szCs w:val="24"/>
          <w:lang w:val="fr-FR"/>
        </w:rPr>
        <w:t>maxim</w:t>
      </w:r>
      <w:proofErr w:type="spellEnd"/>
      <w:r w:rsidRPr="009A010C">
        <w:rPr>
          <w:rFonts w:asciiTheme="minorHAnsi" w:hAnsiTheme="minorHAnsi" w:cstheme="minorHAnsi"/>
          <w:sz w:val="24"/>
          <w:szCs w:val="24"/>
          <w:lang w:val="fr-FR"/>
        </w:rPr>
        <w:t xml:space="preserve"> 4 </w:t>
      </w:r>
      <w:proofErr w:type="spellStart"/>
      <w:r w:rsidRPr="009A010C">
        <w:rPr>
          <w:rFonts w:asciiTheme="minorHAnsi" w:hAnsiTheme="minorHAnsi" w:cstheme="minorHAnsi"/>
          <w:sz w:val="24"/>
          <w:szCs w:val="24"/>
          <w:lang w:val="fr-FR"/>
        </w:rPr>
        <w:t>puncte</w:t>
      </w:r>
      <w:proofErr w:type="spellEnd"/>
    </w:p>
    <w:p w14:paraId="5EFF8D53" w14:textId="77777777" w:rsidR="00E00485" w:rsidRPr="009A010C" w:rsidRDefault="00E00485" w:rsidP="00E00485">
      <w:pPr>
        <w:spacing w:before="0" w:after="0" w:line="259" w:lineRule="auto"/>
        <w:jc w:val="both"/>
        <w:rPr>
          <w:rFonts w:asciiTheme="minorHAnsi" w:hAnsiTheme="minorHAnsi" w:cstheme="minorHAnsi"/>
          <w:sz w:val="24"/>
          <w:szCs w:val="24"/>
          <w:lang w:val="fr-FR"/>
        </w:rPr>
      </w:pPr>
      <w:r w:rsidRPr="009A010C">
        <w:rPr>
          <w:rFonts w:asciiTheme="minorHAnsi" w:hAnsiTheme="minorHAnsi" w:cstheme="minorHAnsi"/>
          <w:sz w:val="24"/>
          <w:szCs w:val="24"/>
          <w:lang w:val="fr-FR"/>
        </w:rPr>
        <w:t xml:space="preserve">a. </w:t>
      </w:r>
      <w:proofErr w:type="spellStart"/>
      <w:r w:rsidRPr="009A010C">
        <w:rPr>
          <w:rFonts w:asciiTheme="minorHAnsi" w:hAnsiTheme="minorHAnsi" w:cstheme="minorHAnsi"/>
          <w:sz w:val="24"/>
          <w:szCs w:val="24"/>
          <w:lang w:val="fr-FR"/>
        </w:rPr>
        <w:t>Proiectul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vizeaza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activitati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tip</w:t>
      </w:r>
      <w:proofErr w:type="spellEnd"/>
      <w:r w:rsidRPr="009A010C">
        <w:rPr>
          <w:rFonts w:asciiTheme="minorHAnsi" w:hAnsiTheme="minorHAnsi" w:cstheme="minorHAnsi"/>
          <w:sz w:val="24"/>
          <w:szCs w:val="24"/>
          <w:lang w:val="fr-FR"/>
        </w:rPr>
        <w:t xml:space="preserve"> FSE – 4 </w:t>
      </w:r>
      <w:proofErr w:type="spellStart"/>
      <w:r w:rsidRPr="009A010C">
        <w:rPr>
          <w:rFonts w:asciiTheme="minorHAnsi" w:hAnsiTheme="minorHAnsi" w:cstheme="minorHAnsi"/>
          <w:sz w:val="24"/>
          <w:szCs w:val="24"/>
          <w:lang w:val="fr-FR"/>
        </w:rPr>
        <w:t>puncte</w:t>
      </w:r>
      <w:proofErr w:type="spellEnd"/>
    </w:p>
    <w:p w14:paraId="0CDDA52A" w14:textId="77777777" w:rsidR="00E00485" w:rsidRPr="009A010C" w:rsidRDefault="00E00485" w:rsidP="00E00485">
      <w:pPr>
        <w:spacing w:before="0" w:after="0" w:line="259" w:lineRule="auto"/>
        <w:jc w:val="both"/>
        <w:rPr>
          <w:rFonts w:asciiTheme="minorHAnsi" w:hAnsiTheme="minorHAnsi" w:cstheme="minorHAnsi"/>
          <w:sz w:val="24"/>
          <w:szCs w:val="24"/>
          <w:lang w:val="fr-FR"/>
        </w:rPr>
      </w:pPr>
      <w:r w:rsidRPr="009A010C">
        <w:rPr>
          <w:rFonts w:asciiTheme="minorHAnsi" w:hAnsiTheme="minorHAnsi" w:cstheme="minorHAnsi"/>
          <w:sz w:val="24"/>
          <w:szCs w:val="24"/>
          <w:lang w:val="fr-FR"/>
        </w:rPr>
        <w:t xml:space="preserve">b. </w:t>
      </w:r>
      <w:proofErr w:type="spellStart"/>
      <w:r w:rsidRPr="009A010C">
        <w:rPr>
          <w:rFonts w:asciiTheme="minorHAnsi" w:hAnsiTheme="minorHAnsi" w:cstheme="minorHAnsi"/>
          <w:sz w:val="24"/>
          <w:szCs w:val="24"/>
          <w:lang w:val="fr-FR"/>
        </w:rPr>
        <w:t>Proiectul</w:t>
      </w:r>
      <w:proofErr w:type="spellEnd"/>
      <w:r w:rsidRPr="009A010C">
        <w:rPr>
          <w:rFonts w:asciiTheme="minorHAnsi" w:hAnsiTheme="minorHAnsi" w:cstheme="minorHAnsi"/>
          <w:sz w:val="24"/>
          <w:szCs w:val="24"/>
          <w:lang w:val="fr-FR"/>
        </w:rPr>
        <w:t xml:space="preserve"> nu </w:t>
      </w:r>
      <w:proofErr w:type="spellStart"/>
      <w:r w:rsidRPr="009A010C">
        <w:rPr>
          <w:rFonts w:asciiTheme="minorHAnsi" w:hAnsiTheme="minorHAnsi" w:cstheme="minorHAnsi"/>
          <w:sz w:val="24"/>
          <w:szCs w:val="24"/>
          <w:lang w:val="fr-FR"/>
        </w:rPr>
        <w:t>vizeaza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activitati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tip</w:t>
      </w:r>
      <w:proofErr w:type="spellEnd"/>
      <w:r w:rsidRPr="009A010C">
        <w:rPr>
          <w:rFonts w:asciiTheme="minorHAnsi" w:hAnsiTheme="minorHAnsi" w:cstheme="minorHAnsi"/>
          <w:sz w:val="24"/>
          <w:szCs w:val="24"/>
          <w:lang w:val="fr-FR"/>
        </w:rPr>
        <w:t xml:space="preserve"> FSE – 0 </w:t>
      </w:r>
      <w:proofErr w:type="spellStart"/>
      <w:r w:rsidRPr="009A010C">
        <w:rPr>
          <w:rFonts w:asciiTheme="minorHAnsi" w:hAnsiTheme="minorHAnsi" w:cstheme="minorHAnsi"/>
          <w:sz w:val="24"/>
          <w:szCs w:val="24"/>
          <w:lang w:val="fr-FR"/>
        </w:rPr>
        <w:t>puncte</w:t>
      </w:r>
      <w:proofErr w:type="spellEnd"/>
    </w:p>
    <w:p w14:paraId="2E15E0F9" w14:textId="77777777" w:rsidR="00E00485" w:rsidRPr="009A010C" w:rsidRDefault="00E00485" w:rsidP="00E00485">
      <w:pPr>
        <w:spacing w:before="0" w:after="0" w:line="259" w:lineRule="auto"/>
        <w:jc w:val="both"/>
        <w:rPr>
          <w:rFonts w:asciiTheme="minorHAnsi" w:hAnsiTheme="minorHAnsi" w:cstheme="minorHAnsi"/>
          <w:i/>
          <w:iCs/>
          <w:sz w:val="24"/>
          <w:szCs w:val="24"/>
          <w:lang w:val="en-GB"/>
        </w:rPr>
      </w:pPr>
      <w:proofErr w:type="spellStart"/>
      <w:r w:rsidRPr="009A010C">
        <w:rPr>
          <w:rFonts w:asciiTheme="minorHAnsi" w:hAnsiTheme="minorHAnsi" w:cstheme="minorHAnsi"/>
          <w:i/>
          <w:iCs/>
          <w:sz w:val="24"/>
          <w:szCs w:val="24"/>
          <w:lang w:val="en-GB"/>
        </w:rPr>
        <w:t>Punctarea</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subcriteriului</w:t>
      </w:r>
      <w:proofErr w:type="spellEnd"/>
      <w:r w:rsidRPr="009A010C">
        <w:rPr>
          <w:rFonts w:asciiTheme="minorHAnsi" w:hAnsiTheme="minorHAnsi" w:cstheme="minorHAnsi"/>
          <w:i/>
          <w:iCs/>
          <w:sz w:val="24"/>
          <w:szCs w:val="24"/>
          <w:lang w:val="en-GB"/>
        </w:rPr>
        <w:t xml:space="preserve"> se face </w:t>
      </w:r>
      <w:proofErr w:type="spellStart"/>
      <w:r w:rsidRPr="009A010C">
        <w:rPr>
          <w:rFonts w:asciiTheme="minorHAnsi" w:hAnsiTheme="minorHAnsi" w:cstheme="minorHAnsi"/>
          <w:i/>
          <w:iCs/>
          <w:sz w:val="24"/>
          <w:szCs w:val="24"/>
          <w:lang w:val="en-GB"/>
        </w:rPr>
        <w:t>prin</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selectarea</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unei</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singure</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optiuni</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și</w:t>
      </w:r>
      <w:proofErr w:type="spellEnd"/>
      <w:r w:rsidRPr="009A010C">
        <w:rPr>
          <w:rFonts w:asciiTheme="minorHAnsi" w:hAnsiTheme="minorHAnsi" w:cstheme="minorHAnsi"/>
          <w:i/>
          <w:iCs/>
          <w:sz w:val="24"/>
          <w:szCs w:val="24"/>
          <w:lang w:val="en-GB"/>
        </w:rPr>
        <w:t xml:space="preserve"> a </w:t>
      </w:r>
      <w:proofErr w:type="spellStart"/>
      <w:r w:rsidRPr="009A010C">
        <w:rPr>
          <w:rFonts w:asciiTheme="minorHAnsi" w:hAnsiTheme="minorHAnsi" w:cstheme="minorHAnsi"/>
          <w:i/>
          <w:iCs/>
          <w:sz w:val="24"/>
          <w:szCs w:val="24"/>
          <w:lang w:val="en-GB"/>
        </w:rPr>
        <w:t>punctajului</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aferent</w:t>
      </w:r>
      <w:proofErr w:type="spellEnd"/>
      <w:r w:rsidRPr="009A010C">
        <w:rPr>
          <w:rFonts w:asciiTheme="minorHAnsi" w:hAnsiTheme="minorHAnsi" w:cstheme="minorHAnsi"/>
          <w:i/>
          <w:iCs/>
          <w:sz w:val="24"/>
          <w:szCs w:val="24"/>
          <w:lang w:val="en-GB"/>
        </w:rPr>
        <w:t xml:space="preserve"> </w:t>
      </w:r>
      <w:proofErr w:type="spellStart"/>
      <w:r w:rsidRPr="009A010C">
        <w:rPr>
          <w:rFonts w:asciiTheme="minorHAnsi" w:hAnsiTheme="minorHAnsi" w:cstheme="minorHAnsi"/>
          <w:i/>
          <w:iCs/>
          <w:sz w:val="24"/>
          <w:szCs w:val="24"/>
          <w:lang w:val="en-GB"/>
        </w:rPr>
        <w:t>acesteia</w:t>
      </w:r>
      <w:proofErr w:type="spellEnd"/>
      <w:r w:rsidRPr="009A010C">
        <w:rPr>
          <w:rFonts w:asciiTheme="minorHAnsi" w:hAnsiTheme="minorHAnsi" w:cstheme="minorHAnsi"/>
          <w:i/>
          <w:iCs/>
          <w:sz w:val="24"/>
          <w:szCs w:val="24"/>
          <w:lang w:val="en-GB"/>
        </w:rPr>
        <w:t>.</w:t>
      </w:r>
    </w:p>
    <w:p w14:paraId="18648A73" w14:textId="77777777" w:rsidR="00E00485" w:rsidRPr="009A010C" w:rsidRDefault="00E00485" w:rsidP="00E00485">
      <w:pPr>
        <w:spacing w:before="0" w:after="0" w:line="259" w:lineRule="auto"/>
        <w:jc w:val="both"/>
        <w:rPr>
          <w:rFonts w:asciiTheme="minorHAnsi" w:hAnsiTheme="minorHAnsi" w:cstheme="minorHAnsi"/>
          <w:sz w:val="24"/>
          <w:szCs w:val="24"/>
          <w:lang w:val="en-GB"/>
        </w:rPr>
      </w:pPr>
    </w:p>
    <w:p w14:paraId="64201705" w14:textId="77777777" w:rsidR="00E00485" w:rsidRPr="009A010C" w:rsidRDefault="00E00485" w:rsidP="00E00485">
      <w:pPr>
        <w:numPr>
          <w:ilvl w:val="1"/>
          <w:numId w:val="23"/>
        </w:numPr>
        <w:spacing w:before="0" w:after="0" w:line="259" w:lineRule="auto"/>
        <w:jc w:val="both"/>
        <w:rPr>
          <w:rFonts w:asciiTheme="minorHAnsi" w:hAnsiTheme="minorHAnsi" w:cstheme="minorHAnsi"/>
          <w:b/>
          <w:bCs/>
          <w:sz w:val="24"/>
          <w:szCs w:val="24"/>
          <w:lang w:val="en-GB"/>
        </w:rPr>
      </w:pPr>
      <w:r w:rsidRPr="009A010C">
        <w:rPr>
          <w:rFonts w:asciiTheme="minorHAnsi" w:hAnsiTheme="minorHAnsi" w:cstheme="minorHAnsi"/>
          <w:b/>
          <w:bCs/>
          <w:sz w:val="24"/>
          <w:szCs w:val="24"/>
          <w:lang w:val="en-GB"/>
        </w:rPr>
        <w:t xml:space="preserve">a </w:t>
      </w:r>
      <w:proofErr w:type="spellStart"/>
      <w:r w:rsidRPr="009A010C">
        <w:rPr>
          <w:rFonts w:asciiTheme="minorHAnsi" w:hAnsiTheme="minorHAnsi" w:cstheme="minorHAnsi"/>
          <w:b/>
          <w:bCs/>
          <w:sz w:val="24"/>
          <w:szCs w:val="24"/>
          <w:lang w:val="en-GB"/>
        </w:rPr>
        <w:t>Eficiența</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costurilor</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proiectului</w:t>
      </w:r>
      <w:proofErr w:type="spellEnd"/>
      <w:r w:rsidRPr="009A010C">
        <w:rPr>
          <w:rFonts w:asciiTheme="minorHAnsi" w:hAnsiTheme="minorHAnsi" w:cstheme="minorHAnsi"/>
          <w:b/>
          <w:bCs/>
          <w:sz w:val="24"/>
          <w:szCs w:val="24"/>
          <w:lang w:val="en-GB"/>
        </w:rPr>
        <w:t xml:space="preserve"> – maxim 10 </w:t>
      </w:r>
      <w:proofErr w:type="spellStart"/>
      <w:r w:rsidRPr="009A010C">
        <w:rPr>
          <w:rFonts w:asciiTheme="minorHAnsi" w:hAnsiTheme="minorHAnsi" w:cstheme="minorHAnsi"/>
          <w:b/>
          <w:bCs/>
          <w:sz w:val="24"/>
          <w:szCs w:val="24"/>
          <w:lang w:val="en-GB"/>
        </w:rPr>
        <w:t>puncte</w:t>
      </w:r>
      <w:proofErr w:type="spellEnd"/>
    </w:p>
    <w:p w14:paraId="3E201254" w14:textId="77777777" w:rsidR="00E00485" w:rsidRPr="009A010C" w:rsidRDefault="00E00485" w:rsidP="00E00485">
      <w:pPr>
        <w:spacing w:before="0" w:after="0" w:line="259"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a. </w:t>
      </w:r>
      <w:proofErr w:type="spellStart"/>
      <w:r w:rsidRPr="009A010C">
        <w:rPr>
          <w:rFonts w:asciiTheme="minorHAnsi" w:hAnsiTheme="minorHAnsi" w:cstheme="minorHAnsi"/>
          <w:bCs/>
          <w:sz w:val="24"/>
          <w:szCs w:val="24"/>
          <w:lang w:val="fr-FR"/>
        </w:rPr>
        <w:t>Costul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investitiei</w:t>
      </w:r>
      <w:proofErr w:type="spellEnd"/>
      <w:r w:rsidRPr="009A010C">
        <w:rPr>
          <w:rFonts w:asciiTheme="minorHAnsi" w:hAnsiTheme="minorHAnsi" w:cstheme="minorHAnsi"/>
          <w:bCs/>
          <w:sz w:val="24"/>
          <w:szCs w:val="24"/>
          <w:lang w:val="fr-FR"/>
        </w:rPr>
        <w:t xml:space="preserve"> se </w:t>
      </w:r>
      <w:proofErr w:type="spellStart"/>
      <w:r w:rsidRPr="009A010C">
        <w:rPr>
          <w:rFonts w:asciiTheme="minorHAnsi" w:hAnsiTheme="minorHAnsi" w:cstheme="minorHAnsi"/>
          <w:bCs/>
          <w:sz w:val="24"/>
          <w:szCs w:val="24"/>
          <w:lang w:val="fr-FR"/>
        </w:rPr>
        <w:t>situează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sub</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costul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mediu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istoric</w:t>
      </w:r>
      <w:proofErr w:type="spellEnd"/>
      <w:r w:rsidRPr="009A010C">
        <w:rPr>
          <w:rFonts w:asciiTheme="minorHAnsi" w:hAnsiTheme="minorHAnsi" w:cstheme="minorHAnsi"/>
          <w:bCs/>
          <w:sz w:val="24"/>
          <w:szCs w:val="24"/>
          <w:lang w:val="fr-FR"/>
        </w:rPr>
        <w:t>) de 11.800 lei/</w:t>
      </w:r>
      <w:proofErr w:type="spellStart"/>
      <w:r w:rsidRPr="009A010C">
        <w:rPr>
          <w:rFonts w:asciiTheme="minorHAnsi" w:hAnsiTheme="minorHAnsi" w:cstheme="minorHAnsi"/>
          <w:bCs/>
          <w:sz w:val="24"/>
          <w:szCs w:val="24"/>
          <w:lang w:val="fr-FR"/>
        </w:rPr>
        <w:t>mp</w:t>
      </w:r>
      <w:proofErr w:type="spellEnd"/>
      <w:r w:rsidRPr="009A010C">
        <w:rPr>
          <w:rFonts w:asciiTheme="minorHAnsi" w:hAnsiTheme="minorHAnsi" w:cstheme="minorHAnsi"/>
          <w:bCs/>
          <w:sz w:val="24"/>
          <w:szCs w:val="24"/>
          <w:lang w:val="fr-FR"/>
        </w:rPr>
        <w:t xml:space="preserve"> – 10 </w:t>
      </w:r>
      <w:proofErr w:type="spellStart"/>
      <w:r w:rsidRPr="009A010C">
        <w:rPr>
          <w:rFonts w:asciiTheme="minorHAnsi" w:hAnsiTheme="minorHAnsi" w:cstheme="minorHAnsi"/>
          <w:bCs/>
          <w:sz w:val="24"/>
          <w:szCs w:val="24"/>
          <w:lang w:val="fr-FR"/>
        </w:rPr>
        <w:t>puncte</w:t>
      </w:r>
      <w:proofErr w:type="spellEnd"/>
    </w:p>
    <w:p w14:paraId="6F6BEF7D" w14:textId="77777777" w:rsidR="00E00485" w:rsidRPr="009A010C" w:rsidRDefault="00E00485" w:rsidP="00E00485">
      <w:pPr>
        <w:spacing w:before="0" w:after="0" w:line="259"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b. </w:t>
      </w:r>
      <w:proofErr w:type="spellStart"/>
      <w:r w:rsidRPr="009A010C">
        <w:rPr>
          <w:rFonts w:asciiTheme="minorHAnsi" w:hAnsiTheme="minorHAnsi" w:cstheme="minorHAnsi"/>
          <w:bCs/>
          <w:sz w:val="24"/>
          <w:szCs w:val="24"/>
          <w:lang w:val="fr-FR"/>
        </w:rPr>
        <w:t>Costul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investitiei</w:t>
      </w:r>
      <w:proofErr w:type="spellEnd"/>
      <w:r w:rsidRPr="009A010C">
        <w:rPr>
          <w:rFonts w:asciiTheme="minorHAnsi" w:hAnsiTheme="minorHAnsi" w:cstheme="minorHAnsi"/>
          <w:bCs/>
          <w:sz w:val="24"/>
          <w:szCs w:val="24"/>
          <w:lang w:val="fr-FR"/>
        </w:rPr>
        <w:t xml:space="preserve"> se </w:t>
      </w:r>
      <w:proofErr w:type="spellStart"/>
      <w:r w:rsidRPr="009A010C">
        <w:rPr>
          <w:rFonts w:asciiTheme="minorHAnsi" w:hAnsiTheme="minorHAnsi" w:cstheme="minorHAnsi"/>
          <w:bCs/>
          <w:sz w:val="24"/>
          <w:szCs w:val="24"/>
          <w:lang w:val="fr-FR"/>
        </w:rPr>
        <w:t>situează</w:t>
      </w:r>
      <w:proofErr w:type="spellEnd"/>
      <w:r w:rsidRPr="009A010C">
        <w:rPr>
          <w:rFonts w:asciiTheme="minorHAnsi" w:hAnsiTheme="minorHAnsi" w:cstheme="minorHAnsi"/>
          <w:bCs/>
          <w:sz w:val="24"/>
          <w:szCs w:val="24"/>
          <w:lang w:val="fr-FR"/>
        </w:rPr>
        <w:t xml:space="preserve"> peste </w:t>
      </w:r>
      <w:proofErr w:type="spellStart"/>
      <w:r w:rsidRPr="009A010C">
        <w:rPr>
          <w:rFonts w:asciiTheme="minorHAnsi" w:hAnsiTheme="minorHAnsi" w:cstheme="minorHAnsi"/>
          <w:bCs/>
          <w:sz w:val="24"/>
          <w:szCs w:val="24"/>
          <w:lang w:val="fr-FR"/>
        </w:rPr>
        <w:t>costul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mediu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istoric</w:t>
      </w:r>
      <w:proofErr w:type="spellEnd"/>
      <w:r w:rsidRPr="009A010C">
        <w:rPr>
          <w:rFonts w:asciiTheme="minorHAnsi" w:hAnsiTheme="minorHAnsi" w:cstheme="minorHAnsi"/>
          <w:bCs/>
          <w:sz w:val="24"/>
          <w:szCs w:val="24"/>
          <w:lang w:val="fr-FR"/>
        </w:rPr>
        <w:t>) de 11.800 lei/</w:t>
      </w:r>
      <w:proofErr w:type="spellStart"/>
      <w:r w:rsidRPr="009A010C">
        <w:rPr>
          <w:rFonts w:asciiTheme="minorHAnsi" w:hAnsiTheme="minorHAnsi" w:cstheme="minorHAnsi"/>
          <w:bCs/>
          <w:sz w:val="24"/>
          <w:szCs w:val="24"/>
          <w:lang w:val="fr-FR"/>
        </w:rPr>
        <w:t>mp</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pana la 10% (</w:t>
      </w:r>
      <w:proofErr w:type="spellStart"/>
      <w:r w:rsidRPr="009A010C">
        <w:rPr>
          <w:rFonts w:asciiTheme="minorHAnsi" w:hAnsiTheme="minorHAnsi" w:cstheme="minorHAnsi"/>
          <w:bCs/>
          <w:sz w:val="24"/>
          <w:szCs w:val="24"/>
          <w:lang w:val="fr-FR"/>
        </w:rPr>
        <w:t>inclusiv</w:t>
      </w:r>
      <w:proofErr w:type="spellEnd"/>
      <w:r w:rsidRPr="009A010C">
        <w:rPr>
          <w:rFonts w:asciiTheme="minorHAnsi" w:hAnsiTheme="minorHAnsi" w:cstheme="minorHAnsi"/>
          <w:bCs/>
          <w:sz w:val="24"/>
          <w:szCs w:val="24"/>
          <w:lang w:val="fr-FR"/>
        </w:rPr>
        <w:t xml:space="preserve">) – 3 </w:t>
      </w:r>
      <w:proofErr w:type="spellStart"/>
      <w:r w:rsidRPr="009A010C">
        <w:rPr>
          <w:rFonts w:asciiTheme="minorHAnsi" w:hAnsiTheme="minorHAnsi" w:cstheme="minorHAnsi"/>
          <w:bCs/>
          <w:sz w:val="24"/>
          <w:szCs w:val="24"/>
          <w:lang w:val="fr-FR"/>
        </w:rPr>
        <w:t>puncte</w:t>
      </w:r>
      <w:proofErr w:type="spellEnd"/>
    </w:p>
    <w:p w14:paraId="1ACF797C" w14:textId="77777777" w:rsidR="00E00485" w:rsidRPr="009A010C" w:rsidRDefault="00E00485" w:rsidP="00E00485">
      <w:pPr>
        <w:spacing w:before="0" w:after="0" w:line="259"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c. </w:t>
      </w:r>
      <w:proofErr w:type="spellStart"/>
      <w:r w:rsidRPr="009A010C">
        <w:rPr>
          <w:rFonts w:asciiTheme="minorHAnsi" w:hAnsiTheme="minorHAnsi" w:cstheme="minorHAnsi"/>
          <w:bCs/>
          <w:sz w:val="24"/>
          <w:szCs w:val="24"/>
          <w:lang w:val="fr-FR"/>
        </w:rPr>
        <w:t>Costul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investitiei</w:t>
      </w:r>
      <w:proofErr w:type="spellEnd"/>
      <w:r w:rsidRPr="009A010C">
        <w:rPr>
          <w:rFonts w:asciiTheme="minorHAnsi" w:hAnsiTheme="minorHAnsi" w:cstheme="minorHAnsi"/>
          <w:bCs/>
          <w:sz w:val="24"/>
          <w:szCs w:val="24"/>
          <w:lang w:val="fr-FR"/>
        </w:rPr>
        <w:t xml:space="preserve"> se </w:t>
      </w:r>
      <w:proofErr w:type="spellStart"/>
      <w:r w:rsidRPr="009A010C">
        <w:rPr>
          <w:rFonts w:asciiTheme="minorHAnsi" w:hAnsiTheme="minorHAnsi" w:cstheme="minorHAnsi"/>
          <w:bCs/>
          <w:sz w:val="24"/>
          <w:szCs w:val="24"/>
          <w:lang w:val="fr-FR"/>
        </w:rPr>
        <w:t>situează</w:t>
      </w:r>
      <w:proofErr w:type="spellEnd"/>
      <w:r w:rsidRPr="009A010C">
        <w:rPr>
          <w:rFonts w:asciiTheme="minorHAnsi" w:hAnsiTheme="minorHAnsi" w:cstheme="minorHAnsi"/>
          <w:bCs/>
          <w:sz w:val="24"/>
          <w:szCs w:val="24"/>
          <w:lang w:val="fr-FR"/>
        </w:rPr>
        <w:t xml:space="preserve"> peste </w:t>
      </w:r>
      <w:proofErr w:type="spellStart"/>
      <w:r w:rsidRPr="009A010C">
        <w:rPr>
          <w:rFonts w:asciiTheme="minorHAnsi" w:hAnsiTheme="minorHAnsi" w:cstheme="minorHAnsi"/>
          <w:bCs/>
          <w:sz w:val="24"/>
          <w:szCs w:val="24"/>
          <w:lang w:val="fr-FR"/>
        </w:rPr>
        <w:t>costul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mediu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istoric</w:t>
      </w:r>
      <w:proofErr w:type="spellEnd"/>
      <w:r w:rsidRPr="009A010C">
        <w:rPr>
          <w:rFonts w:asciiTheme="minorHAnsi" w:hAnsiTheme="minorHAnsi" w:cstheme="minorHAnsi"/>
          <w:bCs/>
          <w:sz w:val="24"/>
          <w:szCs w:val="24"/>
          <w:lang w:val="fr-FR"/>
        </w:rPr>
        <w:t>) de 11.800 lei/</w:t>
      </w:r>
      <w:proofErr w:type="spellStart"/>
      <w:r w:rsidRPr="009A010C">
        <w:rPr>
          <w:rFonts w:asciiTheme="minorHAnsi" w:hAnsiTheme="minorHAnsi" w:cstheme="minorHAnsi"/>
          <w:bCs/>
          <w:sz w:val="24"/>
          <w:szCs w:val="24"/>
          <w:lang w:val="fr-FR"/>
        </w:rPr>
        <w:t>mp</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peste 10% – 0 </w:t>
      </w:r>
      <w:proofErr w:type="spellStart"/>
      <w:r w:rsidRPr="009A010C">
        <w:rPr>
          <w:rFonts w:asciiTheme="minorHAnsi" w:hAnsiTheme="minorHAnsi" w:cstheme="minorHAnsi"/>
          <w:bCs/>
          <w:sz w:val="24"/>
          <w:szCs w:val="24"/>
          <w:lang w:val="fr-FR"/>
        </w:rPr>
        <w:t>puncte</w:t>
      </w:r>
      <w:proofErr w:type="spellEnd"/>
    </w:p>
    <w:p w14:paraId="24745341" w14:textId="77777777" w:rsidR="00E00485" w:rsidRPr="009A010C" w:rsidRDefault="00E00485" w:rsidP="00E00485">
      <w:pPr>
        <w:spacing w:before="0" w:after="0" w:line="259" w:lineRule="auto"/>
        <w:jc w:val="both"/>
        <w:rPr>
          <w:rFonts w:asciiTheme="minorHAnsi" w:hAnsiTheme="minorHAnsi" w:cstheme="minorHAnsi"/>
          <w:bCs/>
          <w:sz w:val="24"/>
          <w:szCs w:val="24"/>
          <w:lang w:val="en-GB"/>
        </w:rPr>
      </w:pPr>
      <w:proofErr w:type="spellStart"/>
      <w:r w:rsidRPr="009A010C">
        <w:rPr>
          <w:rFonts w:asciiTheme="minorHAnsi" w:hAnsiTheme="minorHAnsi" w:cstheme="minorHAnsi"/>
          <w:bCs/>
          <w:i/>
          <w:iCs/>
          <w:sz w:val="24"/>
          <w:szCs w:val="24"/>
          <w:lang w:val="en-GB"/>
        </w:rPr>
        <w:t>Punctarea</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subcriteriului</w:t>
      </w:r>
      <w:proofErr w:type="spellEnd"/>
      <w:r w:rsidRPr="009A010C">
        <w:rPr>
          <w:rFonts w:asciiTheme="minorHAnsi" w:hAnsiTheme="minorHAnsi" w:cstheme="minorHAnsi"/>
          <w:bCs/>
          <w:i/>
          <w:iCs/>
          <w:sz w:val="24"/>
          <w:szCs w:val="24"/>
          <w:lang w:val="en-GB"/>
        </w:rPr>
        <w:t xml:space="preserve"> se face </w:t>
      </w:r>
      <w:proofErr w:type="spellStart"/>
      <w:r w:rsidRPr="009A010C">
        <w:rPr>
          <w:rFonts w:asciiTheme="minorHAnsi" w:hAnsiTheme="minorHAnsi" w:cstheme="minorHAnsi"/>
          <w:bCs/>
          <w:i/>
          <w:iCs/>
          <w:sz w:val="24"/>
          <w:szCs w:val="24"/>
          <w:lang w:val="en-GB"/>
        </w:rPr>
        <w:t>prin</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selectarea</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unei</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singure</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optiuni</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și</w:t>
      </w:r>
      <w:proofErr w:type="spellEnd"/>
      <w:r w:rsidRPr="009A010C">
        <w:rPr>
          <w:rFonts w:asciiTheme="minorHAnsi" w:hAnsiTheme="minorHAnsi" w:cstheme="minorHAnsi"/>
          <w:bCs/>
          <w:i/>
          <w:iCs/>
          <w:sz w:val="24"/>
          <w:szCs w:val="24"/>
          <w:lang w:val="en-GB"/>
        </w:rPr>
        <w:t xml:space="preserve"> a </w:t>
      </w:r>
      <w:proofErr w:type="spellStart"/>
      <w:r w:rsidRPr="009A010C">
        <w:rPr>
          <w:rFonts w:asciiTheme="minorHAnsi" w:hAnsiTheme="minorHAnsi" w:cstheme="minorHAnsi"/>
          <w:bCs/>
          <w:i/>
          <w:iCs/>
          <w:sz w:val="24"/>
          <w:szCs w:val="24"/>
          <w:lang w:val="en-GB"/>
        </w:rPr>
        <w:t>punctajului</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aferent</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acesteia</w:t>
      </w:r>
      <w:proofErr w:type="spellEnd"/>
      <w:r w:rsidRPr="009A010C">
        <w:rPr>
          <w:rFonts w:asciiTheme="minorHAnsi" w:hAnsiTheme="minorHAnsi" w:cstheme="minorHAnsi"/>
          <w:bCs/>
          <w:sz w:val="24"/>
          <w:szCs w:val="24"/>
          <w:lang w:val="en-GB"/>
        </w:rPr>
        <w:t>.</w:t>
      </w:r>
    </w:p>
    <w:p w14:paraId="1DAAA9D9" w14:textId="2AEB6614" w:rsidR="00E00485" w:rsidRPr="009A010C" w:rsidRDefault="00E00485" w:rsidP="00E00485">
      <w:pPr>
        <w:spacing w:before="0" w:after="0" w:line="259" w:lineRule="auto"/>
        <w:jc w:val="both"/>
        <w:rPr>
          <w:rFonts w:asciiTheme="minorHAnsi" w:hAnsiTheme="minorHAnsi" w:cstheme="minorHAnsi"/>
          <w:b/>
          <w:bCs/>
          <w:sz w:val="24"/>
          <w:szCs w:val="24"/>
          <w:lang w:val="en-GB"/>
        </w:rPr>
      </w:pPr>
    </w:p>
    <w:p w14:paraId="23B7DF94" w14:textId="278E5726" w:rsidR="00A059E9" w:rsidRPr="009A010C" w:rsidRDefault="00A059E9" w:rsidP="00E00485">
      <w:pPr>
        <w:spacing w:before="0" w:after="0" w:line="259" w:lineRule="auto"/>
        <w:jc w:val="both"/>
        <w:rPr>
          <w:rFonts w:asciiTheme="minorHAnsi" w:hAnsiTheme="minorHAnsi" w:cstheme="minorHAnsi"/>
          <w:b/>
          <w:bCs/>
          <w:sz w:val="24"/>
          <w:szCs w:val="24"/>
          <w:lang w:val="en-GB"/>
        </w:rPr>
      </w:pPr>
      <w:proofErr w:type="spellStart"/>
      <w:r w:rsidRPr="009A010C">
        <w:rPr>
          <w:rFonts w:asciiTheme="minorHAnsi" w:hAnsiTheme="minorHAnsi" w:cstheme="minorHAnsi"/>
          <w:b/>
          <w:bCs/>
          <w:sz w:val="24"/>
          <w:szCs w:val="24"/>
          <w:lang w:val="en-GB"/>
        </w:rPr>
        <w:t>sau</w:t>
      </w:r>
      <w:proofErr w:type="spellEnd"/>
    </w:p>
    <w:p w14:paraId="3742BD61" w14:textId="77777777" w:rsidR="00E00485" w:rsidRPr="009A010C" w:rsidRDefault="00E00485" w:rsidP="00ED57FC">
      <w:pPr>
        <w:numPr>
          <w:ilvl w:val="1"/>
          <w:numId w:val="58"/>
        </w:numPr>
        <w:spacing w:before="0" w:after="0" w:line="259" w:lineRule="auto"/>
        <w:contextualSpacing/>
        <w:jc w:val="both"/>
        <w:rPr>
          <w:rFonts w:asciiTheme="minorHAnsi" w:hAnsiTheme="minorHAnsi" w:cstheme="minorHAnsi"/>
          <w:b/>
          <w:bCs/>
          <w:sz w:val="24"/>
          <w:szCs w:val="24"/>
          <w:lang w:val="en-GB"/>
        </w:rPr>
      </w:pPr>
      <w:r w:rsidRPr="009A010C">
        <w:rPr>
          <w:rFonts w:asciiTheme="minorHAnsi" w:hAnsiTheme="minorHAnsi" w:cstheme="minorHAnsi"/>
          <w:b/>
          <w:bCs/>
          <w:sz w:val="24"/>
          <w:szCs w:val="24"/>
          <w:lang w:val="en-GB"/>
        </w:rPr>
        <w:t xml:space="preserve">b </w:t>
      </w:r>
      <w:proofErr w:type="spellStart"/>
      <w:r w:rsidRPr="009A010C">
        <w:rPr>
          <w:rFonts w:asciiTheme="minorHAnsi" w:hAnsiTheme="minorHAnsi" w:cstheme="minorHAnsi"/>
          <w:b/>
          <w:bCs/>
          <w:sz w:val="24"/>
          <w:szCs w:val="24"/>
          <w:lang w:val="en-GB"/>
        </w:rPr>
        <w:t>Eficiența</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costurilor</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proiectului</w:t>
      </w:r>
      <w:proofErr w:type="spellEnd"/>
      <w:r w:rsidRPr="009A010C">
        <w:rPr>
          <w:rFonts w:asciiTheme="minorHAnsi" w:hAnsiTheme="minorHAnsi" w:cstheme="minorHAnsi"/>
          <w:b/>
          <w:bCs/>
          <w:sz w:val="24"/>
          <w:szCs w:val="24"/>
          <w:lang w:val="en-GB"/>
        </w:rPr>
        <w:t xml:space="preserve"> – maxim 10 </w:t>
      </w:r>
      <w:proofErr w:type="spellStart"/>
      <w:r w:rsidRPr="009A010C">
        <w:rPr>
          <w:rFonts w:asciiTheme="minorHAnsi" w:hAnsiTheme="minorHAnsi" w:cstheme="minorHAnsi"/>
          <w:b/>
          <w:bCs/>
          <w:sz w:val="24"/>
          <w:szCs w:val="24"/>
          <w:lang w:val="en-GB"/>
        </w:rPr>
        <w:t>puncte</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doar</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pentru</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localitățile</w:t>
      </w:r>
      <w:proofErr w:type="spellEnd"/>
      <w:r w:rsidRPr="009A010C">
        <w:rPr>
          <w:rFonts w:asciiTheme="minorHAnsi" w:hAnsiTheme="minorHAnsi" w:cstheme="minorHAnsi"/>
          <w:b/>
          <w:bCs/>
          <w:sz w:val="24"/>
          <w:szCs w:val="24"/>
          <w:lang w:val="en-GB"/>
        </w:rPr>
        <w:t xml:space="preserve"> cu </w:t>
      </w:r>
      <w:proofErr w:type="spellStart"/>
      <w:r w:rsidRPr="009A010C">
        <w:rPr>
          <w:rFonts w:asciiTheme="minorHAnsi" w:hAnsiTheme="minorHAnsi" w:cstheme="minorHAnsi"/>
          <w:b/>
          <w:bCs/>
          <w:sz w:val="24"/>
          <w:szCs w:val="24"/>
          <w:lang w:val="en-GB"/>
        </w:rPr>
        <w:t>acces</w:t>
      </w:r>
      <w:proofErr w:type="spellEnd"/>
      <w:r w:rsidRPr="009A010C">
        <w:rPr>
          <w:rFonts w:asciiTheme="minorHAnsi" w:hAnsiTheme="minorHAnsi" w:cstheme="minorHAnsi"/>
          <w:b/>
          <w:bCs/>
          <w:sz w:val="24"/>
          <w:szCs w:val="24"/>
          <w:lang w:val="en-GB"/>
        </w:rPr>
        <w:t xml:space="preserve"> pe </w:t>
      </w:r>
      <w:proofErr w:type="spellStart"/>
      <w:r w:rsidRPr="009A010C">
        <w:rPr>
          <w:rFonts w:asciiTheme="minorHAnsi" w:hAnsiTheme="minorHAnsi" w:cstheme="minorHAnsi"/>
          <w:b/>
          <w:bCs/>
          <w:sz w:val="24"/>
          <w:szCs w:val="24"/>
          <w:lang w:val="en-GB"/>
        </w:rPr>
        <w:t>apă</w:t>
      </w:r>
      <w:proofErr w:type="spellEnd"/>
      <w:r w:rsidRPr="009A010C">
        <w:rPr>
          <w:rFonts w:asciiTheme="minorHAnsi" w:hAnsiTheme="minorHAnsi" w:cstheme="minorHAnsi"/>
          <w:b/>
          <w:bCs/>
          <w:sz w:val="24"/>
          <w:szCs w:val="24"/>
          <w:lang w:val="en-GB"/>
        </w:rPr>
        <w:t>)</w:t>
      </w:r>
    </w:p>
    <w:p w14:paraId="1667FA06" w14:textId="77777777" w:rsidR="00E00485" w:rsidRPr="009A010C" w:rsidRDefault="00E00485" w:rsidP="00E00485">
      <w:pPr>
        <w:spacing w:before="0" w:after="0" w:line="259"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a. </w:t>
      </w:r>
      <w:proofErr w:type="spellStart"/>
      <w:r w:rsidRPr="009A010C">
        <w:rPr>
          <w:rFonts w:asciiTheme="minorHAnsi" w:hAnsiTheme="minorHAnsi" w:cstheme="minorHAnsi"/>
          <w:bCs/>
          <w:sz w:val="24"/>
          <w:szCs w:val="24"/>
          <w:lang w:val="fr-FR"/>
        </w:rPr>
        <w:t>Costul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investitiei</w:t>
      </w:r>
      <w:proofErr w:type="spellEnd"/>
      <w:r w:rsidRPr="009A010C">
        <w:rPr>
          <w:rFonts w:asciiTheme="minorHAnsi" w:hAnsiTheme="minorHAnsi" w:cstheme="minorHAnsi"/>
          <w:bCs/>
          <w:sz w:val="24"/>
          <w:szCs w:val="24"/>
          <w:lang w:val="fr-FR"/>
        </w:rPr>
        <w:t xml:space="preserve"> se </w:t>
      </w:r>
      <w:proofErr w:type="spellStart"/>
      <w:r w:rsidRPr="009A010C">
        <w:rPr>
          <w:rFonts w:asciiTheme="minorHAnsi" w:hAnsiTheme="minorHAnsi" w:cstheme="minorHAnsi"/>
          <w:bCs/>
          <w:sz w:val="24"/>
          <w:szCs w:val="24"/>
          <w:lang w:val="fr-FR"/>
        </w:rPr>
        <w:t>situează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sub</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costul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mediu</w:t>
      </w:r>
      <w:proofErr w:type="spellEnd"/>
      <w:r w:rsidRPr="009A010C">
        <w:rPr>
          <w:rFonts w:asciiTheme="minorHAnsi" w:hAnsiTheme="minorHAnsi" w:cstheme="minorHAnsi"/>
          <w:bCs/>
          <w:sz w:val="24"/>
          <w:szCs w:val="24"/>
          <w:lang w:val="fr-FR"/>
        </w:rPr>
        <w:t xml:space="preserve"> de 13.600 lei/</w:t>
      </w:r>
      <w:proofErr w:type="spellStart"/>
      <w:r w:rsidRPr="009A010C">
        <w:rPr>
          <w:rFonts w:asciiTheme="minorHAnsi" w:hAnsiTheme="minorHAnsi" w:cstheme="minorHAnsi"/>
          <w:bCs/>
          <w:sz w:val="24"/>
          <w:szCs w:val="24"/>
          <w:lang w:val="fr-FR"/>
        </w:rPr>
        <w:t>mp</w:t>
      </w:r>
      <w:proofErr w:type="spellEnd"/>
      <w:r w:rsidRPr="009A010C">
        <w:rPr>
          <w:rFonts w:asciiTheme="minorHAnsi" w:hAnsiTheme="minorHAnsi" w:cstheme="minorHAnsi"/>
          <w:bCs/>
          <w:sz w:val="24"/>
          <w:szCs w:val="24"/>
          <w:lang w:val="fr-FR"/>
        </w:rPr>
        <w:t xml:space="preserve"> – 10 </w:t>
      </w:r>
      <w:proofErr w:type="spellStart"/>
      <w:r w:rsidRPr="009A010C">
        <w:rPr>
          <w:rFonts w:asciiTheme="minorHAnsi" w:hAnsiTheme="minorHAnsi" w:cstheme="minorHAnsi"/>
          <w:bCs/>
          <w:sz w:val="24"/>
          <w:szCs w:val="24"/>
          <w:lang w:val="fr-FR"/>
        </w:rPr>
        <w:t>puncte</w:t>
      </w:r>
      <w:proofErr w:type="spellEnd"/>
    </w:p>
    <w:p w14:paraId="2DEF6C1B" w14:textId="77777777" w:rsidR="00E00485" w:rsidRPr="009A010C" w:rsidRDefault="00E00485" w:rsidP="00E00485">
      <w:pPr>
        <w:spacing w:before="0" w:after="0" w:line="259"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b. </w:t>
      </w:r>
      <w:proofErr w:type="spellStart"/>
      <w:r w:rsidRPr="009A010C">
        <w:rPr>
          <w:rFonts w:asciiTheme="minorHAnsi" w:hAnsiTheme="minorHAnsi" w:cstheme="minorHAnsi"/>
          <w:bCs/>
          <w:sz w:val="24"/>
          <w:szCs w:val="24"/>
          <w:lang w:val="fr-FR"/>
        </w:rPr>
        <w:t>Costul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investitiei</w:t>
      </w:r>
      <w:proofErr w:type="spellEnd"/>
      <w:r w:rsidRPr="009A010C">
        <w:rPr>
          <w:rFonts w:asciiTheme="minorHAnsi" w:hAnsiTheme="minorHAnsi" w:cstheme="minorHAnsi"/>
          <w:bCs/>
          <w:sz w:val="24"/>
          <w:szCs w:val="24"/>
          <w:lang w:val="fr-FR"/>
        </w:rPr>
        <w:t xml:space="preserve"> se </w:t>
      </w:r>
      <w:proofErr w:type="spellStart"/>
      <w:r w:rsidRPr="009A010C">
        <w:rPr>
          <w:rFonts w:asciiTheme="minorHAnsi" w:hAnsiTheme="minorHAnsi" w:cstheme="minorHAnsi"/>
          <w:bCs/>
          <w:sz w:val="24"/>
          <w:szCs w:val="24"/>
          <w:lang w:val="fr-FR"/>
        </w:rPr>
        <w:t>situează</w:t>
      </w:r>
      <w:proofErr w:type="spellEnd"/>
      <w:r w:rsidRPr="009A010C">
        <w:rPr>
          <w:rFonts w:asciiTheme="minorHAnsi" w:hAnsiTheme="minorHAnsi" w:cstheme="minorHAnsi"/>
          <w:bCs/>
          <w:sz w:val="24"/>
          <w:szCs w:val="24"/>
          <w:lang w:val="fr-FR"/>
        </w:rPr>
        <w:t xml:space="preserve"> peste </w:t>
      </w:r>
      <w:proofErr w:type="spellStart"/>
      <w:r w:rsidRPr="009A010C">
        <w:rPr>
          <w:rFonts w:asciiTheme="minorHAnsi" w:hAnsiTheme="minorHAnsi" w:cstheme="minorHAnsi"/>
          <w:bCs/>
          <w:sz w:val="24"/>
          <w:szCs w:val="24"/>
          <w:lang w:val="fr-FR"/>
        </w:rPr>
        <w:t>costul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mediu</w:t>
      </w:r>
      <w:proofErr w:type="spellEnd"/>
      <w:r w:rsidRPr="009A010C">
        <w:rPr>
          <w:rFonts w:asciiTheme="minorHAnsi" w:hAnsiTheme="minorHAnsi" w:cstheme="minorHAnsi"/>
          <w:bCs/>
          <w:sz w:val="24"/>
          <w:szCs w:val="24"/>
          <w:lang w:val="fr-FR"/>
        </w:rPr>
        <w:t xml:space="preserve"> de 13.600 lei/</w:t>
      </w:r>
      <w:proofErr w:type="spellStart"/>
      <w:r w:rsidRPr="009A010C">
        <w:rPr>
          <w:rFonts w:asciiTheme="minorHAnsi" w:hAnsiTheme="minorHAnsi" w:cstheme="minorHAnsi"/>
          <w:bCs/>
          <w:sz w:val="24"/>
          <w:szCs w:val="24"/>
          <w:lang w:val="fr-FR"/>
        </w:rPr>
        <w:t>mp</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pana la 10% (</w:t>
      </w:r>
      <w:proofErr w:type="spellStart"/>
      <w:r w:rsidRPr="009A010C">
        <w:rPr>
          <w:rFonts w:asciiTheme="minorHAnsi" w:hAnsiTheme="minorHAnsi" w:cstheme="minorHAnsi"/>
          <w:bCs/>
          <w:sz w:val="24"/>
          <w:szCs w:val="24"/>
          <w:lang w:val="fr-FR"/>
        </w:rPr>
        <w:t>inclusiv</w:t>
      </w:r>
      <w:proofErr w:type="spellEnd"/>
      <w:r w:rsidRPr="009A010C">
        <w:rPr>
          <w:rFonts w:asciiTheme="minorHAnsi" w:hAnsiTheme="minorHAnsi" w:cstheme="minorHAnsi"/>
          <w:bCs/>
          <w:sz w:val="24"/>
          <w:szCs w:val="24"/>
          <w:lang w:val="fr-FR"/>
        </w:rPr>
        <w:t xml:space="preserve">) – 3 </w:t>
      </w:r>
      <w:proofErr w:type="spellStart"/>
      <w:r w:rsidRPr="009A010C">
        <w:rPr>
          <w:rFonts w:asciiTheme="minorHAnsi" w:hAnsiTheme="minorHAnsi" w:cstheme="minorHAnsi"/>
          <w:bCs/>
          <w:sz w:val="24"/>
          <w:szCs w:val="24"/>
          <w:lang w:val="fr-FR"/>
        </w:rPr>
        <w:t>puncte</w:t>
      </w:r>
      <w:proofErr w:type="spellEnd"/>
    </w:p>
    <w:p w14:paraId="55131CED" w14:textId="77777777" w:rsidR="00E00485" w:rsidRPr="009A010C" w:rsidRDefault="00E00485" w:rsidP="00E00485">
      <w:pPr>
        <w:spacing w:before="0" w:after="0" w:line="259"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c. </w:t>
      </w:r>
      <w:proofErr w:type="spellStart"/>
      <w:r w:rsidRPr="009A010C">
        <w:rPr>
          <w:rFonts w:asciiTheme="minorHAnsi" w:hAnsiTheme="minorHAnsi" w:cstheme="minorHAnsi"/>
          <w:bCs/>
          <w:sz w:val="24"/>
          <w:szCs w:val="24"/>
          <w:lang w:val="fr-FR"/>
        </w:rPr>
        <w:t>Costul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investitiei</w:t>
      </w:r>
      <w:proofErr w:type="spellEnd"/>
      <w:r w:rsidRPr="009A010C">
        <w:rPr>
          <w:rFonts w:asciiTheme="minorHAnsi" w:hAnsiTheme="minorHAnsi" w:cstheme="minorHAnsi"/>
          <w:bCs/>
          <w:sz w:val="24"/>
          <w:szCs w:val="24"/>
          <w:lang w:val="fr-FR"/>
        </w:rPr>
        <w:t xml:space="preserve"> se </w:t>
      </w:r>
      <w:proofErr w:type="spellStart"/>
      <w:r w:rsidRPr="009A010C">
        <w:rPr>
          <w:rFonts w:asciiTheme="minorHAnsi" w:hAnsiTheme="minorHAnsi" w:cstheme="minorHAnsi"/>
          <w:bCs/>
          <w:sz w:val="24"/>
          <w:szCs w:val="24"/>
          <w:lang w:val="fr-FR"/>
        </w:rPr>
        <w:t>situează</w:t>
      </w:r>
      <w:proofErr w:type="spellEnd"/>
      <w:r w:rsidRPr="009A010C">
        <w:rPr>
          <w:rFonts w:asciiTheme="minorHAnsi" w:hAnsiTheme="minorHAnsi" w:cstheme="minorHAnsi"/>
          <w:bCs/>
          <w:sz w:val="24"/>
          <w:szCs w:val="24"/>
          <w:lang w:val="fr-FR"/>
        </w:rPr>
        <w:t xml:space="preserve"> peste </w:t>
      </w:r>
      <w:proofErr w:type="spellStart"/>
      <w:r w:rsidRPr="009A010C">
        <w:rPr>
          <w:rFonts w:asciiTheme="minorHAnsi" w:hAnsiTheme="minorHAnsi" w:cstheme="minorHAnsi"/>
          <w:bCs/>
          <w:sz w:val="24"/>
          <w:szCs w:val="24"/>
          <w:lang w:val="fr-FR"/>
        </w:rPr>
        <w:t>costul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mediu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istoric</w:t>
      </w:r>
      <w:proofErr w:type="spellEnd"/>
      <w:r w:rsidRPr="009A010C">
        <w:rPr>
          <w:rFonts w:asciiTheme="minorHAnsi" w:hAnsiTheme="minorHAnsi" w:cstheme="minorHAnsi"/>
          <w:bCs/>
          <w:sz w:val="24"/>
          <w:szCs w:val="24"/>
          <w:lang w:val="fr-FR"/>
        </w:rPr>
        <w:t>) de 13.600 lei/</w:t>
      </w:r>
      <w:proofErr w:type="spellStart"/>
      <w:r w:rsidRPr="009A010C">
        <w:rPr>
          <w:rFonts w:asciiTheme="minorHAnsi" w:hAnsiTheme="minorHAnsi" w:cstheme="minorHAnsi"/>
          <w:bCs/>
          <w:sz w:val="24"/>
          <w:szCs w:val="24"/>
          <w:lang w:val="fr-FR"/>
        </w:rPr>
        <w:t>mp</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peste 10% – 0 </w:t>
      </w:r>
      <w:proofErr w:type="spellStart"/>
      <w:r w:rsidRPr="009A010C">
        <w:rPr>
          <w:rFonts w:asciiTheme="minorHAnsi" w:hAnsiTheme="minorHAnsi" w:cstheme="minorHAnsi"/>
          <w:bCs/>
          <w:sz w:val="24"/>
          <w:szCs w:val="24"/>
          <w:lang w:val="fr-FR"/>
        </w:rPr>
        <w:t>puncte</w:t>
      </w:r>
      <w:proofErr w:type="spellEnd"/>
    </w:p>
    <w:p w14:paraId="5949971F" w14:textId="77777777" w:rsidR="00E00485" w:rsidRPr="009A010C" w:rsidRDefault="00E00485" w:rsidP="00E00485">
      <w:pPr>
        <w:spacing w:before="0" w:after="0" w:line="259" w:lineRule="auto"/>
        <w:jc w:val="both"/>
        <w:rPr>
          <w:rFonts w:asciiTheme="minorHAnsi" w:hAnsiTheme="minorHAnsi" w:cstheme="minorHAnsi"/>
          <w:bCs/>
          <w:sz w:val="24"/>
          <w:szCs w:val="24"/>
          <w:lang w:val="fr-FR"/>
        </w:rPr>
      </w:pPr>
      <w:proofErr w:type="spellStart"/>
      <w:r w:rsidRPr="009A010C">
        <w:rPr>
          <w:rFonts w:asciiTheme="minorHAnsi" w:hAnsiTheme="minorHAnsi" w:cstheme="minorHAnsi"/>
          <w:bCs/>
          <w:i/>
          <w:iCs/>
          <w:sz w:val="24"/>
          <w:szCs w:val="24"/>
          <w:lang w:val="fr-FR"/>
        </w:rPr>
        <w:t>Punctarea</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subcriteriului</w:t>
      </w:r>
      <w:proofErr w:type="spellEnd"/>
      <w:r w:rsidRPr="009A010C">
        <w:rPr>
          <w:rFonts w:asciiTheme="minorHAnsi" w:hAnsiTheme="minorHAnsi" w:cstheme="minorHAnsi"/>
          <w:bCs/>
          <w:i/>
          <w:iCs/>
          <w:sz w:val="24"/>
          <w:szCs w:val="24"/>
          <w:lang w:val="fr-FR"/>
        </w:rPr>
        <w:t xml:space="preserve"> se face </w:t>
      </w:r>
      <w:proofErr w:type="spellStart"/>
      <w:r w:rsidRPr="009A010C">
        <w:rPr>
          <w:rFonts w:asciiTheme="minorHAnsi" w:hAnsiTheme="minorHAnsi" w:cstheme="minorHAnsi"/>
          <w:bCs/>
          <w:i/>
          <w:iCs/>
          <w:sz w:val="24"/>
          <w:szCs w:val="24"/>
          <w:lang w:val="fr-FR"/>
        </w:rPr>
        <w:t>prin</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selectarea</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unei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singure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optiuni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și</w:t>
      </w:r>
      <w:proofErr w:type="spellEnd"/>
      <w:r w:rsidRPr="009A010C">
        <w:rPr>
          <w:rFonts w:asciiTheme="minorHAnsi" w:hAnsiTheme="minorHAnsi" w:cstheme="minorHAnsi"/>
          <w:bCs/>
          <w:i/>
          <w:iCs/>
          <w:sz w:val="24"/>
          <w:szCs w:val="24"/>
          <w:lang w:val="fr-FR"/>
        </w:rPr>
        <w:t xml:space="preserve"> a </w:t>
      </w:r>
      <w:proofErr w:type="spellStart"/>
      <w:r w:rsidRPr="009A010C">
        <w:rPr>
          <w:rFonts w:asciiTheme="minorHAnsi" w:hAnsiTheme="minorHAnsi" w:cstheme="minorHAnsi"/>
          <w:bCs/>
          <w:i/>
          <w:iCs/>
          <w:sz w:val="24"/>
          <w:szCs w:val="24"/>
          <w:lang w:val="fr-FR"/>
        </w:rPr>
        <w:t>punctajului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aferent</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acesteia</w:t>
      </w:r>
      <w:proofErr w:type="spellEnd"/>
      <w:r w:rsidRPr="009A010C">
        <w:rPr>
          <w:rFonts w:asciiTheme="minorHAnsi" w:hAnsiTheme="minorHAnsi" w:cstheme="minorHAnsi"/>
          <w:bCs/>
          <w:sz w:val="24"/>
          <w:szCs w:val="24"/>
          <w:lang w:val="fr-FR"/>
        </w:rPr>
        <w:t>.</w:t>
      </w:r>
    </w:p>
    <w:p w14:paraId="77377718" w14:textId="77777777" w:rsidR="00E00485" w:rsidRPr="009A010C" w:rsidRDefault="00E00485" w:rsidP="00E00485">
      <w:pPr>
        <w:spacing w:before="0" w:after="0" w:line="259" w:lineRule="auto"/>
        <w:jc w:val="both"/>
        <w:rPr>
          <w:rFonts w:asciiTheme="minorHAnsi" w:hAnsiTheme="minorHAnsi" w:cstheme="minorHAnsi"/>
          <w:b/>
          <w:bCs/>
          <w:sz w:val="24"/>
          <w:szCs w:val="24"/>
          <w:lang w:val="fr-FR"/>
        </w:rPr>
      </w:pPr>
    </w:p>
    <w:p w14:paraId="25E0D712" w14:textId="77777777" w:rsidR="00E00485" w:rsidRPr="009A010C" w:rsidRDefault="00E00485" w:rsidP="00E00485">
      <w:pPr>
        <w:spacing w:before="0" w:after="0" w:line="259" w:lineRule="auto"/>
        <w:jc w:val="both"/>
        <w:rPr>
          <w:rFonts w:asciiTheme="minorHAnsi" w:hAnsiTheme="minorHAnsi" w:cstheme="minorHAnsi"/>
          <w:b/>
          <w:bCs/>
          <w:sz w:val="24"/>
          <w:szCs w:val="24"/>
          <w:lang w:val="fr-FR"/>
        </w:rPr>
      </w:pPr>
      <w:r w:rsidRPr="009A010C">
        <w:rPr>
          <w:rFonts w:asciiTheme="minorHAnsi" w:hAnsiTheme="minorHAnsi" w:cstheme="minorHAnsi"/>
          <w:b/>
          <w:bCs/>
          <w:sz w:val="24"/>
          <w:szCs w:val="24"/>
          <w:lang w:val="fr-FR"/>
        </w:rPr>
        <w:t xml:space="preserve">1.8 </w:t>
      </w:r>
      <w:proofErr w:type="spellStart"/>
      <w:r w:rsidRPr="009A010C">
        <w:rPr>
          <w:rFonts w:asciiTheme="minorHAnsi" w:hAnsiTheme="minorHAnsi" w:cstheme="minorHAnsi"/>
          <w:b/>
          <w:bCs/>
          <w:sz w:val="24"/>
          <w:szCs w:val="24"/>
          <w:lang w:val="fr-FR"/>
        </w:rPr>
        <w:t>Gradul</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izolare</w:t>
      </w:r>
      <w:proofErr w:type="spellEnd"/>
      <w:r w:rsidRPr="009A010C">
        <w:rPr>
          <w:rFonts w:asciiTheme="minorHAnsi" w:hAnsiTheme="minorHAnsi" w:cstheme="minorHAnsi"/>
          <w:b/>
          <w:bCs/>
          <w:sz w:val="24"/>
          <w:szCs w:val="24"/>
          <w:lang w:val="fr-FR"/>
        </w:rPr>
        <w:t xml:space="preserve"> al </w:t>
      </w:r>
      <w:proofErr w:type="spellStart"/>
      <w:r w:rsidRPr="009A010C">
        <w:rPr>
          <w:rFonts w:asciiTheme="minorHAnsi" w:hAnsiTheme="minorHAnsi" w:cstheme="minorHAnsi"/>
          <w:b/>
          <w:bCs/>
          <w:sz w:val="24"/>
          <w:szCs w:val="24"/>
          <w:lang w:val="fr-FR"/>
        </w:rPr>
        <w:t>localitatii</w:t>
      </w:r>
      <w:proofErr w:type="spellEnd"/>
      <w:r w:rsidRPr="009A010C">
        <w:rPr>
          <w:rFonts w:asciiTheme="minorHAnsi" w:hAnsiTheme="minorHAnsi" w:cstheme="minorHAnsi"/>
          <w:b/>
          <w:bCs/>
          <w:sz w:val="24"/>
          <w:szCs w:val="24"/>
          <w:lang w:val="fr-FR"/>
        </w:rPr>
        <w:t xml:space="preserve"> – </w:t>
      </w:r>
      <w:proofErr w:type="spellStart"/>
      <w:r w:rsidRPr="009A010C">
        <w:rPr>
          <w:rFonts w:asciiTheme="minorHAnsi" w:hAnsiTheme="minorHAnsi" w:cstheme="minorHAnsi"/>
          <w:b/>
          <w:bCs/>
          <w:sz w:val="24"/>
          <w:szCs w:val="24"/>
          <w:lang w:val="fr-FR"/>
        </w:rPr>
        <w:t>maxim</w:t>
      </w:r>
      <w:proofErr w:type="spellEnd"/>
      <w:r w:rsidRPr="009A010C">
        <w:rPr>
          <w:rFonts w:asciiTheme="minorHAnsi" w:hAnsiTheme="minorHAnsi" w:cstheme="minorHAnsi"/>
          <w:b/>
          <w:bCs/>
          <w:sz w:val="24"/>
          <w:szCs w:val="24"/>
          <w:lang w:val="fr-FR"/>
        </w:rPr>
        <w:t xml:space="preserve"> 8 </w:t>
      </w:r>
      <w:proofErr w:type="spellStart"/>
      <w:r w:rsidRPr="009A010C">
        <w:rPr>
          <w:rFonts w:asciiTheme="minorHAnsi" w:hAnsiTheme="minorHAnsi" w:cstheme="minorHAnsi"/>
          <w:b/>
          <w:bCs/>
          <w:sz w:val="24"/>
          <w:szCs w:val="24"/>
          <w:lang w:val="fr-FR"/>
        </w:rPr>
        <w:t>puncte</w:t>
      </w:r>
      <w:proofErr w:type="spellEnd"/>
    </w:p>
    <w:p w14:paraId="3DA7910D" w14:textId="77777777" w:rsidR="00E00485" w:rsidRPr="009A010C" w:rsidRDefault="00E00485" w:rsidP="00E00485">
      <w:pPr>
        <w:spacing w:before="0" w:after="0" w:line="259"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a. </w:t>
      </w:r>
      <w:proofErr w:type="spellStart"/>
      <w:r w:rsidRPr="009A010C">
        <w:rPr>
          <w:rFonts w:asciiTheme="minorHAnsi" w:hAnsiTheme="minorHAnsi" w:cstheme="minorHAnsi"/>
          <w:bCs/>
          <w:sz w:val="24"/>
          <w:szCs w:val="24"/>
          <w:lang w:val="fr-FR"/>
        </w:rPr>
        <w:t>accesul</w:t>
      </w:r>
      <w:proofErr w:type="spellEnd"/>
      <w:r w:rsidRPr="009A010C">
        <w:rPr>
          <w:rFonts w:asciiTheme="minorHAnsi" w:hAnsiTheme="minorHAnsi" w:cstheme="minorHAnsi"/>
          <w:bCs/>
          <w:sz w:val="24"/>
          <w:szCs w:val="24"/>
          <w:lang w:val="fr-FR"/>
        </w:rPr>
        <w:t xml:space="preserve"> in </w:t>
      </w:r>
      <w:proofErr w:type="spellStart"/>
      <w:r w:rsidRPr="009A010C">
        <w:rPr>
          <w:rFonts w:asciiTheme="minorHAnsi" w:hAnsiTheme="minorHAnsi" w:cstheme="minorHAnsi"/>
          <w:bCs/>
          <w:sz w:val="24"/>
          <w:szCs w:val="24"/>
          <w:lang w:val="fr-FR"/>
        </w:rPr>
        <w:t>localitate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implica</w:t>
      </w:r>
      <w:proofErr w:type="spellEnd"/>
      <w:r w:rsidRPr="009A010C">
        <w:rPr>
          <w:rFonts w:asciiTheme="minorHAnsi" w:hAnsiTheme="minorHAnsi" w:cstheme="minorHAnsi"/>
          <w:bCs/>
          <w:sz w:val="24"/>
          <w:szCs w:val="24"/>
          <w:lang w:val="fr-FR"/>
        </w:rPr>
        <w:t xml:space="preserve"> transport </w:t>
      </w:r>
      <w:proofErr w:type="spellStart"/>
      <w:r w:rsidRPr="009A010C">
        <w:rPr>
          <w:rFonts w:asciiTheme="minorHAnsi" w:hAnsiTheme="minorHAnsi" w:cstheme="minorHAnsi"/>
          <w:bCs/>
          <w:sz w:val="24"/>
          <w:szCs w:val="24"/>
          <w:lang w:val="fr-FR"/>
        </w:rPr>
        <w:t>pe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apa</w:t>
      </w:r>
      <w:proofErr w:type="spellEnd"/>
      <w:r w:rsidRPr="009A010C">
        <w:rPr>
          <w:rFonts w:asciiTheme="minorHAnsi" w:hAnsiTheme="minorHAnsi" w:cstheme="minorHAnsi"/>
          <w:bCs/>
          <w:sz w:val="24"/>
          <w:szCs w:val="24"/>
          <w:lang w:val="fr-FR"/>
        </w:rPr>
        <w:t xml:space="preserve"> – 8 </w:t>
      </w:r>
      <w:proofErr w:type="spellStart"/>
      <w:r w:rsidRPr="009A010C">
        <w:rPr>
          <w:rFonts w:asciiTheme="minorHAnsi" w:hAnsiTheme="minorHAnsi" w:cstheme="minorHAnsi"/>
          <w:bCs/>
          <w:sz w:val="24"/>
          <w:szCs w:val="24"/>
          <w:lang w:val="fr-FR"/>
        </w:rPr>
        <w:t>puncte</w:t>
      </w:r>
      <w:proofErr w:type="spellEnd"/>
    </w:p>
    <w:p w14:paraId="60746C73" w14:textId="77777777" w:rsidR="00E00485" w:rsidRPr="009A010C" w:rsidRDefault="00E00485" w:rsidP="00E00485">
      <w:pPr>
        <w:spacing w:before="0" w:after="0" w:line="259"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b. </w:t>
      </w:r>
      <w:proofErr w:type="spellStart"/>
      <w:r w:rsidRPr="009A010C">
        <w:rPr>
          <w:rFonts w:asciiTheme="minorHAnsi" w:hAnsiTheme="minorHAnsi" w:cstheme="minorHAnsi"/>
          <w:bCs/>
          <w:sz w:val="24"/>
          <w:szCs w:val="24"/>
          <w:lang w:val="fr-FR"/>
        </w:rPr>
        <w:t>accesul</w:t>
      </w:r>
      <w:proofErr w:type="spellEnd"/>
      <w:r w:rsidRPr="009A010C">
        <w:rPr>
          <w:rFonts w:asciiTheme="minorHAnsi" w:hAnsiTheme="minorHAnsi" w:cstheme="minorHAnsi"/>
          <w:bCs/>
          <w:sz w:val="24"/>
          <w:szCs w:val="24"/>
          <w:lang w:val="fr-FR"/>
        </w:rPr>
        <w:t xml:space="preserve"> in </w:t>
      </w:r>
      <w:proofErr w:type="spellStart"/>
      <w:r w:rsidRPr="009A010C">
        <w:rPr>
          <w:rFonts w:asciiTheme="minorHAnsi" w:hAnsiTheme="minorHAnsi" w:cstheme="minorHAnsi"/>
          <w:bCs/>
          <w:sz w:val="24"/>
          <w:szCs w:val="24"/>
          <w:lang w:val="fr-FR"/>
        </w:rPr>
        <w:t>localitate</w:t>
      </w:r>
      <w:proofErr w:type="spellEnd"/>
      <w:r w:rsidRPr="009A010C">
        <w:rPr>
          <w:rFonts w:asciiTheme="minorHAnsi" w:hAnsiTheme="minorHAnsi" w:cstheme="minorHAnsi"/>
          <w:bCs/>
          <w:sz w:val="24"/>
          <w:szCs w:val="24"/>
          <w:lang w:val="fr-FR"/>
        </w:rPr>
        <w:t xml:space="preserve"> nu </w:t>
      </w:r>
      <w:proofErr w:type="spellStart"/>
      <w:r w:rsidRPr="009A010C">
        <w:rPr>
          <w:rFonts w:asciiTheme="minorHAnsi" w:hAnsiTheme="minorHAnsi" w:cstheme="minorHAnsi"/>
          <w:bCs/>
          <w:sz w:val="24"/>
          <w:szCs w:val="24"/>
          <w:lang w:val="fr-FR"/>
        </w:rPr>
        <w:t>implica</w:t>
      </w:r>
      <w:proofErr w:type="spellEnd"/>
      <w:r w:rsidRPr="009A010C">
        <w:rPr>
          <w:rFonts w:asciiTheme="minorHAnsi" w:hAnsiTheme="minorHAnsi" w:cstheme="minorHAnsi"/>
          <w:bCs/>
          <w:sz w:val="24"/>
          <w:szCs w:val="24"/>
          <w:lang w:val="fr-FR"/>
        </w:rPr>
        <w:t xml:space="preserve"> transport </w:t>
      </w:r>
      <w:proofErr w:type="spellStart"/>
      <w:r w:rsidRPr="009A010C">
        <w:rPr>
          <w:rFonts w:asciiTheme="minorHAnsi" w:hAnsiTheme="minorHAnsi" w:cstheme="minorHAnsi"/>
          <w:bCs/>
          <w:sz w:val="24"/>
          <w:szCs w:val="24"/>
          <w:lang w:val="fr-FR"/>
        </w:rPr>
        <w:t>pe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apa</w:t>
      </w:r>
      <w:proofErr w:type="spellEnd"/>
      <w:r w:rsidRPr="009A010C">
        <w:rPr>
          <w:rFonts w:asciiTheme="minorHAnsi" w:hAnsiTheme="minorHAnsi" w:cstheme="minorHAnsi"/>
          <w:bCs/>
          <w:sz w:val="24"/>
          <w:szCs w:val="24"/>
          <w:lang w:val="fr-FR"/>
        </w:rPr>
        <w:t xml:space="preserve"> – 0 </w:t>
      </w:r>
      <w:proofErr w:type="spellStart"/>
      <w:r w:rsidRPr="009A010C">
        <w:rPr>
          <w:rFonts w:asciiTheme="minorHAnsi" w:hAnsiTheme="minorHAnsi" w:cstheme="minorHAnsi"/>
          <w:bCs/>
          <w:sz w:val="24"/>
          <w:szCs w:val="24"/>
          <w:lang w:val="fr-FR"/>
        </w:rPr>
        <w:t>puncte</w:t>
      </w:r>
      <w:proofErr w:type="spellEnd"/>
    </w:p>
    <w:p w14:paraId="6D71519D" w14:textId="77777777" w:rsidR="00E00485" w:rsidRPr="009A010C" w:rsidRDefault="00E00485" w:rsidP="00E00485">
      <w:pPr>
        <w:spacing w:before="0" w:after="0" w:line="259" w:lineRule="auto"/>
        <w:jc w:val="both"/>
        <w:rPr>
          <w:rFonts w:asciiTheme="minorHAnsi" w:hAnsiTheme="minorHAnsi" w:cstheme="minorHAnsi"/>
          <w:bCs/>
          <w:i/>
          <w:sz w:val="24"/>
          <w:szCs w:val="24"/>
          <w:lang w:val="fr-FR"/>
        </w:rPr>
      </w:pPr>
      <w:proofErr w:type="spellStart"/>
      <w:r w:rsidRPr="009A010C">
        <w:rPr>
          <w:rFonts w:asciiTheme="minorHAnsi" w:hAnsiTheme="minorHAnsi" w:cstheme="minorHAnsi"/>
          <w:bCs/>
          <w:i/>
          <w:sz w:val="24"/>
          <w:szCs w:val="24"/>
          <w:lang w:val="fr-FR"/>
        </w:rPr>
        <w:t>Punctarea</w:t>
      </w:r>
      <w:proofErr w:type="spellEnd"/>
      <w:r w:rsidRPr="009A010C">
        <w:rPr>
          <w:rFonts w:asciiTheme="minorHAnsi" w:hAnsiTheme="minorHAnsi" w:cstheme="minorHAnsi"/>
          <w:bCs/>
          <w:i/>
          <w:sz w:val="24"/>
          <w:szCs w:val="24"/>
          <w:lang w:val="fr-FR"/>
        </w:rPr>
        <w:t xml:space="preserve"> </w:t>
      </w:r>
      <w:proofErr w:type="spellStart"/>
      <w:r w:rsidRPr="009A010C">
        <w:rPr>
          <w:rFonts w:asciiTheme="minorHAnsi" w:hAnsiTheme="minorHAnsi" w:cstheme="minorHAnsi"/>
          <w:bCs/>
          <w:i/>
          <w:sz w:val="24"/>
          <w:szCs w:val="24"/>
          <w:lang w:val="fr-FR"/>
        </w:rPr>
        <w:t>subcriteriului</w:t>
      </w:r>
      <w:proofErr w:type="spellEnd"/>
      <w:r w:rsidRPr="009A010C">
        <w:rPr>
          <w:rFonts w:asciiTheme="minorHAnsi" w:hAnsiTheme="minorHAnsi" w:cstheme="minorHAnsi"/>
          <w:bCs/>
          <w:i/>
          <w:sz w:val="24"/>
          <w:szCs w:val="24"/>
          <w:lang w:val="fr-FR"/>
        </w:rPr>
        <w:t xml:space="preserve"> se face </w:t>
      </w:r>
      <w:proofErr w:type="spellStart"/>
      <w:r w:rsidRPr="009A010C">
        <w:rPr>
          <w:rFonts w:asciiTheme="minorHAnsi" w:hAnsiTheme="minorHAnsi" w:cstheme="minorHAnsi"/>
          <w:bCs/>
          <w:i/>
          <w:sz w:val="24"/>
          <w:szCs w:val="24"/>
          <w:lang w:val="fr-FR"/>
        </w:rPr>
        <w:t>prin</w:t>
      </w:r>
      <w:proofErr w:type="spellEnd"/>
      <w:r w:rsidRPr="009A010C">
        <w:rPr>
          <w:rFonts w:asciiTheme="minorHAnsi" w:hAnsiTheme="minorHAnsi" w:cstheme="minorHAnsi"/>
          <w:bCs/>
          <w:i/>
          <w:sz w:val="24"/>
          <w:szCs w:val="24"/>
          <w:lang w:val="fr-FR"/>
        </w:rPr>
        <w:t xml:space="preserve"> </w:t>
      </w:r>
      <w:proofErr w:type="spellStart"/>
      <w:r w:rsidRPr="009A010C">
        <w:rPr>
          <w:rFonts w:asciiTheme="minorHAnsi" w:hAnsiTheme="minorHAnsi" w:cstheme="minorHAnsi"/>
          <w:bCs/>
          <w:i/>
          <w:sz w:val="24"/>
          <w:szCs w:val="24"/>
          <w:lang w:val="fr-FR"/>
        </w:rPr>
        <w:t>selectarea</w:t>
      </w:r>
      <w:proofErr w:type="spellEnd"/>
      <w:r w:rsidRPr="009A010C">
        <w:rPr>
          <w:rFonts w:asciiTheme="minorHAnsi" w:hAnsiTheme="minorHAnsi" w:cstheme="minorHAnsi"/>
          <w:bCs/>
          <w:i/>
          <w:sz w:val="24"/>
          <w:szCs w:val="24"/>
          <w:lang w:val="fr-FR"/>
        </w:rPr>
        <w:t xml:space="preserve"> </w:t>
      </w:r>
      <w:proofErr w:type="spellStart"/>
      <w:r w:rsidRPr="009A010C">
        <w:rPr>
          <w:rFonts w:asciiTheme="minorHAnsi" w:hAnsiTheme="minorHAnsi" w:cstheme="minorHAnsi"/>
          <w:bCs/>
          <w:i/>
          <w:sz w:val="24"/>
          <w:szCs w:val="24"/>
          <w:lang w:val="fr-FR"/>
        </w:rPr>
        <w:t>unei</w:t>
      </w:r>
      <w:proofErr w:type="spellEnd"/>
      <w:r w:rsidRPr="009A010C">
        <w:rPr>
          <w:rFonts w:asciiTheme="minorHAnsi" w:hAnsiTheme="minorHAnsi" w:cstheme="minorHAnsi"/>
          <w:bCs/>
          <w:i/>
          <w:sz w:val="24"/>
          <w:szCs w:val="24"/>
          <w:lang w:val="fr-FR"/>
        </w:rPr>
        <w:t xml:space="preserve"> </w:t>
      </w:r>
      <w:proofErr w:type="spellStart"/>
      <w:r w:rsidRPr="009A010C">
        <w:rPr>
          <w:rFonts w:asciiTheme="minorHAnsi" w:hAnsiTheme="minorHAnsi" w:cstheme="minorHAnsi"/>
          <w:bCs/>
          <w:i/>
          <w:sz w:val="24"/>
          <w:szCs w:val="24"/>
          <w:lang w:val="fr-FR"/>
        </w:rPr>
        <w:t>singure</w:t>
      </w:r>
      <w:proofErr w:type="spellEnd"/>
      <w:r w:rsidRPr="009A010C">
        <w:rPr>
          <w:rFonts w:asciiTheme="minorHAnsi" w:hAnsiTheme="minorHAnsi" w:cstheme="minorHAnsi"/>
          <w:bCs/>
          <w:i/>
          <w:sz w:val="24"/>
          <w:szCs w:val="24"/>
          <w:lang w:val="fr-FR"/>
        </w:rPr>
        <w:t xml:space="preserve"> </w:t>
      </w:r>
      <w:proofErr w:type="spellStart"/>
      <w:r w:rsidRPr="009A010C">
        <w:rPr>
          <w:rFonts w:asciiTheme="minorHAnsi" w:hAnsiTheme="minorHAnsi" w:cstheme="minorHAnsi"/>
          <w:bCs/>
          <w:i/>
          <w:sz w:val="24"/>
          <w:szCs w:val="24"/>
          <w:lang w:val="fr-FR"/>
        </w:rPr>
        <w:t>ipoteze</w:t>
      </w:r>
      <w:proofErr w:type="spellEnd"/>
      <w:r w:rsidRPr="009A010C">
        <w:rPr>
          <w:rFonts w:asciiTheme="minorHAnsi" w:hAnsiTheme="minorHAnsi" w:cstheme="minorHAnsi"/>
          <w:bCs/>
          <w:i/>
          <w:sz w:val="24"/>
          <w:szCs w:val="24"/>
          <w:lang w:val="fr-FR"/>
        </w:rPr>
        <w:t xml:space="preserve"> </w:t>
      </w:r>
      <w:proofErr w:type="spellStart"/>
      <w:r w:rsidRPr="009A010C">
        <w:rPr>
          <w:rFonts w:asciiTheme="minorHAnsi" w:hAnsiTheme="minorHAnsi" w:cstheme="minorHAnsi"/>
          <w:bCs/>
          <w:i/>
          <w:sz w:val="24"/>
          <w:szCs w:val="24"/>
          <w:lang w:val="fr-FR"/>
        </w:rPr>
        <w:t>și</w:t>
      </w:r>
      <w:proofErr w:type="spellEnd"/>
      <w:r w:rsidRPr="009A010C">
        <w:rPr>
          <w:rFonts w:asciiTheme="minorHAnsi" w:hAnsiTheme="minorHAnsi" w:cstheme="minorHAnsi"/>
          <w:bCs/>
          <w:i/>
          <w:sz w:val="24"/>
          <w:szCs w:val="24"/>
          <w:lang w:val="fr-FR"/>
        </w:rPr>
        <w:t xml:space="preserve"> a </w:t>
      </w:r>
      <w:proofErr w:type="spellStart"/>
      <w:r w:rsidRPr="009A010C">
        <w:rPr>
          <w:rFonts w:asciiTheme="minorHAnsi" w:hAnsiTheme="minorHAnsi" w:cstheme="minorHAnsi"/>
          <w:bCs/>
          <w:i/>
          <w:sz w:val="24"/>
          <w:szCs w:val="24"/>
          <w:lang w:val="fr-FR"/>
        </w:rPr>
        <w:t>punctajului</w:t>
      </w:r>
      <w:proofErr w:type="spellEnd"/>
      <w:r w:rsidRPr="009A010C">
        <w:rPr>
          <w:rFonts w:asciiTheme="minorHAnsi" w:hAnsiTheme="minorHAnsi" w:cstheme="minorHAnsi"/>
          <w:bCs/>
          <w:i/>
          <w:sz w:val="24"/>
          <w:szCs w:val="24"/>
          <w:lang w:val="fr-FR"/>
        </w:rPr>
        <w:t xml:space="preserve"> </w:t>
      </w:r>
      <w:proofErr w:type="spellStart"/>
      <w:r w:rsidRPr="009A010C">
        <w:rPr>
          <w:rFonts w:asciiTheme="minorHAnsi" w:hAnsiTheme="minorHAnsi" w:cstheme="minorHAnsi"/>
          <w:bCs/>
          <w:i/>
          <w:sz w:val="24"/>
          <w:szCs w:val="24"/>
          <w:lang w:val="fr-FR"/>
        </w:rPr>
        <w:t>aferent</w:t>
      </w:r>
      <w:proofErr w:type="spellEnd"/>
      <w:r w:rsidRPr="009A010C">
        <w:rPr>
          <w:rFonts w:asciiTheme="minorHAnsi" w:hAnsiTheme="minorHAnsi" w:cstheme="minorHAnsi"/>
          <w:bCs/>
          <w:i/>
          <w:sz w:val="24"/>
          <w:szCs w:val="24"/>
          <w:lang w:val="fr-FR"/>
        </w:rPr>
        <w:t xml:space="preserve"> </w:t>
      </w:r>
      <w:proofErr w:type="spellStart"/>
      <w:r w:rsidRPr="009A010C">
        <w:rPr>
          <w:rFonts w:asciiTheme="minorHAnsi" w:hAnsiTheme="minorHAnsi" w:cstheme="minorHAnsi"/>
          <w:bCs/>
          <w:i/>
          <w:sz w:val="24"/>
          <w:szCs w:val="24"/>
          <w:lang w:val="fr-FR"/>
        </w:rPr>
        <w:t>acesteia</w:t>
      </w:r>
      <w:proofErr w:type="spellEnd"/>
      <w:r w:rsidRPr="009A010C">
        <w:rPr>
          <w:rFonts w:asciiTheme="minorHAnsi" w:hAnsiTheme="minorHAnsi" w:cstheme="minorHAnsi"/>
          <w:bCs/>
          <w:i/>
          <w:sz w:val="24"/>
          <w:szCs w:val="24"/>
          <w:lang w:val="fr-FR"/>
        </w:rPr>
        <w:t>.</w:t>
      </w:r>
    </w:p>
    <w:p w14:paraId="2F54EC12" w14:textId="77777777" w:rsidR="00E00485" w:rsidRPr="009A010C" w:rsidRDefault="00E00485" w:rsidP="00E00485">
      <w:pPr>
        <w:spacing w:before="0" w:after="0" w:line="259" w:lineRule="auto"/>
        <w:ind w:left="720"/>
        <w:jc w:val="both"/>
        <w:rPr>
          <w:rFonts w:asciiTheme="minorHAnsi" w:hAnsiTheme="minorHAnsi" w:cstheme="minorHAnsi"/>
          <w:sz w:val="24"/>
          <w:szCs w:val="24"/>
          <w:lang w:val="fr-FR"/>
        </w:rPr>
      </w:pPr>
    </w:p>
    <w:p w14:paraId="67F14814" w14:textId="77777777" w:rsidR="00E00485" w:rsidRPr="009A010C" w:rsidRDefault="00E00485" w:rsidP="00ED57FC">
      <w:pPr>
        <w:numPr>
          <w:ilvl w:val="0"/>
          <w:numId w:val="58"/>
        </w:numPr>
        <w:spacing w:before="0" w:after="0" w:line="256" w:lineRule="auto"/>
        <w:jc w:val="both"/>
        <w:rPr>
          <w:rFonts w:asciiTheme="minorHAnsi" w:hAnsiTheme="minorHAnsi" w:cstheme="minorHAnsi"/>
          <w:b/>
          <w:bCs/>
          <w:sz w:val="24"/>
          <w:szCs w:val="24"/>
          <w:lang w:val="fr-FR"/>
        </w:rPr>
      </w:pPr>
      <w:proofErr w:type="spellStart"/>
      <w:r w:rsidRPr="009A010C">
        <w:rPr>
          <w:rFonts w:asciiTheme="minorHAnsi" w:hAnsiTheme="minorHAnsi" w:cstheme="minorHAnsi"/>
          <w:b/>
          <w:bCs/>
          <w:sz w:val="24"/>
          <w:szCs w:val="24"/>
          <w:lang w:val="fr-FR"/>
        </w:rPr>
        <w:t>Gradul</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pregătire</w:t>
      </w:r>
      <w:proofErr w:type="spellEnd"/>
      <w:r w:rsidRPr="009A010C">
        <w:rPr>
          <w:rFonts w:asciiTheme="minorHAnsi" w:hAnsiTheme="minorHAnsi" w:cstheme="minorHAnsi"/>
          <w:b/>
          <w:bCs/>
          <w:sz w:val="24"/>
          <w:szCs w:val="24"/>
          <w:lang w:val="fr-FR"/>
        </w:rPr>
        <w:t>/</w:t>
      </w:r>
      <w:proofErr w:type="spellStart"/>
      <w:r w:rsidRPr="009A010C">
        <w:rPr>
          <w:rFonts w:asciiTheme="minorHAnsi" w:hAnsiTheme="minorHAnsi" w:cstheme="minorHAnsi"/>
          <w:b/>
          <w:bCs/>
          <w:sz w:val="24"/>
          <w:szCs w:val="24"/>
          <w:lang w:val="fr-FR"/>
        </w:rPr>
        <w:t>maturitate</w:t>
      </w:r>
      <w:proofErr w:type="spellEnd"/>
      <w:r w:rsidRPr="009A010C">
        <w:rPr>
          <w:rFonts w:asciiTheme="minorHAnsi" w:hAnsiTheme="minorHAnsi" w:cstheme="minorHAnsi"/>
          <w:b/>
          <w:bCs/>
          <w:sz w:val="24"/>
          <w:szCs w:val="24"/>
          <w:lang w:val="fr-FR"/>
        </w:rPr>
        <w:t xml:space="preserve"> al </w:t>
      </w:r>
      <w:proofErr w:type="spellStart"/>
      <w:r w:rsidRPr="009A010C">
        <w:rPr>
          <w:rFonts w:asciiTheme="minorHAnsi" w:hAnsiTheme="minorHAnsi" w:cstheme="minorHAnsi"/>
          <w:b/>
          <w:bCs/>
          <w:sz w:val="24"/>
          <w:szCs w:val="24"/>
          <w:lang w:val="fr-FR"/>
        </w:rPr>
        <w:t>proiectului</w:t>
      </w:r>
      <w:proofErr w:type="spellEnd"/>
      <w:r w:rsidRPr="009A010C">
        <w:rPr>
          <w:rFonts w:asciiTheme="minorHAnsi" w:hAnsiTheme="minorHAnsi" w:cstheme="minorHAnsi"/>
          <w:b/>
          <w:bCs/>
          <w:sz w:val="24"/>
          <w:szCs w:val="24"/>
          <w:lang w:val="fr-FR"/>
        </w:rPr>
        <w:t xml:space="preserve"> – </w:t>
      </w:r>
      <w:proofErr w:type="spellStart"/>
      <w:r w:rsidRPr="009A010C">
        <w:rPr>
          <w:rFonts w:asciiTheme="minorHAnsi" w:hAnsiTheme="minorHAnsi" w:cstheme="minorHAnsi"/>
          <w:b/>
          <w:bCs/>
          <w:sz w:val="24"/>
          <w:szCs w:val="24"/>
          <w:lang w:val="fr-FR"/>
        </w:rPr>
        <w:t>maxim</w:t>
      </w:r>
      <w:proofErr w:type="spellEnd"/>
      <w:r w:rsidRPr="009A010C">
        <w:rPr>
          <w:rFonts w:asciiTheme="minorHAnsi" w:hAnsiTheme="minorHAnsi" w:cstheme="minorHAnsi"/>
          <w:b/>
          <w:bCs/>
          <w:sz w:val="24"/>
          <w:szCs w:val="24"/>
          <w:lang w:val="fr-FR"/>
        </w:rPr>
        <w:t xml:space="preserve"> 18 </w:t>
      </w:r>
      <w:proofErr w:type="spellStart"/>
      <w:r w:rsidRPr="009A010C">
        <w:rPr>
          <w:rFonts w:asciiTheme="minorHAnsi" w:hAnsiTheme="minorHAnsi" w:cstheme="minorHAnsi"/>
          <w:b/>
          <w:bCs/>
          <w:sz w:val="24"/>
          <w:szCs w:val="24"/>
          <w:lang w:val="fr-FR"/>
        </w:rPr>
        <w:t>puncte</w:t>
      </w:r>
      <w:proofErr w:type="spellEnd"/>
    </w:p>
    <w:p w14:paraId="2E67036E"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a. Exista </w:t>
      </w:r>
      <w:proofErr w:type="spellStart"/>
      <w:r w:rsidRPr="009A010C">
        <w:rPr>
          <w:rFonts w:asciiTheme="minorHAnsi" w:hAnsiTheme="minorHAnsi" w:cstheme="minorHAnsi"/>
          <w:bCs/>
          <w:sz w:val="24"/>
          <w:szCs w:val="24"/>
          <w:lang w:val="fr-FR"/>
        </w:rPr>
        <w:t>posibilitatea</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emitere</w:t>
      </w:r>
      <w:proofErr w:type="spellEnd"/>
      <w:r w:rsidRPr="009A010C">
        <w:rPr>
          <w:rFonts w:asciiTheme="minorHAnsi" w:hAnsiTheme="minorHAnsi" w:cstheme="minorHAnsi"/>
          <w:bCs/>
          <w:sz w:val="24"/>
          <w:szCs w:val="24"/>
          <w:lang w:val="fr-FR"/>
        </w:rPr>
        <w:t xml:space="preserve"> a </w:t>
      </w:r>
      <w:proofErr w:type="spellStart"/>
      <w:r w:rsidRPr="009A010C">
        <w:rPr>
          <w:rFonts w:asciiTheme="minorHAnsi" w:hAnsiTheme="minorHAnsi" w:cstheme="minorHAnsi"/>
          <w:bCs/>
          <w:sz w:val="24"/>
          <w:szCs w:val="24"/>
          <w:lang w:val="fr-FR"/>
        </w:rPr>
        <w:t>Ordinului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incepere</w:t>
      </w:r>
      <w:proofErr w:type="spellEnd"/>
      <w:r w:rsidRPr="009A010C">
        <w:rPr>
          <w:rFonts w:asciiTheme="minorHAnsi" w:hAnsiTheme="minorHAnsi" w:cstheme="minorHAnsi"/>
          <w:bCs/>
          <w:sz w:val="24"/>
          <w:szCs w:val="24"/>
          <w:lang w:val="fr-FR"/>
        </w:rPr>
        <w:t xml:space="preserve"> a </w:t>
      </w:r>
      <w:proofErr w:type="spellStart"/>
      <w:r w:rsidRPr="009A010C">
        <w:rPr>
          <w:rFonts w:asciiTheme="minorHAnsi" w:hAnsiTheme="minorHAnsi" w:cstheme="minorHAnsi"/>
          <w:bCs/>
          <w:sz w:val="24"/>
          <w:szCs w:val="24"/>
          <w:lang w:val="fr-FR"/>
        </w:rPr>
        <w:t>lucrarilor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procedura</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achizitie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finalizata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contract</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lucrari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adjudecat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sau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contract</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lucrari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semnat</w:t>
      </w:r>
      <w:proofErr w:type="spellEnd"/>
      <w:r w:rsidRPr="009A010C">
        <w:rPr>
          <w:rFonts w:asciiTheme="minorHAnsi" w:hAnsiTheme="minorHAnsi" w:cstheme="minorHAnsi"/>
          <w:bCs/>
          <w:sz w:val="24"/>
          <w:szCs w:val="24"/>
          <w:lang w:val="fr-FR"/>
        </w:rPr>
        <w:t xml:space="preserve">) – 18 </w:t>
      </w:r>
      <w:proofErr w:type="spellStart"/>
      <w:r w:rsidRPr="009A010C">
        <w:rPr>
          <w:rFonts w:asciiTheme="minorHAnsi" w:hAnsiTheme="minorHAnsi" w:cstheme="minorHAnsi"/>
          <w:bCs/>
          <w:sz w:val="24"/>
          <w:szCs w:val="24"/>
          <w:lang w:val="fr-FR"/>
        </w:rPr>
        <w:t>puncte</w:t>
      </w:r>
      <w:proofErr w:type="spellEnd"/>
    </w:p>
    <w:p w14:paraId="40FB5679"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b.  </w:t>
      </w:r>
      <w:proofErr w:type="spellStart"/>
      <w:r w:rsidRPr="009A010C">
        <w:rPr>
          <w:rFonts w:asciiTheme="minorHAnsi" w:hAnsiTheme="minorHAnsi" w:cstheme="minorHAnsi"/>
          <w:bCs/>
          <w:sz w:val="24"/>
          <w:szCs w:val="24"/>
          <w:lang w:val="fr-FR"/>
        </w:rPr>
        <w:t>Documentaţia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tehnico-economică</w:t>
      </w:r>
      <w:proofErr w:type="spellEnd"/>
      <w:r w:rsidRPr="009A010C">
        <w:rPr>
          <w:rFonts w:asciiTheme="minorHAnsi" w:hAnsiTheme="minorHAnsi" w:cstheme="minorHAnsi"/>
          <w:bCs/>
          <w:sz w:val="24"/>
          <w:szCs w:val="24"/>
          <w:lang w:val="fr-FR"/>
        </w:rPr>
        <w:t xml:space="preserve"> este la </w:t>
      </w:r>
      <w:proofErr w:type="spellStart"/>
      <w:r w:rsidRPr="009A010C">
        <w:rPr>
          <w:rFonts w:asciiTheme="minorHAnsi" w:hAnsiTheme="minorHAnsi" w:cstheme="minorHAnsi"/>
          <w:bCs/>
          <w:sz w:val="24"/>
          <w:szCs w:val="24"/>
          <w:lang w:val="fr-FR"/>
        </w:rPr>
        <w:t>nivel</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Proiect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tehnic</w:t>
      </w:r>
      <w:proofErr w:type="spellEnd"/>
      <w:r w:rsidRPr="009A010C">
        <w:rPr>
          <w:rFonts w:asciiTheme="minorHAnsi" w:hAnsiTheme="minorHAnsi" w:cstheme="minorHAnsi"/>
          <w:bCs/>
          <w:sz w:val="24"/>
          <w:szCs w:val="24"/>
          <w:lang w:val="fr-FR"/>
        </w:rPr>
        <w:t xml:space="preserve"> – 15 </w:t>
      </w:r>
      <w:proofErr w:type="spellStart"/>
      <w:r w:rsidRPr="009A010C">
        <w:rPr>
          <w:rFonts w:asciiTheme="minorHAnsi" w:hAnsiTheme="minorHAnsi" w:cstheme="minorHAnsi"/>
          <w:bCs/>
          <w:sz w:val="24"/>
          <w:szCs w:val="24"/>
          <w:lang w:val="fr-FR"/>
        </w:rPr>
        <w:t>puncte</w:t>
      </w:r>
      <w:proofErr w:type="spellEnd"/>
    </w:p>
    <w:p w14:paraId="05312CB0"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c.  </w:t>
      </w:r>
      <w:proofErr w:type="spellStart"/>
      <w:r w:rsidRPr="009A010C">
        <w:rPr>
          <w:rFonts w:asciiTheme="minorHAnsi" w:hAnsiTheme="minorHAnsi" w:cstheme="minorHAnsi"/>
          <w:bCs/>
          <w:sz w:val="24"/>
          <w:szCs w:val="24"/>
          <w:lang w:val="fr-FR"/>
        </w:rPr>
        <w:t>Documentaţia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tehnico-</w:t>
      </w:r>
      <w:proofErr w:type="gramStart"/>
      <w:r w:rsidRPr="009A010C">
        <w:rPr>
          <w:rFonts w:asciiTheme="minorHAnsi" w:hAnsiTheme="minorHAnsi" w:cstheme="minorHAnsi"/>
          <w:bCs/>
          <w:sz w:val="24"/>
          <w:szCs w:val="24"/>
          <w:lang w:val="fr-FR"/>
        </w:rPr>
        <w:t>economică</w:t>
      </w:r>
      <w:proofErr w:type="spellEnd"/>
      <w:r w:rsidRPr="009A010C">
        <w:rPr>
          <w:rFonts w:asciiTheme="minorHAnsi" w:hAnsiTheme="minorHAnsi" w:cstheme="minorHAnsi"/>
          <w:bCs/>
          <w:sz w:val="24"/>
          <w:szCs w:val="24"/>
          <w:lang w:val="fr-FR"/>
        </w:rPr>
        <w:t xml:space="preserve">  este</w:t>
      </w:r>
      <w:proofErr w:type="gramEnd"/>
      <w:r w:rsidRPr="009A010C">
        <w:rPr>
          <w:rFonts w:asciiTheme="minorHAnsi" w:hAnsiTheme="minorHAnsi" w:cstheme="minorHAnsi"/>
          <w:bCs/>
          <w:sz w:val="24"/>
          <w:szCs w:val="24"/>
          <w:lang w:val="fr-FR"/>
        </w:rPr>
        <w:t xml:space="preserve"> la </w:t>
      </w:r>
      <w:proofErr w:type="spellStart"/>
      <w:r w:rsidRPr="009A010C">
        <w:rPr>
          <w:rFonts w:asciiTheme="minorHAnsi" w:hAnsiTheme="minorHAnsi" w:cstheme="minorHAnsi"/>
          <w:bCs/>
          <w:sz w:val="24"/>
          <w:szCs w:val="24"/>
          <w:lang w:val="fr-FR"/>
        </w:rPr>
        <w:t>nivel</w:t>
      </w:r>
      <w:proofErr w:type="spellEnd"/>
      <w:r w:rsidRPr="009A010C">
        <w:rPr>
          <w:rFonts w:asciiTheme="minorHAnsi" w:hAnsiTheme="minorHAnsi" w:cstheme="minorHAnsi"/>
          <w:bCs/>
          <w:sz w:val="24"/>
          <w:szCs w:val="24"/>
          <w:lang w:val="fr-FR"/>
        </w:rPr>
        <w:t xml:space="preserve"> DTAC si </w:t>
      </w:r>
      <w:proofErr w:type="spellStart"/>
      <w:r w:rsidRPr="009A010C">
        <w:rPr>
          <w:rFonts w:asciiTheme="minorHAnsi" w:hAnsiTheme="minorHAnsi" w:cstheme="minorHAnsi"/>
          <w:bCs/>
          <w:sz w:val="24"/>
          <w:szCs w:val="24"/>
          <w:lang w:val="fr-FR"/>
        </w:rPr>
        <w:t>Autorizatie</w:t>
      </w:r>
      <w:proofErr w:type="spellEnd"/>
      <w:r w:rsidRPr="009A010C">
        <w:rPr>
          <w:rFonts w:asciiTheme="minorHAnsi" w:hAnsiTheme="minorHAnsi" w:cstheme="minorHAnsi"/>
          <w:bCs/>
          <w:sz w:val="24"/>
          <w:szCs w:val="24"/>
          <w:lang w:val="fr-FR"/>
        </w:rPr>
        <w:t xml:space="preserve"> de construire </w:t>
      </w:r>
      <w:proofErr w:type="spellStart"/>
      <w:r w:rsidRPr="009A010C">
        <w:rPr>
          <w:rFonts w:asciiTheme="minorHAnsi" w:hAnsiTheme="minorHAnsi" w:cstheme="minorHAnsi"/>
          <w:bCs/>
          <w:sz w:val="24"/>
          <w:szCs w:val="24"/>
          <w:lang w:val="fr-FR"/>
        </w:rPr>
        <w:t>emisa</w:t>
      </w:r>
      <w:proofErr w:type="spellEnd"/>
      <w:r w:rsidRPr="009A010C">
        <w:rPr>
          <w:rFonts w:asciiTheme="minorHAnsi" w:hAnsiTheme="minorHAnsi" w:cstheme="minorHAnsi"/>
          <w:bCs/>
          <w:sz w:val="24"/>
          <w:szCs w:val="24"/>
          <w:lang w:val="fr-FR"/>
        </w:rPr>
        <w:t xml:space="preserve"> – 10 </w:t>
      </w:r>
      <w:proofErr w:type="spellStart"/>
      <w:r w:rsidRPr="009A010C">
        <w:rPr>
          <w:rFonts w:asciiTheme="minorHAnsi" w:hAnsiTheme="minorHAnsi" w:cstheme="minorHAnsi"/>
          <w:bCs/>
          <w:sz w:val="24"/>
          <w:szCs w:val="24"/>
          <w:lang w:val="fr-FR"/>
        </w:rPr>
        <w:t>puncte</w:t>
      </w:r>
      <w:proofErr w:type="spellEnd"/>
    </w:p>
    <w:p w14:paraId="4A8C0F6A"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d. </w:t>
      </w:r>
      <w:proofErr w:type="spellStart"/>
      <w:r w:rsidRPr="009A010C">
        <w:rPr>
          <w:rFonts w:asciiTheme="minorHAnsi" w:hAnsiTheme="minorHAnsi" w:cstheme="minorHAnsi"/>
          <w:bCs/>
          <w:sz w:val="24"/>
          <w:szCs w:val="24"/>
          <w:lang w:val="fr-FR"/>
        </w:rPr>
        <w:t>Solicitantul</w:t>
      </w:r>
      <w:proofErr w:type="spellEnd"/>
      <w:r w:rsidRPr="009A010C">
        <w:rPr>
          <w:rFonts w:asciiTheme="minorHAnsi" w:hAnsiTheme="minorHAnsi" w:cstheme="minorHAnsi"/>
          <w:bCs/>
          <w:sz w:val="24"/>
          <w:szCs w:val="24"/>
          <w:lang w:val="fr-FR"/>
        </w:rPr>
        <w:t xml:space="preserve"> a </w:t>
      </w:r>
      <w:proofErr w:type="spellStart"/>
      <w:r w:rsidRPr="009A010C">
        <w:rPr>
          <w:rFonts w:asciiTheme="minorHAnsi" w:hAnsiTheme="minorHAnsi" w:cstheme="minorHAnsi"/>
          <w:bCs/>
          <w:sz w:val="24"/>
          <w:szCs w:val="24"/>
          <w:lang w:val="fr-FR"/>
        </w:rPr>
        <w:t>lansat</w:t>
      </w:r>
      <w:proofErr w:type="spellEnd"/>
      <w:r w:rsidRPr="009A010C">
        <w:rPr>
          <w:rFonts w:asciiTheme="minorHAnsi" w:hAnsiTheme="minorHAnsi" w:cstheme="minorHAnsi"/>
          <w:bCs/>
          <w:sz w:val="24"/>
          <w:szCs w:val="24"/>
          <w:lang w:val="fr-FR"/>
        </w:rPr>
        <w:t xml:space="preserve"> la data </w:t>
      </w:r>
      <w:proofErr w:type="spellStart"/>
      <w:r w:rsidRPr="009A010C">
        <w:rPr>
          <w:rFonts w:asciiTheme="minorHAnsi" w:hAnsiTheme="minorHAnsi" w:cstheme="minorHAnsi"/>
          <w:bCs/>
          <w:sz w:val="24"/>
          <w:szCs w:val="24"/>
          <w:lang w:val="fr-FR"/>
        </w:rPr>
        <w:t>depunerii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cerererii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finantare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procedura</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achizitie</w:t>
      </w:r>
      <w:proofErr w:type="spellEnd"/>
      <w:r w:rsidRPr="009A010C">
        <w:rPr>
          <w:rFonts w:asciiTheme="minorHAnsi" w:hAnsiTheme="minorHAnsi" w:cstheme="minorHAnsi"/>
          <w:bCs/>
          <w:sz w:val="24"/>
          <w:szCs w:val="24"/>
          <w:lang w:val="fr-FR"/>
        </w:rPr>
        <w:t xml:space="preserve"> a </w:t>
      </w:r>
      <w:proofErr w:type="spellStart"/>
      <w:r w:rsidRPr="009A010C">
        <w:rPr>
          <w:rFonts w:asciiTheme="minorHAnsi" w:hAnsiTheme="minorHAnsi" w:cstheme="minorHAnsi"/>
          <w:bCs/>
          <w:sz w:val="24"/>
          <w:szCs w:val="24"/>
          <w:lang w:val="fr-FR"/>
        </w:rPr>
        <w:t>serviciilor</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elaborare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Proiect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Tehnic</w:t>
      </w:r>
      <w:proofErr w:type="spellEnd"/>
      <w:r w:rsidRPr="009A010C">
        <w:rPr>
          <w:rFonts w:asciiTheme="minorHAnsi" w:hAnsiTheme="minorHAnsi" w:cstheme="minorHAnsi"/>
          <w:bCs/>
          <w:sz w:val="24"/>
          <w:szCs w:val="24"/>
          <w:lang w:val="fr-FR"/>
        </w:rPr>
        <w:t xml:space="preserve"> – 5 </w:t>
      </w:r>
      <w:proofErr w:type="spellStart"/>
      <w:proofErr w:type="gramStart"/>
      <w:r w:rsidRPr="009A010C">
        <w:rPr>
          <w:rFonts w:asciiTheme="minorHAnsi" w:hAnsiTheme="minorHAnsi" w:cstheme="minorHAnsi"/>
          <w:bCs/>
          <w:sz w:val="24"/>
          <w:szCs w:val="24"/>
          <w:lang w:val="fr-FR"/>
        </w:rPr>
        <w:t>puncte</w:t>
      </w:r>
      <w:proofErr w:type="spellEnd"/>
      <w:r w:rsidRPr="009A010C">
        <w:rPr>
          <w:rFonts w:asciiTheme="minorHAnsi" w:hAnsiTheme="minorHAnsi" w:cstheme="minorHAnsi"/>
          <w:bCs/>
          <w:sz w:val="24"/>
          <w:szCs w:val="24"/>
          <w:lang w:val="fr-FR"/>
        </w:rPr>
        <w:t>;</w:t>
      </w:r>
      <w:proofErr w:type="gramEnd"/>
    </w:p>
    <w:p w14:paraId="7A38272D"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e. </w:t>
      </w:r>
      <w:proofErr w:type="spellStart"/>
      <w:r w:rsidRPr="009A010C">
        <w:rPr>
          <w:rFonts w:asciiTheme="minorHAnsi" w:hAnsiTheme="minorHAnsi" w:cstheme="minorHAnsi"/>
          <w:bCs/>
          <w:sz w:val="24"/>
          <w:szCs w:val="24"/>
          <w:lang w:val="fr-FR"/>
        </w:rPr>
        <w:t>Documentatia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tehnico-economica</w:t>
      </w:r>
      <w:proofErr w:type="spellEnd"/>
      <w:r w:rsidRPr="009A010C">
        <w:rPr>
          <w:rFonts w:asciiTheme="minorHAnsi" w:hAnsiTheme="minorHAnsi" w:cstheme="minorHAnsi"/>
          <w:bCs/>
          <w:sz w:val="24"/>
          <w:szCs w:val="24"/>
          <w:lang w:val="fr-FR"/>
        </w:rPr>
        <w:t xml:space="preserve"> este la </w:t>
      </w:r>
      <w:proofErr w:type="spellStart"/>
      <w:r w:rsidRPr="009A010C">
        <w:rPr>
          <w:rFonts w:asciiTheme="minorHAnsi" w:hAnsiTheme="minorHAnsi" w:cstheme="minorHAnsi"/>
          <w:bCs/>
          <w:sz w:val="24"/>
          <w:szCs w:val="24"/>
          <w:lang w:val="fr-FR"/>
        </w:rPr>
        <w:t>nivel</w:t>
      </w:r>
      <w:proofErr w:type="spellEnd"/>
      <w:r w:rsidRPr="009A010C">
        <w:rPr>
          <w:rFonts w:asciiTheme="minorHAnsi" w:hAnsiTheme="minorHAnsi" w:cstheme="minorHAnsi"/>
          <w:bCs/>
          <w:sz w:val="24"/>
          <w:szCs w:val="24"/>
          <w:lang w:val="fr-FR"/>
        </w:rPr>
        <w:t xml:space="preserve"> de SF/DALI – 0 </w:t>
      </w:r>
      <w:proofErr w:type="spellStart"/>
      <w:r w:rsidRPr="009A010C">
        <w:rPr>
          <w:rFonts w:asciiTheme="minorHAnsi" w:hAnsiTheme="minorHAnsi" w:cstheme="minorHAnsi"/>
          <w:bCs/>
          <w:sz w:val="24"/>
          <w:szCs w:val="24"/>
          <w:lang w:val="fr-FR"/>
        </w:rPr>
        <w:t>puncte</w:t>
      </w:r>
      <w:proofErr w:type="spellEnd"/>
      <w:r w:rsidRPr="009A010C">
        <w:rPr>
          <w:rFonts w:asciiTheme="minorHAnsi" w:hAnsiTheme="minorHAnsi" w:cstheme="minorHAnsi"/>
          <w:bCs/>
          <w:sz w:val="24"/>
          <w:szCs w:val="24"/>
          <w:lang w:val="fr-FR"/>
        </w:rPr>
        <w:t>.</w:t>
      </w:r>
    </w:p>
    <w:p w14:paraId="5743E919" w14:textId="77777777" w:rsidR="00E00485" w:rsidRPr="009A010C" w:rsidRDefault="00E00485" w:rsidP="00E00485">
      <w:pPr>
        <w:spacing w:before="0" w:after="0" w:line="256" w:lineRule="auto"/>
        <w:jc w:val="both"/>
        <w:rPr>
          <w:rFonts w:asciiTheme="minorHAnsi" w:hAnsiTheme="minorHAnsi" w:cstheme="minorHAnsi"/>
          <w:bCs/>
          <w:i/>
          <w:iCs/>
          <w:sz w:val="24"/>
          <w:szCs w:val="24"/>
          <w:lang w:val="en-GB"/>
        </w:rPr>
      </w:pPr>
      <w:proofErr w:type="spellStart"/>
      <w:r w:rsidRPr="009A010C">
        <w:rPr>
          <w:rFonts w:asciiTheme="minorHAnsi" w:hAnsiTheme="minorHAnsi" w:cstheme="minorHAnsi"/>
          <w:bCs/>
          <w:i/>
          <w:iCs/>
          <w:sz w:val="24"/>
          <w:szCs w:val="24"/>
          <w:lang w:val="en-GB"/>
        </w:rPr>
        <w:t>Punctarea</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subcriteriului</w:t>
      </w:r>
      <w:proofErr w:type="spellEnd"/>
      <w:r w:rsidRPr="009A010C">
        <w:rPr>
          <w:rFonts w:asciiTheme="minorHAnsi" w:hAnsiTheme="minorHAnsi" w:cstheme="minorHAnsi"/>
          <w:bCs/>
          <w:i/>
          <w:iCs/>
          <w:sz w:val="24"/>
          <w:szCs w:val="24"/>
          <w:lang w:val="en-GB"/>
        </w:rPr>
        <w:t xml:space="preserve"> se face </w:t>
      </w:r>
      <w:proofErr w:type="spellStart"/>
      <w:r w:rsidRPr="009A010C">
        <w:rPr>
          <w:rFonts w:asciiTheme="minorHAnsi" w:hAnsiTheme="minorHAnsi" w:cstheme="minorHAnsi"/>
          <w:bCs/>
          <w:i/>
          <w:iCs/>
          <w:sz w:val="24"/>
          <w:szCs w:val="24"/>
          <w:lang w:val="en-GB"/>
        </w:rPr>
        <w:t>prin</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selectarea</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unei</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singure</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optiuni</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și</w:t>
      </w:r>
      <w:proofErr w:type="spellEnd"/>
      <w:r w:rsidRPr="009A010C">
        <w:rPr>
          <w:rFonts w:asciiTheme="minorHAnsi" w:hAnsiTheme="minorHAnsi" w:cstheme="minorHAnsi"/>
          <w:bCs/>
          <w:i/>
          <w:iCs/>
          <w:sz w:val="24"/>
          <w:szCs w:val="24"/>
          <w:lang w:val="en-GB"/>
        </w:rPr>
        <w:t xml:space="preserve"> a </w:t>
      </w:r>
      <w:proofErr w:type="spellStart"/>
      <w:r w:rsidRPr="009A010C">
        <w:rPr>
          <w:rFonts w:asciiTheme="minorHAnsi" w:hAnsiTheme="minorHAnsi" w:cstheme="minorHAnsi"/>
          <w:bCs/>
          <w:i/>
          <w:iCs/>
          <w:sz w:val="24"/>
          <w:szCs w:val="24"/>
          <w:lang w:val="en-GB"/>
        </w:rPr>
        <w:t>punctajului</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aferent</w:t>
      </w:r>
      <w:proofErr w:type="spellEnd"/>
      <w:r w:rsidRPr="009A010C">
        <w:rPr>
          <w:rFonts w:asciiTheme="minorHAnsi" w:hAnsiTheme="minorHAnsi" w:cstheme="minorHAnsi"/>
          <w:bCs/>
          <w:i/>
          <w:iCs/>
          <w:sz w:val="24"/>
          <w:szCs w:val="24"/>
          <w:lang w:val="en-GB"/>
        </w:rPr>
        <w:t xml:space="preserve"> </w:t>
      </w:r>
      <w:proofErr w:type="spellStart"/>
      <w:r w:rsidRPr="009A010C">
        <w:rPr>
          <w:rFonts w:asciiTheme="minorHAnsi" w:hAnsiTheme="minorHAnsi" w:cstheme="minorHAnsi"/>
          <w:bCs/>
          <w:i/>
          <w:iCs/>
          <w:sz w:val="24"/>
          <w:szCs w:val="24"/>
          <w:lang w:val="en-GB"/>
        </w:rPr>
        <w:t>acesteia</w:t>
      </w:r>
      <w:proofErr w:type="spellEnd"/>
      <w:r w:rsidRPr="009A010C">
        <w:rPr>
          <w:rFonts w:asciiTheme="minorHAnsi" w:hAnsiTheme="minorHAnsi" w:cstheme="minorHAnsi"/>
          <w:bCs/>
          <w:i/>
          <w:iCs/>
          <w:sz w:val="24"/>
          <w:szCs w:val="24"/>
          <w:lang w:val="en-GB"/>
        </w:rPr>
        <w:t>.</w:t>
      </w:r>
    </w:p>
    <w:p w14:paraId="635258BE" w14:textId="77777777" w:rsidR="00E00485" w:rsidRPr="009A010C" w:rsidRDefault="00E00485" w:rsidP="00E00485">
      <w:pPr>
        <w:spacing w:before="0" w:after="0" w:line="256" w:lineRule="auto"/>
        <w:ind w:left="720"/>
        <w:jc w:val="both"/>
        <w:rPr>
          <w:rFonts w:asciiTheme="minorHAnsi" w:hAnsiTheme="minorHAnsi" w:cstheme="minorHAnsi"/>
          <w:sz w:val="24"/>
          <w:szCs w:val="24"/>
          <w:lang w:val="en-GB"/>
        </w:rPr>
      </w:pPr>
    </w:p>
    <w:p w14:paraId="69236A1B" w14:textId="77777777" w:rsidR="00E00485" w:rsidRPr="009A010C" w:rsidRDefault="00E00485" w:rsidP="00ED57FC">
      <w:pPr>
        <w:numPr>
          <w:ilvl w:val="0"/>
          <w:numId w:val="58"/>
        </w:numPr>
        <w:spacing w:before="0" w:after="0" w:line="256" w:lineRule="auto"/>
        <w:jc w:val="both"/>
        <w:rPr>
          <w:rFonts w:asciiTheme="minorHAnsi" w:hAnsiTheme="minorHAnsi" w:cstheme="minorHAnsi"/>
          <w:b/>
          <w:bCs/>
          <w:sz w:val="24"/>
          <w:szCs w:val="24"/>
          <w:lang w:val="fr-FR"/>
        </w:rPr>
      </w:pPr>
      <w:proofErr w:type="spellStart"/>
      <w:r w:rsidRPr="009A010C">
        <w:rPr>
          <w:rFonts w:asciiTheme="minorHAnsi" w:hAnsiTheme="minorHAnsi" w:cstheme="minorHAnsi"/>
          <w:b/>
          <w:bCs/>
          <w:sz w:val="24"/>
          <w:szCs w:val="24"/>
          <w:lang w:val="fr-FR"/>
        </w:rPr>
        <w:t>Complementaritatea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cu</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alte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investitii</w:t>
      </w:r>
      <w:proofErr w:type="spellEnd"/>
      <w:r w:rsidRPr="009A010C">
        <w:rPr>
          <w:rFonts w:asciiTheme="minorHAnsi" w:hAnsiTheme="minorHAnsi" w:cstheme="minorHAnsi"/>
          <w:b/>
          <w:bCs/>
          <w:sz w:val="24"/>
          <w:szCs w:val="24"/>
          <w:lang w:val="fr-FR"/>
        </w:rPr>
        <w:t xml:space="preserve"> in </w:t>
      </w:r>
      <w:proofErr w:type="spellStart"/>
      <w:r w:rsidRPr="009A010C">
        <w:rPr>
          <w:rFonts w:asciiTheme="minorHAnsi" w:hAnsiTheme="minorHAnsi" w:cstheme="minorHAnsi"/>
          <w:b/>
          <w:bCs/>
          <w:sz w:val="24"/>
          <w:szCs w:val="24"/>
          <w:lang w:val="fr-FR"/>
        </w:rPr>
        <w:t>curs</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contractare</w:t>
      </w:r>
      <w:proofErr w:type="spellEnd"/>
      <w:r w:rsidRPr="009A010C">
        <w:rPr>
          <w:rFonts w:asciiTheme="minorHAnsi" w:hAnsiTheme="minorHAnsi" w:cstheme="minorHAnsi"/>
          <w:b/>
          <w:bCs/>
          <w:sz w:val="24"/>
          <w:szCs w:val="24"/>
          <w:lang w:val="fr-FR"/>
        </w:rPr>
        <w:t xml:space="preserve">/in </w:t>
      </w:r>
      <w:proofErr w:type="spellStart"/>
      <w:r w:rsidRPr="009A010C">
        <w:rPr>
          <w:rFonts w:asciiTheme="minorHAnsi" w:hAnsiTheme="minorHAnsi" w:cstheme="minorHAnsi"/>
          <w:b/>
          <w:bCs/>
          <w:sz w:val="24"/>
          <w:szCs w:val="24"/>
          <w:lang w:val="fr-FR"/>
        </w:rPr>
        <w:t>Implementare</w:t>
      </w:r>
      <w:proofErr w:type="spellEnd"/>
      <w:r w:rsidRPr="009A010C">
        <w:rPr>
          <w:rFonts w:asciiTheme="minorHAnsi" w:hAnsiTheme="minorHAnsi" w:cstheme="minorHAnsi"/>
          <w:b/>
          <w:bCs/>
          <w:sz w:val="24"/>
          <w:szCs w:val="24"/>
          <w:lang w:val="fr-FR"/>
        </w:rPr>
        <w:t>/</w:t>
      </w:r>
      <w:proofErr w:type="spellStart"/>
      <w:r w:rsidRPr="009A010C">
        <w:rPr>
          <w:rFonts w:asciiTheme="minorHAnsi" w:hAnsiTheme="minorHAnsi" w:cstheme="minorHAnsi"/>
          <w:b/>
          <w:bCs/>
          <w:sz w:val="24"/>
          <w:szCs w:val="24"/>
          <w:lang w:val="fr-FR"/>
        </w:rPr>
        <w:t>implementate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prin</w:t>
      </w:r>
      <w:proofErr w:type="spellEnd"/>
      <w:r w:rsidRPr="009A010C">
        <w:rPr>
          <w:rFonts w:asciiTheme="minorHAnsi" w:hAnsiTheme="minorHAnsi" w:cstheme="minorHAnsi"/>
          <w:b/>
          <w:bCs/>
          <w:sz w:val="24"/>
          <w:szCs w:val="24"/>
          <w:lang w:val="fr-FR"/>
        </w:rPr>
        <w:t xml:space="preserve"> PRSE 2021-2027/</w:t>
      </w:r>
      <w:proofErr w:type="spellStart"/>
      <w:r w:rsidRPr="009A010C">
        <w:rPr>
          <w:rFonts w:asciiTheme="minorHAnsi" w:hAnsiTheme="minorHAnsi" w:cstheme="minorHAnsi"/>
          <w:b/>
          <w:bCs/>
          <w:sz w:val="24"/>
          <w:szCs w:val="24"/>
          <w:lang w:val="fr-FR"/>
        </w:rPr>
        <w:t>alte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surse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programe</w:t>
      </w:r>
      <w:proofErr w:type="spellEnd"/>
      <w:r w:rsidRPr="009A010C">
        <w:rPr>
          <w:rFonts w:asciiTheme="minorHAnsi" w:hAnsiTheme="minorHAnsi" w:cstheme="minorHAnsi"/>
          <w:b/>
          <w:bCs/>
          <w:sz w:val="24"/>
          <w:szCs w:val="24"/>
          <w:lang w:val="fr-FR"/>
        </w:rPr>
        <w:t xml:space="preserve"> de </w:t>
      </w:r>
      <w:proofErr w:type="spellStart"/>
      <w:proofErr w:type="gramStart"/>
      <w:r w:rsidRPr="009A010C">
        <w:rPr>
          <w:rFonts w:asciiTheme="minorHAnsi" w:hAnsiTheme="minorHAnsi" w:cstheme="minorHAnsi"/>
          <w:b/>
          <w:bCs/>
          <w:sz w:val="24"/>
          <w:szCs w:val="24"/>
          <w:lang w:val="fr-FR"/>
        </w:rPr>
        <w:t>finanțare</w:t>
      </w:r>
      <w:proofErr w:type="spellEnd"/>
      <w:r w:rsidRPr="009A010C">
        <w:rPr>
          <w:rFonts w:asciiTheme="minorHAnsi" w:hAnsiTheme="minorHAnsi" w:cstheme="minorHAnsi"/>
          <w:b/>
          <w:bCs/>
          <w:sz w:val="24"/>
          <w:szCs w:val="24"/>
          <w:lang w:val="fr-FR"/>
        </w:rPr>
        <w:t>;</w:t>
      </w:r>
      <w:proofErr w:type="gram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integrarea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cooperării</w:t>
      </w:r>
      <w:proofErr w:type="spellEnd"/>
      <w:r w:rsidRPr="009A010C">
        <w:rPr>
          <w:rFonts w:asciiTheme="minorHAnsi" w:hAnsiTheme="minorHAnsi" w:cstheme="minorHAnsi"/>
          <w:b/>
          <w:bCs/>
          <w:sz w:val="24"/>
          <w:szCs w:val="24"/>
          <w:lang w:val="fr-FR"/>
        </w:rPr>
        <w:t xml:space="preserve"> la </w:t>
      </w:r>
      <w:proofErr w:type="spellStart"/>
      <w:r w:rsidRPr="009A010C">
        <w:rPr>
          <w:rFonts w:asciiTheme="minorHAnsi" w:hAnsiTheme="minorHAnsi" w:cstheme="minorHAnsi"/>
          <w:b/>
          <w:bCs/>
          <w:sz w:val="24"/>
          <w:szCs w:val="24"/>
          <w:lang w:val="fr-FR"/>
        </w:rPr>
        <w:t>nivel</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proiect</w:t>
      </w:r>
      <w:proofErr w:type="spellEnd"/>
      <w:r w:rsidRPr="009A010C">
        <w:rPr>
          <w:rFonts w:asciiTheme="minorHAnsi" w:hAnsiTheme="minorHAnsi" w:cstheme="minorHAnsi"/>
          <w:b/>
          <w:bCs/>
          <w:sz w:val="24"/>
          <w:szCs w:val="24"/>
          <w:lang w:val="fr-FR"/>
        </w:rPr>
        <w:t xml:space="preserve"> – </w:t>
      </w:r>
      <w:proofErr w:type="spellStart"/>
      <w:r w:rsidRPr="009A010C">
        <w:rPr>
          <w:rFonts w:asciiTheme="minorHAnsi" w:hAnsiTheme="minorHAnsi" w:cstheme="minorHAnsi"/>
          <w:b/>
          <w:bCs/>
          <w:sz w:val="24"/>
          <w:szCs w:val="24"/>
          <w:lang w:val="fr-FR"/>
        </w:rPr>
        <w:t>maxim</w:t>
      </w:r>
      <w:proofErr w:type="spellEnd"/>
      <w:r w:rsidRPr="009A010C">
        <w:rPr>
          <w:rFonts w:asciiTheme="minorHAnsi" w:hAnsiTheme="minorHAnsi" w:cstheme="minorHAnsi"/>
          <w:b/>
          <w:bCs/>
          <w:sz w:val="24"/>
          <w:szCs w:val="24"/>
          <w:lang w:val="fr-FR"/>
        </w:rPr>
        <w:t xml:space="preserve"> 6 </w:t>
      </w:r>
      <w:proofErr w:type="spellStart"/>
      <w:r w:rsidRPr="009A010C">
        <w:rPr>
          <w:rFonts w:asciiTheme="minorHAnsi" w:hAnsiTheme="minorHAnsi" w:cstheme="minorHAnsi"/>
          <w:b/>
          <w:bCs/>
          <w:sz w:val="24"/>
          <w:szCs w:val="24"/>
          <w:lang w:val="fr-FR"/>
        </w:rPr>
        <w:t>puncte</w:t>
      </w:r>
      <w:proofErr w:type="spellEnd"/>
    </w:p>
    <w:p w14:paraId="0EAA7C08"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a. </w:t>
      </w:r>
      <w:proofErr w:type="spellStart"/>
      <w:r w:rsidRPr="009A010C">
        <w:rPr>
          <w:rFonts w:asciiTheme="minorHAnsi" w:hAnsiTheme="minorHAnsi" w:cstheme="minorHAnsi"/>
          <w:bCs/>
          <w:sz w:val="24"/>
          <w:szCs w:val="24"/>
          <w:lang w:val="fr-FR"/>
        </w:rPr>
        <w:t>Proiectul</w:t>
      </w:r>
      <w:proofErr w:type="spellEnd"/>
      <w:r w:rsidRPr="009A010C">
        <w:rPr>
          <w:rFonts w:asciiTheme="minorHAnsi" w:hAnsiTheme="minorHAnsi" w:cstheme="minorHAnsi"/>
          <w:bCs/>
          <w:sz w:val="24"/>
          <w:szCs w:val="24"/>
          <w:lang w:val="fr-FR"/>
        </w:rPr>
        <w:t xml:space="preserve"> este </w:t>
      </w:r>
      <w:proofErr w:type="spellStart"/>
      <w:r w:rsidRPr="009A010C">
        <w:rPr>
          <w:rFonts w:asciiTheme="minorHAnsi" w:hAnsiTheme="minorHAnsi" w:cstheme="minorHAnsi"/>
          <w:bCs/>
          <w:sz w:val="24"/>
          <w:szCs w:val="24"/>
          <w:lang w:val="fr-FR"/>
        </w:rPr>
        <w:t>complementar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cel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putin</w:t>
      </w:r>
      <w:proofErr w:type="spellEnd"/>
      <w:r w:rsidRPr="009A010C">
        <w:rPr>
          <w:rFonts w:asciiTheme="minorHAnsi" w:hAnsiTheme="minorHAnsi" w:cstheme="minorHAnsi"/>
          <w:bCs/>
          <w:sz w:val="24"/>
          <w:szCs w:val="24"/>
          <w:lang w:val="fr-FR"/>
        </w:rPr>
        <w:t xml:space="preserve"> un </w:t>
      </w:r>
      <w:proofErr w:type="spellStart"/>
      <w:r w:rsidRPr="009A010C">
        <w:rPr>
          <w:rFonts w:asciiTheme="minorHAnsi" w:hAnsiTheme="minorHAnsi" w:cstheme="minorHAnsi"/>
          <w:bCs/>
          <w:sz w:val="24"/>
          <w:szCs w:val="24"/>
          <w:lang w:val="fr-FR"/>
        </w:rPr>
        <w:t>proiect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din</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domeniul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educatiei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respectiv</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imbunatatirea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accesului</w:t>
      </w:r>
      <w:proofErr w:type="spellEnd"/>
      <w:r w:rsidRPr="009A010C">
        <w:rPr>
          <w:rFonts w:asciiTheme="minorHAnsi" w:hAnsiTheme="minorHAnsi" w:cstheme="minorHAnsi"/>
          <w:bCs/>
          <w:sz w:val="24"/>
          <w:szCs w:val="24"/>
          <w:lang w:val="fr-FR"/>
        </w:rPr>
        <w:t xml:space="preserve"> la </w:t>
      </w:r>
      <w:proofErr w:type="spellStart"/>
      <w:r w:rsidRPr="009A010C">
        <w:rPr>
          <w:rFonts w:asciiTheme="minorHAnsi" w:hAnsiTheme="minorHAnsi" w:cstheme="minorHAnsi"/>
          <w:bCs/>
          <w:sz w:val="24"/>
          <w:szCs w:val="24"/>
          <w:lang w:val="fr-FR"/>
        </w:rPr>
        <w:t>servicii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educatie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inclusiv</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prin</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promovarea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rezilientei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pentru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educatia</w:t>
      </w:r>
      <w:proofErr w:type="spellEnd"/>
      <w:r w:rsidRPr="009A010C">
        <w:rPr>
          <w:rFonts w:asciiTheme="minorHAnsi" w:hAnsiTheme="minorHAnsi" w:cstheme="minorHAnsi"/>
          <w:bCs/>
          <w:sz w:val="24"/>
          <w:szCs w:val="24"/>
          <w:lang w:val="fr-FR"/>
        </w:rPr>
        <w:t xml:space="preserve"> si </w:t>
      </w:r>
      <w:proofErr w:type="spellStart"/>
      <w:r w:rsidRPr="009A010C">
        <w:rPr>
          <w:rFonts w:asciiTheme="minorHAnsi" w:hAnsiTheme="minorHAnsi" w:cstheme="minorHAnsi"/>
          <w:bCs/>
          <w:sz w:val="24"/>
          <w:szCs w:val="24"/>
          <w:lang w:val="fr-FR"/>
        </w:rPr>
        <w:t>formarea</w:t>
      </w:r>
      <w:proofErr w:type="spellEnd"/>
      <w:r w:rsidRPr="009A010C">
        <w:rPr>
          <w:rFonts w:asciiTheme="minorHAnsi" w:hAnsiTheme="minorHAnsi" w:cstheme="minorHAnsi"/>
          <w:bCs/>
          <w:sz w:val="24"/>
          <w:szCs w:val="24"/>
          <w:lang w:val="fr-FR"/>
        </w:rPr>
        <w:t xml:space="preserve"> la </w:t>
      </w:r>
      <w:proofErr w:type="spellStart"/>
      <w:r w:rsidRPr="009A010C">
        <w:rPr>
          <w:rFonts w:asciiTheme="minorHAnsi" w:hAnsiTheme="minorHAnsi" w:cstheme="minorHAnsi"/>
          <w:bCs/>
          <w:sz w:val="24"/>
          <w:szCs w:val="24"/>
          <w:lang w:val="fr-FR"/>
        </w:rPr>
        <w:t>distanta</w:t>
      </w:r>
      <w:proofErr w:type="spellEnd"/>
      <w:r w:rsidRPr="009A010C">
        <w:rPr>
          <w:rFonts w:asciiTheme="minorHAnsi" w:hAnsiTheme="minorHAnsi" w:cstheme="minorHAnsi"/>
          <w:bCs/>
          <w:sz w:val="24"/>
          <w:szCs w:val="24"/>
          <w:lang w:val="fr-FR"/>
        </w:rPr>
        <w:t xml:space="preserve"> si online – 3 </w:t>
      </w:r>
      <w:proofErr w:type="spellStart"/>
      <w:r w:rsidRPr="009A010C">
        <w:rPr>
          <w:rFonts w:asciiTheme="minorHAnsi" w:hAnsiTheme="minorHAnsi" w:cstheme="minorHAnsi"/>
          <w:bCs/>
          <w:sz w:val="24"/>
          <w:szCs w:val="24"/>
          <w:lang w:val="fr-FR"/>
        </w:rPr>
        <w:t>puncte</w:t>
      </w:r>
      <w:proofErr w:type="spellEnd"/>
    </w:p>
    <w:p w14:paraId="3D64F9CD"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b. </w:t>
      </w:r>
      <w:proofErr w:type="spellStart"/>
      <w:r w:rsidRPr="009A010C">
        <w:rPr>
          <w:rFonts w:asciiTheme="minorHAnsi" w:hAnsiTheme="minorHAnsi" w:cstheme="minorHAnsi"/>
          <w:bCs/>
          <w:sz w:val="24"/>
          <w:szCs w:val="24"/>
          <w:lang w:val="fr-FR"/>
        </w:rPr>
        <w:t>Proiectul</w:t>
      </w:r>
      <w:proofErr w:type="spellEnd"/>
      <w:r w:rsidRPr="009A010C">
        <w:rPr>
          <w:rFonts w:asciiTheme="minorHAnsi" w:hAnsiTheme="minorHAnsi" w:cstheme="minorHAnsi"/>
          <w:bCs/>
          <w:sz w:val="24"/>
          <w:szCs w:val="24"/>
          <w:lang w:val="fr-FR"/>
        </w:rPr>
        <w:t xml:space="preserve"> este </w:t>
      </w:r>
      <w:proofErr w:type="spellStart"/>
      <w:r w:rsidRPr="009A010C">
        <w:rPr>
          <w:rFonts w:asciiTheme="minorHAnsi" w:hAnsiTheme="minorHAnsi" w:cstheme="minorHAnsi"/>
          <w:bCs/>
          <w:sz w:val="24"/>
          <w:szCs w:val="24"/>
          <w:lang w:val="fr-FR"/>
        </w:rPr>
        <w:t>complementar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cel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putin</w:t>
      </w:r>
      <w:proofErr w:type="spellEnd"/>
      <w:r w:rsidRPr="009A010C">
        <w:rPr>
          <w:rFonts w:asciiTheme="minorHAnsi" w:hAnsiTheme="minorHAnsi" w:cstheme="minorHAnsi"/>
          <w:bCs/>
          <w:sz w:val="24"/>
          <w:szCs w:val="24"/>
          <w:lang w:val="fr-FR"/>
        </w:rPr>
        <w:t xml:space="preserve"> un </w:t>
      </w:r>
      <w:proofErr w:type="spellStart"/>
      <w:r w:rsidRPr="009A010C">
        <w:rPr>
          <w:rFonts w:asciiTheme="minorHAnsi" w:hAnsiTheme="minorHAnsi" w:cstheme="minorHAnsi"/>
          <w:bCs/>
          <w:sz w:val="24"/>
          <w:szCs w:val="24"/>
          <w:lang w:val="fr-FR"/>
        </w:rPr>
        <w:t>proiect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din</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urmatoarele</w:t>
      </w:r>
      <w:proofErr w:type="spellEnd"/>
      <w:r w:rsidRPr="009A010C">
        <w:rPr>
          <w:rFonts w:asciiTheme="minorHAnsi" w:hAnsiTheme="minorHAnsi" w:cstheme="minorHAnsi"/>
          <w:bCs/>
          <w:sz w:val="24"/>
          <w:szCs w:val="24"/>
          <w:lang w:val="fr-FR"/>
        </w:rPr>
        <w:t xml:space="preserve"> </w:t>
      </w:r>
      <w:proofErr w:type="spellStart"/>
      <w:proofErr w:type="gramStart"/>
      <w:r w:rsidRPr="009A010C">
        <w:rPr>
          <w:rFonts w:asciiTheme="minorHAnsi" w:hAnsiTheme="minorHAnsi" w:cstheme="minorHAnsi"/>
          <w:bCs/>
          <w:sz w:val="24"/>
          <w:szCs w:val="24"/>
          <w:lang w:val="fr-FR"/>
        </w:rPr>
        <w:t>domenii</w:t>
      </w:r>
      <w:proofErr w:type="spellEnd"/>
      <w:r w:rsidRPr="009A010C">
        <w:rPr>
          <w:rFonts w:asciiTheme="minorHAnsi" w:hAnsiTheme="minorHAnsi" w:cstheme="minorHAnsi"/>
          <w:bCs/>
          <w:sz w:val="24"/>
          <w:szCs w:val="24"/>
          <w:lang w:val="fr-FR"/>
        </w:rPr>
        <w:t>:</w:t>
      </w:r>
      <w:proofErr w:type="gram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imbunatatire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eficienta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energetica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creare</w:t>
      </w:r>
      <w:proofErr w:type="spellEnd"/>
      <w:r w:rsidRPr="009A010C">
        <w:rPr>
          <w:rFonts w:asciiTheme="minorHAnsi" w:hAnsiTheme="minorHAnsi" w:cstheme="minorHAnsi"/>
          <w:bCs/>
          <w:sz w:val="24"/>
          <w:szCs w:val="24"/>
          <w:lang w:val="fr-FR"/>
        </w:rPr>
        <w:t>/</w:t>
      </w:r>
      <w:proofErr w:type="spellStart"/>
      <w:r w:rsidRPr="009A010C">
        <w:rPr>
          <w:rFonts w:asciiTheme="minorHAnsi" w:hAnsiTheme="minorHAnsi" w:cstheme="minorHAnsi"/>
          <w:bCs/>
          <w:sz w:val="24"/>
          <w:szCs w:val="24"/>
          <w:lang w:val="fr-FR"/>
        </w:rPr>
        <w:t>extindere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spatii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verzi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regenerare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urbana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mobilitate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urbana</w:t>
      </w:r>
      <w:proofErr w:type="spellEnd"/>
      <w:r w:rsidRPr="009A010C">
        <w:rPr>
          <w:rFonts w:asciiTheme="minorHAnsi" w:hAnsiTheme="minorHAnsi" w:cstheme="minorHAnsi"/>
          <w:bCs/>
          <w:sz w:val="24"/>
          <w:szCs w:val="24"/>
          <w:lang w:val="fr-FR"/>
        </w:rPr>
        <w:t xml:space="preserve"> (zone </w:t>
      </w:r>
      <w:proofErr w:type="spellStart"/>
      <w:r w:rsidRPr="009A010C">
        <w:rPr>
          <w:rFonts w:asciiTheme="minorHAnsi" w:hAnsiTheme="minorHAnsi" w:cstheme="minorHAnsi"/>
          <w:bCs/>
          <w:sz w:val="24"/>
          <w:szCs w:val="24"/>
          <w:lang w:val="fr-FR"/>
        </w:rPr>
        <w:t>pietonale</w:t>
      </w:r>
      <w:proofErr w:type="spellEnd"/>
      <w:r w:rsidRPr="009A010C">
        <w:rPr>
          <w:rFonts w:asciiTheme="minorHAnsi" w:hAnsiTheme="minorHAnsi" w:cstheme="minorHAnsi"/>
          <w:bCs/>
          <w:sz w:val="24"/>
          <w:szCs w:val="24"/>
          <w:lang w:val="fr-FR"/>
        </w:rPr>
        <w:t xml:space="preserve">, piste de </w:t>
      </w:r>
      <w:proofErr w:type="spellStart"/>
      <w:r w:rsidRPr="009A010C">
        <w:rPr>
          <w:rFonts w:asciiTheme="minorHAnsi" w:hAnsiTheme="minorHAnsi" w:cstheme="minorHAnsi"/>
          <w:bCs/>
          <w:sz w:val="24"/>
          <w:szCs w:val="24"/>
          <w:lang w:val="fr-FR"/>
        </w:rPr>
        <w:t>biciclete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etc</w:t>
      </w:r>
      <w:proofErr w:type="spellEnd"/>
      <w:r w:rsidRPr="009A010C">
        <w:rPr>
          <w:rFonts w:asciiTheme="minorHAnsi" w:hAnsiTheme="minorHAnsi" w:cstheme="minorHAnsi"/>
          <w:bCs/>
          <w:sz w:val="24"/>
          <w:szCs w:val="24"/>
          <w:lang w:val="fr-FR"/>
        </w:rPr>
        <w:t xml:space="preserve">), in </w:t>
      </w:r>
      <w:proofErr w:type="spellStart"/>
      <w:r w:rsidRPr="009A010C">
        <w:rPr>
          <w:rFonts w:asciiTheme="minorHAnsi" w:hAnsiTheme="minorHAnsi" w:cstheme="minorHAnsi"/>
          <w:bCs/>
          <w:sz w:val="24"/>
          <w:szCs w:val="24"/>
          <w:lang w:val="fr-FR"/>
        </w:rPr>
        <w:t>acelasi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areal</w:t>
      </w:r>
      <w:proofErr w:type="spellEnd"/>
      <w:r w:rsidRPr="009A010C">
        <w:rPr>
          <w:rFonts w:asciiTheme="minorHAnsi" w:hAnsiTheme="minorHAnsi" w:cstheme="minorHAnsi"/>
          <w:bCs/>
          <w:sz w:val="24"/>
          <w:szCs w:val="24"/>
          <w:lang w:val="fr-FR"/>
        </w:rPr>
        <w:t xml:space="preserve"> al </w:t>
      </w:r>
      <w:proofErr w:type="spellStart"/>
      <w:r w:rsidRPr="009A010C">
        <w:rPr>
          <w:rFonts w:asciiTheme="minorHAnsi" w:hAnsiTheme="minorHAnsi" w:cstheme="minorHAnsi"/>
          <w:bCs/>
          <w:sz w:val="24"/>
          <w:szCs w:val="24"/>
          <w:lang w:val="fr-FR"/>
        </w:rPr>
        <w:t>zonei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interventie</w:t>
      </w:r>
      <w:proofErr w:type="spellEnd"/>
      <w:r w:rsidRPr="009A010C">
        <w:rPr>
          <w:rFonts w:asciiTheme="minorHAnsi" w:hAnsiTheme="minorHAnsi" w:cstheme="minorHAnsi"/>
          <w:bCs/>
          <w:sz w:val="24"/>
          <w:szCs w:val="24"/>
          <w:lang w:val="fr-FR"/>
        </w:rPr>
        <w:t xml:space="preserve">, la o </w:t>
      </w:r>
      <w:proofErr w:type="spellStart"/>
      <w:r w:rsidRPr="009A010C">
        <w:rPr>
          <w:rFonts w:asciiTheme="minorHAnsi" w:hAnsiTheme="minorHAnsi" w:cstheme="minorHAnsi"/>
          <w:bCs/>
          <w:sz w:val="24"/>
          <w:szCs w:val="24"/>
          <w:lang w:val="fr-FR"/>
        </w:rPr>
        <w:t>distanta</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maxim</w:t>
      </w:r>
      <w:proofErr w:type="spellEnd"/>
      <w:r w:rsidRPr="009A010C">
        <w:rPr>
          <w:rFonts w:asciiTheme="minorHAnsi" w:hAnsiTheme="minorHAnsi" w:cstheme="minorHAnsi"/>
          <w:bCs/>
          <w:sz w:val="24"/>
          <w:szCs w:val="24"/>
          <w:lang w:val="fr-FR"/>
        </w:rPr>
        <w:t xml:space="preserve"> 1000 m* (*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exceptia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investitiilor</w:t>
      </w:r>
      <w:proofErr w:type="spellEnd"/>
      <w:r w:rsidRPr="009A010C">
        <w:rPr>
          <w:rFonts w:asciiTheme="minorHAnsi" w:hAnsiTheme="minorHAnsi" w:cstheme="minorHAnsi"/>
          <w:bCs/>
          <w:sz w:val="24"/>
          <w:szCs w:val="24"/>
          <w:lang w:val="fr-FR"/>
        </w:rPr>
        <w:t xml:space="preserve"> care </w:t>
      </w:r>
      <w:proofErr w:type="spellStart"/>
      <w:r w:rsidRPr="009A010C">
        <w:rPr>
          <w:rFonts w:asciiTheme="minorHAnsi" w:hAnsiTheme="minorHAnsi" w:cstheme="minorHAnsi"/>
          <w:bCs/>
          <w:sz w:val="24"/>
          <w:szCs w:val="24"/>
          <w:lang w:val="fr-FR"/>
        </w:rPr>
        <w:t>vizeaza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instalarea</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statii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alimentare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reincarcare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electrica</w:t>
      </w:r>
      <w:proofErr w:type="spellEnd"/>
      <w:r w:rsidRPr="009A010C">
        <w:rPr>
          <w:rFonts w:asciiTheme="minorHAnsi" w:hAnsiTheme="minorHAnsi" w:cstheme="minorHAnsi"/>
          <w:bCs/>
          <w:sz w:val="24"/>
          <w:szCs w:val="24"/>
          <w:lang w:val="fr-FR"/>
        </w:rPr>
        <w:t xml:space="preserve">) – 2 </w:t>
      </w:r>
      <w:proofErr w:type="spellStart"/>
      <w:r w:rsidRPr="009A010C">
        <w:rPr>
          <w:rFonts w:asciiTheme="minorHAnsi" w:hAnsiTheme="minorHAnsi" w:cstheme="minorHAnsi"/>
          <w:bCs/>
          <w:sz w:val="24"/>
          <w:szCs w:val="24"/>
          <w:lang w:val="fr-FR"/>
        </w:rPr>
        <w:t>puncte</w:t>
      </w:r>
      <w:proofErr w:type="spellEnd"/>
    </w:p>
    <w:p w14:paraId="65CFFE78"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c. </w:t>
      </w:r>
      <w:proofErr w:type="spellStart"/>
      <w:r w:rsidRPr="009A010C">
        <w:rPr>
          <w:rFonts w:asciiTheme="minorHAnsi" w:hAnsiTheme="minorHAnsi" w:cstheme="minorHAnsi"/>
          <w:bCs/>
          <w:sz w:val="24"/>
          <w:szCs w:val="24"/>
          <w:lang w:val="fr-FR"/>
        </w:rPr>
        <w:t>Proiectul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vizeaza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actiuni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cooperare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teritoriala</w:t>
      </w:r>
      <w:proofErr w:type="spellEnd"/>
      <w:r w:rsidRPr="009A010C">
        <w:rPr>
          <w:rFonts w:asciiTheme="minorHAnsi" w:hAnsiTheme="minorHAnsi" w:cstheme="minorHAnsi"/>
          <w:bCs/>
          <w:sz w:val="24"/>
          <w:szCs w:val="24"/>
          <w:lang w:val="fr-FR"/>
        </w:rPr>
        <w:t xml:space="preserve"> care </w:t>
      </w:r>
      <w:proofErr w:type="spellStart"/>
      <w:r w:rsidRPr="009A010C">
        <w:rPr>
          <w:rFonts w:asciiTheme="minorHAnsi" w:hAnsiTheme="minorHAnsi" w:cstheme="minorHAnsi"/>
          <w:bCs/>
          <w:sz w:val="24"/>
          <w:szCs w:val="24"/>
          <w:lang w:val="fr-FR"/>
        </w:rPr>
        <w:t>contribuie</w:t>
      </w:r>
      <w:proofErr w:type="spellEnd"/>
      <w:r w:rsidRPr="009A010C">
        <w:rPr>
          <w:rFonts w:asciiTheme="minorHAnsi" w:hAnsiTheme="minorHAnsi" w:cstheme="minorHAnsi"/>
          <w:bCs/>
          <w:sz w:val="24"/>
          <w:szCs w:val="24"/>
          <w:lang w:val="fr-FR"/>
        </w:rPr>
        <w:t xml:space="preserve"> la </w:t>
      </w:r>
      <w:proofErr w:type="spellStart"/>
      <w:r w:rsidRPr="009A010C">
        <w:rPr>
          <w:rFonts w:asciiTheme="minorHAnsi" w:hAnsiTheme="minorHAnsi" w:cstheme="minorHAnsi"/>
          <w:bCs/>
          <w:sz w:val="24"/>
          <w:szCs w:val="24"/>
          <w:lang w:val="fr-FR"/>
        </w:rPr>
        <w:t>atingerea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obiectivelor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prevazute</w:t>
      </w:r>
      <w:proofErr w:type="spellEnd"/>
      <w:r w:rsidRPr="009A010C">
        <w:rPr>
          <w:rFonts w:asciiTheme="minorHAnsi" w:hAnsiTheme="minorHAnsi" w:cstheme="minorHAnsi"/>
          <w:bCs/>
          <w:sz w:val="24"/>
          <w:szCs w:val="24"/>
          <w:lang w:val="fr-FR"/>
        </w:rPr>
        <w:t xml:space="preserve"> in </w:t>
      </w:r>
      <w:proofErr w:type="spellStart"/>
      <w:r w:rsidRPr="009A010C">
        <w:rPr>
          <w:rFonts w:asciiTheme="minorHAnsi" w:hAnsiTheme="minorHAnsi" w:cstheme="minorHAnsi"/>
          <w:bCs/>
          <w:sz w:val="24"/>
          <w:szCs w:val="24"/>
          <w:lang w:val="fr-FR"/>
        </w:rPr>
        <w:t>cadrul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acestuia</w:t>
      </w:r>
      <w:proofErr w:type="spellEnd"/>
      <w:r w:rsidRPr="009A010C">
        <w:rPr>
          <w:rFonts w:asciiTheme="minorHAnsi" w:hAnsiTheme="minorHAnsi" w:cstheme="minorHAnsi"/>
          <w:bCs/>
          <w:sz w:val="24"/>
          <w:szCs w:val="24"/>
          <w:lang w:val="fr-FR"/>
        </w:rPr>
        <w:t xml:space="preserve"> - 1 </w:t>
      </w:r>
      <w:proofErr w:type="spellStart"/>
      <w:r w:rsidRPr="009A010C">
        <w:rPr>
          <w:rFonts w:asciiTheme="minorHAnsi" w:hAnsiTheme="minorHAnsi" w:cstheme="minorHAnsi"/>
          <w:bCs/>
          <w:sz w:val="24"/>
          <w:szCs w:val="24"/>
          <w:lang w:val="fr-FR"/>
        </w:rPr>
        <w:t>punct</w:t>
      </w:r>
      <w:proofErr w:type="spellEnd"/>
    </w:p>
    <w:p w14:paraId="776228FE" w14:textId="77777777" w:rsidR="00E00485" w:rsidRPr="009A010C" w:rsidRDefault="00E00485" w:rsidP="00E00485">
      <w:pPr>
        <w:spacing w:before="0" w:after="0" w:line="256" w:lineRule="auto"/>
        <w:jc w:val="both"/>
        <w:rPr>
          <w:rFonts w:asciiTheme="minorHAnsi" w:hAnsiTheme="minorHAnsi" w:cstheme="minorHAnsi"/>
          <w:bCs/>
          <w:i/>
          <w:iCs/>
          <w:sz w:val="24"/>
          <w:szCs w:val="24"/>
          <w:lang w:val="fr-FR"/>
        </w:rPr>
      </w:pPr>
      <w:proofErr w:type="spellStart"/>
      <w:r w:rsidRPr="009A010C">
        <w:rPr>
          <w:rFonts w:asciiTheme="minorHAnsi" w:hAnsiTheme="minorHAnsi" w:cstheme="minorHAnsi"/>
          <w:bCs/>
          <w:i/>
          <w:iCs/>
          <w:sz w:val="24"/>
          <w:szCs w:val="24"/>
          <w:lang w:val="fr-FR"/>
        </w:rPr>
        <w:t>Punctajul</w:t>
      </w:r>
      <w:proofErr w:type="spellEnd"/>
      <w:r w:rsidRPr="009A010C">
        <w:rPr>
          <w:rFonts w:asciiTheme="minorHAnsi" w:hAnsiTheme="minorHAnsi" w:cstheme="minorHAnsi"/>
          <w:bCs/>
          <w:i/>
          <w:iCs/>
          <w:sz w:val="24"/>
          <w:szCs w:val="24"/>
          <w:lang w:val="fr-FR"/>
        </w:rPr>
        <w:t xml:space="preserve"> este </w:t>
      </w:r>
      <w:proofErr w:type="spellStart"/>
      <w:r w:rsidRPr="009A010C">
        <w:rPr>
          <w:rFonts w:asciiTheme="minorHAnsi" w:hAnsiTheme="minorHAnsi" w:cstheme="minorHAnsi"/>
          <w:bCs/>
          <w:i/>
          <w:iCs/>
          <w:sz w:val="24"/>
          <w:szCs w:val="24"/>
          <w:lang w:val="fr-FR"/>
        </w:rPr>
        <w:t>cumulativ</w:t>
      </w:r>
      <w:proofErr w:type="spellEnd"/>
      <w:r w:rsidRPr="009A010C">
        <w:rPr>
          <w:rFonts w:asciiTheme="minorHAnsi" w:hAnsiTheme="minorHAnsi" w:cstheme="minorHAnsi"/>
          <w:bCs/>
          <w:i/>
          <w:iCs/>
          <w:sz w:val="24"/>
          <w:szCs w:val="24"/>
          <w:lang w:val="fr-FR"/>
        </w:rPr>
        <w:t xml:space="preserve">. In </w:t>
      </w:r>
      <w:proofErr w:type="spellStart"/>
      <w:r w:rsidRPr="009A010C">
        <w:rPr>
          <w:rFonts w:asciiTheme="minorHAnsi" w:hAnsiTheme="minorHAnsi" w:cstheme="minorHAnsi"/>
          <w:bCs/>
          <w:i/>
          <w:iCs/>
          <w:sz w:val="24"/>
          <w:szCs w:val="24"/>
          <w:lang w:val="fr-FR"/>
        </w:rPr>
        <w:t>cazul</w:t>
      </w:r>
      <w:proofErr w:type="spellEnd"/>
      <w:r w:rsidRPr="009A010C">
        <w:rPr>
          <w:rFonts w:asciiTheme="minorHAnsi" w:hAnsiTheme="minorHAnsi" w:cstheme="minorHAnsi"/>
          <w:bCs/>
          <w:i/>
          <w:iCs/>
          <w:sz w:val="24"/>
          <w:szCs w:val="24"/>
          <w:lang w:val="fr-FR"/>
        </w:rPr>
        <w:t xml:space="preserve"> in care </w:t>
      </w:r>
      <w:proofErr w:type="spellStart"/>
      <w:r w:rsidRPr="009A010C">
        <w:rPr>
          <w:rFonts w:asciiTheme="minorHAnsi" w:hAnsiTheme="minorHAnsi" w:cstheme="minorHAnsi"/>
          <w:bCs/>
          <w:i/>
          <w:iCs/>
          <w:sz w:val="24"/>
          <w:szCs w:val="24"/>
          <w:lang w:val="fr-FR"/>
        </w:rPr>
        <w:t>proiectul</w:t>
      </w:r>
      <w:proofErr w:type="spellEnd"/>
      <w:r w:rsidRPr="009A010C">
        <w:rPr>
          <w:rFonts w:asciiTheme="minorHAnsi" w:hAnsiTheme="minorHAnsi" w:cstheme="minorHAnsi"/>
          <w:bCs/>
          <w:i/>
          <w:iCs/>
          <w:sz w:val="24"/>
          <w:szCs w:val="24"/>
          <w:lang w:val="fr-FR"/>
        </w:rPr>
        <w:t xml:space="preserve"> nu </w:t>
      </w:r>
      <w:proofErr w:type="spellStart"/>
      <w:r w:rsidRPr="009A010C">
        <w:rPr>
          <w:rFonts w:asciiTheme="minorHAnsi" w:hAnsiTheme="minorHAnsi" w:cstheme="minorHAnsi"/>
          <w:bCs/>
          <w:i/>
          <w:iCs/>
          <w:sz w:val="24"/>
          <w:szCs w:val="24"/>
          <w:lang w:val="fr-FR"/>
        </w:rPr>
        <w:t>raspunde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cerintelor</w:t>
      </w:r>
      <w:proofErr w:type="spellEnd"/>
      <w:r w:rsidRPr="009A010C">
        <w:rPr>
          <w:rFonts w:asciiTheme="minorHAnsi" w:hAnsiTheme="minorHAnsi" w:cstheme="minorHAnsi"/>
          <w:bCs/>
          <w:i/>
          <w:iCs/>
          <w:sz w:val="24"/>
          <w:szCs w:val="24"/>
          <w:lang w:val="fr-FR"/>
        </w:rPr>
        <w:t xml:space="preserve"> de la a/b/c, se va </w:t>
      </w:r>
      <w:proofErr w:type="spellStart"/>
      <w:r w:rsidRPr="009A010C">
        <w:rPr>
          <w:rFonts w:asciiTheme="minorHAnsi" w:hAnsiTheme="minorHAnsi" w:cstheme="minorHAnsi"/>
          <w:bCs/>
          <w:i/>
          <w:iCs/>
          <w:sz w:val="24"/>
          <w:szCs w:val="24"/>
          <w:lang w:val="fr-FR"/>
        </w:rPr>
        <w:t>puncta</w:t>
      </w:r>
      <w:proofErr w:type="spellEnd"/>
      <w:r w:rsidRPr="009A010C">
        <w:rPr>
          <w:rFonts w:asciiTheme="minorHAnsi" w:hAnsiTheme="minorHAnsi" w:cstheme="minorHAnsi"/>
          <w:bCs/>
          <w:i/>
          <w:iCs/>
          <w:sz w:val="24"/>
          <w:szCs w:val="24"/>
          <w:lang w:val="fr-FR"/>
        </w:rPr>
        <w:t xml:space="preserve"> la 0 (</w:t>
      </w:r>
      <w:proofErr w:type="spellStart"/>
      <w:r w:rsidRPr="009A010C">
        <w:rPr>
          <w:rFonts w:asciiTheme="minorHAnsi" w:hAnsiTheme="minorHAnsi" w:cstheme="minorHAnsi"/>
          <w:bCs/>
          <w:i/>
          <w:iCs/>
          <w:sz w:val="24"/>
          <w:szCs w:val="24"/>
          <w:lang w:val="fr-FR"/>
        </w:rPr>
        <w:t>zero</w:t>
      </w:r>
      <w:proofErr w:type="spellEnd"/>
      <w:r w:rsidRPr="009A010C">
        <w:rPr>
          <w:rFonts w:asciiTheme="minorHAnsi" w:hAnsiTheme="minorHAnsi" w:cstheme="minorHAnsi"/>
          <w:bCs/>
          <w:i/>
          <w:iCs/>
          <w:sz w:val="24"/>
          <w:szCs w:val="24"/>
          <w:lang w:val="fr-FR"/>
        </w:rPr>
        <w:t xml:space="preserve">) la </w:t>
      </w:r>
      <w:proofErr w:type="spellStart"/>
      <w:r w:rsidRPr="009A010C">
        <w:rPr>
          <w:rFonts w:asciiTheme="minorHAnsi" w:hAnsiTheme="minorHAnsi" w:cstheme="minorHAnsi"/>
          <w:bCs/>
          <w:i/>
          <w:iCs/>
          <w:sz w:val="24"/>
          <w:szCs w:val="24"/>
          <w:lang w:val="fr-FR"/>
        </w:rPr>
        <w:t>optiunea</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respectiva</w:t>
      </w:r>
      <w:proofErr w:type="spellEnd"/>
      <w:r w:rsidRPr="009A010C">
        <w:rPr>
          <w:rFonts w:asciiTheme="minorHAnsi" w:hAnsiTheme="minorHAnsi" w:cstheme="minorHAnsi"/>
          <w:bCs/>
          <w:i/>
          <w:iCs/>
          <w:sz w:val="24"/>
          <w:szCs w:val="24"/>
          <w:lang w:val="fr-FR"/>
        </w:rPr>
        <w:t>.</w:t>
      </w:r>
    </w:p>
    <w:p w14:paraId="0BCB8B97"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p>
    <w:p w14:paraId="1AB6E850" w14:textId="77777777" w:rsidR="00E00485" w:rsidRPr="009A010C" w:rsidRDefault="00E00485" w:rsidP="00ED57FC">
      <w:pPr>
        <w:numPr>
          <w:ilvl w:val="0"/>
          <w:numId w:val="58"/>
        </w:numPr>
        <w:spacing w:before="0" w:after="0" w:line="256" w:lineRule="auto"/>
        <w:jc w:val="both"/>
        <w:rPr>
          <w:rFonts w:asciiTheme="minorHAnsi" w:hAnsiTheme="minorHAnsi" w:cstheme="minorHAnsi"/>
          <w:b/>
          <w:bCs/>
          <w:sz w:val="24"/>
          <w:szCs w:val="24"/>
          <w:lang w:val="fr-FR"/>
        </w:rPr>
      </w:pPr>
      <w:proofErr w:type="spellStart"/>
      <w:r w:rsidRPr="009A010C">
        <w:rPr>
          <w:rFonts w:asciiTheme="minorHAnsi" w:hAnsiTheme="minorHAnsi" w:cstheme="minorHAnsi"/>
          <w:b/>
          <w:bCs/>
          <w:sz w:val="24"/>
          <w:szCs w:val="24"/>
          <w:lang w:val="fr-FR"/>
        </w:rPr>
        <w:t>Contribuția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proiectului</w:t>
      </w:r>
      <w:proofErr w:type="spellEnd"/>
      <w:r w:rsidRPr="009A010C">
        <w:rPr>
          <w:rFonts w:asciiTheme="minorHAnsi" w:hAnsiTheme="minorHAnsi" w:cstheme="minorHAnsi"/>
          <w:b/>
          <w:bCs/>
          <w:sz w:val="24"/>
          <w:szCs w:val="24"/>
          <w:lang w:val="fr-FR"/>
        </w:rPr>
        <w:t xml:space="preserve"> la </w:t>
      </w:r>
      <w:proofErr w:type="spellStart"/>
      <w:r w:rsidRPr="009A010C">
        <w:rPr>
          <w:rFonts w:asciiTheme="minorHAnsi" w:hAnsiTheme="minorHAnsi" w:cstheme="minorHAnsi"/>
          <w:b/>
          <w:bCs/>
          <w:sz w:val="24"/>
          <w:szCs w:val="24"/>
          <w:lang w:val="fr-FR"/>
        </w:rPr>
        <w:t>teme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orizontale</w:t>
      </w:r>
      <w:proofErr w:type="spellEnd"/>
      <w:r w:rsidRPr="009A010C">
        <w:rPr>
          <w:rFonts w:asciiTheme="minorHAnsi" w:hAnsiTheme="minorHAnsi" w:cstheme="minorHAnsi"/>
          <w:b/>
          <w:bCs/>
          <w:sz w:val="24"/>
          <w:szCs w:val="24"/>
          <w:lang w:val="fr-FR"/>
        </w:rPr>
        <w:t xml:space="preserve"> – </w:t>
      </w:r>
      <w:proofErr w:type="spellStart"/>
      <w:r w:rsidRPr="009A010C">
        <w:rPr>
          <w:rFonts w:asciiTheme="minorHAnsi" w:hAnsiTheme="minorHAnsi" w:cstheme="minorHAnsi"/>
          <w:b/>
          <w:bCs/>
          <w:sz w:val="24"/>
          <w:szCs w:val="24"/>
          <w:lang w:val="fr-FR"/>
        </w:rPr>
        <w:t>maxim</w:t>
      </w:r>
      <w:proofErr w:type="spellEnd"/>
      <w:r w:rsidRPr="009A010C">
        <w:rPr>
          <w:rFonts w:asciiTheme="minorHAnsi" w:hAnsiTheme="minorHAnsi" w:cstheme="minorHAnsi"/>
          <w:b/>
          <w:bCs/>
          <w:sz w:val="24"/>
          <w:szCs w:val="24"/>
          <w:lang w:val="fr-FR"/>
        </w:rPr>
        <w:t xml:space="preserve"> 10 </w:t>
      </w:r>
      <w:proofErr w:type="spellStart"/>
      <w:r w:rsidRPr="009A010C">
        <w:rPr>
          <w:rFonts w:asciiTheme="minorHAnsi" w:hAnsiTheme="minorHAnsi" w:cstheme="minorHAnsi"/>
          <w:b/>
          <w:bCs/>
          <w:sz w:val="24"/>
          <w:szCs w:val="24"/>
          <w:lang w:val="fr-FR"/>
        </w:rPr>
        <w:t>puncte</w:t>
      </w:r>
      <w:proofErr w:type="spellEnd"/>
    </w:p>
    <w:p w14:paraId="75FB1156"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lastRenderedPageBreak/>
        <w:t xml:space="preserve">a. </w:t>
      </w:r>
      <w:proofErr w:type="spellStart"/>
      <w:r w:rsidRPr="009A010C">
        <w:rPr>
          <w:rFonts w:asciiTheme="minorHAnsi" w:hAnsiTheme="minorHAnsi" w:cstheme="minorHAnsi"/>
          <w:bCs/>
          <w:sz w:val="24"/>
          <w:szCs w:val="24"/>
          <w:lang w:val="fr-FR"/>
        </w:rPr>
        <w:t>Solutia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propusa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promoveaza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principiul</w:t>
      </w:r>
      <w:proofErr w:type="spellEnd"/>
      <w:r w:rsidRPr="009A010C">
        <w:rPr>
          <w:rFonts w:asciiTheme="minorHAnsi" w:hAnsiTheme="minorHAnsi" w:cstheme="minorHAnsi"/>
          <w:bCs/>
          <w:sz w:val="24"/>
          <w:szCs w:val="24"/>
          <w:lang w:val="fr-FR"/>
        </w:rPr>
        <w:t xml:space="preserve"> "Nature Base solutions - NBS" (</w:t>
      </w:r>
      <w:proofErr w:type="spellStart"/>
      <w:r w:rsidRPr="009A010C">
        <w:rPr>
          <w:rFonts w:asciiTheme="minorHAnsi" w:hAnsiTheme="minorHAnsi" w:cstheme="minorHAnsi"/>
          <w:bCs/>
          <w:sz w:val="24"/>
          <w:szCs w:val="24"/>
          <w:lang w:val="fr-FR"/>
        </w:rPr>
        <w:t>promovarea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unor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soluții</w:t>
      </w:r>
      <w:proofErr w:type="spellEnd"/>
      <w:r w:rsidRPr="009A010C">
        <w:rPr>
          <w:rFonts w:asciiTheme="minorHAnsi" w:hAnsiTheme="minorHAnsi" w:cstheme="minorHAnsi"/>
          <w:bCs/>
          <w:sz w:val="24"/>
          <w:szCs w:val="24"/>
          <w:lang w:val="fr-FR"/>
        </w:rPr>
        <w:t xml:space="preserve"> care </w:t>
      </w:r>
      <w:proofErr w:type="spellStart"/>
      <w:r w:rsidRPr="009A010C">
        <w:rPr>
          <w:rFonts w:asciiTheme="minorHAnsi" w:hAnsiTheme="minorHAnsi" w:cstheme="minorHAnsi"/>
          <w:bCs/>
          <w:sz w:val="24"/>
          <w:szCs w:val="24"/>
          <w:lang w:val="fr-FR"/>
        </w:rPr>
        <w:t>sunt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inspirate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și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susținute</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natură</w:t>
      </w:r>
      <w:proofErr w:type="spellEnd"/>
      <w:r w:rsidRPr="009A010C">
        <w:rPr>
          <w:rFonts w:asciiTheme="minorHAnsi" w:hAnsiTheme="minorHAnsi" w:cstheme="minorHAnsi"/>
          <w:bCs/>
          <w:sz w:val="24"/>
          <w:szCs w:val="24"/>
          <w:lang w:val="fr-FR"/>
        </w:rPr>
        <w:t xml:space="preserve">, care </w:t>
      </w:r>
      <w:proofErr w:type="spellStart"/>
      <w:r w:rsidRPr="009A010C">
        <w:rPr>
          <w:rFonts w:asciiTheme="minorHAnsi" w:hAnsiTheme="minorHAnsi" w:cstheme="minorHAnsi"/>
          <w:bCs/>
          <w:sz w:val="24"/>
          <w:szCs w:val="24"/>
          <w:lang w:val="fr-FR"/>
        </w:rPr>
        <w:t>sunt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eficiente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din</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punct</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vedere</w:t>
      </w:r>
      <w:proofErr w:type="spellEnd"/>
      <w:r w:rsidRPr="009A010C">
        <w:rPr>
          <w:rFonts w:asciiTheme="minorHAnsi" w:hAnsiTheme="minorHAnsi" w:cstheme="minorHAnsi"/>
          <w:bCs/>
          <w:sz w:val="24"/>
          <w:szCs w:val="24"/>
          <w:lang w:val="fr-FR"/>
        </w:rPr>
        <w:t xml:space="preserve"> al </w:t>
      </w:r>
      <w:proofErr w:type="spellStart"/>
      <w:r w:rsidRPr="009A010C">
        <w:rPr>
          <w:rFonts w:asciiTheme="minorHAnsi" w:hAnsiTheme="minorHAnsi" w:cstheme="minorHAnsi"/>
          <w:bCs/>
          <w:sz w:val="24"/>
          <w:szCs w:val="24"/>
          <w:lang w:val="fr-FR"/>
        </w:rPr>
        <w:t>costurilor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și</w:t>
      </w:r>
      <w:proofErr w:type="spellEnd"/>
      <w:r w:rsidRPr="009A010C">
        <w:rPr>
          <w:rFonts w:asciiTheme="minorHAnsi" w:hAnsiTheme="minorHAnsi" w:cstheme="minorHAnsi"/>
          <w:bCs/>
          <w:sz w:val="24"/>
          <w:szCs w:val="24"/>
          <w:lang w:val="fr-FR"/>
        </w:rPr>
        <w:t xml:space="preserve"> care </w:t>
      </w:r>
      <w:proofErr w:type="spellStart"/>
      <w:r w:rsidRPr="009A010C">
        <w:rPr>
          <w:rFonts w:asciiTheme="minorHAnsi" w:hAnsiTheme="minorHAnsi" w:cstheme="minorHAnsi"/>
          <w:bCs/>
          <w:sz w:val="24"/>
          <w:szCs w:val="24"/>
          <w:lang w:val="fr-FR"/>
        </w:rPr>
        <w:t>oferă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simultan</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beneficii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mediu</w:t>
      </w:r>
      <w:proofErr w:type="spellEnd"/>
      <w:r w:rsidRPr="009A010C">
        <w:rPr>
          <w:rFonts w:asciiTheme="minorHAnsi" w:hAnsiTheme="minorHAnsi" w:cstheme="minorHAnsi"/>
          <w:bCs/>
          <w:sz w:val="24"/>
          <w:szCs w:val="24"/>
          <w:lang w:val="fr-FR"/>
        </w:rPr>
        <w:t xml:space="preserve">, sociale </w:t>
      </w:r>
      <w:proofErr w:type="spellStart"/>
      <w:r w:rsidRPr="009A010C">
        <w:rPr>
          <w:rFonts w:asciiTheme="minorHAnsi" w:hAnsiTheme="minorHAnsi" w:cstheme="minorHAnsi"/>
          <w:bCs/>
          <w:sz w:val="24"/>
          <w:szCs w:val="24"/>
          <w:lang w:val="fr-FR"/>
        </w:rPr>
        <w:t>și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economice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și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ajută</w:t>
      </w:r>
      <w:proofErr w:type="spellEnd"/>
      <w:r w:rsidRPr="009A010C">
        <w:rPr>
          <w:rFonts w:asciiTheme="minorHAnsi" w:hAnsiTheme="minorHAnsi" w:cstheme="minorHAnsi"/>
          <w:bCs/>
          <w:sz w:val="24"/>
          <w:szCs w:val="24"/>
          <w:lang w:val="fr-FR"/>
        </w:rPr>
        <w:t xml:space="preserve"> la </w:t>
      </w:r>
      <w:proofErr w:type="spellStart"/>
      <w:r w:rsidRPr="009A010C">
        <w:rPr>
          <w:rFonts w:asciiTheme="minorHAnsi" w:hAnsiTheme="minorHAnsi" w:cstheme="minorHAnsi"/>
          <w:bCs/>
          <w:sz w:val="24"/>
          <w:szCs w:val="24"/>
          <w:lang w:val="fr-FR"/>
        </w:rPr>
        <w:t>creșterea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rezilienței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promovarea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unor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ecosisteme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sănătoase</w:t>
      </w:r>
      <w:proofErr w:type="spellEnd"/>
      <w:r w:rsidRPr="009A010C">
        <w:rPr>
          <w:rFonts w:asciiTheme="minorHAnsi" w:hAnsiTheme="minorHAnsi" w:cstheme="minorHAnsi"/>
          <w:bCs/>
          <w:sz w:val="24"/>
          <w:szCs w:val="24"/>
          <w:lang w:val="fr-FR"/>
        </w:rPr>
        <w:t xml:space="preserve">, a </w:t>
      </w:r>
      <w:proofErr w:type="spellStart"/>
      <w:r w:rsidRPr="009A010C">
        <w:rPr>
          <w:rFonts w:asciiTheme="minorHAnsi" w:hAnsiTheme="minorHAnsi" w:cstheme="minorHAnsi"/>
          <w:bCs/>
          <w:sz w:val="24"/>
          <w:szCs w:val="24"/>
          <w:lang w:val="fr-FR"/>
        </w:rPr>
        <w:t>infrastructurii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verzi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și</w:t>
      </w:r>
      <w:proofErr w:type="spellEnd"/>
      <w:r w:rsidRPr="009A010C">
        <w:rPr>
          <w:rFonts w:asciiTheme="minorHAnsi" w:hAnsiTheme="minorHAnsi" w:cstheme="minorHAnsi"/>
          <w:bCs/>
          <w:sz w:val="24"/>
          <w:szCs w:val="24"/>
          <w:lang w:val="fr-FR"/>
        </w:rPr>
        <w:t xml:space="preserve"> a </w:t>
      </w:r>
      <w:proofErr w:type="spellStart"/>
      <w:r w:rsidRPr="009A010C">
        <w:rPr>
          <w:rFonts w:asciiTheme="minorHAnsi" w:hAnsiTheme="minorHAnsi" w:cstheme="minorHAnsi"/>
          <w:bCs/>
          <w:sz w:val="24"/>
          <w:szCs w:val="24"/>
          <w:lang w:val="fr-FR"/>
        </w:rPr>
        <w:t>soluțiilor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bazate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natură</w:t>
      </w:r>
      <w:proofErr w:type="spellEnd"/>
      <w:r w:rsidRPr="009A010C">
        <w:rPr>
          <w:rFonts w:asciiTheme="minorHAnsi" w:hAnsiTheme="minorHAnsi" w:cstheme="minorHAnsi"/>
          <w:bCs/>
          <w:sz w:val="24"/>
          <w:szCs w:val="24"/>
          <w:lang w:val="fr-FR"/>
        </w:rPr>
        <w:t xml:space="preserve">) – 2 </w:t>
      </w:r>
      <w:proofErr w:type="spellStart"/>
      <w:r w:rsidRPr="009A010C">
        <w:rPr>
          <w:rFonts w:asciiTheme="minorHAnsi" w:hAnsiTheme="minorHAnsi" w:cstheme="minorHAnsi"/>
          <w:bCs/>
          <w:sz w:val="24"/>
          <w:szCs w:val="24"/>
          <w:lang w:val="fr-FR"/>
        </w:rPr>
        <w:t>puncte</w:t>
      </w:r>
      <w:proofErr w:type="spellEnd"/>
    </w:p>
    <w:p w14:paraId="3BD50D00"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b. </w:t>
      </w:r>
      <w:proofErr w:type="spellStart"/>
      <w:r w:rsidRPr="009A010C">
        <w:rPr>
          <w:rFonts w:asciiTheme="minorHAnsi" w:hAnsiTheme="minorHAnsi" w:cstheme="minorHAnsi"/>
          <w:bCs/>
          <w:sz w:val="24"/>
          <w:szCs w:val="24"/>
          <w:lang w:val="fr-FR"/>
        </w:rPr>
        <w:t>Proiectul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prevede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instalarea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unor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sisteme</w:t>
      </w:r>
      <w:proofErr w:type="spellEnd"/>
      <w:r w:rsidRPr="009A010C">
        <w:rPr>
          <w:rFonts w:asciiTheme="minorHAnsi" w:hAnsiTheme="minorHAnsi" w:cstheme="minorHAnsi"/>
          <w:bCs/>
          <w:sz w:val="24"/>
          <w:szCs w:val="24"/>
          <w:lang w:val="fr-FR"/>
        </w:rPr>
        <w:t xml:space="preserve"> alternative de </w:t>
      </w:r>
      <w:proofErr w:type="spellStart"/>
      <w:r w:rsidRPr="009A010C">
        <w:rPr>
          <w:rFonts w:asciiTheme="minorHAnsi" w:hAnsiTheme="minorHAnsi" w:cstheme="minorHAnsi"/>
          <w:bCs/>
          <w:sz w:val="24"/>
          <w:szCs w:val="24"/>
          <w:lang w:val="fr-FR"/>
        </w:rPr>
        <w:t>producere</w:t>
      </w:r>
      <w:proofErr w:type="spellEnd"/>
      <w:r w:rsidRPr="009A010C">
        <w:rPr>
          <w:rFonts w:asciiTheme="minorHAnsi" w:hAnsiTheme="minorHAnsi" w:cstheme="minorHAnsi"/>
          <w:bCs/>
          <w:sz w:val="24"/>
          <w:szCs w:val="24"/>
          <w:lang w:val="fr-FR"/>
        </w:rPr>
        <w:t xml:space="preserve"> a </w:t>
      </w:r>
      <w:proofErr w:type="spellStart"/>
      <w:r w:rsidRPr="009A010C">
        <w:rPr>
          <w:rFonts w:asciiTheme="minorHAnsi" w:hAnsiTheme="minorHAnsi" w:cstheme="minorHAnsi"/>
          <w:bCs/>
          <w:sz w:val="24"/>
          <w:szCs w:val="24"/>
          <w:lang w:val="fr-FR"/>
        </w:rPr>
        <w:t>energiei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din</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surse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regenerabile</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energie</w:t>
      </w:r>
      <w:proofErr w:type="spellEnd"/>
      <w:r w:rsidRPr="009A010C">
        <w:rPr>
          <w:rFonts w:asciiTheme="minorHAnsi" w:hAnsiTheme="minorHAnsi" w:cstheme="minorHAnsi"/>
          <w:bCs/>
          <w:sz w:val="24"/>
          <w:szCs w:val="24"/>
          <w:lang w:val="fr-FR"/>
        </w:rPr>
        <w:t xml:space="preserve"> – 2 </w:t>
      </w:r>
      <w:proofErr w:type="spellStart"/>
      <w:r w:rsidRPr="009A010C">
        <w:rPr>
          <w:rFonts w:asciiTheme="minorHAnsi" w:hAnsiTheme="minorHAnsi" w:cstheme="minorHAnsi"/>
          <w:bCs/>
          <w:sz w:val="24"/>
          <w:szCs w:val="24"/>
          <w:lang w:val="fr-FR"/>
        </w:rPr>
        <w:t>puncte</w:t>
      </w:r>
      <w:proofErr w:type="spellEnd"/>
    </w:p>
    <w:p w14:paraId="77607D1B"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c. </w:t>
      </w:r>
      <w:proofErr w:type="spellStart"/>
      <w:r w:rsidRPr="009A010C">
        <w:rPr>
          <w:rFonts w:asciiTheme="minorHAnsi" w:hAnsiTheme="minorHAnsi" w:cstheme="minorHAnsi"/>
          <w:bCs/>
          <w:sz w:val="24"/>
          <w:szCs w:val="24"/>
          <w:lang w:val="fr-FR"/>
        </w:rPr>
        <w:t>Proiectul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prevede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crearea</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facilități</w:t>
      </w:r>
      <w:proofErr w:type="spellEnd"/>
      <w:r w:rsidRPr="009A010C">
        <w:rPr>
          <w:rFonts w:asciiTheme="minorHAnsi" w:hAnsiTheme="minorHAnsi" w:cstheme="minorHAnsi"/>
          <w:bCs/>
          <w:sz w:val="24"/>
          <w:szCs w:val="24"/>
          <w:lang w:val="fr-FR"/>
        </w:rPr>
        <w:t>/</w:t>
      </w:r>
      <w:proofErr w:type="spellStart"/>
      <w:r w:rsidRPr="009A010C">
        <w:rPr>
          <w:rFonts w:asciiTheme="minorHAnsi" w:hAnsiTheme="minorHAnsi" w:cstheme="minorHAnsi"/>
          <w:bCs/>
          <w:sz w:val="24"/>
          <w:szCs w:val="24"/>
          <w:lang w:val="fr-FR"/>
        </w:rPr>
        <w:t>infrastructuri</w:t>
      </w:r>
      <w:proofErr w:type="spellEnd"/>
      <w:r w:rsidRPr="009A010C">
        <w:rPr>
          <w:rFonts w:asciiTheme="minorHAnsi" w:hAnsiTheme="minorHAnsi" w:cstheme="minorHAnsi"/>
          <w:bCs/>
          <w:sz w:val="24"/>
          <w:szCs w:val="24"/>
          <w:lang w:val="fr-FR"/>
        </w:rPr>
        <w:t>/</w:t>
      </w:r>
      <w:proofErr w:type="spellStart"/>
      <w:r w:rsidRPr="009A010C">
        <w:rPr>
          <w:rFonts w:asciiTheme="minorHAnsi" w:hAnsiTheme="minorHAnsi" w:cstheme="minorHAnsi"/>
          <w:bCs/>
          <w:sz w:val="24"/>
          <w:szCs w:val="24"/>
          <w:lang w:val="fr-FR"/>
        </w:rPr>
        <w:t>echipamente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pentru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accesul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persoanelor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disabilitati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pentru</w:t>
      </w:r>
      <w:proofErr w:type="spellEnd"/>
      <w:r w:rsidRPr="009A010C">
        <w:rPr>
          <w:rFonts w:asciiTheme="minorHAnsi" w:hAnsiTheme="minorHAnsi" w:cstheme="minorHAnsi"/>
          <w:bCs/>
          <w:sz w:val="24"/>
          <w:szCs w:val="24"/>
          <w:lang w:val="fr-FR"/>
        </w:rPr>
        <w:t xml:space="preserve"> mai </w:t>
      </w:r>
      <w:proofErr w:type="spellStart"/>
      <w:r w:rsidRPr="009A010C">
        <w:rPr>
          <w:rFonts w:asciiTheme="minorHAnsi" w:hAnsiTheme="minorHAnsi" w:cstheme="minorHAnsi"/>
          <w:bCs/>
          <w:sz w:val="24"/>
          <w:szCs w:val="24"/>
          <w:lang w:val="fr-FR"/>
        </w:rPr>
        <w:t>multe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tipuri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disabilitati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suplimentar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fata</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minimul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legislativ</w:t>
      </w:r>
      <w:proofErr w:type="spellEnd"/>
      <w:r w:rsidRPr="009A010C">
        <w:rPr>
          <w:rFonts w:asciiTheme="minorHAnsi" w:hAnsiTheme="minorHAnsi" w:cstheme="minorHAnsi"/>
          <w:bCs/>
          <w:sz w:val="24"/>
          <w:szCs w:val="24"/>
          <w:lang w:val="fr-FR"/>
        </w:rPr>
        <w:t xml:space="preserve">) – 2 </w:t>
      </w:r>
      <w:proofErr w:type="spellStart"/>
      <w:r w:rsidRPr="009A010C">
        <w:rPr>
          <w:rFonts w:asciiTheme="minorHAnsi" w:hAnsiTheme="minorHAnsi" w:cstheme="minorHAnsi"/>
          <w:bCs/>
          <w:sz w:val="24"/>
          <w:szCs w:val="24"/>
          <w:lang w:val="fr-FR"/>
        </w:rPr>
        <w:t>puncte</w:t>
      </w:r>
      <w:proofErr w:type="spellEnd"/>
    </w:p>
    <w:p w14:paraId="4BAC7948"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d. </w:t>
      </w:r>
      <w:proofErr w:type="spellStart"/>
      <w:r w:rsidRPr="009A010C">
        <w:rPr>
          <w:rFonts w:asciiTheme="minorHAnsi" w:hAnsiTheme="minorHAnsi" w:cstheme="minorHAnsi"/>
          <w:bCs/>
          <w:sz w:val="24"/>
          <w:szCs w:val="24"/>
          <w:lang w:val="fr-FR"/>
        </w:rPr>
        <w:t>Proiectul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prevede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achizitii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verzi</w:t>
      </w:r>
      <w:proofErr w:type="spellEnd"/>
      <w:r w:rsidRPr="009A010C">
        <w:rPr>
          <w:rFonts w:asciiTheme="minorHAnsi" w:hAnsiTheme="minorHAnsi" w:cstheme="minorHAnsi"/>
          <w:bCs/>
          <w:sz w:val="24"/>
          <w:szCs w:val="24"/>
          <w:lang w:val="fr-FR"/>
        </w:rPr>
        <w:t xml:space="preserve"> – 2 </w:t>
      </w:r>
      <w:proofErr w:type="spellStart"/>
      <w:r w:rsidRPr="009A010C">
        <w:rPr>
          <w:rFonts w:asciiTheme="minorHAnsi" w:hAnsiTheme="minorHAnsi" w:cstheme="minorHAnsi"/>
          <w:bCs/>
          <w:sz w:val="24"/>
          <w:szCs w:val="24"/>
          <w:lang w:val="fr-FR"/>
        </w:rPr>
        <w:t>puncte</w:t>
      </w:r>
      <w:proofErr w:type="spellEnd"/>
    </w:p>
    <w:p w14:paraId="32B59E64"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e. </w:t>
      </w:r>
      <w:proofErr w:type="spellStart"/>
      <w:r w:rsidRPr="009A010C">
        <w:rPr>
          <w:rFonts w:asciiTheme="minorHAnsi" w:hAnsiTheme="minorHAnsi" w:cstheme="minorHAnsi"/>
          <w:bCs/>
          <w:sz w:val="24"/>
          <w:szCs w:val="24"/>
          <w:lang w:val="fr-FR"/>
        </w:rPr>
        <w:t>Proiectul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prevede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masuri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incadrate</w:t>
      </w:r>
      <w:proofErr w:type="spellEnd"/>
      <w:r w:rsidRPr="009A010C">
        <w:rPr>
          <w:rFonts w:asciiTheme="minorHAnsi" w:hAnsiTheme="minorHAnsi" w:cstheme="minorHAnsi"/>
          <w:bCs/>
          <w:sz w:val="24"/>
          <w:szCs w:val="24"/>
          <w:lang w:val="fr-FR"/>
        </w:rPr>
        <w:t xml:space="preserve"> in </w:t>
      </w:r>
      <w:proofErr w:type="spellStart"/>
      <w:r w:rsidRPr="009A010C">
        <w:rPr>
          <w:rFonts w:asciiTheme="minorHAnsi" w:hAnsiTheme="minorHAnsi" w:cstheme="minorHAnsi"/>
          <w:bCs/>
          <w:sz w:val="24"/>
          <w:szCs w:val="24"/>
          <w:lang w:val="fr-FR"/>
        </w:rPr>
        <w:t>categoria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masurilor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suplimentare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conform</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Anexei</w:t>
      </w:r>
      <w:proofErr w:type="spellEnd"/>
      <w:r w:rsidRPr="009A010C">
        <w:rPr>
          <w:rFonts w:asciiTheme="minorHAnsi" w:hAnsiTheme="minorHAnsi" w:cstheme="minorHAnsi"/>
          <w:bCs/>
          <w:sz w:val="24"/>
          <w:szCs w:val="24"/>
          <w:lang w:val="fr-FR"/>
        </w:rPr>
        <w:t xml:space="preserve"> 12 la </w:t>
      </w:r>
      <w:proofErr w:type="spellStart"/>
      <w:r w:rsidRPr="009A010C">
        <w:rPr>
          <w:rFonts w:asciiTheme="minorHAnsi" w:hAnsiTheme="minorHAnsi" w:cstheme="minorHAnsi"/>
          <w:bCs/>
          <w:sz w:val="24"/>
          <w:szCs w:val="24"/>
          <w:lang w:val="fr-FR"/>
        </w:rPr>
        <w:t>ghid</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Metodologia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privind</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imunizarea</w:t>
      </w:r>
      <w:proofErr w:type="spellEnd"/>
      <w:r w:rsidRPr="009A010C">
        <w:rPr>
          <w:rFonts w:asciiTheme="minorHAnsi" w:hAnsiTheme="minorHAnsi" w:cstheme="minorHAnsi"/>
          <w:bCs/>
          <w:sz w:val="24"/>
          <w:szCs w:val="24"/>
          <w:lang w:val="fr-FR"/>
        </w:rPr>
        <w:t xml:space="preserve"> si </w:t>
      </w:r>
      <w:proofErr w:type="spellStart"/>
      <w:r w:rsidRPr="009A010C">
        <w:rPr>
          <w:rFonts w:asciiTheme="minorHAnsi" w:hAnsiTheme="minorHAnsi" w:cstheme="minorHAnsi"/>
          <w:bCs/>
          <w:sz w:val="24"/>
          <w:szCs w:val="24"/>
          <w:lang w:val="fr-FR"/>
        </w:rPr>
        <w:t>abordarea</w:t>
      </w:r>
      <w:proofErr w:type="spellEnd"/>
      <w:r w:rsidRPr="009A010C">
        <w:rPr>
          <w:rFonts w:asciiTheme="minorHAnsi" w:hAnsiTheme="minorHAnsi" w:cstheme="minorHAnsi"/>
          <w:bCs/>
          <w:sz w:val="24"/>
          <w:szCs w:val="24"/>
          <w:lang w:val="fr-FR"/>
        </w:rPr>
        <w:t xml:space="preserve"> DNSH – 2 </w:t>
      </w:r>
      <w:proofErr w:type="spellStart"/>
      <w:r w:rsidRPr="009A010C">
        <w:rPr>
          <w:rFonts w:asciiTheme="minorHAnsi" w:hAnsiTheme="minorHAnsi" w:cstheme="minorHAnsi"/>
          <w:bCs/>
          <w:sz w:val="24"/>
          <w:szCs w:val="24"/>
          <w:lang w:val="fr-FR"/>
        </w:rPr>
        <w:t>puncte</w:t>
      </w:r>
      <w:proofErr w:type="spellEnd"/>
    </w:p>
    <w:p w14:paraId="7C8A36FE" w14:textId="77777777" w:rsidR="00E00485" w:rsidRDefault="00E00485" w:rsidP="00E00485">
      <w:pPr>
        <w:spacing w:before="0" w:after="0" w:line="256" w:lineRule="auto"/>
        <w:jc w:val="both"/>
        <w:rPr>
          <w:rFonts w:asciiTheme="minorHAnsi" w:hAnsiTheme="minorHAnsi" w:cstheme="minorHAnsi"/>
          <w:bCs/>
          <w:i/>
          <w:iCs/>
          <w:sz w:val="24"/>
          <w:szCs w:val="24"/>
          <w:lang w:val="fr-FR"/>
        </w:rPr>
      </w:pPr>
      <w:proofErr w:type="spellStart"/>
      <w:r w:rsidRPr="009A010C">
        <w:rPr>
          <w:rFonts w:asciiTheme="minorHAnsi" w:hAnsiTheme="minorHAnsi" w:cstheme="minorHAnsi"/>
          <w:bCs/>
          <w:i/>
          <w:iCs/>
          <w:sz w:val="24"/>
          <w:szCs w:val="24"/>
          <w:lang w:val="fr-FR"/>
        </w:rPr>
        <w:t>Referitor</w:t>
      </w:r>
      <w:proofErr w:type="spellEnd"/>
      <w:r w:rsidRPr="009A010C">
        <w:rPr>
          <w:rFonts w:asciiTheme="minorHAnsi" w:hAnsiTheme="minorHAnsi" w:cstheme="minorHAnsi"/>
          <w:bCs/>
          <w:i/>
          <w:iCs/>
          <w:sz w:val="24"/>
          <w:szCs w:val="24"/>
          <w:lang w:val="fr-FR"/>
        </w:rPr>
        <w:t xml:space="preserve"> la </w:t>
      </w:r>
      <w:proofErr w:type="spellStart"/>
      <w:r w:rsidRPr="009A010C">
        <w:rPr>
          <w:rFonts w:asciiTheme="minorHAnsi" w:hAnsiTheme="minorHAnsi" w:cstheme="minorHAnsi"/>
          <w:bCs/>
          <w:i/>
          <w:iCs/>
          <w:sz w:val="24"/>
          <w:szCs w:val="24"/>
          <w:lang w:val="fr-FR"/>
        </w:rPr>
        <w:t>punctul</w:t>
      </w:r>
      <w:proofErr w:type="spellEnd"/>
      <w:r w:rsidRPr="009A010C">
        <w:rPr>
          <w:rFonts w:asciiTheme="minorHAnsi" w:hAnsiTheme="minorHAnsi" w:cstheme="minorHAnsi"/>
          <w:bCs/>
          <w:i/>
          <w:iCs/>
          <w:sz w:val="24"/>
          <w:szCs w:val="24"/>
          <w:lang w:val="fr-FR"/>
        </w:rPr>
        <w:t xml:space="preserve"> c) - se vor </w:t>
      </w:r>
      <w:proofErr w:type="spellStart"/>
      <w:r w:rsidRPr="009A010C">
        <w:rPr>
          <w:rFonts w:asciiTheme="minorHAnsi" w:hAnsiTheme="minorHAnsi" w:cstheme="minorHAnsi"/>
          <w:bCs/>
          <w:i/>
          <w:iCs/>
          <w:sz w:val="24"/>
          <w:szCs w:val="24"/>
          <w:lang w:val="fr-FR"/>
        </w:rPr>
        <w:t>puncta</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proiectele</w:t>
      </w:r>
      <w:proofErr w:type="spellEnd"/>
      <w:r w:rsidRPr="009A010C">
        <w:rPr>
          <w:rFonts w:asciiTheme="minorHAnsi" w:hAnsiTheme="minorHAnsi" w:cstheme="minorHAnsi"/>
          <w:bCs/>
          <w:i/>
          <w:iCs/>
          <w:sz w:val="24"/>
          <w:szCs w:val="24"/>
          <w:lang w:val="fr-FR"/>
        </w:rPr>
        <w:t xml:space="preserve"> care vor </w:t>
      </w:r>
      <w:proofErr w:type="spellStart"/>
      <w:r w:rsidRPr="009A010C">
        <w:rPr>
          <w:rFonts w:asciiTheme="minorHAnsi" w:hAnsiTheme="minorHAnsi" w:cstheme="minorHAnsi"/>
          <w:bCs/>
          <w:i/>
          <w:iCs/>
          <w:sz w:val="24"/>
          <w:szCs w:val="24"/>
          <w:lang w:val="fr-FR"/>
        </w:rPr>
        <w:t>promova</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cercetarea</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și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dezvoltarea</w:t>
      </w:r>
      <w:proofErr w:type="spellEnd"/>
      <w:r w:rsidRPr="009A010C">
        <w:rPr>
          <w:rFonts w:asciiTheme="minorHAnsi" w:hAnsiTheme="minorHAnsi" w:cstheme="minorHAnsi"/>
          <w:bCs/>
          <w:i/>
          <w:iCs/>
          <w:sz w:val="24"/>
          <w:szCs w:val="24"/>
          <w:lang w:val="fr-FR"/>
        </w:rPr>
        <w:t xml:space="preserve">, vor face </w:t>
      </w:r>
      <w:proofErr w:type="spellStart"/>
      <w:r w:rsidRPr="009A010C">
        <w:rPr>
          <w:rFonts w:asciiTheme="minorHAnsi" w:hAnsiTheme="minorHAnsi" w:cstheme="minorHAnsi"/>
          <w:bCs/>
          <w:i/>
          <w:iCs/>
          <w:sz w:val="24"/>
          <w:szCs w:val="24"/>
          <w:lang w:val="fr-FR"/>
        </w:rPr>
        <w:t>cunocută</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oferta</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și</w:t>
      </w:r>
      <w:proofErr w:type="spellEnd"/>
      <w:r w:rsidRPr="009A010C">
        <w:rPr>
          <w:rFonts w:asciiTheme="minorHAnsi" w:hAnsiTheme="minorHAnsi" w:cstheme="minorHAnsi"/>
          <w:bCs/>
          <w:i/>
          <w:iCs/>
          <w:sz w:val="24"/>
          <w:szCs w:val="24"/>
          <w:lang w:val="fr-FR"/>
        </w:rPr>
        <w:t xml:space="preserve"> vor </w:t>
      </w:r>
      <w:proofErr w:type="spellStart"/>
      <w:r w:rsidRPr="009A010C">
        <w:rPr>
          <w:rFonts w:asciiTheme="minorHAnsi" w:hAnsiTheme="minorHAnsi" w:cstheme="minorHAnsi"/>
          <w:bCs/>
          <w:i/>
          <w:iCs/>
          <w:sz w:val="24"/>
          <w:szCs w:val="24"/>
          <w:lang w:val="fr-FR"/>
        </w:rPr>
        <w:t>încuraja</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utilizarea</w:t>
      </w:r>
      <w:proofErr w:type="spellEnd"/>
      <w:r w:rsidRPr="009A010C">
        <w:rPr>
          <w:rFonts w:asciiTheme="minorHAnsi" w:hAnsiTheme="minorHAnsi" w:cstheme="minorHAnsi"/>
          <w:bCs/>
          <w:i/>
          <w:iCs/>
          <w:sz w:val="24"/>
          <w:szCs w:val="24"/>
          <w:lang w:val="fr-FR"/>
        </w:rPr>
        <w:t xml:space="preserve"> de </w:t>
      </w:r>
      <w:proofErr w:type="spellStart"/>
      <w:r w:rsidRPr="009A010C">
        <w:rPr>
          <w:rFonts w:asciiTheme="minorHAnsi" w:hAnsiTheme="minorHAnsi" w:cstheme="minorHAnsi"/>
          <w:bCs/>
          <w:i/>
          <w:iCs/>
          <w:sz w:val="24"/>
          <w:szCs w:val="24"/>
          <w:lang w:val="fr-FR"/>
        </w:rPr>
        <w:t>noi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tehnologii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inclusiv</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tehnologii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informatice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și</w:t>
      </w:r>
      <w:proofErr w:type="spellEnd"/>
      <w:r w:rsidRPr="009A010C">
        <w:rPr>
          <w:rFonts w:asciiTheme="minorHAnsi" w:hAnsiTheme="minorHAnsi" w:cstheme="minorHAnsi"/>
          <w:bCs/>
          <w:i/>
          <w:iCs/>
          <w:sz w:val="24"/>
          <w:szCs w:val="24"/>
          <w:lang w:val="fr-FR"/>
        </w:rPr>
        <w:t xml:space="preserve"> de </w:t>
      </w:r>
      <w:proofErr w:type="spellStart"/>
      <w:r w:rsidRPr="009A010C">
        <w:rPr>
          <w:rFonts w:asciiTheme="minorHAnsi" w:hAnsiTheme="minorHAnsi" w:cstheme="minorHAnsi"/>
          <w:bCs/>
          <w:i/>
          <w:iCs/>
          <w:sz w:val="24"/>
          <w:szCs w:val="24"/>
          <w:lang w:val="fr-FR"/>
        </w:rPr>
        <w:t>comunicații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dispozitive</w:t>
      </w:r>
      <w:proofErr w:type="spellEnd"/>
      <w:r w:rsidRPr="009A010C">
        <w:rPr>
          <w:rFonts w:asciiTheme="minorHAnsi" w:hAnsiTheme="minorHAnsi" w:cstheme="minorHAnsi"/>
          <w:bCs/>
          <w:i/>
          <w:iCs/>
          <w:sz w:val="24"/>
          <w:szCs w:val="24"/>
          <w:lang w:val="fr-FR"/>
        </w:rPr>
        <w:t xml:space="preserve"> de </w:t>
      </w:r>
      <w:proofErr w:type="spellStart"/>
      <w:r w:rsidRPr="009A010C">
        <w:rPr>
          <w:rFonts w:asciiTheme="minorHAnsi" w:hAnsiTheme="minorHAnsi" w:cstheme="minorHAnsi"/>
          <w:bCs/>
          <w:i/>
          <w:iCs/>
          <w:sz w:val="24"/>
          <w:szCs w:val="24"/>
          <w:lang w:val="fr-FR"/>
        </w:rPr>
        <w:t>suport</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pentru</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mobilitate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dispozitive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și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tehnologii</w:t>
      </w:r>
      <w:proofErr w:type="spellEnd"/>
      <w:r w:rsidRPr="009A010C">
        <w:rPr>
          <w:rFonts w:asciiTheme="minorHAnsi" w:hAnsiTheme="minorHAnsi" w:cstheme="minorHAnsi"/>
          <w:bCs/>
          <w:i/>
          <w:iCs/>
          <w:sz w:val="24"/>
          <w:szCs w:val="24"/>
          <w:lang w:val="fr-FR"/>
        </w:rPr>
        <w:t xml:space="preserve"> de </w:t>
      </w:r>
      <w:proofErr w:type="spellStart"/>
      <w:r w:rsidRPr="009A010C">
        <w:rPr>
          <w:rFonts w:asciiTheme="minorHAnsi" w:hAnsiTheme="minorHAnsi" w:cstheme="minorHAnsi"/>
          <w:bCs/>
          <w:i/>
          <w:iCs/>
          <w:sz w:val="24"/>
          <w:szCs w:val="24"/>
          <w:lang w:val="fr-FR"/>
        </w:rPr>
        <w:t>asistare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adecvate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persoanelor</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cu</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dizabilităși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acordând</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prioritate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tehnologiilor</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cu</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prețuri</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accesibile</w:t>
      </w:r>
      <w:proofErr w:type="spellEnd"/>
      <w:r w:rsidRPr="009A010C">
        <w:rPr>
          <w:rFonts w:asciiTheme="minorHAnsi" w:hAnsiTheme="minorHAnsi" w:cstheme="minorHAnsi"/>
          <w:bCs/>
          <w:i/>
          <w:iCs/>
          <w:sz w:val="24"/>
          <w:szCs w:val="24"/>
          <w:lang w:val="fr-FR"/>
        </w:rPr>
        <w:t xml:space="preserve"> (art 4, litera g) </w:t>
      </w:r>
      <w:proofErr w:type="spellStart"/>
      <w:r w:rsidRPr="009A010C">
        <w:rPr>
          <w:rFonts w:asciiTheme="minorHAnsi" w:hAnsiTheme="minorHAnsi" w:cstheme="minorHAnsi"/>
          <w:bCs/>
          <w:i/>
          <w:iCs/>
          <w:sz w:val="24"/>
          <w:szCs w:val="24"/>
          <w:lang w:val="fr-FR"/>
        </w:rPr>
        <w:t>din</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Convenția</w:t>
      </w:r>
      <w:proofErr w:type="spellEnd"/>
      <w:r w:rsidRPr="009A010C">
        <w:rPr>
          <w:rFonts w:asciiTheme="minorHAnsi" w:hAnsiTheme="minorHAnsi" w:cstheme="minorHAnsi"/>
          <w:bCs/>
          <w:i/>
          <w:iCs/>
          <w:sz w:val="24"/>
          <w:szCs w:val="24"/>
          <w:lang w:val="fr-FR"/>
        </w:rPr>
        <w:t xml:space="preserve"> ONU </w:t>
      </w:r>
      <w:proofErr w:type="spellStart"/>
      <w:r w:rsidRPr="009A010C">
        <w:rPr>
          <w:rFonts w:asciiTheme="minorHAnsi" w:hAnsiTheme="minorHAnsi" w:cstheme="minorHAnsi"/>
          <w:bCs/>
          <w:i/>
          <w:iCs/>
          <w:sz w:val="24"/>
          <w:szCs w:val="24"/>
          <w:lang w:val="fr-FR"/>
        </w:rPr>
        <w:t>privind</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drepturile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persoanelor</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cu</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dizabilități</w:t>
      </w:r>
      <w:proofErr w:type="spellEnd"/>
      <w:r w:rsidRPr="009A010C">
        <w:rPr>
          <w:rFonts w:asciiTheme="minorHAnsi" w:hAnsiTheme="minorHAnsi" w:cstheme="minorHAnsi"/>
          <w:bCs/>
          <w:i/>
          <w:iCs/>
          <w:sz w:val="24"/>
          <w:szCs w:val="24"/>
          <w:lang w:val="fr-FR"/>
        </w:rPr>
        <w:t>.</w:t>
      </w:r>
    </w:p>
    <w:p w14:paraId="6886601E" w14:textId="4CDA03AE" w:rsidR="00E95AE9" w:rsidRPr="009A010C" w:rsidRDefault="00E95AE9" w:rsidP="00E00485">
      <w:pPr>
        <w:spacing w:before="0" w:after="0" w:line="256" w:lineRule="auto"/>
        <w:jc w:val="both"/>
        <w:rPr>
          <w:rFonts w:asciiTheme="minorHAnsi" w:hAnsiTheme="minorHAnsi" w:cstheme="minorHAnsi"/>
          <w:bCs/>
          <w:i/>
          <w:iCs/>
          <w:sz w:val="24"/>
          <w:szCs w:val="24"/>
          <w:lang w:val="fr-FR"/>
        </w:rPr>
      </w:pPr>
      <w:proofErr w:type="spellStart"/>
      <w:r w:rsidRPr="00E95AE9">
        <w:rPr>
          <w:rFonts w:asciiTheme="minorHAnsi" w:hAnsiTheme="minorHAnsi" w:cstheme="minorHAnsi"/>
          <w:bCs/>
          <w:i/>
          <w:iCs/>
          <w:sz w:val="24"/>
          <w:szCs w:val="24"/>
          <w:lang w:val="fr-FR"/>
        </w:rPr>
        <w:t>Referitor</w:t>
      </w:r>
      <w:proofErr w:type="spellEnd"/>
      <w:r w:rsidRPr="00E95AE9">
        <w:rPr>
          <w:rFonts w:asciiTheme="minorHAnsi" w:hAnsiTheme="minorHAnsi" w:cstheme="minorHAnsi"/>
          <w:bCs/>
          <w:i/>
          <w:iCs/>
          <w:sz w:val="24"/>
          <w:szCs w:val="24"/>
          <w:lang w:val="fr-FR"/>
        </w:rPr>
        <w:t xml:space="preserve"> la </w:t>
      </w:r>
      <w:proofErr w:type="spellStart"/>
      <w:r w:rsidRPr="00E95AE9">
        <w:rPr>
          <w:rFonts w:asciiTheme="minorHAnsi" w:hAnsiTheme="minorHAnsi" w:cstheme="minorHAnsi"/>
          <w:bCs/>
          <w:i/>
          <w:iCs/>
          <w:sz w:val="24"/>
          <w:szCs w:val="24"/>
          <w:lang w:val="fr-FR"/>
        </w:rPr>
        <w:t>masurile</w:t>
      </w:r>
      <w:proofErr w:type="spellEnd"/>
      <w:r w:rsidRPr="00E95AE9">
        <w:rPr>
          <w:rFonts w:asciiTheme="minorHAnsi" w:hAnsiTheme="minorHAnsi" w:cstheme="minorHAnsi"/>
          <w:bCs/>
          <w:i/>
          <w:iCs/>
          <w:sz w:val="24"/>
          <w:szCs w:val="24"/>
          <w:lang w:val="fr-FR"/>
        </w:rPr>
        <w:t xml:space="preserve"> ce vor fi </w:t>
      </w:r>
      <w:proofErr w:type="spellStart"/>
      <w:r w:rsidRPr="00E95AE9">
        <w:rPr>
          <w:rFonts w:asciiTheme="minorHAnsi" w:hAnsiTheme="minorHAnsi" w:cstheme="minorHAnsi"/>
          <w:bCs/>
          <w:i/>
          <w:iCs/>
          <w:sz w:val="24"/>
          <w:szCs w:val="24"/>
          <w:lang w:val="fr-FR"/>
        </w:rPr>
        <w:t>punctate</w:t>
      </w:r>
      <w:proofErr w:type="spellEnd"/>
      <w:r w:rsidRPr="00E95AE9">
        <w:rPr>
          <w:rFonts w:asciiTheme="minorHAnsi" w:hAnsiTheme="minorHAnsi" w:cstheme="minorHAnsi"/>
          <w:bCs/>
          <w:i/>
          <w:iCs/>
          <w:sz w:val="24"/>
          <w:szCs w:val="24"/>
          <w:lang w:val="fr-FR"/>
        </w:rPr>
        <w:t xml:space="preserve"> la </w:t>
      </w:r>
      <w:proofErr w:type="spellStart"/>
      <w:r w:rsidRPr="00E95AE9">
        <w:rPr>
          <w:rFonts w:asciiTheme="minorHAnsi" w:hAnsiTheme="minorHAnsi" w:cstheme="minorHAnsi"/>
          <w:bCs/>
          <w:i/>
          <w:iCs/>
          <w:sz w:val="24"/>
          <w:szCs w:val="24"/>
          <w:lang w:val="fr-FR"/>
        </w:rPr>
        <w:t>acest</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criteriu</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solicitantul</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trebuie</w:t>
      </w:r>
      <w:proofErr w:type="spellEnd"/>
      <w:r w:rsidRPr="00E95AE9">
        <w:rPr>
          <w:rFonts w:asciiTheme="minorHAnsi" w:hAnsiTheme="minorHAnsi" w:cstheme="minorHAnsi"/>
          <w:bCs/>
          <w:i/>
          <w:iCs/>
          <w:sz w:val="24"/>
          <w:szCs w:val="24"/>
          <w:lang w:val="fr-FR"/>
        </w:rPr>
        <w:t xml:space="preserve"> sa </w:t>
      </w:r>
      <w:proofErr w:type="spellStart"/>
      <w:r w:rsidRPr="00E95AE9">
        <w:rPr>
          <w:rFonts w:asciiTheme="minorHAnsi" w:hAnsiTheme="minorHAnsi" w:cstheme="minorHAnsi"/>
          <w:bCs/>
          <w:i/>
          <w:iCs/>
          <w:sz w:val="24"/>
          <w:szCs w:val="24"/>
          <w:lang w:val="fr-FR"/>
        </w:rPr>
        <w:t>prezinte</w:t>
      </w:r>
      <w:proofErr w:type="spellEnd"/>
      <w:r w:rsidRPr="00E95AE9">
        <w:rPr>
          <w:rFonts w:asciiTheme="minorHAnsi" w:hAnsiTheme="minorHAnsi" w:cstheme="minorHAnsi"/>
          <w:bCs/>
          <w:i/>
          <w:iCs/>
          <w:sz w:val="24"/>
          <w:szCs w:val="24"/>
          <w:lang w:val="fr-FR"/>
        </w:rPr>
        <w:t xml:space="preserve"> o </w:t>
      </w:r>
      <w:proofErr w:type="spellStart"/>
      <w:r w:rsidRPr="00E95AE9">
        <w:rPr>
          <w:rFonts w:asciiTheme="minorHAnsi" w:hAnsiTheme="minorHAnsi" w:cstheme="minorHAnsi"/>
          <w:bCs/>
          <w:i/>
          <w:iCs/>
          <w:sz w:val="24"/>
          <w:szCs w:val="24"/>
          <w:lang w:val="fr-FR"/>
        </w:rPr>
        <w:t>analiza</w:t>
      </w:r>
      <w:proofErr w:type="spellEnd"/>
      <w:r w:rsidRPr="00E95AE9">
        <w:rPr>
          <w:rFonts w:asciiTheme="minorHAnsi" w:hAnsiTheme="minorHAnsi" w:cstheme="minorHAnsi"/>
          <w:bCs/>
          <w:i/>
          <w:iCs/>
          <w:sz w:val="24"/>
          <w:szCs w:val="24"/>
          <w:lang w:val="fr-FR"/>
        </w:rPr>
        <w:t>/</w:t>
      </w:r>
      <w:proofErr w:type="spellStart"/>
      <w:r w:rsidRPr="00E95AE9">
        <w:rPr>
          <w:rFonts w:asciiTheme="minorHAnsi" w:hAnsiTheme="minorHAnsi" w:cstheme="minorHAnsi"/>
          <w:bCs/>
          <w:i/>
          <w:iCs/>
          <w:sz w:val="24"/>
          <w:szCs w:val="24"/>
          <w:lang w:val="fr-FR"/>
        </w:rPr>
        <w:t>fundamentare</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cu</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privire</w:t>
      </w:r>
      <w:proofErr w:type="spellEnd"/>
      <w:r w:rsidRPr="00E95AE9">
        <w:rPr>
          <w:rFonts w:asciiTheme="minorHAnsi" w:hAnsiTheme="minorHAnsi" w:cstheme="minorHAnsi"/>
          <w:bCs/>
          <w:i/>
          <w:iCs/>
          <w:sz w:val="24"/>
          <w:szCs w:val="24"/>
          <w:lang w:val="fr-FR"/>
        </w:rPr>
        <w:t xml:space="preserve"> la </w:t>
      </w:r>
      <w:proofErr w:type="spellStart"/>
      <w:r w:rsidRPr="00E95AE9">
        <w:rPr>
          <w:rFonts w:asciiTheme="minorHAnsi" w:hAnsiTheme="minorHAnsi" w:cstheme="minorHAnsi"/>
          <w:bCs/>
          <w:i/>
          <w:iCs/>
          <w:sz w:val="24"/>
          <w:szCs w:val="24"/>
          <w:lang w:val="fr-FR"/>
        </w:rPr>
        <w:t>justificarea</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necesitatii</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achizitionarii</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unor</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echipamente</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specifice</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pentru</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persoanele</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cu</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dizabilitati</w:t>
      </w:r>
      <w:proofErr w:type="spellEnd"/>
      <w:r w:rsidRPr="00E95AE9">
        <w:rPr>
          <w:rFonts w:asciiTheme="minorHAnsi" w:hAnsiTheme="minorHAnsi" w:cstheme="minorHAnsi"/>
          <w:bCs/>
          <w:i/>
          <w:iCs/>
          <w:sz w:val="24"/>
          <w:szCs w:val="24"/>
          <w:lang w:val="fr-FR"/>
        </w:rPr>
        <w:t>/</w:t>
      </w:r>
      <w:proofErr w:type="spellStart"/>
      <w:r w:rsidRPr="00E95AE9">
        <w:rPr>
          <w:rFonts w:asciiTheme="minorHAnsi" w:hAnsiTheme="minorHAnsi" w:cstheme="minorHAnsi"/>
          <w:bCs/>
          <w:i/>
          <w:iCs/>
          <w:sz w:val="24"/>
          <w:szCs w:val="24"/>
          <w:lang w:val="fr-FR"/>
        </w:rPr>
        <w:t>alte</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echipamente</w:t>
      </w:r>
      <w:proofErr w:type="spellEnd"/>
      <w:r w:rsidRPr="00E95AE9">
        <w:rPr>
          <w:rFonts w:asciiTheme="minorHAnsi" w:hAnsiTheme="minorHAnsi" w:cstheme="minorHAnsi"/>
          <w:bCs/>
          <w:i/>
          <w:iCs/>
          <w:sz w:val="24"/>
          <w:szCs w:val="24"/>
          <w:lang w:val="fr-FR"/>
        </w:rPr>
        <w:t>/</w:t>
      </w:r>
      <w:proofErr w:type="spellStart"/>
      <w:r w:rsidRPr="00E95AE9">
        <w:rPr>
          <w:rFonts w:asciiTheme="minorHAnsi" w:hAnsiTheme="minorHAnsi" w:cstheme="minorHAnsi"/>
          <w:bCs/>
          <w:i/>
          <w:iCs/>
          <w:sz w:val="24"/>
          <w:szCs w:val="24"/>
          <w:lang w:val="fr-FR"/>
        </w:rPr>
        <w:t>dotari</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Aceasta</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analiza</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trebuie</w:t>
      </w:r>
      <w:proofErr w:type="spellEnd"/>
      <w:r w:rsidRPr="00E95AE9">
        <w:rPr>
          <w:rFonts w:asciiTheme="minorHAnsi" w:hAnsiTheme="minorHAnsi" w:cstheme="minorHAnsi"/>
          <w:bCs/>
          <w:i/>
          <w:iCs/>
          <w:sz w:val="24"/>
          <w:szCs w:val="24"/>
          <w:lang w:val="fr-FR"/>
        </w:rPr>
        <w:t xml:space="preserve"> sa </w:t>
      </w:r>
      <w:proofErr w:type="spellStart"/>
      <w:r w:rsidRPr="00E95AE9">
        <w:rPr>
          <w:rFonts w:asciiTheme="minorHAnsi" w:hAnsiTheme="minorHAnsi" w:cstheme="minorHAnsi"/>
          <w:bCs/>
          <w:i/>
          <w:iCs/>
          <w:sz w:val="24"/>
          <w:szCs w:val="24"/>
          <w:lang w:val="fr-FR"/>
        </w:rPr>
        <w:t>cuprinda</w:t>
      </w:r>
      <w:proofErr w:type="spellEnd"/>
      <w:r w:rsidRPr="00E95AE9">
        <w:rPr>
          <w:rFonts w:asciiTheme="minorHAnsi" w:hAnsiTheme="minorHAnsi" w:cstheme="minorHAnsi"/>
          <w:bCs/>
          <w:i/>
          <w:iCs/>
          <w:sz w:val="24"/>
          <w:szCs w:val="24"/>
          <w:lang w:val="fr-FR"/>
        </w:rPr>
        <w:t xml:space="preserve"> si o </w:t>
      </w:r>
      <w:proofErr w:type="spellStart"/>
      <w:r w:rsidRPr="00E95AE9">
        <w:rPr>
          <w:rFonts w:asciiTheme="minorHAnsi" w:hAnsiTheme="minorHAnsi" w:cstheme="minorHAnsi"/>
          <w:bCs/>
          <w:i/>
          <w:iCs/>
          <w:sz w:val="24"/>
          <w:szCs w:val="24"/>
          <w:lang w:val="fr-FR"/>
        </w:rPr>
        <w:t>modalitate</w:t>
      </w:r>
      <w:proofErr w:type="spellEnd"/>
      <w:r w:rsidRPr="00E95AE9">
        <w:rPr>
          <w:rFonts w:asciiTheme="minorHAnsi" w:hAnsiTheme="minorHAnsi" w:cstheme="minorHAnsi"/>
          <w:bCs/>
          <w:i/>
          <w:iCs/>
          <w:sz w:val="24"/>
          <w:szCs w:val="24"/>
          <w:lang w:val="fr-FR"/>
        </w:rPr>
        <w:t xml:space="preserve"> de </w:t>
      </w:r>
      <w:proofErr w:type="spellStart"/>
      <w:r w:rsidRPr="00E95AE9">
        <w:rPr>
          <w:rFonts w:asciiTheme="minorHAnsi" w:hAnsiTheme="minorHAnsi" w:cstheme="minorHAnsi"/>
          <w:bCs/>
          <w:i/>
          <w:iCs/>
          <w:sz w:val="24"/>
          <w:szCs w:val="24"/>
          <w:lang w:val="fr-FR"/>
        </w:rPr>
        <w:t>utilizare</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efectiva</w:t>
      </w:r>
      <w:proofErr w:type="spellEnd"/>
      <w:r w:rsidRPr="00E95AE9">
        <w:rPr>
          <w:rFonts w:asciiTheme="minorHAnsi" w:hAnsiTheme="minorHAnsi" w:cstheme="minorHAnsi"/>
          <w:bCs/>
          <w:i/>
          <w:iCs/>
          <w:sz w:val="24"/>
          <w:szCs w:val="24"/>
          <w:lang w:val="fr-FR"/>
        </w:rPr>
        <w:t xml:space="preserve"> a </w:t>
      </w:r>
      <w:proofErr w:type="spellStart"/>
      <w:r w:rsidRPr="00E95AE9">
        <w:rPr>
          <w:rFonts w:asciiTheme="minorHAnsi" w:hAnsiTheme="minorHAnsi" w:cstheme="minorHAnsi"/>
          <w:bCs/>
          <w:i/>
          <w:iCs/>
          <w:sz w:val="24"/>
          <w:szCs w:val="24"/>
          <w:lang w:val="fr-FR"/>
        </w:rPr>
        <w:t>acestor</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echipamente</w:t>
      </w:r>
      <w:proofErr w:type="spellEnd"/>
      <w:r w:rsidRPr="00E95AE9">
        <w:rPr>
          <w:rFonts w:asciiTheme="minorHAnsi" w:hAnsiTheme="minorHAnsi" w:cstheme="minorHAnsi"/>
          <w:bCs/>
          <w:i/>
          <w:iCs/>
          <w:sz w:val="24"/>
          <w:szCs w:val="24"/>
          <w:lang w:val="fr-FR"/>
        </w:rPr>
        <w:t xml:space="preserve"> de </w:t>
      </w:r>
      <w:proofErr w:type="spellStart"/>
      <w:r w:rsidRPr="00E95AE9">
        <w:rPr>
          <w:rFonts w:asciiTheme="minorHAnsi" w:hAnsiTheme="minorHAnsi" w:cstheme="minorHAnsi"/>
          <w:bCs/>
          <w:i/>
          <w:iCs/>
          <w:sz w:val="24"/>
          <w:szCs w:val="24"/>
          <w:lang w:val="fr-FR"/>
        </w:rPr>
        <w:t>catre</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solicitant</w:t>
      </w:r>
      <w:proofErr w:type="spellEnd"/>
      <w:r w:rsidRPr="00E95AE9">
        <w:rPr>
          <w:rFonts w:asciiTheme="minorHAnsi" w:hAnsiTheme="minorHAnsi" w:cstheme="minorHAnsi"/>
          <w:bCs/>
          <w:i/>
          <w:iCs/>
          <w:sz w:val="24"/>
          <w:szCs w:val="24"/>
          <w:lang w:val="fr-FR"/>
        </w:rPr>
        <w:t xml:space="preserve"> in </w:t>
      </w:r>
      <w:proofErr w:type="spellStart"/>
      <w:r w:rsidRPr="00E95AE9">
        <w:rPr>
          <w:rFonts w:asciiTheme="minorHAnsi" w:hAnsiTheme="minorHAnsi" w:cstheme="minorHAnsi"/>
          <w:bCs/>
          <w:i/>
          <w:iCs/>
          <w:sz w:val="24"/>
          <w:szCs w:val="24"/>
          <w:lang w:val="fr-FR"/>
        </w:rPr>
        <w:t>cadrul</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activitatilor</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propuse</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prin</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proiect</w:t>
      </w:r>
      <w:proofErr w:type="spellEnd"/>
      <w:r w:rsidRPr="00E95AE9">
        <w:rPr>
          <w:rFonts w:asciiTheme="minorHAnsi" w:hAnsiTheme="minorHAnsi" w:cstheme="minorHAnsi"/>
          <w:bCs/>
          <w:i/>
          <w:iCs/>
          <w:sz w:val="24"/>
          <w:szCs w:val="24"/>
          <w:lang w:val="fr-FR"/>
        </w:rPr>
        <w:t xml:space="preserve"> si se va </w:t>
      </w:r>
      <w:proofErr w:type="spellStart"/>
      <w:r w:rsidRPr="00E95AE9">
        <w:rPr>
          <w:rFonts w:asciiTheme="minorHAnsi" w:hAnsiTheme="minorHAnsi" w:cstheme="minorHAnsi"/>
          <w:bCs/>
          <w:i/>
          <w:iCs/>
          <w:sz w:val="24"/>
          <w:szCs w:val="24"/>
          <w:lang w:val="fr-FR"/>
        </w:rPr>
        <w:t>moitoriza</w:t>
      </w:r>
      <w:proofErr w:type="spellEnd"/>
      <w:r w:rsidRPr="00E95AE9">
        <w:rPr>
          <w:rFonts w:asciiTheme="minorHAnsi" w:hAnsiTheme="minorHAnsi" w:cstheme="minorHAnsi"/>
          <w:bCs/>
          <w:i/>
          <w:iCs/>
          <w:sz w:val="24"/>
          <w:szCs w:val="24"/>
          <w:lang w:val="fr-FR"/>
        </w:rPr>
        <w:t xml:space="preserve"> in </w:t>
      </w:r>
      <w:proofErr w:type="spellStart"/>
      <w:r w:rsidRPr="00E95AE9">
        <w:rPr>
          <w:rFonts w:asciiTheme="minorHAnsi" w:hAnsiTheme="minorHAnsi" w:cstheme="minorHAnsi"/>
          <w:bCs/>
          <w:i/>
          <w:iCs/>
          <w:sz w:val="24"/>
          <w:szCs w:val="24"/>
          <w:lang w:val="fr-FR"/>
        </w:rPr>
        <w:t>perioada</w:t>
      </w:r>
      <w:proofErr w:type="spellEnd"/>
      <w:r w:rsidRPr="00E95AE9">
        <w:rPr>
          <w:rFonts w:asciiTheme="minorHAnsi" w:hAnsiTheme="minorHAnsi" w:cstheme="minorHAnsi"/>
          <w:bCs/>
          <w:i/>
          <w:iCs/>
          <w:sz w:val="24"/>
          <w:szCs w:val="24"/>
          <w:lang w:val="fr-FR"/>
        </w:rPr>
        <w:t xml:space="preserve"> de </w:t>
      </w:r>
      <w:proofErr w:type="spellStart"/>
      <w:r w:rsidRPr="00E95AE9">
        <w:rPr>
          <w:rFonts w:asciiTheme="minorHAnsi" w:hAnsiTheme="minorHAnsi" w:cstheme="minorHAnsi"/>
          <w:bCs/>
          <w:i/>
          <w:iCs/>
          <w:sz w:val="24"/>
          <w:szCs w:val="24"/>
          <w:lang w:val="fr-FR"/>
        </w:rPr>
        <w:t>implementare</w:t>
      </w:r>
      <w:proofErr w:type="spellEnd"/>
      <w:r w:rsidRPr="00E95AE9">
        <w:rPr>
          <w:rFonts w:asciiTheme="minorHAnsi" w:hAnsiTheme="minorHAnsi" w:cstheme="minorHAnsi"/>
          <w:bCs/>
          <w:i/>
          <w:iCs/>
          <w:sz w:val="24"/>
          <w:szCs w:val="24"/>
          <w:lang w:val="fr-FR"/>
        </w:rPr>
        <w:t>/</w:t>
      </w:r>
      <w:proofErr w:type="spellStart"/>
      <w:r w:rsidRPr="00E95AE9">
        <w:rPr>
          <w:rFonts w:asciiTheme="minorHAnsi" w:hAnsiTheme="minorHAnsi" w:cstheme="minorHAnsi"/>
          <w:bCs/>
          <w:i/>
          <w:iCs/>
          <w:sz w:val="24"/>
          <w:szCs w:val="24"/>
          <w:lang w:val="fr-FR"/>
        </w:rPr>
        <w:t>sustenabilitate</w:t>
      </w:r>
      <w:proofErr w:type="spellEnd"/>
      <w:r w:rsidRPr="00E95AE9">
        <w:rPr>
          <w:rFonts w:asciiTheme="minorHAnsi" w:hAnsiTheme="minorHAnsi" w:cstheme="minorHAnsi"/>
          <w:bCs/>
          <w:i/>
          <w:iCs/>
          <w:sz w:val="24"/>
          <w:szCs w:val="24"/>
          <w:lang w:val="fr-FR"/>
        </w:rPr>
        <w:t xml:space="preserve">. In </w:t>
      </w:r>
      <w:proofErr w:type="spellStart"/>
      <w:r w:rsidRPr="00E95AE9">
        <w:rPr>
          <w:rFonts w:asciiTheme="minorHAnsi" w:hAnsiTheme="minorHAnsi" w:cstheme="minorHAnsi"/>
          <w:bCs/>
          <w:i/>
          <w:iCs/>
          <w:sz w:val="24"/>
          <w:szCs w:val="24"/>
          <w:lang w:val="fr-FR"/>
        </w:rPr>
        <w:t>cazul</w:t>
      </w:r>
      <w:proofErr w:type="spellEnd"/>
      <w:r w:rsidRPr="00E95AE9">
        <w:rPr>
          <w:rFonts w:asciiTheme="minorHAnsi" w:hAnsiTheme="minorHAnsi" w:cstheme="minorHAnsi"/>
          <w:bCs/>
          <w:i/>
          <w:iCs/>
          <w:sz w:val="24"/>
          <w:szCs w:val="24"/>
          <w:lang w:val="fr-FR"/>
        </w:rPr>
        <w:t xml:space="preserve"> in </w:t>
      </w:r>
      <w:proofErr w:type="gramStart"/>
      <w:r w:rsidRPr="00E95AE9">
        <w:rPr>
          <w:rFonts w:asciiTheme="minorHAnsi" w:hAnsiTheme="minorHAnsi" w:cstheme="minorHAnsi"/>
          <w:bCs/>
          <w:i/>
          <w:iCs/>
          <w:sz w:val="24"/>
          <w:szCs w:val="24"/>
          <w:lang w:val="fr-FR"/>
        </w:rPr>
        <w:t>care nu</w:t>
      </w:r>
      <w:proofErr w:type="gramEnd"/>
      <w:r w:rsidRPr="00E95AE9">
        <w:rPr>
          <w:rFonts w:asciiTheme="minorHAnsi" w:hAnsiTheme="minorHAnsi" w:cstheme="minorHAnsi"/>
          <w:bCs/>
          <w:i/>
          <w:iCs/>
          <w:sz w:val="24"/>
          <w:szCs w:val="24"/>
          <w:lang w:val="fr-FR"/>
        </w:rPr>
        <w:t xml:space="preserve"> se va </w:t>
      </w:r>
      <w:proofErr w:type="spellStart"/>
      <w:r w:rsidRPr="00E95AE9">
        <w:rPr>
          <w:rFonts w:asciiTheme="minorHAnsi" w:hAnsiTheme="minorHAnsi" w:cstheme="minorHAnsi"/>
          <w:bCs/>
          <w:i/>
          <w:iCs/>
          <w:sz w:val="24"/>
          <w:szCs w:val="24"/>
          <w:lang w:val="fr-FR"/>
        </w:rPr>
        <w:t>considera</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justificata</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necesitatea</w:t>
      </w:r>
      <w:proofErr w:type="spellEnd"/>
      <w:r w:rsidRPr="00E95AE9">
        <w:rPr>
          <w:rFonts w:asciiTheme="minorHAnsi" w:hAnsiTheme="minorHAnsi" w:cstheme="minorHAnsi"/>
          <w:bCs/>
          <w:i/>
          <w:iCs/>
          <w:sz w:val="24"/>
          <w:szCs w:val="24"/>
          <w:lang w:val="fr-FR"/>
        </w:rPr>
        <w:t xml:space="preserve">, in </w:t>
      </w:r>
      <w:proofErr w:type="spellStart"/>
      <w:r w:rsidRPr="00E95AE9">
        <w:rPr>
          <w:rFonts w:asciiTheme="minorHAnsi" w:hAnsiTheme="minorHAnsi" w:cstheme="minorHAnsi"/>
          <w:bCs/>
          <w:i/>
          <w:iCs/>
          <w:sz w:val="24"/>
          <w:szCs w:val="24"/>
          <w:lang w:val="fr-FR"/>
        </w:rPr>
        <w:t>procesul</w:t>
      </w:r>
      <w:proofErr w:type="spellEnd"/>
      <w:r w:rsidRPr="00E95AE9">
        <w:rPr>
          <w:rFonts w:asciiTheme="minorHAnsi" w:hAnsiTheme="minorHAnsi" w:cstheme="minorHAnsi"/>
          <w:bCs/>
          <w:i/>
          <w:iCs/>
          <w:sz w:val="24"/>
          <w:szCs w:val="24"/>
          <w:lang w:val="fr-FR"/>
        </w:rPr>
        <w:t xml:space="preserve"> de </w:t>
      </w:r>
      <w:proofErr w:type="spellStart"/>
      <w:r w:rsidRPr="00E95AE9">
        <w:rPr>
          <w:rFonts w:asciiTheme="minorHAnsi" w:hAnsiTheme="minorHAnsi" w:cstheme="minorHAnsi"/>
          <w:bCs/>
          <w:i/>
          <w:iCs/>
          <w:sz w:val="24"/>
          <w:szCs w:val="24"/>
          <w:lang w:val="fr-FR"/>
        </w:rPr>
        <w:t>evaluare</w:t>
      </w:r>
      <w:proofErr w:type="spellEnd"/>
      <w:r w:rsidRPr="00E95AE9">
        <w:rPr>
          <w:rFonts w:asciiTheme="minorHAnsi" w:hAnsiTheme="minorHAnsi" w:cstheme="minorHAnsi"/>
          <w:bCs/>
          <w:i/>
          <w:iCs/>
          <w:sz w:val="24"/>
          <w:szCs w:val="24"/>
          <w:lang w:val="fr-FR"/>
        </w:rPr>
        <w:t xml:space="preserve"> se va </w:t>
      </w:r>
      <w:proofErr w:type="spellStart"/>
      <w:r w:rsidRPr="00E95AE9">
        <w:rPr>
          <w:rFonts w:asciiTheme="minorHAnsi" w:hAnsiTheme="minorHAnsi" w:cstheme="minorHAnsi"/>
          <w:bCs/>
          <w:i/>
          <w:iCs/>
          <w:sz w:val="24"/>
          <w:szCs w:val="24"/>
          <w:lang w:val="fr-FR"/>
        </w:rPr>
        <w:t>solicita</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incadrarea</w:t>
      </w:r>
      <w:proofErr w:type="spellEnd"/>
      <w:r w:rsidRPr="00E95AE9">
        <w:rPr>
          <w:rFonts w:asciiTheme="minorHAnsi" w:hAnsiTheme="minorHAnsi" w:cstheme="minorHAnsi"/>
          <w:bCs/>
          <w:i/>
          <w:iCs/>
          <w:sz w:val="24"/>
          <w:szCs w:val="24"/>
          <w:lang w:val="fr-FR"/>
        </w:rPr>
        <w:t xml:space="preserve"> in </w:t>
      </w:r>
      <w:proofErr w:type="spellStart"/>
      <w:r w:rsidRPr="00E95AE9">
        <w:rPr>
          <w:rFonts w:asciiTheme="minorHAnsi" w:hAnsiTheme="minorHAnsi" w:cstheme="minorHAnsi"/>
          <w:bCs/>
          <w:i/>
          <w:iCs/>
          <w:sz w:val="24"/>
          <w:szCs w:val="24"/>
          <w:lang w:val="fr-FR"/>
        </w:rPr>
        <w:t>categoria</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cheltuielilor</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neeligibile</w:t>
      </w:r>
      <w:proofErr w:type="spellEnd"/>
      <w:r w:rsidRPr="00E95AE9">
        <w:rPr>
          <w:rFonts w:asciiTheme="minorHAnsi" w:hAnsiTheme="minorHAnsi" w:cstheme="minorHAnsi"/>
          <w:bCs/>
          <w:i/>
          <w:iCs/>
          <w:sz w:val="24"/>
          <w:szCs w:val="24"/>
          <w:lang w:val="fr-FR"/>
        </w:rPr>
        <w:t xml:space="preserve"> si nu se va </w:t>
      </w:r>
      <w:proofErr w:type="spellStart"/>
      <w:r w:rsidRPr="00E95AE9">
        <w:rPr>
          <w:rFonts w:asciiTheme="minorHAnsi" w:hAnsiTheme="minorHAnsi" w:cstheme="minorHAnsi"/>
          <w:bCs/>
          <w:i/>
          <w:iCs/>
          <w:sz w:val="24"/>
          <w:szCs w:val="24"/>
          <w:lang w:val="fr-FR"/>
        </w:rPr>
        <w:t>puncta</w:t>
      </w:r>
      <w:proofErr w:type="spellEnd"/>
      <w:r w:rsidRPr="00E95AE9">
        <w:rPr>
          <w:rFonts w:asciiTheme="minorHAnsi" w:hAnsiTheme="minorHAnsi" w:cstheme="minorHAnsi"/>
          <w:bCs/>
          <w:i/>
          <w:iCs/>
          <w:sz w:val="24"/>
          <w:szCs w:val="24"/>
          <w:lang w:val="fr-FR"/>
        </w:rPr>
        <w:t xml:space="preserve"> la </w:t>
      </w:r>
      <w:proofErr w:type="spellStart"/>
      <w:r w:rsidRPr="00E95AE9">
        <w:rPr>
          <w:rFonts w:asciiTheme="minorHAnsi" w:hAnsiTheme="minorHAnsi" w:cstheme="minorHAnsi"/>
          <w:bCs/>
          <w:i/>
          <w:iCs/>
          <w:sz w:val="24"/>
          <w:szCs w:val="24"/>
          <w:lang w:val="fr-FR"/>
        </w:rPr>
        <w:t>criteriul</w:t>
      </w:r>
      <w:proofErr w:type="spellEnd"/>
      <w:r w:rsidRPr="00E95AE9">
        <w:rPr>
          <w:rFonts w:asciiTheme="minorHAnsi" w:hAnsiTheme="minorHAnsi" w:cstheme="minorHAnsi"/>
          <w:bCs/>
          <w:i/>
          <w:iCs/>
          <w:sz w:val="24"/>
          <w:szCs w:val="24"/>
          <w:lang w:val="fr-FR"/>
        </w:rPr>
        <w:t xml:space="preserve"> </w:t>
      </w:r>
      <w:proofErr w:type="spellStart"/>
      <w:r w:rsidRPr="00E95AE9">
        <w:rPr>
          <w:rFonts w:asciiTheme="minorHAnsi" w:hAnsiTheme="minorHAnsi" w:cstheme="minorHAnsi"/>
          <w:bCs/>
          <w:i/>
          <w:iCs/>
          <w:sz w:val="24"/>
          <w:szCs w:val="24"/>
          <w:lang w:val="fr-FR"/>
        </w:rPr>
        <w:t>respectiv</w:t>
      </w:r>
      <w:proofErr w:type="spellEnd"/>
      <w:r w:rsidRPr="00E95AE9">
        <w:rPr>
          <w:rFonts w:asciiTheme="minorHAnsi" w:hAnsiTheme="minorHAnsi" w:cstheme="minorHAnsi"/>
          <w:bCs/>
          <w:i/>
          <w:iCs/>
          <w:sz w:val="24"/>
          <w:szCs w:val="24"/>
          <w:lang w:val="fr-FR"/>
        </w:rPr>
        <w:t>.</w:t>
      </w:r>
    </w:p>
    <w:p w14:paraId="5D6CB837" w14:textId="77777777" w:rsidR="00E00485" w:rsidRPr="009A010C" w:rsidRDefault="00E00485" w:rsidP="00E00485">
      <w:pPr>
        <w:spacing w:before="0" w:after="0" w:line="256" w:lineRule="auto"/>
        <w:jc w:val="both"/>
        <w:rPr>
          <w:rFonts w:asciiTheme="minorHAnsi" w:hAnsiTheme="minorHAnsi" w:cstheme="minorHAnsi"/>
          <w:bCs/>
          <w:i/>
          <w:iCs/>
          <w:sz w:val="24"/>
          <w:szCs w:val="24"/>
          <w:lang w:val="fr-FR"/>
        </w:rPr>
      </w:pPr>
      <w:proofErr w:type="spellStart"/>
      <w:r w:rsidRPr="009A010C">
        <w:rPr>
          <w:rFonts w:asciiTheme="minorHAnsi" w:hAnsiTheme="minorHAnsi" w:cstheme="minorHAnsi"/>
          <w:bCs/>
          <w:i/>
          <w:iCs/>
          <w:sz w:val="24"/>
          <w:szCs w:val="24"/>
          <w:lang w:val="fr-FR"/>
        </w:rPr>
        <w:t>Punctajul</w:t>
      </w:r>
      <w:proofErr w:type="spellEnd"/>
      <w:r w:rsidRPr="009A010C">
        <w:rPr>
          <w:rFonts w:asciiTheme="minorHAnsi" w:hAnsiTheme="minorHAnsi" w:cstheme="minorHAnsi"/>
          <w:bCs/>
          <w:i/>
          <w:iCs/>
          <w:sz w:val="24"/>
          <w:szCs w:val="24"/>
          <w:lang w:val="fr-FR"/>
        </w:rPr>
        <w:t xml:space="preserve"> este </w:t>
      </w:r>
      <w:proofErr w:type="spellStart"/>
      <w:r w:rsidRPr="009A010C">
        <w:rPr>
          <w:rFonts w:asciiTheme="minorHAnsi" w:hAnsiTheme="minorHAnsi" w:cstheme="minorHAnsi"/>
          <w:bCs/>
          <w:i/>
          <w:iCs/>
          <w:sz w:val="24"/>
          <w:szCs w:val="24"/>
          <w:lang w:val="fr-FR"/>
        </w:rPr>
        <w:t>cumulativ</w:t>
      </w:r>
      <w:proofErr w:type="spellEnd"/>
      <w:r w:rsidRPr="009A010C">
        <w:rPr>
          <w:rFonts w:asciiTheme="minorHAnsi" w:hAnsiTheme="minorHAnsi" w:cstheme="minorHAnsi"/>
          <w:bCs/>
          <w:i/>
          <w:iCs/>
          <w:sz w:val="24"/>
          <w:szCs w:val="24"/>
          <w:lang w:val="fr-FR"/>
        </w:rPr>
        <w:t xml:space="preserve">. In </w:t>
      </w:r>
      <w:proofErr w:type="spellStart"/>
      <w:r w:rsidRPr="009A010C">
        <w:rPr>
          <w:rFonts w:asciiTheme="minorHAnsi" w:hAnsiTheme="minorHAnsi" w:cstheme="minorHAnsi"/>
          <w:bCs/>
          <w:i/>
          <w:iCs/>
          <w:sz w:val="24"/>
          <w:szCs w:val="24"/>
          <w:lang w:val="fr-FR"/>
        </w:rPr>
        <w:t>cazul</w:t>
      </w:r>
      <w:proofErr w:type="spellEnd"/>
      <w:r w:rsidRPr="009A010C">
        <w:rPr>
          <w:rFonts w:asciiTheme="minorHAnsi" w:hAnsiTheme="minorHAnsi" w:cstheme="minorHAnsi"/>
          <w:bCs/>
          <w:i/>
          <w:iCs/>
          <w:sz w:val="24"/>
          <w:szCs w:val="24"/>
          <w:lang w:val="fr-FR"/>
        </w:rPr>
        <w:t xml:space="preserve"> in care </w:t>
      </w:r>
      <w:proofErr w:type="spellStart"/>
      <w:r w:rsidRPr="009A010C">
        <w:rPr>
          <w:rFonts w:asciiTheme="minorHAnsi" w:hAnsiTheme="minorHAnsi" w:cstheme="minorHAnsi"/>
          <w:bCs/>
          <w:i/>
          <w:iCs/>
          <w:sz w:val="24"/>
          <w:szCs w:val="24"/>
          <w:lang w:val="fr-FR"/>
        </w:rPr>
        <w:t>proiectul</w:t>
      </w:r>
      <w:proofErr w:type="spellEnd"/>
      <w:r w:rsidRPr="009A010C">
        <w:rPr>
          <w:rFonts w:asciiTheme="minorHAnsi" w:hAnsiTheme="minorHAnsi" w:cstheme="minorHAnsi"/>
          <w:bCs/>
          <w:i/>
          <w:iCs/>
          <w:sz w:val="24"/>
          <w:szCs w:val="24"/>
          <w:lang w:val="fr-FR"/>
        </w:rPr>
        <w:t xml:space="preserve"> nu </w:t>
      </w:r>
      <w:proofErr w:type="spellStart"/>
      <w:r w:rsidRPr="009A010C">
        <w:rPr>
          <w:rFonts w:asciiTheme="minorHAnsi" w:hAnsiTheme="minorHAnsi" w:cstheme="minorHAnsi"/>
          <w:bCs/>
          <w:i/>
          <w:iCs/>
          <w:sz w:val="24"/>
          <w:szCs w:val="24"/>
          <w:lang w:val="fr-FR"/>
        </w:rPr>
        <w:t>raspunde</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cerintelor</w:t>
      </w:r>
      <w:proofErr w:type="spellEnd"/>
      <w:r w:rsidRPr="009A010C">
        <w:rPr>
          <w:rFonts w:asciiTheme="minorHAnsi" w:hAnsiTheme="minorHAnsi" w:cstheme="minorHAnsi"/>
          <w:bCs/>
          <w:i/>
          <w:iCs/>
          <w:sz w:val="24"/>
          <w:szCs w:val="24"/>
          <w:lang w:val="fr-FR"/>
        </w:rPr>
        <w:t xml:space="preserve"> de la a/b/c/d/e, se va </w:t>
      </w:r>
      <w:proofErr w:type="spellStart"/>
      <w:r w:rsidRPr="009A010C">
        <w:rPr>
          <w:rFonts w:asciiTheme="minorHAnsi" w:hAnsiTheme="minorHAnsi" w:cstheme="minorHAnsi"/>
          <w:bCs/>
          <w:i/>
          <w:iCs/>
          <w:sz w:val="24"/>
          <w:szCs w:val="24"/>
          <w:lang w:val="fr-FR"/>
        </w:rPr>
        <w:t>puncta</w:t>
      </w:r>
      <w:proofErr w:type="spellEnd"/>
      <w:r w:rsidRPr="009A010C">
        <w:rPr>
          <w:rFonts w:asciiTheme="minorHAnsi" w:hAnsiTheme="minorHAnsi" w:cstheme="minorHAnsi"/>
          <w:bCs/>
          <w:i/>
          <w:iCs/>
          <w:sz w:val="24"/>
          <w:szCs w:val="24"/>
          <w:lang w:val="fr-FR"/>
        </w:rPr>
        <w:t xml:space="preserve"> la 0 (</w:t>
      </w:r>
      <w:proofErr w:type="spellStart"/>
      <w:r w:rsidRPr="009A010C">
        <w:rPr>
          <w:rFonts w:asciiTheme="minorHAnsi" w:hAnsiTheme="minorHAnsi" w:cstheme="minorHAnsi"/>
          <w:bCs/>
          <w:i/>
          <w:iCs/>
          <w:sz w:val="24"/>
          <w:szCs w:val="24"/>
          <w:lang w:val="fr-FR"/>
        </w:rPr>
        <w:t>zero</w:t>
      </w:r>
      <w:proofErr w:type="spellEnd"/>
      <w:r w:rsidRPr="009A010C">
        <w:rPr>
          <w:rFonts w:asciiTheme="minorHAnsi" w:hAnsiTheme="minorHAnsi" w:cstheme="minorHAnsi"/>
          <w:bCs/>
          <w:i/>
          <w:iCs/>
          <w:sz w:val="24"/>
          <w:szCs w:val="24"/>
          <w:lang w:val="fr-FR"/>
        </w:rPr>
        <w:t xml:space="preserve">) la </w:t>
      </w:r>
      <w:proofErr w:type="spellStart"/>
      <w:r w:rsidRPr="009A010C">
        <w:rPr>
          <w:rFonts w:asciiTheme="minorHAnsi" w:hAnsiTheme="minorHAnsi" w:cstheme="minorHAnsi"/>
          <w:bCs/>
          <w:i/>
          <w:iCs/>
          <w:sz w:val="24"/>
          <w:szCs w:val="24"/>
          <w:lang w:val="fr-FR"/>
        </w:rPr>
        <w:t>optiunea</w:t>
      </w:r>
      <w:proofErr w:type="spellEnd"/>
      <w:r w:rsidRPr="009A010C">
        <w:rPr>
          <w:rFonts w:asciiTheme="minorHAnsi" w:hAnsiTheme="minorHAnsi" w:cstheme="minorHAnsi"/>
          <w:bCs/>
          <w:i/>
          <w:iCs/>
          <w:sz w:val="24"/>
          <w:szCs w:val="24"/>
          <w:lang w:val="fr-FR"/>
        </w:rPr>
        <w:t xml:space="preserve"> </w:t>
      </w:r>
      <w:proofErr w:type="spellStart"/>
      <w:r w:rsidRPr="009A010C">
        <w:rPr>
          <w:rFonts w:asciiTheme="minorHAnsi" w:hAnsiTheme="minorHAnsi" w:cstheme="minorHAnsi"/>
          <w:bCs/>
          <w:i/>
          <w:iCs/>
          <w:sz w:val="24"/>
          <w:szCs w:val="24"/>
          <w:lang w:val="fr-FR"/>
        </w:rPr>
        <w:t>respectiva</w:t>
      </w:r>
      <w:proofErr w:type="spellEnd"/>
      <w:r w:rsidRPr="009A010C">
        <w:rPr>
          <w:rFonts w:asciiTheme="minorHAnsi" w:hAnsiTheme="minorHAnsi" w:cstheme="minorHAnsi"/>
          <w:bCs/>
          <w:i/>
          <w:iCs/>
          <w:sz w:val="24"/>
          <w:szCs w:val="24"/>
          <w:lang w:val="fr-FR"/>
        </w:rPr>
        <w:t>.</w:t>
      </w:r>
    </w:p>
    <w:p w14:paraId="2EE3FF42" w14:textId="77777777" w:rsidR="00E00485" w:rsidRPr="009A010C" w:rsidRDefault="00E00485" w:rsidP="00E00485">
      <w:pPr>
        <w:spacing w:before="0" w:after="0" w:line="259" w:lineRule="auto"/>
        <w:jc w:val="both"/>
        <w:rPr>
          <w:rFonts w:asciiTheme="minorHAnsi" w:hAnsiTheme="minorHAnsi" w:cstheme="minorHAnsi"/>
          <w:sz w:val="24"/>
          <w:szCs w:val="24"/>
          <w:lang w:val="fr-FR"/>
        </w:rPr>
      </w:pPr>
    </w:p>
    <w:p w14:paraId="7BC44251" w14:textId="77777777" w:rsidR="00E00485" w:rsidRPr="009A010C" w:rsidRDefault="00E00485" w:rsidP="00E00485">
      <w:pPr>
        <w:spacing w:before="0" w:after="0"/>
        <w:mirrorIndents/>
        <w:jc w:val="both"/>
        <w:rPr>
          <w:rFonts w:asciiTheme="minorHAnsi" w:hAnsiTheme="minorHAnsi" w:cstheme="minorHAnsi"/>
          <w:b/>
          <w:bCs/>
          <w:sz w:val="24"/>
          <w:szCs w:val="24"/>
        </w:rPr>
      </w:pPr>
      <w:bookmarkStart w:id="184" w:name="_Hlk148695892"/>
      <w:r w:rsidRPr="009A010C">
        <w:rPr>
          <w:rFonts w:asciiTheme="minorHAnsi" w:hAnsiTheme="minorHAnsi" w:cstheme="minorHAnsi"/>
          <w:b/>
          <w:bCs/>
          <w:sz w:val="24"/>
          <w:szCs w:val="24"/>
        </w:rPr>
        <w:t>Secțiunea II – total punctaj 9 puncte.</w:t>
      </w:r>
    </w:p>
    <w:p w14:paraId="3331183C" w14:textId="77777777" w:rsidR="00E00485" w:rsidRPr="009A010C" w:rsidRDefault="00E00485" w:rsidP="00E00485">
      <w:pPr>
        <w:spacing w:before="0" w:after="0"/>
        <w:mirrorIndents/>
        <w:jc w:val="both"/>
        <w:rPr>
          <w:rFonts w:asciiTheme="minorHAnsi" w:hAnsiTheme="minorHAnsi" w:cstheme="minorHAnsi"/>
          <w:b/>
          <w:bCs/>
          <w:sz w:val="24"/>
          <w:szCs w:val="24"/>
        </w:rPr>
      </w:pPr>
      <w:r w:rsidRPr="009A010C">
        <w:rPr>
          <w:rFonts w:asciiTheme="minorHAnsi" w:hAnsiTheme="minorHAnsi" w:cstheme="minorHAnsi"/>
          <w:b/>
          <w:bCs/>
          <w:sz w:val="24"/>
          <w:szCs w:val="24"/>
        </w:rPr>
        <w:t xml:space="preserve">Referitor la notarea criteriilor din această secțiune – notarea cu 0 a unui criteriu sau a oricarei optiuni a unui criteriu duce la respingerea proiectului </w:t>
      </w:r>
    </w:p>
    <w:bookmarkEnd w:id="184"/>
    <w:p w14:paraId="7D7B848B" w14:textId="77777777" w:rsidR="00E00485" w:rsidRPr="009A010C" w:rsidRDefault="00E00485" w:rsidP="00E00485">
      <w:pPr>
        <w:spacing w:before="0" w:after="0" w:line="259" w:lineRule="auto"/>
        <w:jc w:val="both"/>
        <w:rPr>
          <w:rFonts w:asciiTheme="minorHAnsi" w:hAnsiTheme="minorHAnsi" w:cstheme="minorHAnsi"/>
          <w:b/>
          <w:bCs/>
          <w:sz w:val="24"/>
          <w:szCs w:val="24"/>
          <w:lang w:val="fr-FR"/>
        </w:rPr>
      </w:pPr>
    </w:p>
    <w:p w14:paraId="0698C508" w14:textId="77777777" w:rsidR="00E00485" w:rsidRPr="009A010C" w:rsidRDefault="00E00485" w:rsidP="00ED57FC">
      <w:pPr>
        <w:numPr>
          <w:ilvl w:val="0"/>
          <w:numId w:val="58"/>
        </w:numPr>
        <w:spacing w:before="0" w:after="0" w:line="256" w:lineRule="auto"/>
        <w:jc w:val="both"/>
        <w:rPr>
          <w:rFonts w:asciiTheme="minorHAnsi" w:hAnsiTheme="minorHAnsi" w:cstheme="minorHAnsi"/>
          <w:sz w:val="24"/>
          <w:szCs w:val="24"/>
          <w:lang w:val="en-GB"/>
        </w:rPr>
      </w:pPr>
      <w:proofErr w:type="spellStart"/>
      <w:r w:rsidRPr="009A010C">
        <w:rPr>
          <w:rFonts w:asciiTheme="minorHAnsi" w:hAnsiTheme="minorHAnsi" w:cstheme="minorHAnsi"/>
          <w:b/>
          <w:bCs/>
          <w:sz w:val="24"/>
          <w:szCs w:val="24"/>
          <w:lang w:val="en-GB"/>
        </w:rPr>
        <w:t>Calitatea</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documentatiei</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tehnico-economice</w:t>
      </w:r>
      <w:proofErr w:type="spellEnd"/>
      <w:r w:rsidRPr="009A010C">
        <w:rPr>
          <w:rFonts w:asciiTheme="minorHAnsi" w:hAnsiTheme="minorHAnsi" w:cstheme="minorHAnsi"/>
          <w:sz w:val="24"/>
          <w:szCs w:val="24"/>
          <w:lang w:val="en-GB"/>
        </w:rPr>
        <w:t xml:space="preserve"> - 0/1</w:t>
      </w:r>
    </w:p>
    <w:p w14:paraId="2DCB7330" w14:textId="77777777" w:rsidR="00E00485" w:rsidRPr="009A010C" w:rsidRDefault="00E00485" w:rsidP="00ED57FC">
      <w:pPr>
        <w:numPr>
          <w:ilvl w:val="1"/>
          <w:numId w:val="51"/>
        </w:numPr>
        <w:spacing w:before="0" w:after="0" w:line="256" w:lineRule="auto"/>
        <w:contextualSpacing/>
        <w:jc w:val="both"/>
        <w:rPr>
          <w:rFonts w:asciiTheme="minorHAnsi" w:hAnsiTheme="minorHAnsi" w:cstheme="minorHAnsi"/>
          <w:sz w:val="24"/>
          <w:szCs w:val="24"/>
          <w:lang w:val="fr-FR"/>
        </w:rPr>
      </w:pPr>
      <w:proofErr w:type="spellStart"/>
      <w:r w:rsidRPr="009A010C">
        <w:rPr>
          <w:rFonts w:asciiTheme="minorHAnsi" w:hAnsiTheme="minorHAnsi" w:cstheme="minorHAnsi"/>
          <w:sz w:val="24"/>
          <w:szCs w:val="24"/>
          <w:lang w:val="fr-FR"/>
        </w:rPr>
        <w:t>Documentatia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tehnica</w:t>
      </w:r>
      <w:proofErr w:type="spellEnd"/>
      <w:r w:rsidRPr="009A010C">
        <w:rPr>
          <w:rFonts w:asciiTheme="minorHAnsi" w:hAnsiTheme="minorHAnsi" w:cstheme="minorHAnsi"/>
          <w:sz w:val="24"/>
          <w:szCs w:val="24"/>
          <w:lang w:val="fr-FR"/>
        </w:rPr>
        <w:t xml:space="preserve"> (SF/DALI </w:t>
      </w:r>
      <w:proofErr w:type="spellStart"/>
      <w:r w:rsidRPr="009A010C">
        <w:rPr>
          <w:rFonts w:asciiTheme="minorHAnsi" w:hAnsiTheme="minorHAnsi" w:cstheme="minorHAnsi"/>
          <w:sz w:val="24"/>
          <w:szCs w:val="24"/>
          <w:lang w:val="fr-FR"/>
        </w:rPr>
        <w:t>sau</w:t>
      </w:r>
      <w:proofErr w:type="spellEnd"/>
      <w:r w:rsidRPr="009A010C">
        <w:rPr>
          <w:rFonts w:asciiTheme="minorHAnsi" w:hAnsiTheme="minorHAnsi" w:cstheme="minorHAnsi"/>
          <w:sz w:val="24"/>
          <w:szCs w:val="24"/>
          <w:lang w:val="fr-FR"/>
        </w:rPr>
        <w:t xml:space="preserve"> PT) este conforma (</w:t>
      </w:r>
      <w:proofErr w:type="spellStart"/>
      <w:r w:rsidRPr="009A010C">
        <w:rPr>
          <w:rFonts w:asciiTheme="minorHAnsi" w:hAnsiTheme="minorHAnsi" w:cstheme="minorHAnsi"/>
          <w:sz w:val="24"/>
          <w:szCs w:val="24"/>
          <w:lang w:val="fr-FR"/>
        </w:rPr>
        <w:t>conform</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Grilei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verificare</w:t>
      </w:r>
      <w:proofErr w:type="spellEnd"/>
      <w:r w:rsidRPr="009A010C">
        <w:rPr>
          <w:rFonts w:asciiTheme="minorHAnsi" w:hAnsiTheme="minorHAnsi" w:cstheme="minorHAnsi"/>
          <w:sz w:val="24"/>
          <w:szCs w:val="24"/>
          <w:lang w:val="fr-FR"/>
        </w:rPr>
        <w:t xml:space="preserve"> a </w:t>
      </w:r>
      <w:proofErr w:type="spellStart"/>
      <w:r w:rsidRPr="009A010C">
        <w:rPr>
          <w:rFonts w:asciiTheme="minorHAnsi" w:hAnsiTheme="minorHAnsi" w:cstheme="minorHAnsi"/>
          <w:sz w:val="24"/>
          <w:szCs w:val="24"/>
          <w:lang w:val="fr-FR"/>
        </w:rPr>
        <w:t>conformitatii</w:t>
      </w:r>
      <w:proofErr w:type="spellEnd"/>
      <w:r w:rsidRPr="009A010C">
        <w:rPr>
          <w:rFonts w:asciiTheme="minorHAnsi" w:hAnsiTheme="minorHAnsi" w:cstheme="minorHAnsi"/>
          <w:sz w:val="24"/>
          <w:szCs w:val="24"/>
          <w:lang w:val="fr-FR"/>
        </w:rPr>
        <w:t xml:space="preserve"> administrative a </w:t>
      </w:r>
      <w:proofErr w:type="spellStart"/>
      <w:r w:rsidRPr="009A010C">
        <w:rPr>
          <w:rFonts w:asciiTheme="minorHAnsi" w:hAnsiTheme="minorHAnsi" w:cstheme="minorHAnsi"/>
          <w:sz w:val="24"/>
          <w:szCs w:val="24"/>
          <w:lang w:val="fr-FR"/>
        </w:rPr>
        <w:t>documnetatiei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tehnice</w:t>
      </w:r>
      <w:proofErr w:type="spellEnd"/>
      <w:r w:rsidRPr="009A010C">
        <w:rPr>
          <w:rFonts w:asciiTheme="minorHAnsi" w:hAnsiTheme="minorHAnsi" w:cstheme="minorHAnsi"/>
          <w:sz w:val="24"/>
          <w:szCs w:val="24"/>
          <w:lang w:val="fr-FR"/>
        </w:rPr>
        <w:t xml:space="preserve">) – 1 </w:t>
      </w:r>
      <w:proofErr w:type="spellStart"/>
      <w:proofErr w:type="gramStart"/>
      <w:r w:rsidRPr="009A010C">
        <w:rPr>
          <w:rFonts w:asciiTheme="minorHAnsi" w:hAnsiTheme="minorHAnsi" w:cstheme="minorHAnsi"/>
          <w:sz w:val="24"/>
          <w:szCs w:val="24"/>
          <w:lang w:val="fr-FR"/>
        </w:rPr>
        <w:t>punct</w:t>
      </w:r>
      <w:proofErr w:type="spellEnd"/>
      <w:r w:rsidRPr="009A010C">
        <w:rPr>
          <w:rFonts w:asciiTheme="minorHAnsi" w:hAnsiTheme="minorHAnsi" w:cstheme="minorHAnsi"/>
          <w:sz w:val="24"/>
          <w:szCs w:val="24"/>
          <w:lang w:val="fr-FR"/>
        </w:rPr>
        <w:t>;</w:t>
      </w:r>
      <w:proofErr w:type="gramEnd"/>
    </w:p>
    <w:p w14:paraId="710EC383" w14:textId="77777777" w:rsidR="00E00485" w:rsidRPr="009A010C" w:rsidRDefault="00E00485" w:rsidP="00ED57FC">
      <w:pPr>
        <w:numPr>
          <w:ilvl w:val="1"/>
          <w:numId w:val="51"/>
        </w:numPr>
        <w:spacing w:before="0" w:after="0" w:line="256" w:lineRule="auto"/>
        <w:contextualSpacing/>
        <w:jc w:val="both"/>
        <w:rPr>
          <w:rFonts w:asciiTheme="minorHAnsi" w:hAnsiTheme="minorHAnsi" w:cstheme="minorHAnsi"/>
          <w:sz w:val="24"/>
          <w:szCs w:val="24"/>
          <w:lang w:val="fr-FR"/>
        </w:rPr>
      </w:pPr>
      <w:proofErr w:type="spellStart"/>
      <w:r w:rsidRPr="009A010C">
        <w:rPr>
          <w:rFonts w:asciiTheme="minorHAnsi" w:hAnsiTheme="minorHAnsi" w:cstheme="minorHAnsi"/>
          <w:sz w:val="24"/>
          <w:szCs w:val="24"/>
          <w:lang w:val="fr-FR"/>
        </w:rPr>
        <w:t>Documentatia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tehnica</w:t>
      </w:r>
      <w:proofErr w:type="spellEnd"/>
      <w:r w:rsidRPr="009A010C">
        <w:rPr>
          <w:rFonts w:asciiTheme="minorHAnsi" w:hAnsiTheme="minorHAnsi" w:cstheme="minorHAnsi"/>
          <w:sz w:val="24"/>
          <w:szCs w:val="24"/>
          <w:lang w:val="fr-FR"/>
        </w:rPr>
        <w:t xml:space="preserve"> (SF/DALI </w:t>
      </w:r>
      <w:proofErr w:type="spellStart"/>
      <w:r w:rsidRPr="009A010C">
        <w:rPr>
          <w:rFonts w:asciiTheme="minorHAnsi" w:hAnsiTheme="minorHAnsi" w:cstheme="minorHAnsi"/>
          <w:sz w:val="24"/>
          <w:szCs w:val="24"/>
          <w:lang w:val="fr-FR"/>
        </w:rPr>
        <w:t>sau</w:t>
      </w:r>
      <w:proofErr w:type="spellEnd"/>
      <w:r w:rsidRPr="009A010C">
        <w:rPr>
          <w:rFonts w:asciiTheme="minorHAnsi" w:hAnsiTheme="minorHAnsi" w:cstheme="minorHAnsi"/>
          <w:sz w:val="24"/>
          <w:szCs w:val="24"/>
          <w:lang w:val="fr-FR"/>
        </w:rPr>
        <w:t xml:space="preserve"> PT) nu este conforma (</w:t>
      </w:r>
      <w:proofErr w:type="spellStart"/>
      <w:r w:rsidRPr="009A010C">
        <w:rPr>
          <w:rFonts w:asciiTheme="minorHAnsi" w:hAnsiTheme="minorHAnsi" w:cstheme="minorHAnsi"/>
          <w:sz w:val="24"/>
          <w:szCs w:val="24"/>
          <w:lang w:val="fr-FR"/>
        </w:rPr>
        <w:t>conform</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Grilei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verificare</w:t>
      </w:r>
      <w:proofErr w:type="spellEnd"/>
      <w:r w:rsidRPr="009A010C">
        <w:rPr>
          <w:rFonts w:asciiTheme="minorHAnsi" w:hAnsiTheme="minorHAnsi" w:cstheme="minorHAnsi"/>
          <w:sz w:val="24"/>
          <w:szCs w:val="24"/>
          <w:lang w:val="fr-FR"/>
        </w:rPr>
        <w:t xml:space="preserve"> a </w:t>
      </w:r>
      <w:proofErr w:type="spellStart"/>
      <w:r w:rsidRPr="009A010C">
        <w:rPr>
          <w:rFonts w:asciiTheme="minorHAnsi" w:hAnsiTheme="minorHAnsi" w:cstheme="minorHAnsi"/>
          <w:sz w:val="24"/>
          <w:szCs w:val="24"/>
          <w:lang w:val="fr-FR"/>
        </w:rPr>
        <w:t>conformitatii</w:t>
      </w:r>
      <w:proofErr w:type="spellEnd"/>
      <w:r w:rsidRPr="009A010C">
        <w:rPr>
          <w:rFonts w:asciiTheme="minorHAnsi" w:hAnsiTheme="minorHAnsi" w:cstheme="minorHAnsi"/>
          <w:sz w:val="24"/>
          <w:szCs w:val="24"/>
          <w:lang w:val="fr-FR"/>
        </w:rPr>
        <w:t xml:space="preserve"> administrative a </w:t>
      </w:r>
      <w:proofErr w:type="spellStart"/>
      <w:r w:rsidRPr="009A010C">
        <w:rPr>
          <w:rFonts w:asciiTheme="minorHAnsi" w:hAnsiTheme="minorHAnsi" w:cstheme="minorHAnsi"/>
          <w:sz w:val="24"/>
          <w:szCs w:val="24"/>
          <w:lang w:val="fr-FR"/>
        </w:rPr>
        <w:t>documentatiei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tehnice</w:t>
      </w:r>
      <w:proofErr w:type="spellEnd"/>
      <w:r w:rsidRPr="009A010C">
        <w:rPr>
          <w:rFonts w:asciiTheme="minorHAnsi" w:hAnsiTheme="minorHAnsi" w:cstheme="minorHAnsi"/>
          <w:sz w:val="24"/>
          <w:szCs w:val="24"/>
          <w:lang w:val="fr-FR"/>
        </w:rPr>
        <w:t xml:space="preserve">) – 0 </w:t>
      </w:r>
      <w:proofErr w:type="spellStart"/>
      <w:r w:rsidRPr="009A010C">
        <w:rPr>
          <w:rFonts w:asciiTheme="minorHAnsi" w:hAnsiTheme="minorHAnsi" w:cstheme="minorHAnsi"/>
          <w:sz w:val="24"/>
          <w:szCs w:val="24"/>
          <w:lang w:val="fr-FR"/>
        </w:rPr>
        <w:t>puncte</w:t>
      </w:r>
      <w:proofErr w:type="spellEnd"/>
      <w:r w:rsidRPr="009A010C">
        <w:rPr>
          <w:rFonts w:asciiTheme="minorHAnsi" w:hAnsiTheme="minorHAnsi" w:cstheme="minorHAnsi"/>
          <w:sz w:val="24"/>
          <w:szCs w:val="24"/>
          <w:lang w:val="fr-FR"/>
        </w:rPr>
        <w:t>.</w:t>
      </w:r>
    </w:p>
    <w:p w14:paraId="5E6F78F1" w14:textId="77777777" w:rsidR="00E00485" w:rsidRPr="009A010C" w:rsidRDefault="00E00485" w:rsidP="00E00485">
      <w:pPr>
        <w:spacing w:before="0" w:after="0" w:line="256" w:lineRule="auto"/>
        <w:jc w:val="both"/>
        <w:rPr>
          <w:rFonts w:asciiTheme="minorHAnsi" w:hAnsiTheme="minorHAnsi" w:cstheme="minorHAnsi"/>
          <w:i/>
          <w:iCs/>
          <w:sz w:val="24"/>
          <w:szCs w:val="24"/>
          <w:lang w:val="fr-FR"/>
        </w:rPr>
      </w:pPr>
      <w:r w:rsidRPr="009A010C">
        <w:rPr>
          <w:rFonts w:asciiTheme="minorHAnsi" w:hAnsiTheme="minorHAnsi" w:cstheme="minorHAnsi"/>
          <w:i/>
          <w:iCs/>
          <w:sz w:val="24"/>
          <w:szCs w:val="24"/>
          <w:lang w:val="fr-FR"/>
        </w:rPr>
        <w:lastRenderedPageBreak/>
        <w:t xml:space="preserve">In </w:t>
      </w:r>
      <w:proofErr w:type="spellStart"/>
      <w:r w:rsidRPr="009A010C">
        <w:rPr>
          <w:rFonts w:asciiTheme="minorHAnsi" w:hAnsiTheme="minorHAnsi" w:cstheme="minorHAnsi"/>
          <w:i/>
          <w:iCs/>
          <w:sz w:val="24"/>
          <w:szCs w:val="24"/>
          <w:lang w:val="fr-FR"/>
        </w:rPr>
        <w:t>cazul</w:t>
      </w:r>
      <w:proofErr w:type="spellEnd"/>
      <w:r w:rsidRPr="009A010C">
        <w:rPr>
          <w:rFonts w:asciiTheme="minorHAnsi" w:hAnsiTheme="minorHAnsi" w:cstheme="minorHAnsi"/>
          <w:i/>
          <w:iCs/>
          <w:sz w:val="24"/>
          <w:szCs w:val="24"/>
          <w:lang w:val="fr-FR"/>
        </w:rPr>
        <w:t xml:space="preserve"> in care </w:t>
      </w:r>
      <w:proofErr w:type="spellStart"/>
      <w:r w:rsidRPr="009A010C">
        <w:rPr>
          <w:rFonts w:asciiTheme="minorHAnsi" w:hAnsiTheme="minorHAnsi" w:cstheme="minorHAnsi"/>
          <w:i/>
          <w:iCs/>
          <w:sz w:val="24"/>
          <w:szCs w:val="24"/>
          <w:lang w:val="fr-FR"/>
        </w:rPr>
        <w:t>documentatia</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tehnica</w:t>
      </w:r>
      <w:proofErr w:type="spellEnd"/>
      <w:r w:rsidRPr="009A010C">
        <w:rPr>
          <w:rFonts w:asciiTheme="minorHAnsi" w:hAnsiTheme="minorHAnsi" w:cstheme="minorHAnsi"/>
          <w:i/>
          <w:iCs/>
          <w:sz w:val="24"/>
          <w:szCs w:val="24"/>
          <w:lang w:val="fr-FR"/>
        </w:rPr>
        <w:t xml:space="preserve"> (SF/DALI </w:t>
      </w:r>
      <w:proofErr w:type="spellStart"/>
      <w:r w:rsidRPr="009A010C">
        <w:rPr>
          <w:rFonts w:asciiTheme="minorHAnsi" w:hAnsiTheme="minorHAnsi" w:cstheme="minorHAnsi"/>
          <w:i/>
          <w:iCs/>
          <w:sz w:val="24"/>
          <w:szCs w:val="24"/>
          <w:lang w:val="fr-FR"/>
        </w:rPr>
        <w:t>sau</w:t>
      </w:r>
      <w:proofErr w:type="spellEnd"/>
      <w:r w:rsidRPr="009A010C">
        <w:rPr>
          <w:rFonts w:asciiTheme="minorHAnsi" w:hAnsiTheme="minorHAnsi" w:cstheme="minorHAnsi"/>
          <w:i/>
          <w:iCs/>
          <w:sz w:val="24"/>
          <w:szCs w:val="24"/>
          <w:lang w:val="fr-FR"/>
        </w:rPr>
        <w:t xml:space="preserve"> PT) nu este conforma, </w:t>
      </w:r>
      <w:proofErr w:type="spellStart"/>
      <w:r w:rsidRPr="009A010C">
        <w:rPr>
          <w:rFonts w:asciiTheme="minorHAnsi" w:hAnsiTheme="minorHAnsi" w:cstheme="minorHAnsi"/>
          <w:i/>
          <w:iCs/>
          <w:sz w:val="24"/>
          <w:szCs w:val="24"/>
          <w:lang w:val="fr-FR"/>
        </w:rPr>
        <w:t>acest</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criteriu</w:t>
      </w:r>
      <w:proofErr w:type="spellEnd"/>
      <w:r w:rsidRPr="009A010C">
        <w:rPr>
          <w:rFonts w:asciiTheme="minorHAnsi" w:hAnsiTheme="minorHAnsi" w:cstheme="minorHAnsi"/>
          <w:i/>
          <w:iCs/>
          <w:sz w:val="24"/>
          <w:szCs w:val="24"/>
          <w:lang w:val="fr-FR"/>
        </w:rPr>
        <w:t xml:space="preserve"> se va </w:t>
      </w:r>
      <w:proofErr w:type="spellStart"/>
      <w:r w:rsidRPr="009A010C">
        <w:rPr>
          <w:rFonts w:asciiTheme="minorHAnsi" w:hAnsiTheme="minorHAnsi" w:cstheme="minorHAnsi"/>
          <w:i/>
          <w:iCs/>
          <w:sz w:val="24"/>
          <w:szCs w:val="24"/>
          <w:lang w:val="fr-FR"/>
        </w:rPr>
        <w:t>puncta</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cu</w:t>
      </w:r>
      <w:proofErr w:type="spellEnd"/>
      <w:r w:rsidRPr="009A010C">
        <w:rPr>
          <w:rFonts w:asciiTheme="minorHAnsi" w:hAnsiTheme="minorHAnsi" w:cstheme="minorHAnsi"/>
          <w:i/>
          <w:iCs/>
          <w:sz w:val="24"/>
          <w:szCs w:val="24"/>
          <w:lang w:val="fr-FR"/>
        </w:rPr>
        <w:t xml:space="preserve"> 0 si </w:t>
      </w:r>
      <w:proofErr w:type="spellStart"/>
      <w:r w:rsidRPr="009A010C">
        <w:rPr>
          <w:rFonts w:asciiTheme="minorHAnsi" w:hAnsiTheme="minorHAnsi" w:cstheme="minorHAnsi"/>
          <w:i/>
          <w:iCs/>
          <w:sz w:val="24"/>
          <w:szCs w:val="24"/>
          <w:lang w:val="fr-FR"/>
        </w:rPr>
        <w:t>proiectul</w:t>
      </w:r>
      <w:proofErr w:type="spellEnd"/>
      <w:r w:rsidRPr="009A010C">
        <w:rPr>
          <w:rFonts w:asciiTheme="minorHAnsi" w:hAnsiTheme="minorHAnsi" w:cstheme="minorHAnsi"/>
          <w:i/>
          <w:iCs/>
          <w:sz w:val="24"/>
          <w:szCs w:val="24"/>
          <w:lang w:val="fr-FR"/>
        </w:rPr>
        <w:t xml:space="preserve"> va fi </w:t>
      </w:r>
      <w:proofErr w:type="spellStart"/>
      <w:r w:rsidRPr="009A010C">
        <w:rPr>
          <w:rFonts w:asciiTheme="minorHAnsi" w:hAnsiTheme="minorHAnsi" w:cstheme="minorHAnsi"/>
          <w:i/>
          <w:iCs/>
          <w:sz w:val="24"/>
          <w:szCs w:val="24"/>
          <w:lang w:val="fr-FR"/>
        </w:rPr>
        <w:t>respins</w:t>
      </w:r>
      <w:proofErr w:type="spellEnd"/>
      <w:r w:rsidRPr="009A010C">
        <w:rPr>
          <w:rFonts w:asciiTheme="minorHAnsi" w:hAnsiTheme="minorHAnsi" w:cstheme="minorHAnsi"/>
          <w:i/>
          <w:iCs/>
          <w:sz w:val="24"/>
          <w:szCs w:val="24"/>
          <w:lang w:val="fr-FR"/>
        </w:rPr>
        <w:t xml:space="preserve"> de la </w:t>
      </w:r>
      <w:proofErr w:type="spellStart"/>
      <w:r w:rsidRPr="009A010C">
        <w:rPr>
          <w:rFonts w:asciiTheme="minorHAnsi" w:hAnsiTheme="minorHAnsi" w:cstheme="minorHAnsi"/>
          <w:i/>
          <w:iCs/>
          <w:sz w:val="24"/>
          <w:szCs w:val="24"/>
          <w:lang w:val="fr-FR"/>
        </w:rPr>
        <w:t>finantare</w:t>
      </w:r>
      <w:proofErr w:type="spellEnd"/>
      <w:r w:rsidRPr="009A010C">
        <w:rPr>
          <w:rFonts w:asciiTheme="minorHAnsi" w:hAnsiTheme="minorHAnsi" w:cstheme="minorHAnsi"/>
          <w:i/>
          <w:iCs/>
          <w:sz w:val="24"/>
          <w:szCs w:val="24"/>
          <w:lang w:val="fr-FR"/>
        </w:rPr>
        <w:t>.</w:t>
      </w:r>
    </w:p>
    <w:p w14:paraId="757F953B" w14:textId="77777777" w:rsidR="00E00485" w:rsidRPr="009A010C" w:rsidRDefault="00E00485" w:rsidP="00E00485">
      <w:pPr>
        <w:spacing w:before="0" w:after="0" w:line="256" w:lineRule="auto"/>
        <w:jc w:val="both"/>
        <w:rPr>
          <w:rFonts w:asciiTheme="minorHAnsi" w:hAnsiTheme="minorHAnsi" w:cstheme="minorHAnsi"/>
          <w:sz w:val="24"/>
          <w:szCs w:val="24"/>
          <w:lang w:val="fr-FR"/>
        </w:rPr>
      </w:pPr>
      <w:r w:rsidRPr="009A010C">
        <w:rPr>
          <w:rFonts w:asciiTheme="minorHAnsi" w:hAnsiTheme="minorHAnsi" w:cstheme="minorHAnsi"/>
          <w:sz w:val="24"/>
          <w:szCs w:val="24"/>
          <w:lang w:val="fr-FR"/>
        </w:rPr>
        <w:tab/>
      </w:r>
    </w:p>
    <w:p w14:paraId="3A8CF6EA" w14:textId="77777777" w:rsidR="00E00485" w:rsidRPr="009A010C" w:rsidRDefault="00E00485" w:rsidP="00ED57FC">
      <w:pPr>
        <w:numPr>
          <w:ilvl w:val="0"/>
          <w:numId w:val="58"/>
        </w:numPr>
        <w:spacing w:before="0" w:after="0" w:line="256" w:lineRule="auto"/>
        <w:jc w:val="both"/>
        <w:rPr>
          <w:rFonts w:asciiTheme="minorHAnsi" w:hAnsiTheme="minorHAnsi" w:cstheme="minorHAnsi"/>
          <w:sz w:val="24"/>
          <w:szCs w:val="24"/>
          <w:lang w:val="en-GB"/>
        </w:rPr>
      </w:pPr>
      <w:proofErr w:type="spellStart"/>
      <w:r w:rsidRPr="009A010C">
        <w:rPr>
          <w:rFonts w:asciiTheme="minorHAnsi" w:hAnsiTheme="minorHAnsi" w:cstheme="minorHAnsi"/>
          <w:b/>
          <w:bCs/>
          <w:sz w:val="24"/>
          <w:szCs w:val="24"/>
          <w:lang w:val="en-GB"/>
        </w:rPr>
        <w:t>Bugetul</w:t>
      </w:r>
      <w:proofErr w:type="spellEnd"/>
      <w:r w:rsidRPr="009A010C">
        <w:rPr>
          <w:rFonts w:asciiTheme="minorHAnsi" w:hAnsiTheme="minorHAnsi" w:cstheme="minorHAnsi"/>
          <w:b/>
          <w:bCs/>
          <w:sz w:val="24"/>
          <w:szCs w:val="24"/>
          <w:lang w:val="en-GB"/>
        </w:rPr>
        <w:t xml:space="preserve"> </w:t>
      </w:r>
      <w:proofErr w:type="spellStart"/>
      <w:r w:rsidRPr="009A010C">
        <w:rPr>
          <w:rFonts w:asciiTheme="minorHAnsi" w:hAnsiTheme="minorHAnsi" w:cstheme="minorHAnsi"/>
          <w:b/>
          <w:bCs/>
          <w:sz w:val="24"/>
          <w:szCs w:val="24"/>
          <w:lang w:val="en-GB"/>
        </w:rPr>
        <w:t>proiectului</w:t>
      </w:r>
      <w:proofErr w:type="spellEnd"/>
      <w:r w:rsidRPr="009A010C">
        <w:rPr>
          <w:rFonts w:asciiTheme="minorHAnsi" w:hAnsiTheme="minorHAnsi" w:cstheme="minorHAnsi"/>
          <w:b/>
          <w:bCs/>
          <w:sz w:val="24"/>
          <w:szCs w:val="24"/>
          <w:lang w:val="en-GB"/>
        </w:rPr>
        <w:t xml:space="preserve"> – </w:t>
      </w:r>
      <w:r w:rsidRPr="009A010C">
        <w:rPr>
          <w:rFonts w:asciiTheme="minorHAnsi" w:hAnsiTheme="minorHAnsi" w:cstheme="minorHAnsi"/>
          <w:sz w:val="24"/>
          <w:szCs w:val="24"/>
          <w:lang w:val="en-GB"/>
        </w:rPr>
        <w:t>0/3</w:t>
      </w:r>
    </w:p>
    <w:p w14:paraId="4CE939DC" w14:textId="77777777" w:rsidR="00E00485" w:rsidRPr="009A010C" w:rsidRDefault="00E00485" w:rsidP="00E00485">
      <w:pPr>
        <w:spacing w:before="0" w:after="0" w:line="256" w:lineRule="auto"/>
        <w:jc w:val="both"/>
        <w:rPr>
          <w:rFonts w:asciiTheme="minorHAnsi" w:hAnsiTheme="minorHAnsi" w:cstheme="minorHAnsi"/>
          <w:sz w:val="24"/>
          <w:szCs w:val="24"/>
          <w:lang w:val="fr-FR"/>
        </w:rPr>
      </w:pPr>
      <w:r w:rsidRPr="009A010C">
        <w:rPr>
          <w:rFonts w:asciiTheme="minorHAnsi" w:hAnsiTheme="minorHAnsi" w:cstheme="minorHAnsi"/>
          <w:sz w:val="24"/>
          <w:szCs w:val="24"/>
          <w:lang w:val="fr-FR"/>
        </w:rPr>
        <w:t xml:space="preserve">a. </w:t>
      </w:r>
      <w:proofErr w:type="spellStart"/>
      <w:r w:rsidRPr="009A010C">
        <w:rPr>
          <w:rFonts w:asciiTheme="minorHAnsi" w:hAnsiTheme="minorHAnsi" w:cstheme="minorHAnsi"/>
          <w:sz w:val="24"/>
          <w:szCs w:val="24"/>
          <w:lang w:val="fr-FR"/>
        </w:rPr>
        <w:t>Costurile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sunt</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realiste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corect</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estimate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suficiente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şi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necesare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pentru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implementarea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proiectului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Costurile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unitatea</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resurse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utilizate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sunt</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realiste</w:t>
      </w:r>
      <w:proofErr w:type="spellEnd"/>
      <w:r w:rsidRPr="009A010C">
        <w:rPr>
          <w:rFonts w:asciiTheme="minorHAnsi" w:hAnsiTheme="minorHAnsi" w:cstheme="minorHAnsi"/>
          <w:sz w:val="24"/>
          <w:szCs w:val="24"/>
          <w:lang w:val="fr-FR"/>
        </w:rPr>
        <w:t xml:space="preserve"> si </w:t>
      </w:r>
      <w:proofErr w:type="spellStart"/>
      <w:r w:rsidRPr="009A010C">
        <w:rPr>
          <w:rFonts w:asciiTheme="minorHAnsi" w:hAnsiTheme="minorHAnsi" w:cstheme="minorHAnsi"/>
          <w:sz w:val="24"/>
          <w:szCs w:val="24"/>
          <w:lang w:val="fr-FR"/>
        </w:rPr>
        <w:t>justificate</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catre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solicitant</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prin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citarea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unor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surse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independente</w:t>
      </w:r>
      <w:proofErr w:type="spellEnd"/>
      <w:r w:rsidRPr="009A010C">
        <w:rPr>
          <w:rFonts w:asciiTheme="minorHAnsi" w:hAnsiTheme="minorHAnsi" w:cstheme="minorHAnsi"/>
          <w:sz w:val="24"/>
          <w:szCs w:val="24"/>
          <w:lang w:val="fr-FR"/>
        </w:rPr>
        <w:t xml:space="preserve"> si </w:t>
      </w:r>
      <w:proofErr w:type="spellStart"/>
      <w:r w:rsidRPr="009A010C">
        <w:rPr>
          <w:rFonts w:asciiTheme="minorHAnsi" w:hAnsiTheme="minorHAnsi" w:cstheme="minorHAnsi"/>
          <w:sz w:val="24"/>
          <w:szCs w:val="24"/>
          <w:lang w:val="fr-FR"/>
        </w:rPr>
        <w:t>verificabile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statistici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oficiale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preturi</w:t>
      </w:r>
      <w:proofErr w:type="spellEnd"/>
      <w:r w:rsidRPr="009A010C">
        <w:rPr>
          <w:rFonts w:asciiTheme="minorHAnsi" w:hAnsiTheme="minorHAnsi" w:cstheme="minorHAnsi"/>
          <w:sz w:val="24"/>
          <w:szCs w:val="24"/>
          <w:lang w:val="fr-FR"/>
        </w:rPr>
        <w:t xml:space="preserve"> standard etc.) </w:t>
      </w:r>
      <w:proofErr w:type="spellStart"/>
      <w:r w:rsidRPr="009A010C">
        <w:rPr>
          <w:rFonts w:asciiTheme="minorHAnsi" w:hAnsiTheme="minorHAnsi" w:cstheme="minorHAnsi"/>
          <w:sz w:val="24"/>
          <w:szCs w:val="24"/>
          <w:lang w:val="fr-FR"/>
        </w:rPr>
        <w:t>sau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prin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rezultatele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unei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cercetari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piata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efectuate</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solicitant</w:t>
      </w:r>
      <w:proofErr w:type="spellEnd"/>
      <w:r w:rsidRPr="009A010C">
        <w:rPr>
          <w:rFonts w:asciiTheme="minorHAnsi" w:hAnsiTheme="minorHAnsi" w:cstheme="minorHAnsi"/>
          <w:sz w:val="24"/>
          <w:szCs w:val="24"/>
          <w:lang w:val="fr-FR"/>
        </w:rPr>
        <w:t>) – 0/1</w:t>
      </w:r>
    </w:p>
    <w:p w14:paraId="2A5D985F" w14:textId="77777777" w:rsidR="00E00485" w:rsidRPr="009A010C" w:rsidRDefault="00E00485" w:rsidP="00E00485">
      <w:pPr>
        <w:spacing w:before="0" w:after="0" w:line="256" w:lineRule="auto"/>
        <w:jc w:val="both"/>
        <w:rPr>
          <w:rFonts w:asciiTheme="minorHAnsi" w:hAnsiTheme="minorHAnsi" w:cstheme="minorHAnsi"/>
          <w:sz w:val="24"/>
          <w:szCs w:val="24"/>
          <w:lang w:val="fr-FR"/>
        </w:rPr>
      </w:pPr>
      <w:r w:rsidRPr="009A010C">
        <w:rPr>
          <w:rFonts w:asciiTheme="minorHAnsi" w:hAnsiTheme="minorHAnsi" w:cstheme="minorHAnsi"/>
          <w:sz w:val="24"/>
          <w:szCs w:val="24"/>
          <w:lang w:val="fr-FR"/>
        </w:rPr>
        <w:t xml:space="preserve">b. </w:t>
      </w:r>
      <w:proofErr w:type="spellStart"/>
      <w:r w:rsidRPr="009A010C">
        <w:rPr>
          <w:rFonts w:asciiTheme="minorHAnsi" w:hAnsiTheme="minorHAnsi" w:cstheme="minorHAnsi"/>
          <w:sz w:val="24"/>
          <w:szCs w:val="24"/>
          <w:lang w:val="fr-FR"/>
        </w:rPr>
        <w:t>Bugetul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este</w:t>
      </w:r>
      <w:proofErr w:type="spellEnd"/>
      <w:r w:rsidRPr="009A010C">
        <w:rPr>
          <w:rFonts w:asciiTheme="minorHAnsi" w:hAnsiTheme="minorHAnsi" w:cstheme="minorHAnsi"/>
          <w:sz w:val="24"/>
          <w:szCs w:val="24"/>
          <w:lang w:val="fr-FR"/>
        </w:rPr>
        <w:t xml:space="preserve"> complet </w:t>
      </w:r>
      <w:proofErr w:type="spellStart"/>
      <w:r w:rsidRPr="009A010C">
        <w:rPr>
          <w:rFonts w:asciiTheme="minorHAnsi" w:hAnsiTheme="minorHAnsi" w:cstheme="minorHAnsi"/>
          <w:sz w:val="24"/>
          <w:szCs w:val="24"/>
          <w:lang w:val="fr-FR"/>
        </w:rPr>
        <w:t>şi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corelat</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activitatile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prevazute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resursele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materiale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implicate</w:t>
      </w:r>
      <w:proofErr w:type="spellEnd"/>
      <w:r w:rsidRPr="009A010C">
        <w:rPr>
          <w:rFonts w:asciiTheme="minorHAnsi" w:hAnsiTheme="minorHAnsi" w:cstheme="minorHAnsi"/>
          <w:sz w:val="24"/>
          <w:szCs w:val="24"/>
          <w:lang w:val="fr-FR"/>
        </w:rPr>
        <w:t xml:space="preserve"> in </w:t>
      </w:r>
      <w:proofErr w:type="spellStart"/>
      <w:r w:rsidRPr="009A010C">
        <w:rPr>
          <w:rFonts w:asciiTheme="minorHAnsi" w:hAnsiTheme="minorHAnsi" w:cstheme="minorHAnsi"/>
          <w:sz w:val="24"/>
          <w:szCs w:val="24"/>
          <w:lang w:val="fr-FR"/>
        </w:rPr>
        <w:t>realizarea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proiectului</w:t>
      </w:r>
      <w:proofErr w:type="spellEnd"/>
      <w:r w:rsidRPr="009A010C">
        <w:rPr>
          <w:rFonts w:asciiTheme="minorHAnsi" w:hAnsiTheme="minorHAnsi" w:cstheme="minorHAnsi"/>
          <w:sz w:val="24"/>
          <w:szCs w:val="24"/>
          <w:lang w:val="fr-FR"/>
        </w:rPr>
        <w:t xml:space="preserve">, </w:t>
      </w:r>
      <w:proofErr w:type="spellStart"/>
      <w:proofErr w:type="gramStart"/>
      <w:r w:rsidRPr="009A010C">
        <w:rPr>
          <w:rFonts w:asciiTheme="minorHAnsi" w:hAnsiTheme="minorHAnsi" w:cstheme="minorHAnsi"/>
          <w:sz w:val="24"/>
          <w:szCs w:val="24"/>
          <w:lang w:val="fr-FR"/>
        </w:rPr>
        <w:t>adica</w:t>
      </w:r>
      <w:proofErr w:type="spellEnd"/>
      <w:r w:rsidRPr="009A010C">
        <w:rPr>
          <w:rFonts w:asciiTheme="minorHAnsi" w:hAnsiTheme="minorHAnsi" w:cstheme="minorHAnsi"/>
          <w:sz w:val="24"/>
          <w:szCs w:val="24"/>
          <w:lang w:val="fr-FR"/>
        </w:rPr>
        <w:t>:</w:t>
      </w:r>
      <w:proofErr w:type="gramEnd"/>
      <w:r w:rsidRPr="009A010C">
        <w:rPr>
          <w:rFonts w:asciiTheme="minorHAnsi" w:hAnsiTheme="minorHAnsi" w:cstheme="minorHAnsi"/>
          <w:sz w:val="24"/>
          <w:szCs w:val="24"/>
          <w:lang w:val="fr-FR"/>
        </w:rPr>
        <w:t xml:space="preserve"> nu exista </w:t>
      </w:r>
      <w:proofErr w:type="spellStart"/>
      <w:r w:rsidRPr="009A010C">
        <w:rPr>
          <w:rFonts w:asciiTheme="minorHAnsi" w:hAnsiTheme="minorHAnsi" w:cstheme="minorHAnsi"/>
          <w:sz w:val="24"/>
          <w:szCs w:val="24"/>
          <w:lang w:val="fr-FR"/>
        </w:rPr>
        <w:t>mentiuni</w:t>
      </w:r>
      <w:proofErr w:type="spellEnd"/>
      <w:r w:rsidRPr="009A010C">
        <w:rPr>
          <w:rFonts w:asciiTheme="minorHAnsi" w:hAnsiTheme="minorHAnsi" w:cstheme="minorHAnsi"/>
          <w:sz w:val="24"/>
          <w:szCs w:val="24"/>
          <w:lang w:val="fr-FR"/>
        </w:rPr>
        <w:t xml:space="preserve"> in </w:t>
      </w:r>
      <w:proofErr w:type="spellStart"/>
      <w:r w:rsidRPr="009A010C">
        <w:rPr>
          <w:rFonts w:asciiTheme="minorHAnsi" w:hAnsiTheme="minorHAnsi" w:cstheme="minorHAnsi"/>
          <w:sz w:val="24"/>
          <w:szCs w:val="24"/>
          <w:lang w:val="fr-FR"/>
        </w:rPr>
        <w:t>sectiunile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privind</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activitatile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resursele</w:t>
      </w:r>
      <w:proofErr w:type="spellEnd"/>
      <w:r w:rsidRPr="009A010C">
        <w:rPr>
          <w:rFonts w:asciiTheme="minorHAnsi" w:hAnsiTheme="minorHAnsi" w:cstheme="minorHAnsi"/>
          <w:sz w:val="24"/>
          <w:szCs w:val="24"/>
          <w:lang w:val="fr-FR"/>
        </w:rPr>
        <w:t xml:space="preserve"> si </w:t>
      </w:r>
      <w:proofErr w:type="spellStart"/>
      <w:r w:rsidRPr="009A010C">
        <w:rPr>
          <w:rFonts w:asciiTheme="minorHAnsi" w:hAnsiTheme="minorHAnsi" w:cstheme="minorHAnsi"/>
          <w:sz w:val="24"/>
          <w:szCs w:val="24"/>
          <w:lang w:val="fr-FR"/>
        </w:rPr>
        <w:t>rezultatele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anticipate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din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cererea</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finantare</w:t>
      </w:r>
      <w:proofErr w:type="spellEnd"/>
      <w:r w:rsidRPr="009A010C">
        <w:rPr>
          <w:rFonts w:asciiTheme="minorHAnsi" w:hAnsiTheme="minorHAnsi" w:cstheme="minorHAnsi"/>
          <w:sz w:val="24"/>
          <w:szCs w:val="24"/>
          <w:lang w:val="fr-FR"/>
        </w:rPr>
        <w:t xml:space="preserve"> care nu au </w:t>
      </w:r>
      <w:proofErr w:type="spellStart"/>
      <w:r w:rsidRPr="009A010C">
        <w:rPr>
          <w:rFonts w:asciiTheme="minorHAnsi" w:hAnsiTheme="minorHAnsi" w:cstheme="minorHAnsi"/>
          <w:sz w:val="24"/>
          <w:szCs w:val="24"/>
          <w:lang w:val="fr-FR"/>
        </w:rPr>
        <w:t>acoperire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intr</w:t>
      </w:r>
      <w:proofErr w:type="spellEnd"/>
      <w:r w:rsidRPr="009A010C">
        <w:rPr>
          <w:rFonts w:asciiTheme="minorHAnsi" w:hAnsiTheme="minorHAnsi" w:cstheme="minorHAnsi"/>
          <w:sz w:val="24"/>
          <w:szCs w:val="24"/>
          <w:lang w:val="fr-FR"/>
        </w:rPr>
        <w:t xml:space="preserve">-un </w:t>
      </w:r>
      <w:proofErr w:type="spellStart"/>
      <w:r w:rsidRPr="009A010C">
        <w:rPr>
          <w:rFonts w:asciiTheme="minorHAnsi" w:hAnsiTheme="minorHAnsi" w:cstheme="minorHAnsi"/>
          <w:sz w:val="24"/>
          <w:szCs w:val="24"/>
          <w:lang w:val="fr-FR"/>
        </w:rPr>
        <w:t>subcapitol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bugetar</w:t>
      </w:r>
      <w:proofErr w:type="spellEnd"/>
      <w:r w:rsidRPr="009A010C">
        <w:rPr>
          <w:rFonts w:asciiTheme="minorHAnsi" w:hAnsiTheme="minorHAnsi" w:cstheme="minorHAnsi"/>
          <w:sz w:val="24"/>
          <w:szCs w:val="24"/>
          <w:lang w:val="fr-FR"/>
        </w:rPr>
        <w:t xml:space="preserve"> / </w:t>
      </w:r>
      <w:proofErr w:type="spellStart"/>
      <w:r w:rsidRPr="009A010C">
        <w:rPr>
          <w:rFonts w:asciiTheme="minorHAnsi" w:hAnsiTheme="minorHAnsi" w:cstheme="minorHAnsi"/>
          <w:sz w:val="24"/>
          <w:szCs w:val="24"/>
          <w:lang w:val="fr-FR"/>
        </w:rPr>
        <w:t>linie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bugetara</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asemenea</w:t>
      </w:r>
      <w:proofErr w:type="spellEnd"/>
      <w:r w:rsidRPr="009A010C">
        <w:rPr>
          <w:rFonts w:asciiTheme="minorHAnsi" w:hAnsiTheme="minorHAnsi" w:cstheme="minorHAnsi"/>
          <w:sz w:val="24"/>
          <w:szCs w:val="24"/>
          <w:lang w:val="fr-FR"/>
        </w:rPr>
        <w:t xml:space="preserve">, nu exista </w:t>
      </w:r>
      <w:proofErr w:type="spellStart"/>
      <w:r w:rsidRPr="009A010C">
        <w:rPr>
          <w:rFonts w:asciiTheme="minorHAnsi" w:hAnsiTheme="minorHAnsi" w:cstheme="minorHAnsi"/>
          <w:sz w:val="24"/>
          <w:szCs w:val="24"/>
          <w:lang w:val="fr-FR"/>
        </w:rPr>
        <w:t>subcapitol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bugetar</w:t>
      </w:r>
      <w:proofErr w:type="spellEnd"/>
      <w:r w:rsidRPr="009A010C">
        <w:rPr>
          <w:rFonts w:asciiTheme="minorHAnsi" w:hAnsiTheme="minorHAnsi" w:cstheme="minorHAnsi"/>
          <w:sz w:val="24"/>
          <w:szCs w:val="24"/>
          <w:lang w:val="fr-FR"/>
        </w:rPr>
        <w:t xml:space="preserve"> / </w:t>
      </w:r>
      <w:proofErr w:type="spellStart"/>
      <w:r w:rsidRPr="009A010C">
        <w:rPr>
          <w:rFonts w:asciiTheme="minorHAnsi" w:hAnsiTheme="minorHAnsi" w:cstheme="minorHAnsi"/>
          <w:sz w:val="24"/>
          <w:szCs w:val="24"/>
          <w:lang w:val="fr-FR"/>
        </w:rPr>
        <w:t>linie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bugetara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fara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corespondenta</w:t>
      </w:r>
      <w:proofErr w:type="spellEnd"/>
      <w:r w:rsidRPr="009A010C">
        <w:rPr>
          <w:rFonts w:asciiTheme="minorHAnsi" w:hAnsiTheme="minorHAnsi" w:cstheme="minorHAnsi"/>
          <w:sz w:val="24"/>
          <w:szCs w:val="24"/>
          <w:lang w:val="fr-FR"/>
        </w:rPr>
        <w:t xml:space="preserve"> in </w:t>
      </w:r>
      <w:proofErr w:type="spellStart"/>
      <w:r w:rsidRPr="009A010C">
        <w:rPr>
          <w:rFonts w:asciiTheme="minorHAnsi" w:hAnsiTheme="minorHAnsi" w:cstheme="minorHAnsi"/>
          <w:sz w:val="24"/>
          <w:szCs w:val="24"/>
          <w:lang w:val="fr-FR"/>
        </w:rPr>
        <w:t>sectiunile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privind</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activitatile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resursele</w:t>
      </w:r>
      <w:proofErr w:type="spellEnd"/>
      <w:r w:rsidRPr="009A010C">
        <w:rPr>
          <w:rFonts w:asciiTheme="minorHAnsi" w:hAnsiTheme="minorHAnsi" w:cstheme="minorHAnsi"/>
          <w:sz w:val="24"/>
          <w:szCs w:val="24"/>
          <w:lang w:val="fr-FR"/>
        </w:rPr>
        <w:t xml:space="preserve"> si </w:t>
      </w:r>
      <w:proofErr w:type="spellStart"/>
      <w:r w:rsidRPr="009A010C">
        <w:rPr>
          <w:rFonts w:asciiTheme="minorHAnsi" w:hAnsiTheme="minorHAnsi" w:cstheme="minorHAnsi"/>
          <w:sz w:val="24"/>
          <w:szCs w:val="24"/>
          <w:lang w:val="fr-FR"/>
        </w:rPr>
        <w:t>rezultatele</w:t>
      </w:r>
      <w:proofErr w:type="spellEnd"/>
      <w:r w:rsidRPr="009A010C">
        <w:rPr>
          <w:rFonts w:asciiTheme="minorHAnsi" w:hAnsiTheme="minorHAnsi" w:cstheme="minorHAnsi"/>
          <w:sz w:val="24"/>
          <w:szCs w:val="24"/>
          <w:lang w:val="fr-FR"/>
        </w:rPr>
        <w:t xml:space="preserve"> – 0/1</w:t>
      </w:r>
    </w:p>
    <w:p w14:paraId="63AB3A1E" w14:textId="77777777" w:rsidR="00E00485" w:rsidRPr="009A010C" w:rsidRDefault="00E00485" w:rsidP="00E00485">
      <w:pPr>
        <w:spacing w:before="0" w:after="0" w:line="256" w:lineRule="auto"/>
        <w:jc w:val="both"/>
        <w:rPr>
          <w:rFonts w:asciiTheme="minorHAnsi" w:hAnsiTheme="minorHAnsi" w:cstheme="minorHAnsi"/>
          <w:sz w:val="24"/>
          <w:szCs w:val="24"/>
          <w:lang w:val="fr-FR"/>
        </w:rPr>
      </w:pPr>
      <w:r w:rsidRPr="009A010C">
        <w:rPr>
          <w:rFonts w:asciiTheme="minorHAnsi" w:hAnsiTheme="minorHAnsi" w:cstheme="minorHAnsi"/>
          <w:sz w:val="24"/>
          <w:szCs w:val="24"/>
          <w:lang w:val="fr-FR"/>
        </w:rPr>
        <w:t xml:space="preserve">c. </w:t>
      </w:r>
      <w:proofErr w:type="spellStart"/>
      <w:r w:rsidRPr="009A010C">
        <w:rPr>
          <w:rFonts w:asciiTheme="minorHAnsi" w:hAnsiTheme="minorHAnsi" w:cstheme="minorHAnsi"/>
          <w:sz w:val="24"/>
          <w:szCs w:val="24"/>
          <w:lang w:val="fr-FR"/>
        </w:rPr>
        <w:t>Cheltuielile</w:t>
      </w:r>
      <w:proofErr w:type="spellEnd"/>
      <w:r w:rsidRPr="009A010C">
        <w:rPr>
          <w:rFonts w:asciiTheme="minorHAnsi" w:hAnsiTheme="minorHAnsi" w:cstheme="minorHAnsi"/>
          <w:sz w:val="24"/>
          <w:szCs w:val="24"/>
          <w:lang w:val="fr-FR"/>
        </w:rPr>
        <w:t xml:space="preserve"> au </w:t>
      </w:r>
      <w:proofErr w:type="spellStart"/>
      <w:r w:rsidRPr="009A010C">
        <w:rPr>
          <w:rFonts w:asciiTheme="minorHAnsi" w:hAnsiTheme="minorHAnsi" w:cstheme="minorHAnsi"/>
          <w:sz w:val="24"/>
          <w:szCs w:val="24"/>
          <w:lang w:val="fr-FR"/>
        </w:rPr>
        <w:t>fost</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corect</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încadrate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categoria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celor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eligibile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sau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neeligibile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iar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pragurile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pentru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anumite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cheltuieli</w:t>
      </w:r>
      <w:proofErr w:type="spellEnd"/>
      <w:r w:rsidRPr="009A010C">
        <w:rPr>
          <w:rFonts w:asciiTheme="minorHAnsi" w:hAnsiTheme="minorHAnsi" w:cstheme="minorHAnsi"/>
          <w:sz w:val="24"/>
          <w:szCs w:val="24"/>
          <w:lang w:val="fr-FR"/>
        </w:rPr>
        <w:t xml:space="preserve"> au </w:t>
      </w:r>
      <w:proofErr w:type="spellStart"/>
      <w:r w:rsidRPr="009A010C">
        <w:rPr>
          <w:rFonts w:asciiTheme="minorHAnsi" w:hAnsiTheme="minorHAnsi" w:cstheme="minorHAnsi"/>
          <w:sz w:val="24"/>
          <w:szCs w:val="24"/>
          <w:lang w:val="fr-FR"/>
        </w:rPr>
        <w:t>fost</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respectate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conform</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Ghidului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solicitantului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Bugetul</w:t>
      </w:r>
      <w:proofErr w:type="spellEnd"/>
      <w:r w:rsidRPr="009A010C">
        <w:rPr>
          <w:rFonts w:asciiTheme="minorHAnsi" w:hAnsiTheme="minorHAnsi" w:cstheme="minorHAnsi"/>
          <w:sz w:val="24"/>
          <w:szCs w:val="24"/>
          <w:lang w:val="fr-FR"/>
        </w:rPr>
        <w:t xml:space="preserve"> este </w:t>
      </w:r>
      <w:proofErr w:type="spellStart"/>
      <w:r w:rsidRPr="009A010C">
        <w:rPr>
          <w:rFonts w:asciiTheme="minorHAnsi" w:hAnsiTheme="minorHAnsi" w:cstheme="minorHAnsi"/>
          <w:sz w:val="24"/>
          <w:szCs w:val="24"/>
          <w:lang w:val="fr-FR"/>
        </w:rPr>
        <w:t>corelat</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devizul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general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şi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devizele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obiecte</w:t>
      </w:r>
      <w:proofErr w:type="spellEnd"/>
      <w:r w:rsidRPr="009A010C">
        <w:rPr>
          <w:rFonts w:asciiTheme="minorHAnsi" w:hAnsiTheme="minorHAnsi" w:cstheme="minorHAnsi"/>
          <w:sz w:val="24"/>
          <w:szCs w:val="24"/>
          <w:lang w:val="fr-FR"/>
        </w:rPr>
        <w:t xml:space="preserve">. Exista </w:t>
      </w:r>
      <w:proofErr w:type="spellStart"/>
      <w:r w:rsidRPr="009A010C">
        <w:rPr>
          <w:rFonts w:asciiTheme="minorHAnsi" w:hAnsiTheme="minorHAnsi" w:cstheme="minorHAnsi"/>
          <w:sz w:val="24"/>
          <w:szCs w:val="24"/>
          <w:lang w:val="fr-FR"/>
        </w:rPr>
        <w:t>corelare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intre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buget</w:t>
      </w:r>
      <w:proofErr w:type="spellEnd"/>
      <w:r w:rsidRPr="009A010C">
        <w:rPr>
          <w:rFonts w:asciiTheme="minorHAnsi" w:hAnsiTheme="minorHAnsi" w:cstheme="minorHAnsi"/>
          <w:sz w:val="24"/>
          <w:szCs w:val="24"/>
          <w:lang w:val="fr-FR"/>
        </w:rPr>
        <w:t xml:space="preserve"> si </w:t>
      </w:r>
      <w:proofErr w:type="spellStart"/>
      <w:r w:rsidRPr="009A010C">
        <w:rPr>
          <w:rFonts w:asciiTheme="minorHAnsi" w:hAnsiTheme="minorHAnsi" w:cstheme="minorHAnsi"/>
          <w:sz w:val="24"/>
          <w:szCs w:val="24"/>
          <w:lang w:val="fr-FR"/>
        </w:rPr>
        <w:t>sursele</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finantare</w:t>
      </w:r>
      <w:proofErr w:type="spellEnd"/>
      <w:r w:rsidRPr="009A010C">
        <w:rPr>
          <w:rFonts w:asciiTheme="minorHAnsi" w:hAnsiTheme="minorHAnsi" w:cstheme="minorHAnsi"/>
          <w:sz w:val="24"/>
          <w:szCs w:val="24"/>
          <w:lang w:val="fr-FR"/>
        </w:rPr>
        <w:t xml:space="preserve">. Lista de </w:t>
      </w:r>
      <w:proofErr w:type="spellStart"/>
      <w:r w:rsidRPr="009A010C">
        <w:rPr>
          <w:rFonts w:asciiTheme="minorHAnsi" w:hAnsiTheme="minorHAnsi" w:cstheme="minorHAnsi"/>
          <w:sz w:val="24"/>
          <w:szCs w:val="24"/>
          <w:lang w:val="fr-FR"/>
        </w:rPr>
        <w:t>echipamente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și</w:t>
      </w:r>
      <w:proofErr w:type="spellEnd"/>
      <w:r w:rsidRPr="009A010C">
        <w:rPr>
          <w:rFonts w:asciiTheme="minorHAnsi" w:hAnsiTheme="minorHAnsi" w:cstheme="minorHAnsi"/>
          <w:sz w:val="24"/>
          <w:szCs w:val="24"/>
          <w:lang w:val="fr-FR"/>
        </w:rPr>
        <w:t>/</w:t>
      </w:r>
      <w:proofErr w:type="spellStart"/>
      <w:r w:rsidRPr="009A010C">
        <w:rPr>
          <w:rFonts w:asciiTheme="minorHAnsi" w:hAnsiTheme="minorHAnsi" w:cstheme="minorHAnsi"/>
          <w:sz w:val="24"/>
          <w:szCs w:val="24"/>
          <w:lang w:val="fr-FR"/>
        </w:rPr>
        <w:t>sau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lucrări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și</w:t>
      </w:r>
      <w:proofErr w:type="spellEnd"/>
      <w:r w:rsidRPr="009A010C">
        <w:rPr>
          <w:rFonts w:asciiTheme="minorHAnsi" w:hAnsiTheme="minorHAnsi" w:cstheme="minorHAnsi"/>
          <w:sz w:val="24"/>
          <w:szCs w:val="24"/>
          <w:lang w:val="fr-FR"/>
        </w:rPr>
        <w:t>/</w:t>
      </w:r>
      <w:proofErr w:type="spellStart"/>
      <w:r w:rsidRPr="009A010C">
        <w:rPr>
          <w:rFonts w:asciiTheme="minorHAnsi" w:hAnsiTheme="minorHAnsi" w:cstheme="minorHAnsi"/>
          <w:sz w:val="24"/>
          <w:szCs w:val="24"/>
          <w:lang w:val="fr-FR"/>
        </w:rPr>
        <w:t>sau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servicii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încadrarea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acestora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secțiunea</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cheltuieli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eligibile</w:t>
      </w:r>
      <w:proofErr w:type="spellEnd"/>
      <w:r w:rsidRPr="009A010C">
        <w:rPr>
          <w:rFonts w:asciiTheme="minorHAnsi" w:hAnsiTheme="minorHAnsi" w:cstheme="minorHAnsi"/>
          <w:sz w:val="24"/>
          <w:szCs w:val="24"/>
          <w:lang w:val="fr-FR"/>
        </w:rPr>
        <w:t xml:space="preserve"> /ne-</w:t>
      </w:r>
      <w:proofErr w:type="spellStart"/>
      <w:r w:rsidRPr="009A010C">
        <w:rPr>
          <w:rFonts w:asciiTheme="minorHAnsi" w:hAnsiTheme="minorHAnsi" w:cstheme="minorHAnsi"/>
          <w:sz w:val="24"/>
          <w:szCs w:val="24"/>
          <w:lang w:val="fr-FR"/>
        </w:rPr>
        <w:t>eligibile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dacă</w:t>
      </w:r>
      <w:proofErr w:type="spellEnd"/>
      <w:r w:rsidRPr="009A010C">
        <w:rPr>
          <w:rFonts w:asciiTheme="minorHAnsi" w:hAnsiTheme="minorHAnsi" w:cstheme="minorHAnsi"/>
          <w:sz w:val="24"/>
          <w:szCs w:val="24"/>
          <w:lang w:val="fr-FR"/>
        </w:rPr>
        <w:t xml:space="preserve"> este </w:t>
      </w:r>
      <w:proofErr w:type="spellStart"/>
      <w:r w:rsidRPr="009A010C">
        <w:rPr>
          <w:rFonts w:asciiTheme="minorHAnsi" w:hAnsiTheme="minorHAnsi" w:cstheme="minorHAnsi"/>
          <w:sz w:val="24"/>
          <w:szCs w:val="24"/>
          <w:lang w:val="fr-FR"/>
        </w:rPr>
        <w:t>cazul</w:t>
      </w:r>
      <w:proofErr w:type="spellEnd"/>
      <w:r w:rsidRPr="009A010C">
        <w:rPr>
          <w:rFonts w:asciiTheme="minorHAnsi" w:hAnsiTheme="minorHAnsi" w:cstheme="minorHAnsi"/>
          <w:sz w:val="24"/>
          <w:szCs w:val="24"/>
          <w:lang w:val="fr-FR"/>
        </w:rPr>
        <w:t xml:space="preserve">), este </w:t>
      </w:r>
      <w:proofErr w:type="spellStart"/>
      <w:r w:rsidRPr="009A010C">
        <w:rPr>
          <w:rFonts w:asciiTheme="minorHAnsi" w:hAnsiTheme="minorHAnsi" w:cstheme="minorHAnsi"/>
          <w:sz w:val="24"/>
          <w:szCs w:val="24"/>
          <w:lang w:val="fr-FR"/>
        </w:rPr>
        <w:t>corelată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costurile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curpinse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cadrul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liniilor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bugetare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Toate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elementele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cuprinse</w:t>
      </w:r>
      <w:proofErr w:type="spellEnd"/>
      <w:r w:rsidRPr="009A010C">
        <w:rPr>
          <w:rFonts w:asciiTheme="minorHAnsi" w:hAnsiTheme="minorHAnsi" w:cstheme="minorHAnsi"/>
          <w:sz w:val="24"/>
          <w:szCs w:val="24"/>
          <w:lang w:val="fr-FR"/>
        </w:rPr>
        <w:t xml:space="preserve"> in lista de </w:t>
      </w:r>
      <w:proofErr w:type="spellStart"/>
      <w:r w:rsidRPr="009A010C">
        <w:rPr>
          <w:rFonts w:asciiTheme="minorHAnsi" w:hAnsiTheme="minorHAnsi" w:cstheme="minorHAnsi"/>
          <w:sz w:val="24"/>
          <w:szCs w:val="24"/>
          <w:lang w:val="fr-FR"/>
        </w:rPr>
        <w:t>lucrări</w:t>
      </w:r>
      <w:proofErr w:type="spellEnd"/>
      <w:r w:rsidRPr="009A010C">
        <w:rPr>
          <w:rFonts w:asciiTheme="minorHAnsi" w:hAnsiTheme="minorHAnsi" w:cstheme="minorHAnsi"/>
          <w:sz w:val="24"/>
          <w:szCs w:val="24"/>
          <w:lang w:val="fr-FR"/>
        </w:rPr>
        <w:t>/</w:t>
      </w:r>
      <w:proofErr w:type="spellStart"/>
      <w:r w:rsidRPr="009A010C">
        <w:rPr>
          <w:rFonts w:asciiTheme="minorHAnsi" w:hAnsiTheme="minorHAnsi" w:cstheme="minorHAnsi"/>
          <w:sz w:val="24"/>
          <w:szCs w:val="24"/>
          <w:lang w:val="fr-FR"/>
        </w:rPr>
        <w:t>servicii</w:t>
      </w:r>
      <w:proofErr w:type="spellEnd"/>
      <w:r w:rsidRPr="009A010C">
        <w:rPr>
          <w:rFonts w:asciiTheme="minorHAnsi" w:hAnsiTheme="minorHAnsi" w:cstheme="minorHAnsi"/>
          <w:sz w:val="24"/>
          <w:szCs w:val="24"/>
          <w:lang w:val="fr-FR"/>
        </w:rPr>
        <w:t>/</w:t>
      </w:r>
      <w:proofErr w:type="spellStart"/>
      <w:r w:rsidRPr="009A010C">
        <w:rPr>
          <w:rFonts w:asciiTheme="minorHAnsi" w:hAnsiTheme="minorHAnsi" w:cstheme="minorHAnsi"/>
          <w:sz w:val="24"/>
          <w:szCs w:val="24"/>
          <w:lang w:val="fr-FR"/>
        </w:rPr>
        <w:t>echipamente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sunt</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clar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identificate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și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detaliate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Achizitionarea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lucrărilor</w:t>
      </w:r>
      <w:proofErr w:type="spellEnd"/>
      <w:r w:rsidRPr="009A010C">
        <w:rPr>
          <w:rFonts w:asciiTheme="minorHAnsi" w:hAnsiTheme="minorHAnsi" w:cstheme="minorHAnsi"/>
          <w:sz w:val="24"/>
          <w:szCs w:val="24"/>
          <w:lang w:val="fr-FR"/>
        </w:rPr>
        <w:t>/</w:t>
      </w:r>
      <w:proofErr w:type="spellStart"/>
      <w:r w:rsidRPr="009A010C">
        <w:rPr>
          <w:rFonts w:asciiTheme="minorHAnsi" w:hAnsiTheme="minorHAnsi" w:cstheme="minorHAnsi"/>
          <w:sz w:val="24"/>
          <w:szCs w:val="24"/>
          <w:lang w:val="fr-FR"/>
        </w:rPr>
        <w:t>serviciilor</w:t>
      </w:r>
      <w:proofErr w:type="spellEnd"/>
      <w:r w:rsidRPr="009A010C">
        <w:rPr>
          <w:rFonts w:asciiTheme="minorHAnsi" w:hAnsiTheme="minorHAnsi" w:cstheme="minorHAnsi"/>
          <w:sz w:val="24"/>
          <w:szCs w:val="24"/>
          <w:lang w:val="fr-FR"/>
        </w:rPr>
        <w:t>/</w:t>
      </w:r>
      <w:proofErr w:type="spellStart"/>
      <w:r w:rsidRPr="009A010C">
        <w:rPr>
          <w:rFonts w:asciiTheme="minorHAnsi" w:hAnsiTheme="minorHAnsi" w:cstheme="minorHAnsi"/>
          <w:sz w:val="24"/>
          <w:szCs w:val="24"/>
          <w:lang w:val="fr-FR"/>
        </w:rPr>
        <w:t>echipamentelor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prevăzute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proiect</w:t>
      </w:r>
      <w:proofErr w:type="spellEnd"/>
      <w:r w:rsidRPr="009A010C">
        <w:rPr>
          <w:rFonts w:asciiTheme="minorHAnsi" w:hAnsiTheme="minorHAnsi" w:cstheme="minorHAnsi"/>
          <w:sz w:val="24"/>
          <w:szCs w:val="24"/>
          <w:lang w:val="fr-FR"/>
        </w:rPr>
        <w:t xml:space="preserve"> este </w:t>
      </w:r>
      <w:proofErr w:type="spellStart"/>
      <w:r w:rsidRPr="009A010C">
        <w:rPr>
          <w:rFonts w:asciiTheme="minorHAnsi" w:hAnsiTheme="minorHAnsi" w:cstheme="minorHAnsi"/>
          <w:sz w:val="24"/>
          <w:szCs w:val="24"/>
          <w:lang w:val="fr-FR"/>
        </w:rPr>
        <w:t>necesară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și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oportună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conform</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obiectivelor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proiectului</w:t>
      </w:r>
      <w:proofErr w:type="spellEnd"/>
      <w:r w:rsidRPr="009A010C">
        <w:rPr>
          <w:rFonts w:asciiTheme="minorHAnsi" w:hAnsiTheme="minorHAnsi" w:cstheme="minorHAnsi"/>
          <w:sz w:val="24"/>
          <w:szCs w:val="24"/>
          <w:lang w:val="fr-FR"/>
        </w:rPr>
        <w:t>. 0/1</w:t>
      </w:r>
    </w:p>
    <w:p w14:paraId="3AE18749" w14:textId="77777777" w:rsidR="00E00485" w:rsidRPr="009A010C" w:rsidRDefault="00E00485" w:rsidP="00E00485">
      <w:pPr>
        <w:spacing w:before="0" w:after="0" w:line="256" w:lineRule="auto"/>
        <w:jc w:val="both"/>
        <w:rPr>
          <w:rFonts w:asciiTheme="minorHAnsi" w:hAnsiTheme="minorHAnsi" w:cstheme="minorHAnsi"/>
          <w:i/>
          <w:iCs/>
          <w:sz w:val="24"/>
          <w:szCs w:val="24"/>
          <w:lang w:val="fr-FR"/>
        </w:rPr>
      </w:pPr>
      <w:proofErr w:type="spellStart"/>
      <w:r w:rsidRPr="009A010C">
        <w:rPr>
          <w:rFonts w:asciiTheme="minorHAnsi" w:hAnsiTheme="minorHAnsi" w:cstheme="minorHAnsi"/>
          <w:i/>
          <w:iCs/>
          <w:sz w:val="24"/>
          <w:szCs w:val="24"/>
          <w:lang w:val="fr-FR"/>
        </w:rPr>
        <w:t>Notarea</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cu</w:t>
      </w:r>
      <w:proofErr w:type="spellEnd"/>
      <w:r w:rsidRPr="009A010C">
        <w:rPr>
          <w:rFonts w:asciiTheme="minorHAnsi" w:hAnsiTheme="minorHAnsi" w:cstheme="minorHAnsi"/>
          <w:i/>
          <w:iCs/>
          <w:sz w:val="24"/>
          <w:szCs w:val="24"/>
          <w:lang w:val="fr-FR"/>
        </w:rPr>
        <w:t xml:space="preserve"> 0 (</w:t>
      </w:r>
      <w:proofErr w:type="spellStart"/>
      <w:r w:rsidRPr="009A010C">
        <w:rPr>
          <w:rFonts w:asciiTheme="minorHAnsi" w:hAnsiTheme="minorHAnsi" w:cstheme="minorHAnsi"/>
          <w:i/>
          <w:iCs/>
          <w:sz w:val="24"/>
          <w:szCs w:val="24"/>
          <w:lang w:val="fr-FR"/>
        </w:rPr>
        <w:t>zero</w:t>
      </w:r>
      <w:proofErr w:type="spellEnd"/>
      <w:r w:rsidRPr="009A010C">
        <w:rPr>
          <w:rFonts w:asciiTheme="minorHAnsi" w:hAnsiTheme="minorHAnsi" w:cstheme="minorHAnsi"/>
          <w:i/>
          <w:iCs/>
          <w:sz w:val="24"/>
          <w:szCs w:val="24"/>
          <w:lang w:val="fr-FR"/>
        </w:rPr>
        <w:t xml:space="preserve">) a </w:t>
      </w:r>
      <w:proofErr w:type="spellStart"/>
      <w:r w:rsidRPr="009A010C">
        <w:rPr>
          <w:rFonts w:asciiTheme="minorHAnsi" w:hAnsiTheme="minorHAnsi" w:cstheme="minorHAnsi"/>
          <w:i/>
          <w:iCs/>
          <w:sz w:val="24"/>
          <w:szCs w:val="24"/>
          <w:lang w:val="fr-FR"/>
        </w:rPr>
        <w:t>oricarei</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optiuni</w:t>
      </w:r>
      <w:proofErr w:type="spellEnd"/>
      <w:r w:rsidRPr="009A010C">
        <w:rPr>
          <w:rFonts w:asciiTheme="minorHAnsi" w:hAnsiTheme="minorHAnsi" w:cstheme="minorHAnsi"/>
          <w:i/>
          <w:iCs/>
          <w:sz w:val="24"/>
          <w:szCs w:val="24"/>
          <w:lang w:val="fr-FR"/>
        </w:rPr>
        <w:t xml:space="preserve"> a, b </w:t>
      </w:r>
      <w:proofErr w:type="spellStart"/>
      <w:r w:rsidRPr="009A010C">
        <w:rPr>
          <w:rFonts w:asciiTheme="minorHAnsi" w:hAnsiTheme="minorHAnsi" w:cstheme="minorHAnsi"/>
          <w:i/>
          <w:iCs/>
          <w:sz w:val="24"/>
          <w:szCs w:val="24"/>
          <w:lang w:val="fr-FR"/>
        </w:rPr>
        <w:t>sau</w:t>
      </w:r>
      <w:proofErr w:type="spellEnd"/>
      <w:r w:rsidRPr="009A010C">
        <w:rPr>
          <w:rFonts w:asciiTheme="minorHAnsi" w:hAnsiTheme="minorHAnsi" w:cstheme="minorHAnsi"/>
          <w:i/>
          <w:iCs/>
          <w:sz w:val="24"/>
          <w:szCs w:val="24"/>
          <w:lang w:val="fr-FR"/>
        </w:rPr>
        <w:t xml:space="preserve"> c, va </w:t>
      </w:r>
      <w:proofErr w:type="spellStart"/>
      <w:r w:rsidRPr="009A010C">
        <w:rPr>
          <w:rFonts w:asciiTheme="minorHAnsi" w:hAnsiTheme="minorHAnsi" w:cstheme="minorHAnsi"/>
          <w:i/>
          <w:iCs/>
          <w:sz w:val="24"/>
          <w:szCs w:val="24"/>
          <w:lang w:val="fr-FR"/>
        </w:rPr>
        <w:t>conduce</w:t>
      </w:r>
      <w:proofErr w:type="spellEnd"/>
      <w:r w:rsidRPr="009A010C">
        <w:rPr>
          <w:rFonts w:asciiTheme="minorHAnsi" w:hAnsiTheme="minorHAnsi" w:cstheme="minorHAnsi"/>
          <w:i/>
          <w:iCs/>
          <w:sz w:val="24"/>
          <w:szCs w:val="24"/>
          <w:lang w:val="fr-FR"/>
        </w:rPr>
        <w:t xml:space="preserve"> la </w:t>
      </w:r>
      <w:proofErr w:type="spellStart"/>
      <w:r w:rsidRPr="009A010C">
        <w:rPr>
          <w:rFonts w:asciiTheme="minorHAnsi" w:hAnsiTheme="minorHAnsi" w:cstheme="minorHAnsi"/>
          <w:i/>
          <w:iCs/>
          <w:sz w:val="24"/>
          <w:szCs w:val="24"/>
          <w:lang w:val="fr-FR"/>
        </w:rPr>
        <w:t>respingerea</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proiectului</w:t>
      </w:r>
      <w:proofErr w:type="spellEnd"/>
      <w:r w:rsidRPr="009A010C">
        <w:rPr>
          <w:rFonts w:asciiTheme="minorHAnsi" w:hAnsiTheme="minorHAnsi" w:cstheme="minorHAnsi"/>
          <w:i/>
          <w:iCs/>
          <w:sz w:val="24"/>
          <w:szCs w:val="24"/>
          <w:lang w:val="fr-FR"/>
        </w:rPr>
        <w:t>.</w:t>
      </w:r>
    </w:p>
    <w:p w14:paraId="790FD50E" w14:textId="77777777" w:rsidR="00E00485" w:rsidRPr="009A010C" w:rsidRDefault="00E00485" w:rsidP="00E00485">
      <w:pPr>
        <w:spacing w:before="0" w:after="0" w:line="256" w:lineRule="auto"/>
        <w:jc w:val="both"/>
        <w:rPr>
          <w:rFonts w:asciiTheme="minorHAnsi" w:hAnsiTheme="minorHAnsi" w:cstheme="minorHAnsi"/>
          <w:i/>
          <w:iCs/>
          <w:sz w:val="24"/>
          <w:szCs w:val="24"/>
          <w:lang w:val="fr-FR"/>
        </w:rPr>
      </w:pPr>
    </w:p>
    <w:p w14:paraId="6F6D7C9C" w14:textId="77777777" w:rsidR="00E00485" w:rsidRPr="009A010C" w:rsidRDefault="00E00485" w:rsidP="00ED57FC">
      <w:pPr>
        <w:numPr>
          <w:ilvl w:val="0"/>
          <w:numId w:val="58"/>
        </w:numPr>
        <w:spacing w:before="0" w:after="0" w:line="256" w:lineRule="auto"/>
        <w:jc w:val="both"/>
        <w:rPr>
          <w:rFonts w:asciiTheme="minorHAnsi" w:hAnsiTheme="minorHAnsi" w:cstheme="minorHAnsi"/>
          <w:b/>
          <w:bCs/>
          <w:sz w:val="24"/>
          <w:szCs w:val="24"/>
          <w:lang w:val="fr-FR"/>
        </w:rPr>
      </w:pPr>
      <w:proofErr w:type="spellStart"/>
      <w:r w:rsidRPr="009A010C">
        <w:rPr>
          <w:rFonts w:asciiTheme="minorHAnsi" w:hAnsiTheme="minorHAnsi" w:cstheme="minorHAnsi"/>
          <w:b/>
          <w:bCs/>
          <w:sz w:val="24"/>
          <w:szCs w:val="24"/>
          <w:lang w:val="fr-FR"/>
        </w:rPr>
        <w:t>Capacitatea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operațională</w:t>
      </w:r>
      <w:proofErr w:type="spellEnd"/>
      <w:r w:rsidRPr="009A010C">
        <w:rPr>
          <w:rFonts w:asciiTheme="minorHAnsi" w:hAnsiTheme="minorHAnsi" w:cstheme="minorHAnsi"/>
          <w:b/>
          <w:bCs/>
          <w:sz w:val="24"/>
          <w:szCs w:val="24"/>
          <w:lang w:val="fr-FR"/>
        </w:rPr>
        <w:t xml:space="preserve"> a </w:t>
      </w:r>
      <w:proofErr w:type="spellStart"/>
      <w:r w:rsidRPr="009A010C">
        <w:rPr>
          <w:rFonts w:asciiTheme="minorHAnsi" w:hAnsiTheme="minorHAnsi" w:cstheme="minorHAnsi"/>
          <w:b/>
          <w:bCs/>
          <w:sz w:val="24"/>
          <w:szCs w:val="24"/>
          <w:lang w:val="fr-FR"/>
        </w:rPr>
        <w:t>solicitantului</w:t>
      </w:r>
      <w:proofErr w:type="spellEnd"/>
      <w:r w:rsidRPr="009A010C">
        <w:rPr>
          <w:rFonts w:asciiTheme="minorHAnsi" w:hAnsiTheme="minorHAnsi" w:cstheme="minorHAnsi"/>
          <w:b/>
          <w:bCs/>
          <w:sz w:val="24"/>
          <w:szCs w:val="24"/>
          <w:lang w:val="fr-FR"/>
        </w:rPr>
        <w:t xml:space="preserve"> si </w:t>
      </w:r>
      <w:proofErr w:type="spellStart"/>
      <w:r w:rsidRPr="009A010C">
        <w:rPr>
          <w:rFonts w:asciiTheme="minorHAnsi" w:hAnsiTheme="minorHAnsi" w:cstheme="minorHAnsi"/>
          <w:b/>
          <w:bCs/>
          <w:sz w:val="24"/>
          <w:szCs w:val="24"/>
          <w:lang w:val="fr-FR"/>
        </w:rPr>
        <w:t>sustenabilitatea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investiției</w:t>
      </w:r>
      <w:proofErr w:type="spellEnd"/>
      <w:r w:rsidRPr="009A010C">
        <w:rPr>
          <w:rFonts w:asciiTheme="minorHAnsi" w:hAnsiTheme="minorHAnsi" w:cstheme="minorHAnsi"/>
          <w:b/>
          <w:bCs/>
          <w:sz w:val="24"/>
          <w:szCs w:val="24"/>
          <w:lang w:val="fr-FR"/>
        </w:rPr>
        <w:t xml:space="preserve"> – </w:t>
      </w:r>
      <w:r w:rsidRPr="009A010C">
        <w:rPr>
          <w:rFonts w:asciiTheme="minorHAnsi" w:hAnsiTheme="minorHAnsi" w:cstheme="minorHAnsi"/>
          <w:sz w:val="24"/>
          <w:szCs w:val="24"/>
          <w:lang w:val="fr-FR"/>
        </w:rPr>
        <w:t>0/3</w:t>
      </w:r>
    </w:p>
    <w:p w14:paraId="565256B2"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a. </w:t>
      </w:r>
      <w:proofErr w:type="spellStart"/>
      <w:r w:rsidRPr="009A010C">
        <w:rPr>
          <w:rFonts w:asciiTheme="minorHAnsi" w:hAnsiTheme="minorHAnsi" w:cstheme="minorHAnsi"/>
          <w:bCs/>
          <w:sz w:val="24"/>
          <w:szCs w:val="24"/>
          <w:lang w:val="fr-FR"/>
        </w:rPr>
        <w:t>Solicitantul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dovedeşte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capacitatea</w:t>
      </w:r>
      <w:proofErr w:type="spellEnd"/>
      <w:r w:rsidRPr="009A010C">
        <w:rPr>
          <w:rFonts w:asciiTheme="minorHAnsi" w:hAnsiTheme="minorHAnsi" w:cstheme="minorHAnsi"/>
          <w:bCs/>
          <w:sz w:val="24"/>
          <w:szCs w:val="24"/>
          <w:lang w:val="fr-FR"/>
        </w:rPr>
        <w:t xml:space="preserve"> de a </w:t>
      </w:r>
      <w:proofErr w:type="spellStart"/>
      <w:r w:rsidRPr="009A010C">
        <w:rPr>
          <w:rFonts w:asciiTheme="minorHAnsi" w:hAnsiTheme="minorHAnsi" w:cstheme="minorHAnsi"/>
          <w:bCs/>
          <w:sz w:val="24"/>
          <w:szCs w:val="24"/>
          <w:lang w:val="fr-FR"/>
        </w:rPr>
        <w:t>asigura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menţinerea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întreţinerea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funcţionarea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exploatarea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investiţiei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după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încheierea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proiectului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încetarea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finanţării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nerambursabile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toată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durata</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valabilitate</w:t>
      </w:r>
      <w:proofErr w:type="spellEnd"/>
      <w:r w:rsidRPr="009A010C">
        <w:rPr>
          <w:rFonts w:asciiTheme="minorHAnsi" w:hAnsiTheme="minorHAnsi" w:cstheme="minorHAnsi"/>
          <w:bCs/>
          <w:sz w:val="24"/>
          <w:szCs w:val="24"/>
          <w:lang w:val="fr-FR"/>
        </w:rPr>
        <w:t xml:space="preserve"> a </w:t>
      </w:r>
      <w:proofErr w:type="spellStart"/>
      <w:r w:rsidRPr="009A010C">
        <w:rPr>
          <w:rFonts w:asciiTheme="minorHAnsi" w:hAnsiTheme="minorHAnsi" w:cstheme="minorHAnsi"/>
          <w:bCs/>
          <w:sz w:val="24"/>
          <w:szCs w:val="24"/>
          <w:lang w:val="fr-FR"/>
        </w:rPr>
        <w:t>contractului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finanţare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după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expirarea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valabilităţii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acestuia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identifică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toate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aspectele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aferente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sustenabilităţii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proiectului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referitoare</w:t>
      </w:r>
      <w:proofErr w:type="spellEnd"/>
      <w:r w:rsidRPr="009A010C">
        <w:rPr>
          <w:rFonts w:asciiTheme="minorHAnsi" w:hAnsiTheme="minorHAnsi" w:cstheme="minorHAnsi"/>
          <w:bCs/>
          <w:sz w:val="24"/>
          <w:szCs w:val="24"/>
          <w:lang w:val="fr-FR"/>
        </w:rPr>
        <w:t xml:space="preserve"> la </w:t>
      </w:r>
      <w:proofErr w:type="spellStart"/>
      <w:r w:rsidRPr="009A010C">
        <w:rPr>
          <w:rFonts w:asciiTheme="minorHAnsi" w:hAnsiTheme="minorHAnsi" w:cstheme="minorHAnsi"/>
          <w:bCs/>
          <w:sz w:val="24"/>
          <w:szCs w:val="24"/>
          <w:lang w:val="fr-FR"/>
        </w:rPr>
        <w:t>sustenabilitatea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instituţională</w:t>
      </w:r>
      <w:proofErr w:type="spellEnd"/>
      <w:r w:rsidRPr="009A010C">
        <w:rPr>
          <w:rFonts w:asciiTheme="minorHAnsi" w:hAnsiTheme="minorHAnsi" w:cstheme="minorHAnsi"/>
          <w:bCs/>
          <w:sz w:val="24"/>
          <w:szCs w:val="24"/>
          <w:lang w:val="fr-FR"/>
        </w:rPr>
        <w:t xml:space="preserve"> (structura </w:t>
      </w:r>
      <w:proofErr w:type="spellStart"/>
      <w:r w:rsidRPr="009A010C">
        <w:rPr>
          <w:rFonts w:asciiTheme="minorHAnsi" w:hAnsiTheme="minorHAnsi" w:cstheme="minorHAnsi"/>
          <w:bCs/>
          <w:sz w:val="24"/>
          <w:szCs w:val="24"/>
          <w:lang w:val="fr-FR"/>
        </w:rPr>
        <w:t>funcţională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destinată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managementului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operaţională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planul</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mentenanţă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lucrările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specifice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financiară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Solicitantul</w:t>
      </w:r>
      <w:proofErr w:type="spellEnd"/>
      <w:r w:rsidRPr="009A010C">
        <w:rPr>
          <w:rFonts w:asciiTheme="minorHAnsi" w:hAnsiTheme="minorHAnsi" w:cstheme="minorHAnsi"/>
          <w:bCs/>
          <w:sz w:val="24"/>
          <w:szCs w:val="24"/>
          <w:lang w:val="fr-FR"/>
        </w:rPr>
        <w:t xml:space="preserve"> are o </w:t>
      </w:r>
      <w:proofErr w:type="spellStart"/>
      <w:r w:rsidRPr="009A010C">
        <w:rPr>
          <w:rFonts w:asciiTheme="minorHAnsi" w:hAnsiTheme="minorHAnsi" w:cstheme="minorHAnsi"/>
          <w:bCs/>
          <w:sz w:val="24"/>
          <w:szCs w:val="24"/>
          <w:lang w:val="fr-FR"/>
        </w:rPr>
        <w:t>strategie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clară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pentru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monitorizarea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implementării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proiectului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există</w:t>
      </w:r>
      <w:proofErr w:type="spellEnd"/>
      <w:r w:rsidRPr="009A010C">
        <w:rPr>
          <w:rFonts w:asciiTheme="minorHAnsi" w:hAnsiTheme="minorHAnsi" w:cstheme="minorHAnsi"/>
          <w:bCs/>
          <w:sz w:val="24"/>
          <w:szCs w:val="24"/>
          <w:lang w:val="fr-FR"/>
        </w:rPr>
        <w:t xml:space="preserve"> o </w:t>
      </w:r>
      <w:proofErr w:type="spellStart"/>
      <w:r w:rsidRPr="009A010C">
        <w:rPr>
          <w:rFonts w:asciiTheme="minorHAnsi" w:hAnsiTheme="minorHAnsi" w:cstheme="minorHAnsi"/>
          <w:bCs/>
          <w:sz w:val="24"/>
          <w:szCs w:val="24"/>
          <w:lang w:val="fr-FR"/>
        </w:rPr>
        <w:t>clară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repartizare</w:t>
      </w:r>
      <w:proofErr w:type="spellEnd"/>
      <w:r w:rsidRPr="009A010C">
        <w:rPr>
          <w:rFonts w:asciiTheme="minorHAnsi" w:hAnsiTheme="minorHAnsi" w:cstheme="minorHAnsi"/>
          <w:bCs/>
          <w:sz w:val="24"/>
          <w:szCs w:val="24"/>
          <w:lang w:val="fr-FR"/>
        </w:rPr>
        <w:t xml:space="preserve"> a </w:t>
      </w:r>
      <w:proofErr w:type="spellStart"/>
      <w:r w:rsidRPr="009A010C">
        <w:rPr>
          <w:rFonts w:asciiTheme="minorHAnsi" w:hAnsiTheme="minorHAnsi" w:cstheme="minorHAnsi"/>
          <w:bCs/>
          <w:sz w:val="24"/>
          <w:szCs w:val="24"/>
          <w:lang w:val="fr-FR"/>
        </w:rPr>
        <w:t>sarcinilor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acest</w:t>
      </w:r>
      <w:proofErr w:type="spellEnd"/>
      <w:r w:rsidRPr="009A010C">
        <w:rPr>
          <w:rFonts w:asciiTheme="minorHAnsi" w:hAnsiTheme="minorHAnsi" w:cstheme="minorHAnsi"/>
          <w:bCs/>
          <w:sz w:val="24"/>
          <w:szCs w:val="24"/>
          <w:lang w:val="fr-FR"/>
        </w:rPr>
        <w:t xml:space="preserve"> sens, </w:t>
      </w:r>
      <w:proofErr w:type="spellStart"/>
      <w:r w:rsidRPr="009A010C">
        <w:rPr>
          <w:rFonts w:asciiTheme="minorHAnsi" w:hAnsiTheme="minorHAnsi" w:cstheme="minorHAnsi"/>
          <w:bCs/>
          <w:sz w:val="24"/>
          <w:szCs w:val="24"/>
          <w:lang w:val="fr-FR"/>
        </w:rPr>
        <w:t>proceduri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un </w:t>
      </w:r>
      <w:proofErr w:type="spellStart"/>
      <w:r w:rsidRPr="009A010C">
        <w:rPr>
          <w:rFonts w:asciiTheme="minorHAnsi" w:hAnsiTheme="minorHAnsi" w:cstheme="minorHAnsi"/>
          <w:bCs/>
          <w:sz w:val="24"/>
          <w:szCs w:val="24"/>
          <w:lang w:val="fr-FR"/>
        </w:rPr>
        <w:t>calendar</w:t>
      </w:r>
      <w:proofErr w:type="spellEnd"/>
      <w:r w:rsidRPr="009A010C">
        <w:rPr>
          <w:rFonts w:asciiTheme="minorHAnsi" w:hAnsiTheme="minorHAnsi" w:cstheme="minorHAnsi"/>
          <w:bCs/>
          <w:sz w:val="24"/>
          <w:szCs w:val="24"/>
          <w:lang w:val="fr-FR"/>
        </w:rPr>
        <w:t xml:space="preserve"> al </w:t>
      </w:r>
      <w:proofErr w:type="spellStart"/>
      <w:r w:rsidRPr="009A010C">
        <w:rPr>
          <w:rFonts w:asciiTheme="minorHAnsi" w:hAnsiTheme="minorHAnsi" w:cstheme="minorHAnsi"/>
          <w:bCs/>
          <w:sz w:val="24"/>
          <w:szCs w:val="24"/>
          <w:lang w:val="fr-FR"/>
        </w:rPr>
        <w:t>activităţilor</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monitorizare</w:t>
      </w:r>
      <w:proofErr w:type="spellEnd"/>
      <w:r w:rsidRPr="009A010C">
        <w:rPr>
          <w:rFonts w:asciiTheme="minorHAnsi" w:hAnsiTheme="minorHAnsi" w:cstheme="minorHAnsi"/>
          <w:bCs/>
          <w:sz w:val="24"/>
          <w:szCs w:val="24"/>
          <w:lang w:val="fr-FR"/>
        </w:rPr>
        <w:t xml:space="preserve"> – </w:t>
      </w:r>
      <w:r w:rsidRPr="009A010C">
        <w:rPr>
          <w:rFonts w:asciiTheme="minorHAnsi" w:hAnsiTheme="minorHAnsi" w:cstheme="minorHAnsi"/>
          <w:sz w:val="24"/>
          <w:szCs w:val="24"/>
          <w:lang w:val="fr-FR"/>
        </w:rPr>
        <w:t>0/1</w:t>
      </w:r>
    </w:p>
    <w:p w14:paraId="2FD4C567"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b. </w:t>
      </w:r>
      <w:proofErr w:type="spellStart"/>
      <w:r w:rsidRPr="009A010C">
        <w:rPr>
          <w:rFonts w:asciiTheme="minorHAnsi" w:hAnsiTheme="minorHAnsi" w:cstheme="minorHAnsi"/>
          <w:bCs/>
          <w:sz w:val="24"/>
          <w:szCs w:val="24"/>
          <w:lang w:val="fr-FR"/>
        </w:rPr>
        <w:t>Solicitantul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identifică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detaliază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posibilile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riscuri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implementarea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proiectului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iar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mecanismele</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gestionare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sunt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clar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definite</w:t>
      </w:r>
      <w:proofErr w:type="spellEnd"/>
      <w:r w:rsidRPr="009A010C">
        <w:rPr>
          <w:rFonts w:asciiTheme="minorHAnsi" w:hAnsiTheme="minorHAnsi" w:cstheme="minorHAnsi"/>
          <w:bCs/>
          <w:sz w:val="24"/>
          <w:szCs w:val="24"/>
          <w:lang w:val="fr-FR"/>
        </w:rPr>
        <w:t xml:space="preserve"> si </w:t>
      </w:r>
      <w:proofErr w:type="spellStart"/>
      <w:r w:rsidRPr="009A010C">
        <w:rPr>
          <w:rFonts w:asciiTheme="minorHAnsi" w:hAnsiTheme="minorHAnsi" w:cstheme="minorHAnsi"/>
          <w:bCs/>
          <w:sz w:val="24"/>
          <w:szCs w:val="24"/>
          <w:lang w:val="fr-FR"/>
        </w:rPr>
        <w:t>corespunzatoare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Obiectivele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proiectului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sunt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clare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pot fi </w:t>
      </w:r>
      <w:proofErr w:type="spellStart"/>
      <w:r w:rsidRPr="009A010C">
        <w:rPr>
          <w:rFonts w:asciiTheme="minorHAnsi" w:hAnsiTheme="minorHAnsi" w:cstheme="minorHAnsi"/>
          <w:bCs/>
          <w:sz w:val="24"/>
          <w:szCs w:val="24"/>
          <w:lang w:val="fr-FR"/>
        </w:rPr>
        <w:t>atinse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perspectiva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realizării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proiectului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Activităţile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proiectului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sunt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clar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identificate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detaliate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strâns</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corelate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cadrul</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calendarului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realizare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atribuţiile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membrilor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echipei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proiect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planificarea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achiziţiilor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publice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Planificarea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activităţilor</w:t>
      </w:r>
      <w:proofErr w:type="spellEnd"/>
      <w:r w:rsidRPr="009A010C">
        <w:rPr>
          <w:rFonts w:asciiTheme="minorHAnsi" w:hAnsiTheme="minorHAnsi" w:cstheme="minorHAnsi"/>
          <w:bCs/>
          <w:sz w:val="24"/>
          <w:szCs w:val="24"/>
          <w:lang w:val="fr-FR"/>
        </w:rPr>
        <w:t xml:space="preserve"> </w:t>
      </w:r>
      <w:r w:rsidRPr="009A010C">
        <w:rPr>
          <w:rFonts w:asciiTheme="minorHAnsi" w:hAnsiTheme="minorHAnsi" w:cstheme="minorHAnsi"/>
          <w:bCs/>
          <w:sz w:val="24"/>
          <w:szCs w:val="24"/>
          <w:lang w:val="fr-FR"/>
        </w:rPr>
        <w:lastRenderedPageBreak/>
        <w:t>(</w:t>
      </w:r>
      <w:proofErr w:type="spellStart"/>
      <w:r w:rsidRPr="009A010C">
        <w:rPr>
          <w:rFonts w:asciiTheme="minorHAnsi" w:hAnsiTheme="minorHAnsi" w:cstheme="minorHAnsi"/>
          <w:bCs/>
          <w:sz w:val="24"/>
          <w:szCs w:val="24"/>
          <w:lang w:val="fr-FR"/>
        </w:rPr>
        <w:t>claritatea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fezabilitatea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planului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acţiune</w:t>
      </w:r>
      <w:proofErr w:type="spellEnd"/>
      <w:r w:rsidRPr="009A010C">
        <w:rPr>
          <w:rFonts w:asciiTheme="minorHAnsi" w:hAnsiTheme="minorHAnsi" w:cstheme="minorHAnsi"/>
          <w:bCs/>
          <w:sz w:val="24"/>
          <w:szCs w:val="24"/>
          <w:lang w:val="fr-FR"/>
        </w:rPr>
        <w:t xml:space="preserve"> al </w:t>
      </w:r>
      <w:proofErr w:type="spellStart"/>
      <w:r w:rsidRPr="009A010C">
        <w:rPr>
          <w:rFonts w:asciiTheme="minorHAnsi" w:hAnsiTheme="minorHAnsi" w:cstheme="minorHAnsi"/>
          <w:bCs/>
          <w:sz w:val="24"/>
          <w:szCs w:val="24"/>
          <w:lang w:val="fr-FR"/>
        </w:rPr>
        <w:t>proiectului</w:t>
      </w:r>
      <w:proofErr w:type="spellEnd"/>
      <w:r w:rsidRPr="009A010C">
        <w:rPr>
          <w:rFonts w:asciiTheme="minorHAnsi" w:hAnsiTheme="minorHAnsi" w:cstheme="minorHAnsi"/>
          <w:bCs/>
          <w:sz w:val="24"/>
          <w:szCs w:val="24"/>
          <w:lang w:val="fr-FR"/>
        </w:rPr>
        <w:t xml:space="preserve">) este </w:t>
      </w:r>
      <w:proofErr w:type="spellStart"/>
      <w:r w:rsidRPr="009A010C">
        <w:rPr>
          <w:rFonts w:asciiTheme="minorHAnsi" w:hAnsiTheme="minorHAnsi" w:cstheme="minorHAnsi"/>
          <w:bCs/>
          <w:sz w:val="24"/>
          <w:szCs w:val="24"/>
          <w:lang w:val="fr-FR"/>
        </w:rPr>
        <w:t>logică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fezabilă</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din</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perspectiva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realizării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acesteia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Rezultatele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proiectului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indicatorii</w:t>
      </w:r>
      <w:proofErr w:type="spellEnd"/>
      <w:r w:rsidRPr="009A010C">
        <w:rPr>
          <w:rFonts w:asciiTheme="minorHAnsi" w:hAnsiTheme="minorHAnsi" w:cstheme="minorHAnsi"/>
          <w:bCs/>
          <w:sz w:val="24"/>
          <w:szCs w:val="24"/>
          <w:lang w:val="fr-FR"/>
        </w:rPr>
        <w:t xml:space="preserve"> de </w:t>
      </w:r>
      <w:proofErr w:type="spellStart"/>
      <w:r w:rsidRPr="009A010C">
        <w:rPr>
          <w:rFonts w:asciiTheme="minorHAnsi" w:hAnsiTheme="minorHAnsi" w:cstheme="minorHAnsi"/>
          <w:bCs/>
          <w:sz w:val="24"/>
          <w:szCs w:val="24"/>
          <w:lang w:val="fr-FR"/>
        </w:rPr>
        <w:t>realizare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sunt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corelaţi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activităţile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ţintele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stabilite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sunt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fezabile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Rezultatele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sunt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formulate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în</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termeni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cuantificabili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măsurabili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şi</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verificabili</w:t>
      </w:r>
      <w:proofErr w:type="spellEnd"/>
      <w:r w:rsidRPr="009A010C">
        <w:rPr>
          <w:rFonts w:asciiTheme="minorHAnsi" w:hAnsiTheme="minorHAnsi" w:cstheme="minorHAnsi"/>
          <w:bCs/>
          <w:sz w:val="24"/>
          <w:szCs w:val="24"/>
          <w:lang w:val="fr-FR"/>
        </w:rPr>
        <w:t xml:space="preserve"> – </w:t>
      </w:r>
      <w:r w:rsidRPr="009A010C">
        <w:rPr>
          <w:rFonts w:asciiTheme="minorHAnsi" w:hAnsiTheme="minorHAnsi" w:cstheme="minorHAnsi"/>
          <w:sz w:val="24"/>
          <w:szCs w:val="24"/>
          <w:lang w:val="fr-FR"/>
        </w:rPr>
        <w:t>0/</w:t>
      </w:r>
      <w:proofErr w:type="gramStart"/>
      <w:r w:rsidRPr="009A010C">
        <w:rPr>
          <w:rFonts w:asciiTheme="minorHAnsi" w:hAnsiTheme="minorHAnsi" w:cstheme="minorHAnsi"/>
          <w:sz w:val="24"/>
          <w:szCs w:val="24"/>
          <w:lang w:val="fr-FR"/>
        </w:rPr>
        <w:t>1;</w:t>
      </w:r>
      <w:proofErr w:type="gramEnd"/>
    </w:p>
    <w:p w14:paraId="10A5D8FD" w14:textId="77777777" w:rsidR="00E00485" w:rsidRPr="009A010C" w:rsidRDefault="00E00485" w:rsidP="00E00485">
      <w:pPr>
        <w:spacing w:before="0" w:after="0" w:line="256" w:lineRule="auto"/>
        <w:jc w:val="both"/>
        <w:rPr>
          <w:rFonts w:asciiTheme="minorHAnsi" w:hAnsiTheme="minorHAnsi" w:cstheme="minorHAnsi"/>
          <w:bCs/>
          <w:sz w:val="24"/>
          <w:szCs w:val="24"/>
          <w:lang w:val="fr-FR"/>
        </w:rPr>
      </w:pPr>
      <w:r w:rsidRPr="009A010C">
        <w:rPr>
          <w:rFonts w:asciiTheme="minorHAnsi" w:hAnsiTheme="minorHAnsi" w:cstheme="minorHAnsi"/>
          <w:bCs/>
          <w:sz w:val="24"/>
          <w:szCs w:val="24"/>
          <w:lang w:val="fr-FR"/>
        </w:rPr>
        <w:t xml:space="preserve">c. </w:t>
      </w:r>
      <w:proofErr w:type="spellStart"/>
      <w:r w:rsidRPr="009A010C">
        <w:rPr>
          <w:rFonts w:asciiTheme="minorHAnsi" w:hAnsiTheme="minorHAnsi" w:cstheme="minorHAnsi"/>
          <w:bCs/>
          <w:sz w:val="24"/>
          <w:szCs w:val="24"/>
          <w:lang w:val="fr-FR"/>
        </w:rPr>
        <w:t>Investitia</w:t>
      </w:r>
      <w:proofErr w:type="spellEnd"/>
      <w:r w:rsidRPr="009A010C">
        <w:rPr>
          <w:rFonts w:asciiTheme="minorHAnsi" w:hAnsiTheme="minorHAnsi" w:cstheme="minorHAnsi"/>
          <w:bCs/>
          <w:sz w:val="24"/>
          <w:szCs w:val="24"/>
          <w:lang w:val="fr-FR"/>
        </w:rPr>
        <w:t xml:space="preserve"> este </w:t>
      </w:r>
      <w:proofErr w:type="spellStart"/>
      <w:r w:rsidRPr="009A010C">
        <w:rPr>
          <w:rFonts w:asciiTheme="minorHAnsi" w:hAnsiTheme="minorHAnsi" w:cstheme="minorHAnsi"/>
          <w:bCs/>
          <w:sz w:val="24"/>
          <w:szCs w:val="24"/>
          <w:lang w:val="fr-FR"/>
        </w:rPr>
        <w:t>sustenabila</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proiectiile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veniturilor</w:t>
      </w:r>
      <w:proofErr w:type="spellEnd"/>
      <w:r w:rsidRPr="009A010C">
        <w:rPr>
          <w:rFonts w:asciiTheme="minorHAnsi" w:hAnsiTheme="minorHAnsi" w:cstheme="minorHAnsi"/>
          <w:bCs/>
          <w:sz w:val="24"/>
          <w:szCs w:val="24"/>
          <w:lang w:val="fr-FR"/>
        </w:rPr>
        <w:t xml:space="preserve"> si </w:t>
      </w:r>
      <w:proofErr w:type="spellStart"/>
      <w:r w:rsidRPr="009A010C">
        <w:rPr>
          <w:rFonts w:asciiTheme="minorHAnsi" w:hAnsiTheme="minorHAnsi" w:cstheme="minorHAnsi"/>
          <w:bCs/>
          <w:sz w:val="24"/>
          <w:szCs w:val="24"/>
          <w:lang w:val="fr-FR"/>
        </w:rPr>
        <w:t>cheltuielilor</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sunt</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realiste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fundamentate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pe</w:t>
      </w:r>
      <w:proofErr w:type="spellEnd"/>
      <w:r w:rsidRPr="009A010C">
        <w:rPr>
          <w:rFonts w:asciiTheme="minorHAnsi" w:hAnsiTheme="minorHAnsi" w:cstheme="minorHAnsi"/>
          <w:bCs/>
          <w:sz w:val="24"/>
          <w:szCs w:val="24"/>
          <w:lang w:val="fr-FR"/>
        </w:rPr>
        <w:t xml:space="preserve"> date </w:t>
      </w:r>
      <w:proofErr w:type="spellStart"/>
      <w:r w:rsidRPr="009A010C">
        <w:rPr>
          <w:rFonts w:asciiTheme="minorHAnsi" w:hAnsiTheme="minorHAnsi" w:cstheme="minorHAnsi"/>
          <w:bCs/>
          <w:sz w:val="24"/>
          <w:szCs w:val="24"/>
          <w:lang w:val="fr-FR"/>
        </w:rPr>
        <w:t>corecte</w:t>
      </w:r>
      <w:proofErr w:type="spellEnd"/>
      <w:r w:rsidRPr="009A010C">
        <w:rPr>
          <w:rFonts w:asciiTheme="minorHAnsi" w:hAnsiTheme="minorHAnsi" w:cstheme="minorHAnsi"/>
          <w:bCs/>
          <w:sz w:val="24"/>
          <w:szCs w:val="24"/>
          <w:lang w:val="fr-FR"/>
        </w:rPr>
        <w:t xml:space="preserve"> si </w:t>
      </w:r>
      <w:proofErr w:type="spellStart"/>
      <w:r w:rsidRPr="009A010C">
        <w:rPr>
          <w:rFonts w:asciiTheme="minorHAnsi" w:hAnsiTheme="minorHAnsi" w:cstheme="minorHAnsi"/>
          <w:bCs/>
          <w:sz w:val="24"/>
          <w:szCs w:val="24"/>
          <w:lang w:val="fr-FR"/>
        </w:rPr>
        <w:t>surse</w:t>
      </w:r>
      <w:proofErr w:type="spellEnd"/>
      <w:r w:rsidRPr="009A010C">
        <w:rPr>
          <w:rFonts w:asciiTheme="minorHAnsi" w:hAnsiTheme="minorHAnsi" w:cstheme="minorHAnsi"/>
          <w:bCs/>
          <w:sz w:val="24"/>
          <w:szCs w:val="24"/>
          <w:lang w:val="fr-FR"/>
        </w:rPr>
        <w:t xml:space="preserve"> </w:t>
      </w:r>
      <w:proofErr w:type="spellStart"/>
      <w:r w:rsidRPr="009A010C">
        <w:rPr>
          <w:rFonts w:asciiTheme="minorHAnsi" w:hAnsiTheme="minorHAnsi" w:cstheme="minorHAnsi"/>
          <w:bCs/>
          <w:sz w:val="24"/>
          <w:szCs w:val="24"/>
          <w:lang w:val="fr-FR"/>
        </w:rPr>
        <w:t>verificabile</w:t>
      </w:r>
      <w:proofErr w:type="spellEnd"/>
      <w:r w:rsidRPr="009A010C">
        <w:rPr>
          <w:rFonts w:asciiTheme="minorHAnsi" w:hAnsiTheme="minorHAnsi" w:cstheme="minorHAnsi"/>
          <w:bCs/>
          <w:sz w:val="24"/>
          <w:szCs w:val="24"/>
          <w:lang w:val="fr-FR"/>
        </w:rPr>
        <w:t xml:space="preserve"> – </w:t>
      </w:r>
      <w:r w:rsidRPr="009A010C">
        <w:rPr>
          <w:rFonts w:asciiTheme="minorHAnsi" w:hAnsiTheme="minorHAnsi" w:cstheme="minorHAnsi"/>
          <w:sz w:val="24"/>
          <w:szCs w:val="24"/>
          <w:lang w:val="fr-FR"/>
        </w:rPr>
        <w:t>0/1.</w:t>
      </w:r>
      <w:r w:rsidRPr="009A010C">
        <w:rPr>
          <w:rFonts w:asciiTheme="minorHAnsi" w:hAnsiTheme="minorHAnsi" w:cstheme="minorHAnsi"/>
          <w:bCs/>
          <w:sz w:val="24"/>
          <w:szCs w:val="24"/>
          <w:lang w:val="fr-FR"/>
        </w:rPr>
        <w:tab/>
      </w:r>
    </w:p>
    <w:p w14:paraId="458209D9" w14:textId="77777777" w:rsidR="00E00485" w:rsidRPr="009A010C" w:rsidRDefault="00E00485" w:rsidP="00E00485">
      <w:pPr>
        <w:spacing w:before="0" w:after="0" w:line="256" w:lineRule="auto"/>
        <w:jc w:val="both"/>
        <w:rPr>
          <w:rFonts w:asciiTheme="minorHAnsi" w:hAnsiTheme="minorHAnsi" w:cstheme="minorHAnsi"/>
          <w:sz w:val="24"/>
          <w:szCs w:val="24"/>
          <w:lang w:val="fr-FR"/>
        </w:rPr>
      </w:pPr>
      <w:proofErr w:type="spellStart"/>
      <w:r w:rsidRPr="009A010C">
        <w:rPr>
          <w:rFonts w:asciiTheme="minorHAnsi" w:hAnsiTheme="minorHAnsi" w:cstheme="minorHAnsi"/>
          <w:sz w:val="24"/>
          <w:szCs w:val="24"/>
          <w:lang w:val="fr-FR"/>
        </w:rPr>
        <w:t>N</w:t>
      </w:r>
      <w:r w:rsidRPr="009A010C">
        <w:rPr>
          <w:rFonts w:asciiTheme="minorHAnsi" w:hAnsiTheme="minorHAnsi" w:cstheme="minorHAnsi"/>
          <w:i/>
          <w:iCs/>
          <w:sz w:val="24"/>
          <w:szCs w:val="24"/>
          <w:lang w:val="fr-FR"/>
        </w:rPr>
        <w:t>otarea</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cu</w:t>
      </w:r>
      <w:proofErr w:type="spellEnd"/>
      <w:r w:rsidRPr="009A010C">
        <w:rPr>
          <w:rFonts w:asciiTheme="minorHAnsi" w:hAnsiTheme="minorHAnsi" w:cstheme="minorHAnsi"/>
          <w:i/>
          <w:iCs/>
          <w:sz w:val="24"/>
          <w:szCs w:val="24"/>
          <w:lang w:val="fr-FR"/>
        </w:rPr>
        <w:t xml:space="preserve"> 0 (</w:t>
      </w:r>
      <w:proofErr w:type="spellStart"/>
      <w:r w:rsidRPr="009A010C">
        <w:rPr>
          <w:rFonts w:asciiTheme="minorHAnsi" w:hAnsiTheme="minorHAnsi" w:cstheme="minorHAnsi"/>
          <w:i/>
          <w:iCs/>
          <w:sz w:val="24"/>
          <w:szCs w:val="24"/>
          <w:lang w:val="fr-FR"/>
        </w:rPr>
        <w:t>zero</w:t>
      </w:r>
      <w:proofErr w:type="spellEnd"/>
      <w:r w:rsidRPr="009A010C">
        <w:rPr>
          <w:rFonts w:asciiTheme="minorHAnsi" w:hAnsiTheme="minorHAnsi" w:cstheme="minorHAnsi"/>
          <w:i/>
          <w:iCs/>
          <w:sz w:val="24"/>
          <w:szCs w:val="24"/>
          <w:lang w:val="fr-FR"/>
        </w:rPr>
        <w:t xml:space="preserve">) a </w:t>
      </w:r>
      <w:proofErr w:type="spellStart"/>
      <w:r w:rsidRPr="009A010C">
        <w:rPr>
          <w:rFonts w:asciiTheme="minorHAnsi" w:hAnsiTheme="minorHAnsi" w:cstheme="minorHAnsi"/>
          <w:i/>
          <w:iCs/>
          <w:sz w:val="24"/>
          <w:szCs w:val="24"/>
          <w:lang w:val="fr-FR"/>
        </w:rPr>
        <w:t>oricarei</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optiuni</w:t>
      </w:r>
      <w:proofErr w:type="spellEnd"/>
      <w:r w:rsidRPr="009A010C">
        <w:rPr>
          <w:rFonts w:asciiTheme="minorHAnsi" w:hAnsiTheme="minorHAnsi" w:cstheme="minorHAnsi"/>
          <w:i/>
          <w:iCs/>
          <w:sz w:val="24"/>
          <w:szCs w:val="24"/>
          <w:lang w:val="fr-FR"/>
        </w:rPr>
        <w:t xml:space="preserve"> a, b </w:t>
      </w:r>
      <w:proofErr w:type="spellStart"/>
      <w:r w:rsidRPr="009A010C">
        <w:rPr>
          <w:rFonts w:asciiTheme="minorHAnsi" w:hAnsiTheme="minorHAnsi" w:cstheme="minorHAnsi"/>
          <w:i/>
          <w:iCs/>
          <w:sz w:val="24"/>
          <w:szCs w:val="24"/>
          <w:lang w:val="fr-FR"/>
        </w:rPr>
        <w:t>sau</w:t>
      </w:r>
      <w:proofErr w:type="spellEnd"/>
      <w:r w:rsidRPr="009A010C">
        <w:rPr>
          <w:rFonts w:asciiTheme="minorHAnsi" w:hAnsiTheme="minorHAnsi" w:cstheme="minorHAnsi"/>
          <w:i/>
          <w:iCs/>
          <w:sz w:val="24"/>
          <w:szCs w:val="24"/>
          <w:lang w:val="fr-FR"/>
        </w:rPr>
        <w:t xml:space="preserve"> c, va </w:t>
      </w:r>
      <w:proofErr w:type="spellStart"/>
      <w:r w:rsidRPr="009A010C">
        <w:rPr>
          <w:rFonts w:asciiTheme="minorHAnsi" w:hAnsiTheme="minorHAnsi" w:cstheme="minorHAnsi"/>
          <w:i/>
          <w:iCs/>
          <w:sz w:val="24"/>
          <w:szCs w:val="24"/>
          <w:lang w:val="fr-FR"/>
        </w:rPr>
        <w:t>conduce</w:t>
      </w:r>
      <w:proofErr w:type="spellEnd"/>
      <w:r w:rsidRPr="009A010C">
        <w:rPr>
          <w:rFonts w:asciiTheme="minorHAnsi" w:hAnsiTheme="minorHAnsi" w:cstheme="minorHAnsi"/>
          <w:i/>
          <w:iCs/>
          <w:sz w:val="24"/>
          <w:szCs w:val="24"/>
          <w:lang w:val="fr-FR"/>
        </w:rPr>
        <w:t xml:space="preserve"> la </w:t>
      </w:r>
      <w:proofErr w:type="spellStart"/>
      <w:r w:rsidRPr="009A010C">
        <w:rPr>
          <w:rFonts w:asciiTheme="minorHAnsi" w:hAnsiTheme="minorHAnsi" w:cstheme="minorHAnsi"/>
          <w:i/>
          <w:iCs/>
          <w:sz w:val="24"/>
          <w:szCs w:val="24"/>
          <w:lang w:val="fr-FR"/>
        </w:rPr>
        <w:t>respingerea</w:t>
      </w:r>
      <w:proofErr w:type="spellEnd"/>
      <w:r w:rsidRPr="009A010C">
        <w:rPr>
          <w:rFonts w:asciiTheme="minorHAnsi" w:hAnsiTheme="minorHAnsi" w:cstheme="minorHAnsi"/>
          <w:i/>
          <w:iCs/>
          <w:sz w:val="24"/>
          <w:szCs w:val="24"/>
          <w:lang w:val="fr-FR"/>
        </w:rPr>
        <w:t xml:space="preserve"> </w:t>
      </w:r>
      <w:proofErr w:type="spellStart"/>
      <w:r w:rsidRPr="009A010C">
        <w:rPr>
          <w:rFonts w:asciiTheme="minorHAnsi" w:hAnsiTheme="minorHAnsi" w:cstheme="minorHAnsi"/>
          <w:i/>
          <w:iCs/>
          <w:sz w:val="24"/>
          <w:szCs w:val="24"/>
          <w:lang w:val="fr-FR"/>
        </w:rPr>
        <w:t>proiectului</w:t>
      </w:r>
      <w:proofErr w:type="spellEnd"/>
      <w:r w:rsidRPr="009A010C">
        <w:rPr>
          <w:rFonts w:asciiTheme="minorHAnsi" w:hAnsiTheme="minorHAnsi" w:cstheme="minorHAnsi"/>
          <w:i/>
          <w:iCs/>
          <w:sz w:val="24"/>
          <w:szCs w:val="24"/>
          <w:lang w:val="fr-FR"/>
        </w:rPr>
        <w:t>.</w:t>
      </w:r>
    </w:p>
    <w:p w14:paraId="28C09C8E" w14:textId="77777777" w:rsidR="00E00485" w:rsidRPr="009A010C" w:rsidRDefault="00E00485" w:rsidP="00E00485">
      <w:pPr>
        <w:spacing w:before="0" w:after="0" w:line="256" w:lineRule="auto"/>
        <w:jc w:val="both"/>
        <w:rPr>
          <w:rFonts w:asciiTheme="minorHAnsi" w:hAnsiTheme="minorHAnsi" w:cstheme="minorHAnsi"/>
          <w:sz w:val="24"/>
          <w:szCs w:val="24"/>
          <w:lang w:val="fr-FR"/>
        </w:rPr>
      </w:pPr>
    </w:p>
    <w:p w14:paraId="0042BB72" w14:textId="77777777" w:rsidR="00E00485" w:rsidRPr="009A010C" w:rsidRDefault="00E00485" w:rsidP="00ED57FC">
      <w:pPr>
        <w:numPr>
          <w:ilvl w:val="0"/>
          <w:numId w:val="58"/>
        </w:numPr>
        <w:spacing w:before="0" w:after="0" w:line="256" w:lineRule="auto"/>
        <w:jc w:val="both"/>
        <w:rPr>
          <w:rFonts w:asciiTheme="minorHAnsi" w:hAnsiTheme="minorHAnsi" w:cstheme="minorHAnsi"/>
          <w:b/>
          <w:bCs/>
          <w:sz w:val="24"/>
          <w:szCs w:val="24"/>
          <w:lang w:val="fr-FR"/>
        </w:rPr>
      </w:pPr>
      <w:proofErr w:type="spellStart"/>
      <w:r w:rsidRPr="009A010C">
        <w:rPr>
          <w:rFonts w:asciiTheme="minorHAnsi" w:hAnsiTheme="minorHAnsi" w:cstheme="minorHAnsi"/>
          <w:b/>
          <w:bCs/>
          <w:sz w:val="24"/>
          <w:szCs w:val="24"/>
          <w:lang w:val="fr-FR"/>
        </w:rPr>
        <w:t>Respectarea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principiilor</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orizontale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privind</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dezvoltarea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durabilă</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egalitatea</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şanse</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gen</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nediscriminarea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și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accesibilitatea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persoanelor</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cu</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disabilitati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conformarea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cu</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prevederile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legale</w:t>
      </w:r>
      <w:proofErr w:type="spellEnd"/>
      <w:r w:rsidRPr="009A010C">
        <w:rPr>
          <w:rFonts w:asciiTheme="minorHAnsi" w:hAnsiTheme="minorHAnsi" w:cstheme="minorHAnsi"/>
          <w:b/>
          <w:bCs/>
          <w:sz w:val="24"/>
          <w:szCs w:val="24"/>
          <w:lang w:val="fr-FR"/>
        </w:rPr>
        <w:t xml:space="preserve">) – </w:t>
      </w:r>
      <w:r w:rsidRPr="009A010C">
        <w:rPr>
          <w:rFonts w:asciiTheme="minorHAnsi" w:hAnsiTheme="minorHAnsi" w:cstheme="minorHAnsi"/>
          <w:sz w:val="24"/>
          <w:szCs w:val="24"/>
          <w:lang w:val="fr-FR"/>
        </w:rPr>
        <w:t>0/1</w:t>
      </w:r>
    </w:p>
    <w:p w14:paraId="1B1DBF4F" w14:textId="77777777" w:rsidR="00E00485" w:rsidRPr="009A010C" w:rsidRDefault="00E00485" w:rsidP="00E00485">
      <w:pPr>
        <w:rPr>
          <w:rFonts w:asciiTheme="minorHAnsi" w:hAnsiTheme="minorHAnsi" w:cstheme="minorHAnsi"/>
          <w:sz w:val="24"/>
          <w:szCs w:val="24"/>
          <w:lang w:val="fr-FR"/>
        </w:rPr>
      </w:pPr>
      <w:r w:rsidRPr="009A010C">
        <w:rPr>
          <w:rFonts w:asciiTheme="minorHAnsi" w:hAnsiTheme="minorHAnsi" w:cstheme="minorHAnsi"/>
          <w:sz w:val="24"/>
          <w:szCs w:val="24"/>
          <w:lang w:val="fr-FR"/>
        </w:rPr>
        <w:t xml:space="preserve">a.  </w:t>
      </w:r>
      <w:proofErr w:type="spellStart"/>
      <w:r w:rsidRPr="009A010C">
        <w:rPr>
          <w:rFonts w:asciiTheme="minorHAnsi" w:eastAsia="Times New Roman" w:hAnsiTheme="minorHAnsi" w:cstheme="minorHAnsi"/>
          <w:sz w:val="24"/>
          <w:szCs w:val="24"/>
          <w:lang w:val="fr-FR"/>
        </w:rPr>
        <w:t>Proiectul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prevede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masuri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privind</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promovarea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dezvoltarii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durabile</w:t>
      </w:r>
      <w:proofErr w:type="spellEnd"/>
    </w:p>
    <w:p w14:paraId="5F410AB2" w14:textId="77777777" w:rsidR="00E00485" w:rsidRPr="009A010C" w:rsidRDefault="00E00485" w:rsidP="00E00485">
      <w:pPr>
        <w:rPr>
          <w:rFonts w:asciiTheme="minorHAnsi" w:hAnsiTheme="minorHAnsi" w:cstheme="minorHAnsi"/>
          <w:sz w:val="24"/>
          <w:szCs w:val="24"/>
          <w:lang w:val="fr-FR"/>
        </w:rPr>
      </w:pPr>
      <w:r w:rsidRPr="009A010C">
        <w:rPr>
          <w:rFonts w:asciiTheme="minorHAnsi" w:hAnsiTheme="minorHAnsi" w:cstheme="minorHAnsi"/>
          <w:sz w:val="24"/>
          <w:szCs w:val="24"/>
          <w:lang w:val="fr-FR"/>
        </w:rPr>
        <w:t xml:space="preserve">b. </w:t>
      </w:r>
      <w:proofErr w:type="spellStart"/>
      <w:r w:rsidRPr="009A010C">
        <w:rPr>
          <w:rFonts w:asciiTheme="minorHAnsi" w:eastAsia="Times New Roman" w:hAnsiTheme="minorHAnsi" w:cstheme="minorHAnsi"/>
          <w:sz w:val="24"/>
          <w:szCs w:val="24"/>
          <w:lang w:val="fr-FR"/>
        </w:rPr>
        <w:t>Proiectul</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prevede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masuri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privind</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promovarea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egalitatii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şanse</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gen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nediscriminarii</w:t>
      </w:r>
      <w:proofErr w:type="spellEnd"/>
      <w:r w:rsidRPr="009A010C">
        <w:rPr>
          <w:rFonts w:asciiTheme="minorHAnsi" w:hAnsiTheme="minorHAnsi" w:cstheme="minorHAnsi"/>
          <w:sz w:val="24"/>
          <w:szCs w:val="24"/>
          <w:lang w:val="fr-FR"/>
        </w:rPr>
        <w:t xml:space="preserve"> si </w:t>
      </w:r>
      <w:proofErr w:type="spellStart"/>
      <w:r w:rsidRPr="009A010C">
        <w:rPr>
          <w:rFonts w:asciiTheme="minorHAnsi" w:hAnsiTheme="minorHAnsi" w:cstheme="minorHAnsi"/>
          <w:sz w:val="24"/>
          <w:szCs w:val="24"/>
          <w:lang w:val="fr-FR"/>
        </w:rPr>
        <w:t>accesibilitatii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persoanelor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disabilitati</w:t>
      </w:r>
      <w:proofErr w:type="spellEnd"/>
    </w:p>
    <w:p w14:paraId="5D444473" w14:textId="77777777" w:rsidR="00E00485" w:rsidRPr="009A010C" w:rsidRDefault="00E00485" w:rsidP="00E00485">
      <w:pPr>
        <w:rPr>
          <w:rFonts w:asciiTheme="minorHAnsi" w:hAnsiTheme="minorHAnsi" w:cstheme="minorHAnsi"/>
          <w:sz w:val="24"/>
          <w:szCs w:val="24"/>
          <w:lang w:val="en-GB"/>
        </w:rPr>
      </w:pPr>
      <w:r w:rsidRPr="009A010C">
        <w:rPr>
          <w:rFonts w:asciiTheme="minorHAnsi" w:hAnsiTheme="minorHAnsi" w:cstheme="minorHAnsi"/>
          <w:sz w:val="24"/>
          <w:szCs w:val="24"/>
          <w:lang w:val="en-GB"/>
        </w:rPr>
        <w:t xml:space="preserve">c.  </w:t>
      </w:r>
      <w:proofErr w:type="spellStart"/>
      <w:r w:rsidRPr="009A010C">
        <w:rPr>
          <w:rFonts w:asciiTheme="minorHAnsi" w:eastAsia="Times New Roman" w:hAnsiTheme="minorHAnsi" w:cstheme="minorHAnsi"/>
          <w:sz w:val="24"/>
          <w:szCs w:val="24"/>
          <w:lang w:val="en-US"/>
        </w:rPr>
        <w:t>Proiectul</w:t>
      </w:r>
      <w:proofErr w:type="spellEnd"/>
      <w:r w:rsidRPr="009A010C">
        <w:rPr>
          <w:rFonts w:asciiTheme="minorHAnsi" w:eastAsia="Times New Roman" w:hAnsiTheme="minorHAnsi" w:cstheme="minorHAnsi"/>
          <w:sz w:val="24"/>
          <w:szCs w:val="24"/>
          <w:lang w:val="en-US"/>
        </w:rPr>
        <w:t xml:space="preserve"> </w:t>
      </w:r>
      <w:proofErr w:type="spellStart"/>
      <w:r w:rsidRPr="009A010C">
        <w:rPr>
          <w:rFonts w:asciiTheme="minorHAnsi" w:eastAsia="Times New Roman" w:hAnsiTheme="minorHAnsi" w:cstheme="minorHAnsi"/>
          <w:sz w:val="24"/>
          <w:szCs w:val="24"/>
          <w:lang w:val="en-US"/>
        </w:rPr>
        <w:t>prevede</w:t>
      </w:r>
      <w:proofErr w:type="spellEnd"/>
      <w:r w:rsidRPr="009A010C">
        <w:rPr>
          <w:rFonts w:asciiTheme="minorHAnsi" w:eastAsia="Times New Roman" w:hAnsiTheme="minorHAnsi" w:cstheme="minorHAnsi"/>
          <w:sz w:val="24"/>
          <w:szCs w:val="24"/>
          <w:lang w:val="en-US"/>
        </w:rPr>
        <w:t xml:space="preserve"> </w:t>
      </w:r>
      <w:proofErr w:type="spellStart"/>
      <w:r w:rsidRPr="009A010C">
        <w:rPr>
          <w:rFonts w:asciiTheme="minorHAnsi" w:eastAsia="Times New Roman" w:hAnsiTheme="minorHAnsi" w:cstheme="minorHAnsi"/>
          <w:sz w:val="24"/>
          <w:szCs w:val="24"/>
          <w:lang w:val="en-US"/>
        </w:rPr>
        <w:t>masuri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privind</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respectarea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principiului</w:t>
      </w:r>
      <w:proofErr w:type="spellEnd"/>
      <w:r w:rsidRPr="009A010C">
        <w:rPr>
          <w:rFonts w:asciiTheme="minorHAnsi" w:hAnsiTheme="minorHAnsi" w:cstheme="minorHAnsi"/>
          <w:sz w:val="24"/>
          <w:szCs w:val="24"/>
          <w:lang w:val="en-GB"/>
        </w:rPr>
        <w:t xml:space="preserve"> DNSH ("Do not significant harm" - "A </w:t>
      </w:r>
      <w:proofErr w:type="spellStart"/>
      <w:r w:rsidRPr="009A010C">
        <w:rPr>
          <w:rFonts w:asciiTheme="minorHAnsi" w:hAnsiTheme="minorHAnsi" w:cstheme="minorHAnsi"/>
          <w:sz w:val="24"/>
          <w:szCs w:val="24"/>
          <w:lang w:val="en-GB"/>
        </w:rPr>
        <w:t>nu</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prejudicia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mod </w:t>
      </w:r>
      <w:proofErr w:type="spellStart"/>
      <w:r w:rsidRPr="009A010C">
        <w:rPr>
          <w:rFonts w:asciiTheme="minorHAnsi" w:hAnsiTheme="minorHAnsi" w:cstheme="minorHAnsi"/>
          <w:sz w:val="24"/>
          <w:szCs w:val="24"/>
          <w:lang w:val="en-GB"/>
        </w:rPr>
        <w:t>semnificativ</w:t>
      </w:r>
      <w:proofErr w:type="spellEnd"/>
      <w:r w:rsidRPr="009A010C">
        <w:rPr>
          <w:rFonts w:asciiTheme="minorHAnsi" w:hAnsiTheme="minorHAnsi" w:cstheme="minorHAnsi"/>
          <w:sz w:val="24"/>
          <w:szCs w:val="24"/>
          <w:lang w:val="en-GB"/>
        </w:rPr>
        <w:t>").</w:t>
      </w:r>
    </w:p>
    <w:p w14:paraId="1F02DE4D" w14:textId="77777777" w:rsidR="00E00485" w:rsidRPr="009A010C" w:rsidRDefault="00E00485" w:rsidP="00E00485">
      <w:pPr>
        <w:spacing w:before="0" w:after="0"/>
        <w:mirrorIndents/>
        <w:jc w:val="both"/>
        <w:rPr>
          <w:rFonts w:asciiTheme="minorHAnsi" w:hAnsiTheme="minorHAnsi" w:cstheme="minorHAnsi"/>
          <w:i/>
          <w:iCs/>
          <w:sz w:val="24"/>
          <w:szCs w:val="24"/>
        </w:rPr>
      </w:pPr>
      <w:bookmarkStart w:id="185" w:name="_Hlk148696129"/>
      <w:r w:rsidRPr="009A010C">
        <w:rPr>
          <w:rFonts w:asciiTheme="minorHAnsi" w:hAnsiTheme="minorHAnsi" w:cstheme="minorHAnsi"/>
          <w:i/>
          <w:iCs/>
          <w:sz w:val="24"/>
          <w:szCs w:val="24"/>
        </w:rPr>
        <w:t xml:space="preserve">Solicitantul fundamenteaza si probeaza cu documente relevante respectarea obligațiilor prevăzute în legislația comunitară și națională </w:t>
      </w:r>
      <w:r w:rsidRPr="009A010C">
        <w:rPr>
          <w:rFonts w:asciiTheme="minorHAnsi" w:eastAsia="Times New Roman" w:hAnsiTheme="minorHAnsi" w:cstheme="minorHAnsi"/>
          <w:sz w:val="24"/>
          <w:szCs w:val="24"/>
        </w:rPr>
        <w:t xml:space="preserve">aplicabilă în domeniul </w:t>
      </w:r>
      <w:r w:rsidRPr="009A010C">
        <w:rPr>
          <w:rFonts w:asciiTheme="minorHAnsi" w:eastAsia="Times New Roman" w:hAnsiTheme="minorHAnsi" w:cstheme="minorHAnsi"/>
          <w:i/>
          <w:iCs/>
          <w:sz w:val="24"/>
          <w:szCs w:val="24"/>
        </w:rPr>
        <w:t xml:space="preserve">egalităţii de şanse, de gen, nediscriminarii si accesibilitatii persoanelor cu disabilitati înțelegând prin aceasta standardele minime prevăzute, dezvoltare durabilă și principiul DNSH </w:t>
      </w:r>
      <w:r w:rsidRPr="009A010C">
        <w:rPr>
          <w:rFonts w:asciiTheme="minorHAnsi" w:hAnsiTheme="minorHAnsi" w:cstheme="minorHAnsi"/>
          <w:i/>
          <w:iCs/>
          <w:sz w:val="24"/>
          <w:szCs w:val="24"/>
        </w:rPr>
        <w:t>(se va nota în baza informațiilor incluse în cererea de finanțare, la secţiunea dedicată,  precum şi în anexele ei și în documentele relevante anexate şi se va urmări care sunt măsurile de conformare ale solicitantului pentru respectarea obligațiilor legale în vigoare privind temele orizontale, inclusiv DNSH (conform Anexa 12 din ghid)).  Pentru a obtine 1 punct la acest criteriu, proiectul trebuie sa indeplineasca cumulativ cerintele de la a, b si c. In cazul in care nu se indeplinesc toate cele 3 cerinte, criteriul se va puncta cu 0 (zero). Notarea cu 0 (zero) la acest criteriu, va conduce la respingerea proiectului de la finantare.</w:t>
      </w:r>
    </w:p>
    <w:bookmarkEnd w:id="185"/>
    <w:p w14:paraId="4C16E060" w14:textId="77777777" w:rsidR="00E00485" w:rsidRPr="009A010C" w:rsidRDefault="00E00485" w:rsidP="00E00485">
      <w:pPr>
        <w:rPr>
          <w:rFonts w:asciiTheme="minorHAnsi" w:hAnsiTheme="minorHAnsi" w:cstheme="minorHAnsi"/>
          <w:sz w:val="24"/>
          <w:szCs w:val="24"/>
          <w:lang w:val="fr-FR"/>
        </w:rPr>
      </w:pPr>
    </w:p>
    <w:p w14:paraId="24AAA9C1" w14:textId="77777777" w:rsidR="00E00485" w:rsidRPr="009A010C" w:rsidRDefault="00E00485" w:rsidP="00E00485">
      <w:pPr>
        <w:rPr>
          <w:rFonts w:asciiTheme="minorHAnsi" w:hAnsiTheme="minorHAnsi" w:cstheme="minorHAnsi"/>
          <w:b/>
          <w:sz w:val="24"/>
          <w:szCs w:val="24"/>
          <w:lang w:val="fr-FR"/>
        </w:rPr>
      </w:pPr>
      <w:r w:rsidRPr="009A010C">
        <w:rPr>
          <w:rFonts w:asciiTheme="minorHAnsi" w:hAnsiTheme="minorHAnsi" w:cstheme="minorHAnsi"/>
          <w:b/>
          <w:sz w:val="24"/>
          <w:szCs w:val="24"/>
          <w:lang w:val="fr-FR"/>
        </w:rPr>
        <w:t xml:space="preserve">9. </w:t>
      </w:r>
      <w:proofErr w:type="spellStart"/>
      <w:r w:rsidRPr="009A010C">
        <w:rPr>
          <w:rFonts w:asciiTheme="minorHAnsi" w:hAnsiTheme="minorHAnsi" w:cstheme="minorHAnsi"/>
          <w:b/>
          <w:sz w:val="24"/>
          <w:szCs w:val="24"/>
          <w:lang w:val="fr-FR"/>
        </w:rPr>
        <w:t>Proiectul</w:t>
      </w:r>
      <w:proofErr w:type="spellEnd"/>
      <w:r w:rsidRPr="009A010C">
        <w:rPr>
          <w:rFonts w:asciiTheme="minorHAnsi" w:hAnsiTheme="minorHAnsi" w:cstheme="minorHAnsi"/>
          <w:b/>
          <w:sz w:val="24"/>
          <w:szCs w:val="24"/>
          <w:lang w:val="fr-FR"/>
        </w:rPr>
        <w:t xml:space="preserve"> are </w:t>
      </w:r>
      <w:proofErr w:type="spellStart"/>
      <w:r w:rsidRPr="009A010C">
        <w:rPr>
          <w:rFonts w:asciiTheme="minorHAnsi" w:hAnsiTheme="minorHAnsi" w:cstheme="minorHAnsi"/>
          <w:b/>
          <w:sz w:val="24"/>
          <w:szCs w:val="24"/>
          <w:lang w:val="fr-FR"/>
        </w:rPr>
        <w:t>avizul</w:t>
      </w:r>
      <w:proofErr w:type="spellEnd"/>
      <w:r w:rsidRPr="009A010C">
        <w:rPr>
          <w:rFonts w:asciiTheme="minorHAnsi" w:hAnsiTheme="minorHAnsi" w:cstheme="minorHAnsi"/>
          <w:b/>
          <w:sz w:val="24"/>
          <w:szCs w:val="24"/>
          <w:lang w:val="fr-FR"/>
        </w:rPr>
        <w:t xml:space="preserve"> ADI ITI DD </w:t>
      </w:r>
      <w:proofErr w:type="spellStart"/>
      <w:r w:rsidRPr="009A010C">
        <w:rPr>
          <w:rFonts w:asciiTheme="minorHAnsi" w:hAnsiTheme="minorHAnsi" w:cstheme="minorHAnsi"/>
          <w:b/>
          <w:sz w:val="24"/>
          <w:szCs w:val="24"/>
          <w:lang w:val="fr-FR"/>
        </w:rPr>
        <w:t>privind</w:t>
      </w:r>
      <w:proofErr w:type="spellEnd"/>
      <w:r w:rsidRPr="009A010C">
        <w:rPr>
          <w:rFonts w:asciiTheme="minorHAnsi" w:hAnsiTheme="minorHAnsi" w:cstheme="minorHAnsi"/>
          <w:b/>
          <w:sz w:val="24"/>
          <w:szCs w:val="24"/>
          <w:lang w:val="fr-FR"/>
        </w:rPr>
        <w:t xml:space="preserve"> </w:t>
      </w:r>
      <w:proofErr w:type="spellStart"/>
      <w:r w:rsidRPr="009A010C">
        <w:rPr>
          <w:rFonts w:asciiTheme="minorHAnsi" w:hAnsiTheme="minorHAnsi" w:cstheme="minorHAnsi"/>
          <w:b/>
          <w:sz w:val="24"/>
          <w:szCs w:val="24"/>
          <w:lang w:val="fr-FR"/>
        </w:rPr>
        <w:t>contribuția</w:t>
      </w:r>
      <w:proofErr w:type="spellEnd"/>
      <w:r w:rsidRPr="009A010C">
        <w:rPr>
          <w:rFonts w:asciiTheme="minorHAnsi" w:hAnsiTheme="minorHAnsi" w:cstheme="minorHAnsi"/>
          <w:b/>
          <w:sz w:val="24"/>
          <w:szCs w:val="24"/>
          <w:lang w:val="fr-FR"/>
        </w:rPr>
        <w:t xml:space="preserve"> </w:t>
      </w:r>
      <w:proofErr w:type="spellStart"/>
      <w:r w:rsidRPr="009A010C">
        <w:rPr>
          <w:rFonts w:asciiTheme="minorHAnsi" w:hAnsiTheme="minorHAnsi" w:cstheme="minorHAnsi"/>
          <w:b/>
          <w:sz w:val="24"/>
          <w:szCs w:val="24"/>
          <w:lang w:val="fr-FR"/>
        </w:rPr>
        <w:t>acestuia</w:t>
      </w:r>
      <w:proofErr w:type="spellEnd"/>
      <w:r w:rsidRPr="009A010C">
        <w:rPr>
          <w:rFonts w:asciiTheme="minorHAnsi" w:hAnsiTheme="minorHAnsi" w:cstheme="minorHAnsi"/>
          <w:b/>
          <w:sz w:val="24"/>
          <w:szCs w:val="24"/>
          <w:lang w:val="fr-FR"/>
        </w:rPr>
        <w:t xml:space="preserve"> la </w:t>
      </w:r>
      <w:proofErr w:type="spellStart"/>
      <w:r w:rsidRPr="009A010C">
        <w:rPr>
          <w:rFonts w:asciiTheme="minorHAnsi" w:hAnsiTheme="minorHAnsi" w:cstheme="minorHAnsi"/>
          <w:b/>
          <w:sz w:val="24"/>
          <w:szCs w:val="24"/>
          <w:lang w:val="fr-FR"/>
        </w:rPr>
        <w:t>realizarea</w:t>
      </w:r>
      <w:proofErr w:type="spellEnd"/>
      <w:r w:rsidRPr="009A010C">
        <w:rPr>
          <w:rFonts w:asciiTheme="minorHAnsi" w:hAnsiTheme="minorHAnsi" w:cstheme="minorHAnsi"/>
          <w:b/>
          <w:sz w:val="24"/>
          <w:szCs w:val="24"/>
          <w:lang w:val="fr-FR"/>
        </w:rPr>
        <w:t xml:space="preserve"> </w:t>
      </w:r>
      <w:proofErr w:type="spellStart"/>
      <w:r w:rsidRPr="009A010C">
        <w:rPr>
          <w:rFonts w:asciiTheme="minorHAnsi" w:hAnsiTheme="minorHAnsi" w:cstheme="minorHAnsi"/>
          <w:b/>
          <w:sz w:val="24"/>
          <w:szCs w:val="24"/>
          <w:lang w:val="fr-FR"/>
        </w:rPr>
        <w:t>obiectivelor</w:t>
      </w:r>
      <w:proofErr w:type="spellEnd"/>
      <w:r w:rsidRPr="009A010C">
        <w:rPr>
          <w:rFonts w:asciiTheme="minorHAnsi" w:hAnsiTheme="minorHAnsi" w:cstheme="minorHAnsi"/>
          <w:b/>
          <w:sz w:val="24"/>
          <w:szCs w:val="24"/>
          <w:lang w:val="fr-FR"/>
        </w:rPr>
        <w:t xml:space="preserve"> </w:t>
      </w:r>
      <w:proofErr w:type="spellStart"/>
      <w:r w:rsidRPr="009A010C">
        <w:rPr>
          <w:rFonts w:asciiTheme="minorHAnsi" w:hAnsiTheme="minorHAnsi" w:cstheme="minorHAnsi"/>
          <w:b/>
          <w:sz w:val="24"/>
          <w:szCs w:val="24"/>
          <w:lang w:val="fr-FR"/>
        </w:rPr>
        <w:t>Strategiei</w:t>
      </w:r>
      <w:proofErr w:type="spellEnd"/>
      <w:r w:rsidRPr="009A010C">
        <w:rPr>
          <w:rFonts w:asciiTheme="minorHAnsi" w:hAnsiTheme="minorHAnsi" w:cstheme="minorHAnsi"/>
          <w:b/>
          <w:sz w:val="24"/>
          <w:szCs w:val="24"/>
          <w:lang w:val="fr-FR"/>
        </w:rPr>
        <w:t xml:space="preserve"> </w:t>
      </w:r>
      <w:proofErr w:type="gramStart"/>
      <w:r w:rsidRPr="009A010C">
        <w:rPr>
          <w:rFonts w:asciiTheme="minorHAnsi" w:hAnsiTheme="minorHAnsi" w:cstheme="minorHAnsi"/>
          <w:b/>
          <w:sz w:val="24"/>
          <w:szCs w:val="24"/>
          <w:lang w:val="fr-FR"/>
        </w:rPr>
        <w:t>ITI  DD</w:t>
      </w:r>
      <w:proofErr w:type="gramEnd"/>
      <w:r w:rsidRPr="009A010C">
        <w:rPr>
          <w:rFonts w:asciiTheme="minorHAnsi" w:hAnsiTheme="minorHAnsi" w:cstheme="minorHAnsi"/>
          <w:b/>
          <w:sz w:val="24"/>
          <w:szCs w:val="24"/>
          <w:lang w:val="fr-FR"/>
        </w:rPr>
        <w:t xml:space="preserve"> si </w:t>
      </w:r>
      <w:proofErr w:type="spellStart"/>
      <w:r w:rsidRPr="009A010C">
        <w:rPr>
          <w:rFonts w:asciiTheme="minorHAnsi" w:hAnsiTheme="minorHAnsi" w:cstheme="minorHAnsi"/>
          <w:b/>
          <w:sz w:val="24"/>
          <w:szCs w:val="24"/>
          <w:lang w:val="fr-FR"/>
        </w:rPr>
        <w:t>caracterul</w:t>
      </w:r>
      <w:proofErr w:type="spellEnd"/>
      <w:r w:rsidRPr="009A010C">
        <w:rPr>
          <w:rFonts w:asciiTheme="minorHAnsi" w:hAnsiTheme="minorHAnsi" w:cstheme="minorHAnsi"/>
          <w:b/>
          <w:sz w:val="24"/>
          <w:szCs w:val="24"/>
          <w:lang w:val="fr-FR"/>
        </w:rPr>
        <w:t xml:space="preserve"> </w:t>
      </w:r>
      <w:proofErr w:type="spellStart"/>
      <w:r w:rsidRPr="009A010C">
        <w:rPr>
          <w:rFonts w:asciiTheme="minorHAnsi" w:hAnsiTheme="minorHAnsi" w:cstheme="minorHAnsi"/>
          <w:b/>
          <w:sz w:val="24"/>
          <w:szCs w:val="24"/>
          <w:lang w:val="fr-FR"/>
        </w:rPr>
        <w:t>integrat</w:t>
      </w:r>
      <w:proofErr w:type="spellEnd"/>
      <w:r w:rsidRPr="009A010C">
        <w:rPr>
          <w:rFonts w:asciiTheme="minorHAnsi" w:hAnsiTheme="minorHAnsi" w:cstheme="minorHAnsi"/>
          <w:b/>
          <w:sz w:val="24"/>
          <w:szCs w:val="24"/>
          <w:lang w:val="fr-FR"/>
        </w:rPr>
        <w:t xml:space="preserve"> al </w:t>
      </w:r>
      <w:proofErr w:type="spellStart"/>
      <w:r w:rsidRPr="009A010C">
        <w:rPr>
          <w:rFonts w:asciiTheme="minorHAnsi" w:hAnsiTheme="minorHAnsi" w:cstheme="minorHAnsi"/>
          <w:b/>
          <w:sz w:val="24"/>
          <w:szCs w:val="24"/>
          <w:lang w:val="fr-FR"/>
        </w:rPr>
        <w:t>proiectului</w:t>
      </w:r>
      <w:proofErr w:type="spellEnd"/>
      <w:r w:rsidRPr="009A010C">
        <w:rPr>
          <w:rFonts w:asciiTheme="minorHAnsi" w:hAnsiTheme="minorHAnsi" w:cstheme="minorHAnsi"/>
          <w:b/>
          <w:sz w:val="24"/>
          <w:szCs w:val="24"/>
          <w:lang w:val="fr-FR"/>
        </w:rPr>
        <w:t>– 0/1</w:t>
      </w:r>
    </w:p>
    <w:p w14:paraId="423F13A6" w14:textId="77777777" w:rsidR="00E00485" w:rsidRPr="009A010C" w:rsidRDefault="00E00485" w:rsidP="00E00485">
      <w:pPr>
        <w:rPr>
          <w:rFonts w:asciiTheme="minorHAnsi" w:hAnsiTheme="minorHAnsi" w:cstheme="minorHAnsi"/>
          <w:sz w:val="24"/>
          <w:szCs w:val="24"/>
          <w:lang w:val="fr-FR"/>
        </w:rPr>
      </w:pPr>
      <w:r w:rsidRPr="009A010C">
        <w:rPr>
          <w:rFonts w:asciiTheme="minorHAnsi" w:hAnsiTheme="minorHAnsi" w:cstheme="minorHAnsi"/>
          <w:sz w:val="24"/>
          <w:szCs w:val="24"/>
          <w:lang w:val="fr-FR"/>
        </w:rPr>
        <w:t xml:space="preserve">a. </w:t>
      </w:r>
      <w:proofErr w:type="spellStart"/>
      <w:r w:rsidRPr="009A010C">
        <w:rPr>
          <w:rFonts w:asciiTheme="minorHAnsi" w:hAnsiTheme="minorHAnsi" w:cstheme="minorHAnsi"/>
          <w:sz w:val="24"/>
          <w:szCs w:val="24"/>
          <w:lang w:val="fr-FR"/>
        </w:rPr>
        <w:t>Proiectul</w:t>
      </w:r>
      <w:proofErr w:type="spellEnd"/>
      <w:r w:rsidRPr="009A010C">
        <w:rPr>
          <w:rFonts w:asciiTheme="minorHAnsi" w:hAnsiTheme="minorHAnsi" w:cstheme="minorHAnsi"/>
          <w:sz w:val="24"/>
          <w:szCs w:val="24"/>
          <w:lang w:val="fr-FR"/>
        </w:rPr>
        <w:t xml:space="preserve"> are </w:t>
      </w:r>
      <w:proofErr w:type="spellStart"/>
      <w:r w:rsidRPr="009A010C">
        <w:rPr>
          <w:rFonts w:asciiTheme="minorHAnsi" w:hAnsiTheme="minorHAnsi" w:cstheme="minorHAnsi"/>
          <w:sz w:val="24"/>
          <w:szCs w:val="24"/>
          <w:lang w:val="fr-FR"/>
        </w:rPr>
        <w:t>avizul</w:t>
      </w:r>
      <w:proofErr w:type="spellEnd"/>
      <w:r w:rsidRPr="009A010C">
        <w:rPr>
          <w:rFonts w:asciiTheme="minorHAnsi" w:hAnsiTheme="minorHAnsi" w:cstheme="minorHAnsi"/>
          <w:sz w:val="24"/>
          <w:szCs w:val="24"/>
          <w:lang w:val="fr-FR"/>
        </w:rPr>
        <w:t xml:space="preserve"> ADI ITI DD </w:t>
      </w:r>
      <w:proofErr w:type="spellStart"/>
      <w:r w:rsidRPr="009A010C">
        <w:rPr>
          <w:rFonts w:asciiTheme="minorHAnsi" w:hAnsiTheme="minorHAnsi" w:cstheme="minorHAnsi"/>
          <w:sz w:val="24"/>
          <w:szCs w:val="24"/>
          <w:lang w:val="fr-FR"/>
        </w:rPr>
        <w:t>privind</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contribuția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acestuia</w:t>
      </w:r>
      <w:proofErr w:type="spellEnd"/>
      <w:r w:rsidRPr="009A010C">
        <w:rPr>
          <w:rFonts w:asciiTheme="minorHAnsi" w:hAnsiTheme="minorHAnsi" w:cstheme="minorHAnsi"/>
          <w:sz w:val="24"/>
          <w:szCs w:val="24"/>
          <w:lang w:val="fr-FR"/>
        </w:rPr>
        <w:t xml:space="preserve"> la </w:t>
      </w:r>
      <w:proofErr w:type="spellStart"/>
      <w:r w:rsidRPr="009A010C">
        <w:rPr>
          <w:rFonts w:asciiTheme="minorHAnsi" w:hAnsiTheme="minorHAnsi" w:cstheme="minorHAnsi"/>
          <w:sz w:val="24"/>
          <w:szCs w:val="24"/>
          <w:lang w:val="fr-FR"/>
        </w:rPr>
        <w:t>realizarea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obiectivelor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Strategiei</w:t>
      </w:r>
      <w:proofErr w:type="spellEnd"/>
      <w:r w:rsidRPr="009A010C">
        <w:rPr>
          <w:rFonts w:asciiTheme="minorHAnsi" w:hAnsiTheme="minorHAnsi" w:cstheme="minorHAnsi"/>
          <w:sz w:val="24"/>
          <w:szCs w:val="24"/>
          <w:lang w:val="fr-FR"/>
        </w:rPr>
        <w:t xml:space="preserve"> </w:t>
      </w:r>
      <w:proofErr w:type="gramStart"/>
      <w:r w:rsidRPr="009A010C">
        <w:rPr>
          <w:rFonts w:asciiTheme="minorHAnsi" w:hAnsiTheme="minorHAnsi" w:cstheme="minorHAnsi"/>
          <w:sz w:val="24"/>
          <w:szCs w:val="24"/>
          <w:lang w:val="fr-FR"/>
        </w:rPr>
        <w:t>ITI  DD</w:t>
      </w:r>
      <w:proofErr w:type="gramEnd"/>
      <w:r w:rsidRPr="009A010C">
        <w:rPr>
          <w:rFonts w:asciiTheme="minorHAnsi" w:hAnsiTheme="minorHAnsi" w:cstheme="minorHAnsi"/>
          <w:sz w:val="24"/>
          <w:szCs w:val="24"/>
          <w:lang w:val="fr-FR"/>
        </w:rPr>
        <w:t xml:space="preserve"> si </w:t>
      </w:r>
      <w:proofErr w:type="spellStart"/>
      <w:r w:rsidRPr="009A010C">
        <w:rPr>
          <w:rFonts w:asciiTheme="minorHAnsi" w:hAnsiTheme="minorHAnsi" w:cstheme="minorHAnsi"/>
          <w:sz w:val="24"/>
          <w:szCs w:val="24"/>
          <w:lang w:val="fr-FR"/>
        </w:rPr>
        <w:t>caracterul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integrat</w:t>
      </w:r>
      <w:proofErr w:type="spellEnd"/>
      <w:r w:rsidRPr="009A010C">
        <w:rPr>
          <w:rFonts w:asciiTheme="minorHAnsi" w:hAnsiTheme="minorHAnsi" w:cstheme="minorHAnsi"/>
          <w:sz w:val="24"/>
          <w:szCs w:val="24"/>
          <w:lang w:val="fr-FR"/>
        </w:rPr>
        <w:t xml:space="preserve"> al </w:t>
      </w:r>
      <w:proofErr w:type="spellStart"/>
      <w:r w:rsidRPr="009A010C">
        <w:rPr>
          <w:rFonts w:asciiTheme="minorHAnsi" w:hAnsiTheme="minorHAnsi" w:cstheme="minorHAnsi"/>
          <w:sz w:val="24"/>
          <w:szCs w:val="24"/>
          <w:lang w:val="fr-FR"/>
        </w:rPr>
        <w:t>proiectului</w:t>
      </w:r>
      <w:proofErr w:type="spellEnd"/>
      <w:r w:rsidRPr="009A010C">
        <w:rPr>
          <w:rFonts w:asciiTheme="minorHAnsi" w:hAnsiTheme="minorHAnsi" w:cstheme="minorHAnsi"/>
          <w:sz w:val="24"/>
          <w:szCs w:val="24"/>
          <w:lang w:val="fr-FR"/>
        </w:rPr>
        <w:t xml:space="preserve"> – 1 </w:t>
      </w:r>
      <w:proofErr w:type="spellStart"/>
      <w:r w:rsidRPr="009A010C">
        <w:rPr>
          <w:rFonts w:asciiTheme="minorHAnsi" w:hAnsiTheme="minorHAnsi" w:cstheme="minorHAnsi"/>
          <w:sz w:val="24"/>
          <w:szCs w:val="24"/>
          <w:lang w:val="fr-FR"/>
        </w:rPr>
        <w:t>punct</w:t>
      </w:r>
      <w:proofErr w:type="spellEnd"/>
    </w:p>
    <w:p w14:paraId="08E1AC89" w14:textId="77777777" w:rsidR="00E00485" w:rsidRPr="009A010C" w:rsidRDefault="00E00485" w:rsidP="00E00485">
      <w:pPr>
        <w:rPr>
          <w:rFonts w:asciiTheme="minorHAnsi" w:hAnsiTheme="minorHAnsi" w:cstheme="minorHAnsi"/>
          <w:sz w:val="24"/>
          <w:szCs w:val="24"/>
          <w:lang w:val="fr-FR"/>
        </w:rPr>
      </w:pPr>
      <w:r w:rsidRPr="009A010C">
        <w:rPr>
          <w:rFonts w:asciiTheme="minorHAnsi" w:hAnsiTheme="minorHAnsi" w:cstheme="minorHAnsi"/>
          <w:sz w:val="24"/>
          <w:szCs w:val="24"/>
          <w:lang w:val="fr-FR"/>
        </w:rPr>
        <w:t xml:space="preserve">b. </w:t>
      </w:r>
      <w:proofErr w:type="spellStart"/>
      <w:r w:rsidRPr="009A010C">
        <w:rPr>
          <w:rFonts w:asciiTheme="minorHAnsi" w:hAnsiTheme="minorHAnsi" w:cstheme="minorHAnsi"/>
          <w:sz w:val="24"/>
          <w:szCs w:val="24"/>
          <w:lang w:val="fr-FR"/>
        </w:rPr>
        <w:t>Proiectul</w:t>
      </w:r>
      <w:proofErr w:type="spellEnd"/>
      <w:r w:rsidRPr="009A010C">
        <w:rPr>
          <w:rFonts w:asciiTheme="minorHAnsi" w:hAnsiTheme="minorHAnsi" w:cstheme="minorHAnsi"/>
          <w:sz w:val="24"/>
          <w:szCs w:val="24"/>
          <w:lang w:val="fr-FR"/>
        </w:rPr>
        <w:t xml:space="preserve"> nu are </w:t>
      </w:r>
      <w:proofErr w:type="spellStart"/>
      <w:r w:rsidRPr="009A010C">
        <w:rPr>
          <w:rFonts w:asciiTheme="minorHAnsi" w:hAnsiTheme="minorHAnsi" w:cstheme="minorHAnsi"/>
          <w:sz w:val="24"/>
          <w:szCs w:val="24"/>
          <w:lang w:val="fr-FR"/>
        </w:rPr>
        <w:t>avizul</w:t>
      </w:r>
      <w:proofErr w:type="spellEnd"/>
      <w:r w:rsidRPr="009A010C">
        <w:rPr>
          <w:rFonts w:asciiTheme="minorHAnsi" w:hAnsiTheme="minorHAnsi" w:cstheme="minorHAnsi"/>
          <w:sz w:val="24"/>
          <w:szCs w:val="24"/>
          <w:lang w:val="fr-FR"/>
        </w:rPr>
        <w:t xml:space="preserve"> ADI ITI DD </w:t>
      </w:r>
      <w:proofErr w:type="spellStart"/>
      <w:r w:rsidRPr="009A010C">
        <w:rPr>
          <w:rFonts w:asciiTheme="minorHAnsi" w:hAnsiTheme="minorHAnsi" w:cstheme="minorHAnsi"/>
          <w:sz w:val="24"/>
          <w:szCs w:val="24"/>
          <w:lang w:val="fr-FR"/>
        </w:rPr>
        <w:t>privind</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contribuția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acestuia</w:t>
      </w:r>
      <w:proofErr w:type="spellEnd"/>
      <w:r w:rsidRPr="009A010C">
        <w:rPr>
          <w:rFonts w:asciiTheme="minorHAnsi" w:hAnsiTheme="minorHAnsi" w:cstheme="minorHAnsi"/>
          <w:sz w:val="24"/>
          <w:szCs w:val="24"/>
          <w:lang w:val="fr-FR"/>
        </w:rPr>
        <w:t xml:space="preserve"> la </w:t>
      </w:r>
      <w:proofErr w:type="spellStart"/>
      <w:r w:rsidRPr="009A010C">
        <w:rPr>
          <w:rFonts w:asciiTheme="minorHAnsi" w:hAnsiTheme="minorHAnsi" w:cstheme="minorHAnsi"/>
          <w:sz w:val="24"/>
          <w:szCs w:val="24"/>
          <w:lang w:val="fr-FR"/>
        </w:rPr>
        <w:t>realizarea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obiectivelor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Strategiei</w:t>
      </w:r>
      <w:proofErr w:type="spellEnd"/>
      <w:r w:rsidRPr="009A010C">
        <w:rPr>
          <w:rFonts w:asciiTheme="minorHAnsi" w:hAnsiTheme="minorHAnsi" w:cstheme="minorHAnsi"/>
          <w:sz w:val="24"/>
          <w:szCs w:val="24"/>
          <w:lang w:val="fr-FR"/>
        </w:rPr>
        <w:t xml:space="preserve"> ITI DD si </w:t>
      </w:r>
      <w:proofErr w:type="spellStart"/>
      <w:r w:rsidRPr="009A010C">
        <w:rPr>
          <w:rFonts w:asciiTheme="minorHAnsi" w:hAnsiTheme="minorHAnsi" w:cstheme="minorHAnsi"/>
          <w:sz w:val="24"/>
          <w:szCs w:val="24"/>
          <w:lang w:val="fr-FR"/>
        </w:rPr>
        <w:t>caracterul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integrat</w:t>
      </w:r>
      <w:proofErr w:type="spellEnd"/>
      <w:r w:rsidRPr="009A010C">
        <w:rPr>
          <w:rFonts w:asciiTheme="minorHAnsi" w:hAnsiTheme="minorHAnsi" w:cstheme="minorHAnsi"/>
          <w:sz w:val="24"/>
          <w:szCs w:val="24"/>
          <w:lang w:val="fr-FR"/>
        </w:rPr>
        <w:t xml:space="preserve"> al </w:t>
      </w:r>
      <w:proofErr w:type="spellStart"/>
      <w:r w:rsidRPr="009A010C">
        <w:rPr>
          <w:rFonts w:asciiTheme="minorHAnsi" w:hAnsiTheme="minorHAnsi" w:cstheme="minorHAnsi"/>
          <w:sz w:val="24"/>
          <w:szCs w:val="24"/>
          <w:lang w:val="fr-FR"/>
        </w:rPr>
        <w:t>proiectului</w:t>
      </w:r>
      <w:proofErr w:type="spellEnd"/>
      <w:r w:rsidRPr="009A010C">
        <w:rPr>
          <w:rFonts w:asciiTheme="minorHAnsi" w:hAnsiTheme="minorHAnsi" w:cstheme="minorHAnsi"/>
          <w:sz w:val="24"/>
          <w:szCs w:val="24"/>
          <w:lang w:val="fr-FR"/>
        </w:rPr>
        <w:t xml:space="preserve"> – 0 </w:t>
      </w:r>
      <w:proofErr w:type="spellStart"/>
      <w:r w:rsidRPr="009A010C">
        <w:rPr>
          <w:rFonts w:asciiTheme="minorHAnsi" w:hAnsiTheme="minorHAnsi" w:cstheme="minorHAnsi"/>
          <w:sz w:val="24"/>
          <w:szCs w:val="24"/>
          <w:lang w:val="fr-FR"/>
        </w:rPr>
        <w:t>puncte</w:t>
      </w:r>
      <w:proofErr w:type="spellEnd"/>
    </w:p>
    <w:p w14:paraId="593B2BBE" w14:textId="4F4A0418" w:rsidR="005F7646" w:rsidRPr="009A010C" w:rsidRDefault="00E00485" w:rsidP="00E00485">
      <w:pPr>
        <w:jc w:val="both"/>
        <w:rPr>
          <w:rFonts w:asciiTheme="minorHAnsi" w:hAnsiTheme="minorHAnsi" w:cstheme="minorHAnsi"/>
          <w:i/>
          <w:sz w:val="24"/>
          <w:szCs w:val="24"/>
          <w:lang w:val="fr-FR"/>
        </w:rPr>
      </w:pPr>
      <w:proofErr w:type="spellStart"/>
      <w:r w:rsidRPr="009A010C">
        <w:rPr>
          <w:rFonts w:asciiTheme="minorHAnsi" w:hAnsiTheme="minorHAnsi" w:cstheme="minorHAnsi"/>
          <w:i/>
          <w:sz w:val="24"/>
          <w:szCs w:val="24"/>
          <w:lang w:val="fr-FR"/>
        </w:rPr>
        <w:lastRenderedPageBreak/>
        <w:t>Punctarea</w:t>
      </w:r>
      <w:proofErr w:type="spellEnd"/>
      <w:r w:rsidRPr="009A010C">
        <w:rPr>
          <w:rFonts w:asciiTheme="minorHAnsi" w:hAnsiTheme="minorHAnsi" w:cstheme="minorHAnsi"/>
          <w:i/>
          <w:sz w:val="24"/>
          <w:szCs w:val="24"/>
          <w:lang w:val="fr-FR"/>
        </w:rPr>
        <w:t xml:space="preserve"> </w:t>
      </w:r>
      <w:proofErr w:type="spellStart"/>
      <w:r w:rsidRPr="009A010C">
        <w:rPr>
          <w:rFonts w:asciiTheme="minorHAnsi" w:hAnsiTheme="minorHAnsi" w:cstheme="minorHAnsi"/>
          <w:i/>
          <w:sz w:val="24"/>
          <w:szCs w:val="24"/>
          <w:lang w:val="fr-FR"/>
        </w:rPr>
        <w:t>subcriteriului</w:t>
      </w:r>
      <w:proofErr w:type="spellEnd"/>
      <w:r w:rsidRPr="009A010C">
        <w:rPr>
          <w:rFonts w:asciiTheme="minorHAnsi" w:hAnsiTheme="minorHAnsi" w:cstheme="minorHAnsi"/>
          <w:i/>
          <w:sz w:val="24"/>
          <w:szCs w:val="24"/>
          <w:lang w:val="fr-FR"/>
        </w:rPr>
        <w:t xml:space="preserve"> se face </w:t>
      </w:r>
      <w:proofErr w:type="spellStart"/>
      <w:r w:rsidRPr="009A010C">
        <w:rPr>
          <w:rFonts w:asciiTheme="minorHAnsi" w:hAnsiTheme="minorHAnsi" w:cstheme="minorHAnsi"/>
          <w:i/>
          <w:sz w:val="24"/>
          <w:szCs w:val="24"/>
          <w:lang w:val="fr-FR"/>
        </w:rPr>
        <w:t>prin</w:t>
      </w:r>
      <w:proofErr w:type="spellEnd"/>
      <w:r w:rsidRPr="009A010C">
        <w:rPr>
          <w:rFonts w:asciiTheme="minorHAnsi" w:hAnsiTheme="minorHAnsi" w:cstheme="minorHAnsi"/>
          <w:i/>
          <w:sz w:val="24"/>
          <w:szCs w:val="24"/>
          <w:lang w:val="fr-FR"/>
        </w:rPr>
        <w:t xml:space="preserve"> </w:t>
      </w:r>
      <w:proofErr w:type="spellStart"/>
      <w:r w:rsidRPr="009A010C">
        <w:rPr>
          <w:rFonts w:asciiTheme="minorHAnsi" w:hAnsiTheme="minorHAnsi" w:cstheme="minorHAnsi"/>
          <w:i/>
          <w:sz w:val="24"/>
          <w:szCs w:val="24"/>
          <w:lang w:val="fr-FR"/>
        </w:rPr>
        <w:t>selectarea</w:t>
      </w:r>
      <w:proofErr w:type="spellEnd"/>
      <w:r w:rsidRPr="009A010C">
        <w:rPr>
          <w:rFonts w:asciiTheme="minorHAnsi" w:hAnsiTheme="minorHAnsi" w:cstheme="minorHAnsi"/>
          <w:i/>
          <w:sz w:val="24"/>
          <w:szCs w:val="24"/>
          <w:lang w:val="fr-FR"/>
        </w:rPr>
        <w:t xml:space="preserve"> </w:t>
      </w:r>
      <w:proofErr w:type="spellStart"/>
      <w:r w:rsidRPr="009A010C">
        <w:rPr>
          <w:rFonts w:asciiTheme="minorHAnsi" w:hAnsiTheme="minorHAnsi" w:cstheme="minorHAnsi"/>
          <w:i/>
          <w:sz w:val="24"/>
          <w:szCs w:val="24"/>
          <w:lang w:val="fr-FR"/>
        </w:rPr>
        <w:t>unei</w:t>
      </w:r>
      <w:proofErr w:type="spellEnd"/>
      <w:r w:rsidRPr="009A010C">
        <w:rPr>
          <w:rFonts w:asciiTheme="minorHAnsi" w:hAnsiTheme="minorHAnsi" w:cstheme="minorHAnsi"/>
          <w:i/>
          <w:sz w:val="24"/>
          <w:szCs w:val="24"/>
          <w:lang w:val="fr-FR"/>
        </w:rPr>
        <w:t xml:space="preserve"> </w:t>
      </w:r>
      <w:proofErr w:type="spellStart"/>
      <w:r w:rsidRPr="009A010C">
        <w:rPr>
          <w:rFonts w:asciiTheme="minorHAnsi" w:hAnsiTheme="minorHAnsi" w:cstheme="minorHAnsi"/>
          <w:i/>
          <w:sz w:val="24"/>
          <w:szCs w:val="24"/>
          <w:lang w:val="fr-FR"/>
        </w:rPr>
        <w:t>singure</w:t>
      </w:r>
      <w:proofErr w:type="spellEnd"/>
      <w:r w:rsidRPr="009A010C">
        <w:rPr>
          <w:rFonts w:asciiTheme="minorHAnsi" w:hAnsiTheme="minorHAnsi" w:cstheme="minorHAnsi"/>
          <w:i/>
          <w:sz w:val="24"/>
          <w:szCs w:val="24"/>
          <w:lang w:val="fr-FR"/>
        </w:rPr>
        <w:t xml:space="preserve"> </w:t>
      </w:r>
      <w:proofErr w:type="spellStart"/>
      <w:r w:rsidRPr="009A010C">
        <w:rPr>
          <w:rFonts w:asciiTheme="minorHAnsi" w:hAnsiTheme="minorHAnsi" w:cstheme="minorHAnsi"/>
          <w:i/>
          <w:sz w:val="24"/>
          <w:szCs w:val="24"/>
          <w:lang w:val="fr-FR"/>
        </w:rPr>
        <w:t>ipoteze</w:t>
      </w:r>
      <w:proofErr w:type="spellEnd"/>
      <w:r w:rsidRPr="009A010C">
        <w:rPr>
          <w:rFonts w:asciiTheme="minorHAnsi" w:hAnsiTheme="minorHAnsi" w:cstheme="minorHAnsi"/>
          <w:i/>
          <w:sz w:val="24"/>
          <w:szCs w:val="24"/>
          <w:lang w:val="fr-FR"/>
        </w:rPr>
        <w:t xml:space="preserve"> </w:t>
      </w:r>
      <w:proofErr w:type="spellStart"/>
      <w:r w:rsidRPr="009A010C">
        <w:rPr>
          <w:rFonts w:asciiTheme="minorHAnsi" w:hAnsiTheme="minorHAnsi" w:cstheme="minorHAnsi"/>
          <w:i/>
          <w:sz w:val="24"/>
          <w:szCs w:val="24"/>
          <w:lang w:val="fr-FR"/>
        </w:rPr>
        <w:t>și</w:t>
      </w:r>
      <w:proofErr w:type="spellEnd"/>
      <w:r w:rsidRPr="009A010C">
        <w:rPr>
          <w:rFonts w:asciiTheme="minorHAnsi" w:hAnsiTheme="minorHAnsi" w:cstheme="minorHAnsi"/>
          <w:i/>
          <w:sz w:val="24"/>
          <w:szCs w:val="24"/>
          <w:lang w:val="fr-FR"/>
        </w:rPr>
        <w:t xml:space="preserve"> a </w:t>
      </w:r>
      <w:proofErr w:type="spellStart"/>
      <w:r w:rsidRPr="009A010C">
        <w:rPr>
          <w:rFonts w:asciiTheme="minorHAnsi" w:hAnsiTheme="minorHAnsi" w:cstheme="minorHAnsi"/>
          <w:i/>
          <w:sz w:val="24"/>
          <w:szCs w:val="24"/>
          <w:lang w:val="fr-FR"/>
        </w:rPr>
        <w:t>punctajului</w:t>
      </w:r>
      <w:proofErr w:type="spellEnd"/>
      <w:r w:rsidRPr="009A010C">
        <w:rPr>
          <w:rFonts w:asciiTheme="minorHAnsi" w:hAnsiTheme="minorHAnsi" w:cstheme="minorHAnsi"/>
          <w:i/>
          <w:sz w:val="24"/>
          <w:szCs w:val="24"/>
          <w:lang w:val="fr-FR"/>
        </w:rPr>
        <w:t xml:space="preserve"> </w:t>
      </w:r>
      <w:proofErr w:type="spellStart"/>
      <w:r w:rsidRPr="009A010C">
        <w:rPr>
          <w:rFonts w:asciiTheme="minorHAnsi" w:hAnsiTheme="minorHAnsi" w:cstheme="minorHAnsi"/>
          <w:i/>
          <w:sz w:val="24"/>
          <w:szCs w:val="24"/>
          <w:lang w:val="fr-FR"/>
        </w:rPr>
        <w:t>aferent</w:t>
      </w:r>
      <w:proofErr w:type="spellEnd"/>
      <w:r w:rsidRPr="009A010C">
        <w:rPr>
          <w:rFonts w:asciiTheme="minorHAnsi" w:hAnsiTheme="minorHAnsi" w:cstheme="minorHAnsi"/>
          <w:i/>
          <w:sz w:val="24"/>
          <w:szCs w:val="24"/>
          <w:lang w:val="fr-FR"/>
        </w:rPr>
        <w:t xml:space="preserve"> </w:t>
      </w:r>
      <w:proofErr w:type="spellStart"/>
      <w:r w:rsidRPr="009A010C">
        <w:rPr>
          <w:rFonts w:asciiTheme="minorHAnsi" w:hAnsiTheme="minorHAnsi" w:cstheme="minorHAnsi"/>
          <w:i/>
          <w:sz w:val="24"/>
          <w:szCs w:val="24"/>
          <w:lang w:val="fr-FR"/>
        </w:rPr>
        <w:t>acesteia</w:t>
      </w:r>
      <w:proofErr w:type="spellEnd"/>
      <w:r w:rsidRPr="009A010C">
        <w:rPr>
          <w:rFonts w:asciiTheme="minorHAnsi" w:hAnsiTheme="minorHAnsi" w:cstheme="minorHAnsi"/>
          <w:i/>
          <w:sz w:val="24"/>
          <w:szCs w:val="24"/>
          <w:lang w:val="fr-FR"/>
        </w:rPr>
        <w:t xml:space="preserve"> (</w:t>
      </w:r>
      <w:proofErr w:type="spellStart"/>
      <w:r w:rsidRPr="009A010C">
        <w:rPr>
          <w:rFonts w:asciiTheme="minorHAnsi" w:hAnsiTheme="minorHAnsi" w:cstheme="minorHAnsi"/>
          <w:i/>
          <w:sz w:val="24"/>
          <w:szCs w:val="24"/>
          <w:lang w:val="fr-FR"/>
        </w:rPr>
        <w:t>a</w:t>
      </w:r>
      <w:proofErr w:type="spellEnd"/>
      <w:r w:rsidRPr="009A010C">
        <w:rPr>
          <w:rFonts w:asciiTheme="minorHAnsi" w:hAnsiTheme="minorHAnsi" w:cstheme="minorHAnsi"/>
          <w:i/>
          <w:sz w:val="24"/>
          <w:szCs w:val="24"/>
          <w:lang w:val="fr-FR"/>
        </w:rPr>
        <w:t xml:space="preserve"> </w:t>
      </w:r>
      <w:proofErr w:type="spellStart"/>
      <w:r w:rsidRPr="009A010C">
        <w:rPr>
          <w:rFonts w:asciiTheme="minorHAnsi" w:hAnsiTheme="minorHAnsi" w:cstheme="minorHAnsi"/>
          <w:i/>
          <w:sz w:val="24"/>
          <w:szCs w:val="24"/>
          <w:lang w:val="fr-FR"/>
        </w:rPr>
        <w:t>sau</w:t>
      </w:r>
      <w:proofErr w:type="spellEnd"/>
      <w:r w:rsidRPr="009A010C">
        <w:rPr>
          <w:rFonts w:asciiTheme="minorHAnsi" w:hAnsiTheme="minorHAnsi" w:cstheme="minorHAnsi"/>
          <w:i/>
          <w:sz w:val="24"/>
          <w:szCs w:val="24"/>
          <w:lang w:val="fr-FR"/>
        </w:rPr>
        <w:t xml:space="preserve"> b), </w:t>
      </w:r>
      <w:proofErr w:type="spellStart"/>
      <w:r w:rsidRPr="009A010C">
        <w:rPr>
          <w:rFonts w:asciiTheme="minorHAnsi" w:hAnsiTheme="minorHAnsi" w:cstheme="minorHAnsi"/>
          <w:i/>
          <w:sz w:val="24"/>
          <w:szCs w:val="24"/>
          <w:lang w:val="fr-FR"/>
        </w:rPr>
        <w:t>daca</w:t>
      </w:r>
      <w:proofErr w:type="spellEnd"/>
      <w:r w:rsidRPr="009A010C">
        <w:rPr>
          <w:rFonts w:asciiTheme="minorHAnsi" w:hAnsiTheme="minorHAnsi" w:cstheme="minorHAnsi"/>
          <w:i/>
          <w:sz w:val="24"/>
          <w:szCs w:val="24"/>
          <w:lang w:val="fr-FR"/>
        </w:rPr>
        <w:t xml:space="preserve"> se va </w:t>
      </w:r>
      <w:proofErr w:type="spellStart"/>
      <w:r w:rsidRPr="009A010C">
        <w:rPr>
          <w:rFonts w:asciiTheme="minorHAnsi" w:hAnsiTheme="minorHAnsi" w:cstheme="minorHAnsi"/>
          <w:i/>
          <w:sz w:val="24"/>
          <w:szCs w:val="24"/>
          <w:lang w:val="fr-FR"/>
        </w:rPr>
        <w:t>puncta</w:t>
      </w:r>
      <w:proofErr w:type="spellEnd"/>
      <w:r w:rsidRPr="009A010C">
        <w:rPr>
          <w:rFonts w:asciiTheme="minorHAnsi" w:hAnsiTheme="minorHAnsi" w:cstheme="minorHAnsi"/>
          <w:i/>
          <w:sz w:val="24"/>
          <w:szCs w:val="24"/>
          <w:lang w:val="fr-FR"/>
        </w:rPr>
        <w:t xml:space="preserve"> </w:t>
      </w:r>
      <w:proofErr w:type="spellStart"/>
      <w:r w:rsidRPr="009A010C">
        <w:rPr>
          <w:rFonts w:asciiTheme="minorHAnsi" w:hAnsiTheme="minorHAnsi" w:cstheme="minorHAnsi"/>
          <w:i/>
          <w:sz w:val="24"/>
          <w:szCs w:val="24"/>
          <w:lang w:val="fr-FR"/>
        </w:rPr>
        <w:t>cu</w:t>
      </w:r>
      <w:proofErr w:type="spellEnd"/>
      <w:r w:rsidRPr="009A010C">
        <w:rPr>
          <w:rFonts w:asciiTheme="minorHAnsi" w:hAnsiTheme="minorHAnsi" w:cstheme="minorHAnsi"/>
          <w:i/>
          <w:sz w:val="24"/>
          <w:szCs w:val="24"/>
          <w:lang w:val="fr-FR"/>
        </w:rPr>
        <w:t xml:space="preserve"> 0 </w:t>
      </w:r>
      <w:proofErr w:type="spellStart"/>
      <w:r w:rsidRPr="009A010C">
        <w:rPr>
          <w:rFonts w:asciiTheme="minorHAnsi" w:hAnsiTheme="minorHAnsi" w:cstheme="minorHAnsi"/>
          <w:i/>
          <w:sz w:val="24"/>
          <w:szCs w:val="24"/>
          <w:lang w:val="fr-FR"/>
        </w:rPr>
        <w:t>atunci</w:t>
      </w:r>
      <w:proofErr w:type="spellEnd"/>
      <w:r w:rsidRPr="009A010C">
        <w:rPr>
          <w:rFonts w:asciiTheme="minorHAnsi" w:hAnsiTheme="minorHAnsi" w:cstheme="minorHAnsi"/>
          <w:i/>
          <w:sz w:val="24"/>
          <w:szCs w:val="24"/>
          <w:lang w:val="fr-FR"/>
        </w:rPr>
        <w:t xml:space="preserve"> </w:t>
      </w:r>
      <w:proofErr w:type="spellStart"/>
      <w:r w:rsidRPr="009A010C">
        <w:rPr>
          <w:rFonts w:asciiTheme="minorHAnsi" w:hAnsiTheme="minorHAnsi" w:cstheme="minorHAnsi"/>
          <w:i/>
          <w:sz w:val="24"/>
          <w:szCs w:val="24"/>
          <w:lang w:val="fr-FR"/>
        </w:rPr>
        <w:t>proiectul</w:t>
      </w:r>
      <w:proofErr w:type="spellEnd"/>
      <w:r w:rsidRPr="009A010C">
        <w:rPr>
          <w:rFonts w:asciiTheme="minorHAnsi" w:hAnsiTheme="minorHAnsi" w:cstheme="minorHAnsi"/>
          <w:i/>
          <w:sz w:val="24"/>
          <w:szCs w:val="24"/>
          <w:lang w:val="fr-FR"/>
        </w:rPr>
        <w:t xml:space="preserve"> va fi </w:t>
      </w:r>
      <w:proofErr w:type="spellStart"/>
      <w:r w:rsidRPr="009A010C">
        <w:rPr>
          <w:rFonts w:asciiTheme="minorHAnsi" w:hAnsiTheme="minorHAnsi" w:cstheme="minorHAnsi"/>
          <w:i/>
          <w:sz w:val="24"/>
          <w:szCs w:val="24"/>
          <w:lang w:val="fr-FR"/>
        </w:rPr>
        <w:t>respins</w:t>
      </w:r>
      <w:proofErr w:type="spellEnd"/>
      <w:r w:rsidRPr="009A010C">
        <w:rPr>
          <w:rFonts w:asciiTheme="minorHAnsi" w:hAnsiTheme="minorHAnsi" w:cstheme="minorHAnsi"/>
          <w:i/>
          <w:sz w:val="24"/>
          <w:szCs w:val="24"/>
          <w:lang w:val="fr-FR"/>
        </w:rPr>
        <w:t xml:space="preserve"> </w:t>
      </w:r>
      <w:proofErr w:type="spellStart"/>
      <w:r w:rsidRPr="009A010C">
        <w:rPr>
          <w:rFonts w:asciiTheme="minorHAnsi" w:hAnsiTheme="minorHAnsi" w:cstheme="minorHAnsi"/>
          <w:i/>
          <w:sz w:val="24"/>
          <w:szCs w:val="24"/>
          <w:lang w:val="fr-FR"/>
        </w:rPr>
        <w:t>din</w:t>
      </w:r>
      <w:proofErr w:type="spellEnd"/>
      <w:r w:rsidRPr="009A010C">
        <w:rPr>
          <w:rFonts w:asciiTheme="minorHAnsi" w:hAnsiTheme="minorHAnsi" w:cstheme="minorHAnsi"/>
          <w:i/>
          <w:sz w:val="24"/>
          <w:szCs w:val="24"/>
          <w:lang w:val="fr-FR"/>
        </w:rPr>
        <w:t xml:space="preserve"> </w:t>
      </w:r>
      <w:proofErr w:type="spellStart"/>
      <w:r w:rsidRPr="009A010C">
        <w:rPr>
          <w:rFonts w:asciiTheme="minorHAnsi" w:hAnsiTheme="minorHAnsi" w:cstheme="minorHAnsi"/>
          <w:i/>
          <w:sz w:val="24"/>
          <w:szCs w:val="24"/>
          <w:lang w:val="fr-FR"/>
        </w:rPr>
        <w:t>procesul</w:t>
      </w:r>
      <w:proofErr w:type="spellEnd"/>
      <w:r w:rsidRPr="009A010C">
        <w:rPr>
          <w:rFonts w:asciiTheme="minorHAnsi" w:hAnsiTheme="minorHAnsi" w:cstheme="minorHAnsi"/>
          <w:i/>
          <w:sz w:val="24"/>
          <w:szCs w:val="24"/>
          <w:lang w:val="fr-FR"/>
        </w:rPr>
        <w:t xml:space="preserve"> de </w:t>
      </w:r>
      <w:proofErr w:type="spellStart"/>
      <w:r w:rsidRPr="009A010C">
        <w:rPr>
          <w:rFonts w:asciiTheme="minorHAnsi" w:hAnsiTheme="minorHAnsi" w:cstheme="minorHAnsi"/>
          <w:i/>
          <w:sz w:val="24"/>
          <w:szCs w:val="24"/>
          <w:lang w:val="fr-FR"/>
        </w:rPr>
        <w:t>evaluare</w:t>
      </w:r>
      <w:proofErr w:type="spellEnd"/>
      <w:r w:rsidRPr="009A010C">
        <w:rPr>
          <w:rFonts w:asciiTheme="minorHAnsi" w:hAnsiTheme="minorHAnsi" w:cstheme="minorHAnsi"/>
          <w:i/>
          <w:sz w:val="24"/>
          <w:szCs w:val="24"/>
          <w:lang w:val="fr-FR"/>
        </w:rPr>
        <w:t xml:space="preserve"> si </w:t>
      </w:r>
      <w:proofErr w:type="spellStart"/>
      <w:r w:rsidRPr="009A010C">
        <w:rPr>
          <w:rFonts w:asciiTheme="minorHAnsi" w:hAnsiTheme="minorHAnsi" w:cstheme="minorHAnsi"/>
          <w:i/>
          <w:sz w:val="24"/>
          <w:szCs w:val="24"/>
          <w:lang w:val="fr-FR"/>
        </w:rPr>
        <w:t>selectie</w:t>
      </w:r>
      <w:proofErr w:type="spellEnd"/>
      <w:r w:rsidRPr="009A010C">
        <w:rPr>
          <w:rFonts w:asciiTheme="minorHAnsi" w:hAnsiTheme="minorHAnsi" w:cstheme="minorHAnsi"/>
          <w:i/>
          <w:sz w:val="24"/>
          <w:szCs w:val="24"/>
          <w:lang w:val="fr-FR"/>
        </w:rPr>
        <w:t>.</w:t>
      </w:r>
    </w:p>
    <w:p w14:paraId="692E12A4" w14:textId="77777777" w:rsidR="00983B4B" w:rsidRPr="009A010C" w:rsidRDefault="00983B4B" w:rsidP="00983B4B">
      <w:pPr>
        <w:spacing w:before="0" w:after="0" w:line="256" w:lineRule="auto"/>
        <w:jc w:val="both"/>
        <w:rPr>
          <w:rFonts w:ascii="Calibri" w:hAnsi="Calibri"/>
          <w:sz w:val="24"/>
          <w:szCs w:val="24"/>
          <w:lang w:val="fr-FR"/>
        </w:rPr>
      </w:pPr>
    </w:p>
    <w:p w14:paraId="091E8075" w14:textId="5DCC6A54" w:rsidR="00933811" w:rsidRPr="009A010C" w:rsidRDefault="00933811" w:rsidP="00E07D7E">
      <w:pPr>
        <w:pStyle w:val="Heading2"/>
        <w:numPr>
          <w:ilvl w:val="1"/>
          <w:numId w:val="37"/>
        </w:numPr>
        <w:rPr>
          <w:rFonts w:ascii="Calibri" w:hAnsi="Calibri" w:cs="Calibri"/>
        </w:rPr>
      </w:pPr>
      <w:bookmarkStart w:id="186" w:name="_Toc161091275"/>
      <w:r w:rsidRPr="009A010C">
        <w:rPr>
          <w:rFonts w:ascii="Calibri" w:hAnsi="Calibri" w:cs="Calibri"/>
        </w:rPr>
        <w:t>Aplicarea pragului de calitate</w:t>
      </w:r>
      <w:bookmarkEnd w:id="186"/>
    </w:p>
    <w:p w14:paraId="2CB74356" w14:textId="740D26AB" w:rsidR="00925B43" w:rsidRPr="009A010C" w:rsidRDefault="00925B43" w:rsidP="00F136CA">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Pragul de calitate reprezintă </w:t>
      </w:r>
      <w:r w:rsidRPr="009A010C">
        <w:rPr>
          <w:rFonts w:ascii="Calibri" w:hAnsi="Calibri"/>
          <w:b/>
          <w:bCs/>
          <w:sz w:val="24"/>
          <w:szCs w:val="24"/>
          <w:lang w:eastAsia="en-GB"/>
        </w:rPr>
        <w:t xml:space="preserve">punctajul minim obligatoriu de 50 de puncte </w:t>
      </w:r>
      <w:r w:rsidRPr="009A010C">
        <w:rPr>
          <w:rFonts w:ascii="Calibri" w:hAnsi="Calibri"/>
          <w:sz w:val="24"/>
          <w:szCs w:val="24"/>
          <w:lang w:eastAsia="en-GB"/>
        </w:rPr>
        <w:t>obținut în urma</w:t>
      </w:r>
      <w:r w:rsidR="00F136CA" w:rsidRPr="009A010C">
        <w:rPr>
          <w:rFonts w:ascii="Calibri" w:hAnsi="Calibri"/>
          <w:sz w:val="24"/>
          <w:szCs w:val="24"/>
          <w:lang w:eastAsia="en-GB"/>
        </w:rPr>
        <w:t xml:space="preserve"> evaluarii</w:t>
      </w:r>
      <w:r w:rsidRPr="009A010C">
        <w:rPr>
          <w:rFonts w:ascii="Calibri" w:hAnsi="Calibri"/>
          <w:b/>
          <w:bCs/>
          <w:sz w:val="24"/>
          <w:szCs w:val="24"/>
          <w:lang w:eastAsia="en-GB"/>
        </w:rPr>
        <w:t xml:space="preserve">.  </w:t>
      </w:r>
    </w:p>
    <w:p w14:paraId="0D9F0CE4" w14:textId="77777777" w:rsidR="00925B43" w:rsidRPr="009A010C" w:rsidRDefault="00925B43" w:rsidP="00925B43">
      <w:pPr>
        <w:autoSpaceDE w:val="0"/>
        <w:autoSpaceDN w:val="0"/>
        <w:adjustRightInd w:val="0"/>
        <w:spacing w:before="0" w:after="0"/>
        <w:jc w:val="both"/>
        <w:rPr>
          <w:rFonts w:ascii="Calibri" w:hAnsi="Calibri"/>
          <w:sz w:val="24"/>
          <w:szCs w:val="24"/>
        </w:rPr>
      </w:pPr>
    </w:p>
    <w:p w14:paraId="0287FDCE" w14:textId="7E70AE64" w:rsidR="00933811" w:rsidRPr="009A010C" w:rsidRDefault="00933811" w:rsidP="00E07D7E">
      <w:pPr>
        <w:pStyle w:val="Heading2"/>
        <w:numPr>
          <w:ilvl w:val="1"/>
          <w:numId w:val="37"/>
        </w:numPr>
        <w:rPr>
          <w:rFonts w:ascii="Calibri" w:hAnsi="Calibri" w:cs="Calibri"/>
        </w:rPr>
      </w:pPr>
      <w:bookmarkStart w:id="187" w:name="_Toc161091276"/>
      <w:r w:rsidRPr="009A010C">
        <w:rPr>
          <w:rFonts w:ascii="Calibri" w:hAnsi="Calibri" w:cs="Calibri"/>
        </w:rPr>
        <w:t>Aplicarea pragului de excelență</w:t>
      </w:r>
      <w:bookmarkEnd w:id="187"/>
    </w:p>
    <w:p w14:paraId="68EC2E88" w14:textId="77777777" w:rsidR="00A059E9" w:rsidRPr="009A010C" w:rsidRDefault="00A059E9" w:rsidP="00A059E9">
      <w:pPr>
        <w:autoSpaceDE w:val="0"/>
        <w:autoSpaceDN w:val="0"/>
        <w:adjustRightInd w:val="0"/>
        <w:spacing w:before="0" w:after="0"/>
        <w:jc w:val="both"/>
        <w:rPr>
          <w:rFonts w:ascii="Calibri" w:hAnsi="Calibri"/>
          <w:i/>
          <w:iCs/>
          <w:sz w:val="24"/>
          <w:szCs w:val="24"/>
          <w:lang w:eastAsia="en-GB"/>
        </w:rPr>
      </w:pPr>
      <w:bookmarkStart w:id="188" w:name="_Hlk141176387"/>
      <w:r w:rsidRPr="009A010C">
        <w:rPr>
          <w:rFonts w:asciiTheme="minorHAnsi" w:hAnsiTheme="minorHAnsi" w:cstheme="minorHAns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9A010C">
        <w:rPr>
          <w:rFonts w:asciiTheme="minorHAnsi" w:hAnsiTheme="minorHAnsi" w:cstheme="minorHAnsi"/>
          <w:b/>
          <w:bCs/>
          <w:sz w:val="24"/>
          <w:szCs w:val="24"/>
          <w:lang w:eastAsia="en-GB"/>
        </w:rPr>
        <w:t xml:space="preserve">70 de puncte, prag de excelență </w:t>
      </w:r>
      <w:r w:rsidRPr="009A010C">
        <w:rPr>
          <w:rFonts w:asciiTheme="minorHAnsi" w:hAnsiTheme="minorHAnsi" w:cstheme="minorHAnsi"/>
          <w:sz w:val="24"/>
          <w:szCs w:val="24"/>
          <w:lang w:eastAsia="en-GB"/>
        </w:rPr>
        <w:t xml:space="preserve">și să nu fi fost notat cu 0 în etapa de </w:t>
      </w:r>
      <w:r w:rsidRPr="009A010C">
        <w:rPr>
          <w:rFonts w:ascii="Calibri" w:hAnsi="Calibri"/>
          <w:sz w:val="24"/>
          <w:szCs w:val="24"/>
          <w:lang w:eastAsia="en-GB"/>
        </w:rPr>
        <w:t>evaluare tehnico-financiară conform detaliilor de completare a grilei, cu încadrarea în alocarea financiară a apelului de proiecte</w:t>
      </w:r>
      <w:r w:rsidRPr="009A010C">
        <w:rPr>
          <w:rFonts w:ascii="Calibri" w:hAnsi="Calibri"/>
          <w:i/>
          <w:iCs/>
          <w:sz w:val="24"/>
          <w:szCs w:val="24"/>
          <w:lang w:eastAsia="en-GB"/>
        </w:rPr>
        <w:t xml:space="preserve">. </w:t>
      </w:r>
      <w:r w:rsidRPr="009A010C">
        <w:rPr>
          <w:rFonts w:ascii="Calibri" w:hAnsi="Calibri"/>
          <w:sz w:val="24"/>
          <w:szCs w:val="24"/>
        </w:rPr>
        <w:t>Mecanismul de implementare, inclusiv modalitatea de tratare a situațiilor în care bugetul proiectelor care întrunesc pragul de excelență depășește bugetul alocat apelului de proiecte și limitele pragurilor valorice, se aprobă prin decizia CM PR SE.</w:t>
      </w:r>
    </w:p>
    <w:p w14:paraId="47C21895" w14:textId="77777777" w:rsidR="00A059E9" w:rsidRPr="009A010C" w:rsidRDefault="00A059E9" w:rsidP="00A059E9">
      <w:pPr>
        <w:autoSpaceDE w:val="0"/>
        <w:autoSpaceDN w:val="0"/>
        <w:adjustRightInd w:val="0"/>
        <w:spacing w:before="0" w:after="0"/>
        <w:jc w:val="both"/>
        <w:rPr>
          <w:rFonts w:asciiTheme="minorHAnsi" w:hAnsiTheme="minorHAnsi" w:cstheme="minorHAnsi"/>
          <w:i/>
          <w:iCs/>
          <w:sz w:val="24"/>
          <w:szCs w:val="24"/>
          <w:lang w:eastAsia="en-GB"/>
        </w:rPr>
      </w:pPr>
      <w:r w:rsidRPr="009A010C">
        <w:rPr>
          <w:rFonts w:ascii="Calibri" w:hAnsi="Calibri"/>
          <w:sz w:val="24"/>
          <w:szCs w:val="24"/>
        </w:rPr>
        <w:t>Pentru cererile de finanțare, altele decât cele care obțin pragul de excelență și care nu se încadrează în pragurile de excelență stabilite anterior, etapa de contractare este demarată</w:t>
      </w:r>
      <w:r w:rsidRPr="009A010C">
        <w:rPr>
          <w:rFonts w:asciiTheme="minorHAnsi" w:hAnsiTheme="minorHAnsi" w:cstheme="minorHAnsi"/>
          <w:sz w:val="24"/>
          <w:szCs w:val="24"/>
        </w:rPr>
        <w:t xml:space="preserve"> ulterior finalizării procesului de soluționare a contestațiilor, în baza rezultatelor finale, respectiv a punctajelor finale și cu încadrarea în bugetul disponibil</w:t>
      </w:r>
      <w:bookmarkEnd w:id="188"/>
      <w:r w:rsidRPr="009A010C">
        <w:rPr>
          <w:rFonts w:asciiTheme="minorHAnsi" w:hAnsiTheme="minorHAnsi" w:cstheme="minorHAnsi"/>
          <w:sz w:val="24"/>
          <w:szCs w:val="24"/>
        </w:rPr>
        <w:t>.</w:t>
      </w:r>
    </w:p>
    <w:p w14:paraId="0DC7BF62" w14:textId="77777777" w:rsidR="001C7874" w:rsidRPr="009A010C" w:rsidRDefault="001C7874" w:rsidP="001C7874">
      <w:pPr>
        <w:autoSpaceDE w:val="0"/>
        <w:autoSpaceDN w:val="0"/>
        <w:adjustRightInd w:val="0"/>
        <w:spacing w:after="0"/>
        <w:jc w:val="both"/>
        <w:rPr>
          <w:rFonts w:ascii="Calibri" w:hAnsi="Calibri"/>
          <w:sz w:val="24"/>
          <w:szCs w:val="24"/>
          <w:lang w:eastAsia="en-GB"/>
        </w:rPr>
      </w:pPr>
    </w:p>
    <w:p w14:paraId="305FEC9A" w14:textId="38B38206" w:rsidR="00933811" w:rsidRPr="009A010C" w:rsidRDefault="00933811" w:rsidP="00E07D7E">
      <w:pPr>
        <w:pStyle w:val="Heading2"/>
        <w:numPr>
          <w:ilvl w:val="1"/>
          <w:numId w:val="37"/>
        </w:numPr>
        <w:rPr>
          <w:rFonts w:ascii="Calibri" w:hAnsi="Calibri" w:cs="Calibri"/>
        </w:rPr>
      </w:pPr>
      <w:bookmarkStart w:id="189" w:name="_Toc161091277"/>
      <w:r w:rsidRPr="009A010C">
        <w:rPr>
          <w:rFonts w:ascii="Calibri" w:hAnsi="Calibri" w:cs="Calibri"/>
        </w:rPr>
        <w:t>Notificarea rezultatului evaluării tehnice și financiare</w:t>
      </w:r>
      <w:bookmarkEnd w:id="189"/>
    </w:p>
    <w:p w14:paraId="0561AB23" w14:textId="2A5FB404" w:rsidR="00B057C3" w:rsidRPr="009A010C" w:rsidRDefault="00B057C3" w:rsidP="00B057C3">
      <w:pPr>
        <w:spacing w:before="0" w:after="0"/>
        <w:jc w:val="both"/>
        <w:rPr>
          <w:rFonts w:ascii="Calibri" w:hAnsi="Calibri"/>
          <w:sz w:val="24"/>
          <w:szCs w:val="24"/>
        </w:rPr>
      </w:pPr>
      <w:r w:rsidRPr="009A010C">
        <w:rPr>
          <w:rFonts w:ascii="Calibri" w:hAnsi="Calibri"/>
          <w:sz w:val="24"/>
          <w:szCs w:val="24"/>
        </w:rPr>
        <w:t xml:space="preserve">Etapa de evaluare tehnică și financiară se poate încheia cu recomandări de corelări/observații, și depunctare dacă este cazul, cu condiția ca  aceste aspecte </w:t>
      </w:r>
      <w:r w:rsidR="00E85715" w:rsidRPr="009A010C">
        <w:rPr>
          <w:rFonts w:ascii="Calibri" w:hAnsi="Calibri"/>
          <w:sz w:val="24"/>
          <w:szCs w:val="24"/>
        </w:rPr>
        <w:t>sa</w:t>
      </w:r>
      <w:r w:rsidRPr="009A010C">
        <w:rPr>
          <w:rFonts w:ascii="Calibri" w:hAnsi="Calibri"/>
          <w:sz w:val="24"/>
          <w:szCs w:val="24"/>
        </w:rPr>
        <w:t xml:space="preserve"> nu vizeze criteriile verificate in cadrul etapei de evaluare tehnico-financiara si nici documnetele care au stat la baza analizei.</w:t>
      </w:r>
    </w:p>
    <w:p w14:paraId="6A755F33" w14:textId="77777777" w:rsidR="00B057C3" w:rsidRPr="009A010C" w:rsidRDefault="00B057C3" w:rsidP="00B057C3">
      <w:pPr>
        <w:tabs>
          <w:tab w:val="left" w:pos="284"/>
        </w:tabs>
        <w:spacing w:before="0" w:after="0"/>
        <w:jc w:val="both"/>
        <w:rPr>
          <w:rFonts w:ascii="Calibri" w:hAnsi="Calibri"/>
          <w:sz w:val="24"/>
          <w:szCs w:val="24"/>
        </w:rPr>
      </w:pPr>
    </w:p>
    <w:p w14:paraId="0EEF105F" w14:textId="47B79FAC" w:rsidR="00B057C3" w:rsidRPr="009A010C" w:rsidRDefault="00B057C3" w:rsidP="00B057C3">
      <w:pPr>
        <w:tabs>
          <w:tab w:val="left" w:pos="284"/>
        </w:tabs>
        <w:spacing w:before="0" w:after="0"/>
        <w:jc w:val="both"/>
        <w:rPr>
          <w:rFonts w:ascii="Calibri" w:hAnsi="Calibri"/>
          <w:sz w:val="24"/>
          <w:szCs w:val="24"/>
        </w:rPr>
      </w:pPr>
      <w:r w:rsidRPr="009A010C">
        <w:rPr>
          <w:rFonts w:ascii="Calibri" w:hAnsi="Calibr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9A010C" w:rsidRDefault="00B057C3" w:rsidP="00B057C3">
      <w:pPr>
        <w:spacing w:before="0" w:after="0"/>
        <w:jc w:val="both"/>
        <w:rPr>
          <w:rFonts w:ascii="Calibri" w:hAnsi="Calibri"/>
          <w:sz w:val="24"/>
          <w:szCs w:val="24"/>
        </w:rPr>
      </w:pPr>
    </w:p>
    <w:p w14:paraId="1AC2AC8D" w14:textId="08ED8919" w:rsidR="00B057C3" w:rsidRPr="009A010C" w:rsidRDefault="00B057C3" w:rsidP="00B057C3">
      <w:pPr>
        <w:spacing w:before="0" w:after="0"/>
        <w:jc w:val="both"/>
        <w:rPr>
          <w:rFonts w:ascii="Calibri" w:hAnsi="Calibri"/>
          <w:sz w:val="24"/>
          <w:szCs w:val="24"/>
        </w:rPr>
      </w:pPr>
      <w:r w:rsidRPr="009A010C">
        <w:rPr>
          <w:rFonts w:ascii="Calibri" w:hAnsi="Calibri"/>
          <w:sz w:val="24"/>
          <w:szCs w:val="24"/>
        </w:rPr>
        <w:lastRenderedPageBreak/>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39626754" w14:textId="7173C875" w:rsidR="00B057C3" w:rsidRPr="009A010C" w:rsidRDefault="00B057C3" w:rsidP="00B057C3">
      <w:pPr>
        <w:spacing w:before="0" w:after="0"/>
        <w:jc w:val="both"/>
        <w:rPr>
          <w:rFonts w:ascii="Calibri" w:hAnsi="Calibri"/>
          <w:sz w:val="24"/>
          <w:szCs w:val="24"/>
        </w:rPr>
      </w:pPr>
      <w:r w:rsidRPr="009A010C">
        <w:rPr>
          <w:rFonts w:ascii="Calibri" w:hAnsi="Calibri"/>
          <w:sz w:val="24"/>
          <w:szCs w:val="24"/>
        </w:rPr>
        <w:t xml:space="preserve">Împotriva rezultatului evaluării tehnice și financiare, solicitantul poate formula contestație în termenele prevăzute în Ghidul Solicitantului în termen de </w:t>
      </w:r>
      <w:r w:rsidR="00670642" w:rsidRPr="009A010C">
        <w:rPr>
          <w:rFonts w:ascii="Calibri" w:hAnsi="Calibri"/>
          <w:sz w:val="24"/>
          <w:szCs w:val="24"/>
        </w:rPr>
        <w:t>30</w:t>
      </w:r>
      <w:r w:rsidRPr="009A010C">
        <w:rPr>
          <w:rFonts w:ascii="Calibri" w:hAnsi="Calibri"/>
          <w:sz w:val="24"/>
          <w:szCs w:val="24"/>
        </w:rPr>
        <w:t xml:space="preserve"> zile </w:t>
      </w:r>
      <w:r w:rsidR="00764984" w:rsidRPr="009A010C">
        <w:rPr>
          <w:rFonts w:ascii="Calibri" w:hAnsi="Calibri"/>
          <w:sz w:val="24"/>
          <w:szCs w:val="24"/>
        </w:rPr>
        <w:t>calendaristice</w:t>
      </w:r>
      <w:r w:rsidRPr="009A010C">
        <w:rPr>
          <w:rFonts w:ascii="Calibri" w:hAnsi="Calibri"/>
          <w:sz w:val="24"/>
          <w:szCs w:val="24"/>
        </w:rPr>
        <w:t xml:space="preserve">, calculate de la data comunicării rezultatului evaluării, detalii </w:t>
      </w:r>
      <w:r w:rsidR="00F136CA" w:rsidRPr="009A010C">
        <w:rPr>
          <w:rFonts w:ascii="Calibri" w:hAnsi="Calibri"/>
          <w:sz w:val="24"/>
          <w:szCs w:val="24"/>
        </w:rPr>
        <w:t>fiind</w:t>
      </w:r>
      <w:r w:rsidRPr="009A010C">
        <w:rPr>
          <w:rFonts w:ascii="Calibri" w:hAnsi="Calibri"/>
          <w:sz w:val="24"/>
          <w:szCs w:val="24"/>
        </w:rPr>
        <w:t xml:space="preserve"> prezentate in secțiunea </w:t>
      </w:r>
      <w:r w:rsidR="00564433" w:rsidRPr="009A010C">
        <w:rPr>
          <w:rFonts w:ascii="Calibri" w:hAnsi="Calibri"/>
          <w:sz w:val="24"/>
          <w:szCs w:val="24"/>
        </w:rPr>
        <w:t>8.8</w:t>
      </w:r>
      <w:r w:rsidRPr="009A010C">
        <w:rPr>
          <w:rFonts w:ascii="Calibri" w:hAnsi="Calibri"/>
          <w:sz w:val="24"/>
          <w:szCs w:val="24"/>
        </w:rPr>
        <w:t>.</w:t>
      </w:r>
    </w:p>
    <w:p w14:paraId="0F22CDA5" w14:textId="77777777" w:rsidR="00B057C3" w:rsidRPr="009A010C" w:rsidRDefault="00B057C3" w:rsidP="00B057C3">
      <w:pPr>
        <w:spacing w:before="0" w:after="0"/>
        <w:jc w:val="both"/>
        <w:rPr>
          <w:rFonts w:ascii="Calibri" w:hAnsi="Calibri"/>
          <w:sz w:val="24"/>
          <w:szCs w:val="24"/>
        </w:rPr>
      </w:pPr>
      <w:r w:rsidRPr="009A010C">
        <w:rPr>
          <w:rFonts w:ascii="Calibri" w:hAnsi="Calibri"/>
          <w:sz w:val="24"/>
          <w:szCs w:val="24"/>
        </w:rPr>
        <w:t>De asemenea, în cazul proiectelor care au obținut punctajul minim, însă nu intră în alocarea financiară a apelului de proiecte, AM va notifica solicitanții asupra situației proiectului.</w:t>
      </w:r>
    </w:p>
    <w:p w14:paraId="4537FB66" w14:textId="1AD48996" w:rsidR="00B057C3" w:rsidRPr="009A010C" w:rsidRDefault="00B057C3" w:rsidP="00B057C3">
      <w:pPr>
        <w:tabs>
          <w:tab w:val="left" w:pos="1134"/>
        </w:tabs>
        <w:spacing w:before="0" w:after="0"/>
        <w:jc w:val="both"/>
        <w:rPr>
          <w:rFonts w:ascii="Calibri" w:hAnsi="Calibri"/>
          <w:sz w:val="24"/>
          <w:szCs w:val="24"/>
        </w:rPr>
      </w:pPr>
      <w:r w:rsidRPr="009A010C">
        <w:rPr>
          <w:rFonts w:ascii="Calibri" w:hAnsi="Calibri"/>
          <w:sz w:val="24"/>
          <w:szCs w:val="24"/>
        </w:rPr>
        <w:t>Detalii despre modalitatea de acordare a punctajelor sunt menționate în grila relevantă pentru etapa de evaluare tehnică și financiară.</w:t>
      </w:r>
    </w:p>
    <w:p w14:paraId="0FB44456" w14:textId="77777777" w:rsidR="00B057C3" w:rsidRPr="009A010C" w:rsidRDefault="00B057C3" w:rsidP="00B057C3">
      <w:pPr>
        <w:tabs>
          <w:tab w:val="left" w:pos="1134"/>
        </w:tabs>
        <w:spacing w:before="0" w:after="0"/>
        <w:jc w:val="both"/>
        <w:rPr>
          <w:rFonts w:ascii="Calibri" w:hAnsi="Calibri"/>
          <w:b/>
          <w:bCs/>
          <w:sz w:val="24"/>
          <w:szCs w:val="24"/>
        </w:rPr>
      </w:pPr>
    </w:p>
    <w:p w14:paraId="75F8312A" w14:textId="77777777" w:rsidR="00181E8F" w:rsidRPr="009A010C" w:rsidRDefault="00181E8F" w:rsidP="00E07D7E">
      <w:pPr>
        <w:pStyle w:val="Heading2"/>
        <w:numPr>
          <w:ilvl w:val="1"/>
          <w:numId w:val="37"/>
        </w:numPr>
        <w:rPr>
          <w:rFonts w:ascii="Calibri" w:hAnsi="Calibri" w:cs="Calibri"/>
        </w:rPr>
      </w:pPr>
      <w:bookmarkStart w:id="190" w:name="_Toc161091278"/>
      <w:r w:rsidRPr="009A010C">
        <w:rPr>
          <w:rFonts w:ascii="Calibri" w:hAnsi="Calibri" w:cs="Calibri"/>
        </w:rPr>
        <w:t>Contestații</w:t>
      </w:r>
      <w:bookmarkEnd w:id="190"/>
    </w:p>
    <w:p w14:paraId="4D83092D" w14:textId="4A31C563" w:rsidR="00181E8F" w:rsidRPr="009A010C" w:rsidRDefault="00181E8F" w:rsidP="00181E8F">
      <w:pPr>
        <w:spacing w:before="0" w:after="0"/>
        <w:jc w:val="both"/>
        <w:rPr>
          <w:rFonts w:ascii="Calibri" w:hAnsi="Calibri"/>
          <w:sz w:val="24"/>
          <w:szCs w:val="24"/>
        </w:rPr>
      </w:pPr>
      <w:bookmarkStart w:id="191" w:name="_Hlk92979750"/>
      <w:bookmarkStart w:id="192" w:name="_Hlk100136820"/>
      <w:r w:rsidRPr="009A010C">
        <w:rPr>
          <w:rFonts w:ascii="Calibri" w:hAnsi="Calibri"/>
          <w:sz w:val="24"/>
          <w:szCs w:val="24"/>
        </w:rPr>
        <w:t>Împotriva deciziei de respingere a rezultatului evaluarii tehnico-financia</w:t>
      </w:r>
      <w:r w:rsidRPr="009A010C">
        <w:rPr>
          <w:rFonts w:ascii="Calibri" w:hAnsi="Calibri"/>
          <w:b/>
          <w:sz w:val="24"/>
          <w:szCs w:val="24"/>
        </w:rPr>
        <w:t>r</w:t>
      </w:r>
      <w:r w:rsidRPr="009A010C">
        <w:rPr>
          <w:rFonts w:ascii="Calibri" w:hAnsi="Calibri"/>
          <w:sz w:val="24"/>
          <w:szCs w:val="24"/>
        </w:rPr>
        <w:t xml:space="preserve">a/finanțării se poate formula contestație pe cale administrativă, la AM PR SE, în termenul de </w:t>
      </w:r>
      <w:r w:rsidR="00670642" w:rsidRPr="009A010C">
        <w:rPr>
          <w:rFonts w:ascii="Calibri" w:hAnsi="Calibri"/>
          <w:sz w:val="24"/>
          <w:szCs w:val="24"/>
        </w:rPr>
        <w:t>30</w:t>
      </w:r>
      <w:r w:rsidRPr="009A010C">
        <w:rPr>
          <w:rFonts w:ascii="Calibri" w:hAnsi="Calibri"/>
          <w:sz w:val="24"/>
          <w:szCs w:val="24"/>
        </w:rPr>
        <w:t xml:space="preserve"> zile </w:t>
      </w:r>
      <w:r w:rsidR="00DF1E48" w:rsidRPr="009A010C">
        <w:rPr>
          <w:rFonts w:ascii="Calibri" w:hAnsi="Calibri"/>
          <w:sz w:val="24"/>
          <w:szCs w:val="24"/>
        </w:rPr>
        <w:t>calendaristice</w:t>
      </w:r>
      <w:r w:rsidRPr="009A010C">
        <w:rPr>
          <w:rFonts w:ascii="Calibri" w:hAnsi="Calibri"/>
          <w:sz w:val="24"/>
          <w:szCs w:val="24"/>
        </w:rPr>
        <w:t xml:space="preserve">, calculat de la data de la primirii acesteia prin sistemul informatic MySMIS2021/SMIS2021+. </w:t>
      </w:r>
    </w:p>
    <w:p w14:paraId="3703D2FF" w14:textId="77777777" w:rsidR="00181E8F" w:rsidRPr="009A010C" w:rsidRDefault="00181E8F" w:rsidP="00181E8F">
      <w:pPr>
        <w:spacing w:before="0" w:after="0"/>
        <w:jc w:val="both"/>
        <w:rPr>
          <w:rFonts w:ascii="Calibri" w:hAnsi="Calibri"/>
          <w:sz w:val="24"/>
          <w:szCs w:val="24"/>
        </w:rPr>
      </w:pPr>
    </w:p>
    <w:p w14:paraId="28C25DB3"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Contestaţia se formulează în scris va cuprinde:</w:t>
      </w:r>
    </w:p>
    <w:p w14:paraId="6503F040" w14:textId="77777777" w:rsidR="00B057C3" w:rsidRPr="009A010C" w:rsidRDefault="00B057C3" w:rsidP="00B057C3">
      <w:pPr>
        <w:pStyle w:val="Default"/>
        <w:spacing w:after="63"/>
        <w:ind w:left="284"/>
        <w:rPr>
          <w:rFonts w:ascii="Calibri" w:hAnsi="Calibri" w:cs="Calibri"/>
          <w:color w:val="auto"/>
          <w:lang w:val="fr-FR" w:eastAsia="en-GB"/>
        </w:rPr>
      </w:pPr>
      <w:bookmarkStart w:id="193" w:name="_Hlk92874630"/>
      <w:r w:rsidRPr="009A010C">
        <w:rPr>
          <w:rFonts w:ascii="Calibri" w:hAnsi="Calibri" w:cs="Calibri"/>
          <w:color w:val="auto"/>
          <w:lang w:val="fr-FR"/>
        </w:rPr>
        <w:t xml:space="preserve">a) </w:t>
      </w:r>
      <w:proofErr w:type="spellStart"/>
      <w:r w:rsidRPr="009A010C">
        <w:rPr>
          <w:rFonts w:ascii="Calibri" w:hAnsi="Calibri" w:cs="Calibri"/>
          <w:color w:val="auto"/>
          <w:lang w:val="fr-FR"/>
        </w:rPr>
        <w:t>datele</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identificare</w:t>
      </w:r>
      <w:proofErr w:type="spellEnd"/>
      <w:r w:rsidRPr="009A010C">
        <w:rPr>
          <w:rFonts w:ascii="Calibri" w:hAnsi="Calibri" w:cs="Calibri"/>
          <w:color w:val="auto"/>
          <w:lang w:val="fr-FR"/>
        </w:rPr>
        <w:t xml:space="preserve"> ale </w:t>
      </w:r>
      <w:proofErr w:type="spellStart"/>
      <w:proofErr w:type="gramStart"/>
      <w:r w:rsidRPr="009A010C">
        <w:rPr>
          <w:rFonts w:ascii="Calibri" w:hAnsi="Calibri" w:cs="Calibri"/>
          <w:color w:val="auto"/>
          <w:lang w:val="fr-FR"/>
        </w:rPr>
        <w:t>solicitantului</w:t>
      </w:r>
      <w:proofErr w:type="spellEnd"/>
      <w:r w:rsidRPr="009A010C">
        <w:rPr>
          <w:rFonts w:ascii="Calibri" w:hAnsi="Calibri" w:cs="Calibri"/>
          <w:color w:val="auto"/>
          <w:lang w:val="fr-FR"/>
        </w:rPr>
        <w:t>:</w:t>
      </w:r>
      <w:proofErr w:type="gramEnd"/>
      <w:r w:rsidRPr="009A010C">
        <w:rPr>
          <w:rFonts w:ascii="Calibri" w:hAnsi="Calibri" w:cs="Calibri"/>
          <w:color w:val="auto"/>
          <w:lang w:val="fr-FR"/>
        </w:rPr>
        <w:t xml:space="preserve"> </w:t>
      </w:r>
      <w:proofErr w:type="spellStart"/>
      <w:r w:rsidRPr="009A010C">
        <w:rPr>
          <w:rFonts w:ascii="Calibri" w:hAnsi="Calibri" w:cs="Calibri"/>
          <w:color w:val="auto"/>
          <w:lang w:val="fr-FR"/>
        </w:rPr>
        <w:t>denumire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sediu</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datele</w:t>
      </w:r>
      <w:proofErr w:type="spellEnd"/>
      <w:r w:rsidRPr="009A010C">
        <w:rPr>
          <w:rFonts w:ascii="Calibri" w:hAnsi="Calibri" w:cs="Calibri"/>
          <w:color w:val="auto"/>
          <w:lang w:val="fr-FR"/>
        </w:rPr>
        <w:t xml:space="preserve"> de contact, </w:t>
      </w:r>
      <w:proofErr w:type="spellStart"/>
      <w:r w:rsidRPr="009A010C">
        <w:rPr>
          <w:rFonts w:ascii="Calibri" w:hAnsi="Calibri" w:cs="Calibri"/>
          <w:color w:val="auto"/>
          <w:lang w:val="fr-FR"/>
        </w:rPr>
        <w:t>precum</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și</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alte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atribute</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identificare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în</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condiţiile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legii</w:t>
      </w:r>
      <w:proofErr w:type="spellEnd"/>
      <w:r w:rsidRPr="009A010C">
        <w:rPr>
          <w:rFonts w:ascii="Calibri" w:hAnsi="Calibri" w:cs="Calibri"/>
          <w:color w:val="auto"/>
          <w:lang w:val="fr-FR"/>
        </w:rPr>
        <w:t xml:space="preserve">, cum </w:t>
      </w:r>
      <w:proofErr w:type="spellStart"/>
      <w:r w:rsidRPr="009A010C">
        <w:rPr>
          <w:rFonts w:ascii="Calibri" w:hAnsi="Calibri" w:cs="Calibri"/>
          <w:color w:val="auto"/>
          <w:lang w:val="fr-FR"/>
        </w:rPr>
        <w:t>sunt</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numărul</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înregistrare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în</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registrul</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comerţului</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sau</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într</w:t>
      </w:r>
      <w:proofErr w:type="spellEnd"/>
      <w:r w:rsidRPr="009A010C">
        <w:rPr>
          <w:rFonts w:ascii="Calibri" w:hAnsi="Calibri" w:cs="Calibri"/>
          <w:color w:val="auto"/>
          <w:lang w:val="fr-FR"/>
        </w:rPr>
        <w:t xml:space="preserve">-un alt </w:t>
      </w:r>
      <w:proofErr w:type="spellStart"/>
      <w:r w:rsidRPr="009A010C">
        <w:rPr>
          <w:rFonts w:ascii="Calibri" w:hAnsi="Calibri" w:cs="Calibri"/>
          <w:color w:val="auto"/>
          <w:lang w:val="fr-FR"/>
        </w:rPr>
        <w:t>registru</w:t>
      </w:r>
      <w:proofErr w:type="spellEnd"/>
      <w:r w:rsidRPr="009A010C">
        <w:rPr>
          <w:rFonts w:ascii="Calibri" w:hAnsi="Calibri" w:cs="Calibri"/>
          <w:color w:val="auto"/>
          <w:lang w:val="fr-FR"/>
        </w:rPr>
        <w:t xml:space="preserve"> public, </w:t>
      </w:r>
      <w:proofErr w:type="spellStart"/>
      <w:r w:rsidRPr="009A010C">
        <w:rPr>
          <w:rFonts w:ascii="Calibri" w:hAnsi="Calibri" w:cs="Calibri"/>
          <w:color w:val="auto"/>
          <w:lang w:val="fr-FR"/>
        </w:rPr>
        <w:t>codul</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unic</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înregistrare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precum</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și</w:t>
      </w:r>
      <w:proofErr w:type="spellEnd"/>
      <w:r w:rsidRPr="009A010C">
        <w:rPr>
          <w:rFonts w:ascii="Calibri" w:hAnsi="Calibri" w:cs="Calibri"/>
          <w:color w:val="auto"/>
          <w:lang w:val="fr-FR"/>
        </w:rPr>
        <w:t xml:space="preserve"> a </w:t>
      </w:r>
      <w:proofErr w:type="spellStart"/>
      <w:r w:rsidRPr="009A010C">
        <w:rPr>
          <w:rFonts w:ascii="Calibri" w:hAnsi="Calibri" w:cs="Calibri"/>
          <w:color w:val="auto"/>
          <w:lang w:val="fr-FR"/>
        </w:rPr>
        <w:t>cererii</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finanțare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titlu</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cod</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unic</w:t>
      </w:r>
      <w:proofErr w:type="spellEnd"/>
      <w:r w:rsidRPr="009A010C">
        <w:rPr>
          <w:rFonts w:ascii="Calibri" w:hAnsi="Calibri" w:cs="Calibri"/>
          <w:color w:val="auto"/>
          <w:lang w:val="fr-FR"/>
        </w:rPr>
        <w:t xml:space="preserve"> SMIS; </w:t>
      </w:r>
    </w:p>
    <w:p w14:paraId="6324AF40" w14:textId="77777777" w:rsidR="00B057C3" w:rsidRPr="009A010C" w:rsidRDefault="00B057C3" w:rsidP="00B057C3">
      <w:pPr>
        <w:pStyle w:val="Default"/>
        <w:spacing w:after="63"/>
        <w:ind w:left="284"/>
        <w:rPr>
          <w:rFonts w:ascii="Calibri" w:hAnsi="Calibri" w:cs="Calibri"/>
          <w:color w:val="auto"/>
          <w:lang w:val="fr-FR"/>
        </w:rPr>
      </w:pPr>
      <w:r w:rsidRPr="009A010C">
        <w:rPr>
          <w:rFonts w:ascii="Calibri" w:hAnsi="Calibri" w:cs="Calibri"/>
          <w:color w:val="auto"/>
          <w:lang w:val="fr-FR"/>
        </w:rPr>
        <w:t xml:space="preserve">b) </w:t>
      </w:r>
      <w:proofErr w:type="spellStart"/>
      <w:r w:rsidRPr="009A010C">
        <w:rPr>
          <w:rFonts w:ascii="Calibri" w:hAnsi="Calibri" w:cs="Calibri"/>
          <w:color w:val="auto"/>
          <w:lang w:val="fr-FR"/>
        </w:rPr>
        <w:t>datele</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identificare</w:t>
      </w:r>
      <w:proofErr w:type="spellEnd"/>
      <w:r w:rsidRPr="009A010C">
        <w:rPr>
          <w:rFonts w:ascii="Calibri" w:hAnsi="Calibri" w:cs="Calibri"/>
          <w:color w:val="auto"/>
          <w:lang w:val="fr-FR"/>
        </w:rPr>
        <w:t xml:space="preserve"> ale </w:t>
      </w:r>
      <w:proofErr w:type="spellStart"/>
      <w:r w:rsidRPr="009A010C">
        <w:rPr>
          <w:rFonts w:ascii="Calibri" w:hAnsi="Calibri" w:cs="Calibri"/>
          <w:color w:val="auto"/>
          <w:lang w:val="fr-FR"/>
        </w:rPr>
        <w:t>reprezentantului</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legal</w:t>
      </w:r>
      <w:proofErr w:type="spellEnd"/>
      <w:r w:rsidRPr="009A010C">
        <w:rPr>
          <w:rFonts w:ascii="Calibri" w:hAnsi="Calibri" w:cs="Calibri"/>
          <w:color w:val="auto"/>
          <w:lang w:val="fr-FR"/>
        </w:rPr>
        <w:t xml:space="preserve"> al </w:t>
      </w:r>
      <w:proofErr w:type="spellStart"/>
      <w:proofErr w:type="gramStart"/>
      <w:r w:rsidRPr="009A010C">
        <w:rPr>
          <w:rFonts w:ascii="Calibri" w:hAnsi="Calibri" w:cs="Calibri"/>
          <w:color w:val="auto"/>
          <w:lang w:val="fr-FR"/>
        </w:rPr>
        <w:t>solicitantului</w:t>
      </w:r>
      <w:proofErr w:type="spellEnd"/>
      <w:r w:rsidRPr="009A010C">
        <w:rPr>
          <w:rFonts w:ascii="Calibri" w:hAnsi="Calibri" w:cs="Calibri"/>
          <w:color w:val="auto"/>
          <w:lang w:val="fr-FR"/>
        </w:rPr>
        <w:t>;</w:t>
      </w:r>
      <w:proofErr w:type="gramEnd"/>
      <w:r w:rsidRPr="009A010C">
        <w:rPr>
          <w:rFonts w:ascii="Calibri" w:hAnsi="Calibri" w:cs="Calibri"/>
          <w:color w:val="auto"/>
          <w:lang w:val="fr-FR"/>
        </w:rPr>
        <w:t xml:space="preserve"> </w:t>
      </w:r>
    </w:p>
    <w:p w14:paraId="11640896" w14:textId="77777777" w:rsidR="00B057C3" w:rsidRPr="009A010C" w:rsidRDefault="00B057C3" w:rsidP="00B057C3">
      <w:pPr>
        <w:pStyle w:val="Default"/>
        <w:spacing w:after="63"/>
        <w:ind w:left="284"/>
        <w:rPr>
          <w:rFonts w:ascii="Calibri" w:hAnsi="Calibri" w:cs="Calibri"/>
          <w:color w:val="auto"/>
          <w:lang w:val="fr-FR"/>
        </w:rPr>
      </w:pPr>
      <w:r w:rsidRPr="009A010C">
        <w:rPr>
          <w:rFonts w:ascii="Calibri" w:hAnsi="Calibri" w:cs="Calibri"/>
          <w:color w:val="auto"/>
          <w:lang w:val="fr-FR"/>
        </w:rPr>
        <w:t xml:space="preserve">c) </w:t>
      </w:r>
      <w:proofErr w:type="spellStart"/>
      <w:r w:rsidRPr="009A010C">
        <w:rPr>
          <w:rFonts w:ascii="Calibri" w:hAnsi="Calibri" w:cs="Calibri"/>
          <w:color w:val="auto"/>
          <w:lang w:val="fr-FR"/>
        </w:rPr>
        <w:t>obiectul</w:t>
      </w:r>
      <w:proofErr w:type="spellEnd"/>
      <w:r w:rsidRPr="009A010C">
        <w:rPr>
          <w:rFonts w:ascii="Calibri" w:hAnsi="Calibri" w:cs="Calibri"/>
          <w:color w:val="auto"/>
          <w:lang w:val="fr-FR"/>
        </w:rPr>
        <w:t xml:space="preserve"> </w:t>
      </w:r>
      <w:proofErr w:type="spellStart"/>
      <w:proofErr w:type="gramStart"/>
      <w:r w:rsidRPr="009A010C">
        <w:rPr>
          <w:rFonts w:ascii="Calibri" w:hAnsi="Calibri" w:cs="Calibri"/>
          <w:color w:val="auto"/>
          <w:lang w:val="fr-FR"/>
        </w:rPr>
        <w:t>contestației</w:t>
      </w:r>
      <w:proofErr w:type="spellEnd"/>
      <w:r w:rsidRPr="009A010C">
        <w:rPr>
          <w:rFonts w:ascii="Calibri" w:hAnsi="Calibri" w:cs="Calibri"/>
          <w:color w:val="auto"/>
          <w:lang w:val="fr-FR"/>
        </w:rPr>
        <w:t>;</w:t>
      </w:r>
      <w:proofErr w:type="gramEnd"/>
      <w:r w:rsidRPr="009A010C">
        <w:rPr>
          <w:rFonts w:ascii="Calibri" w:hAnsi="Calibri" w:cs="Calibri"/>
          <w:color w:val="auto"/>
          <w:lang w:val="fr-FR"/>
        </w:rPr>
        <w:t xml:space="preserve"> </w:t>
      </w:r>
    </w:p>
    <w:p w14:paraId="45AA3045" w14:textId="77777777" w:rsidR="00B057C3" w:rsidRPr="009A010C" w:rsidRDefault="00B057C3" w:rsidP="00B057C3">
      <w:pPr>
        <w:pStyle w:val="Default"/>
        <w:spacing w:after="63"/>
        <w:ind w:left="284"/>
        <w:rPr>
          <w:rFonts w:ascii="Calibri" w:hAnsi="Calibri" w:cs="Calibri"/>
          <w:color w:val="auto"/>
          <w:lang w:val="fr-FR"/>
        </w:rPr>
      </w:pPr>
      <w:r w:rsidRPr="009A010C">
        <w:rPr>
          <w:rFonts w:ascii="Calibri" w:hAnsi="Calibri" w:cs="Calibri"/>
          <w:color w:val="auto"/>
          <w:lang w:val="fr-FR"/>
        </w:rPr>
        <w:t xml:space="preserve">d) </w:t>
      </w:r>
      <w:proofErr w:type="spellStart"/>
      <w:r w:rsidRPr="009A010C">
        <w:rPr>
          <w:rFonts w:ascii="Calibri" w:hAnsi="Calibri" w:cs="Calibri"/>
          <w:color w:val="auto"/>
          <w:lang w:val="fr-FR"/>
        </w:rPr>
        <w:t>criteriul</w:t>
      </w:r>
      <w:proofErr w:type="spellEnd"/>
      <w:r w:rsidRPr="009A010C">
        <w:rPr>
          <w:rFonts w:ascii="Calibri" w:hAnsi="Calibri" w:cs="Calibri"/>
          <w:color w:val="auto"/>
          <w:lang w:val="fr-FR"/>
        </w:rPr>
        <w:t>/</w:t>
      </w:r>
      <w:proofErr w:type="spellStart"/>
      <w:r w:rsidRPr="009A010C">
        <w:rPr>
          <w:rFonts w:ascii="Calibri" w:hAnsi="Calibri" w:cs="Calibri"/>
          <w:color w:val="auto"/>
          <w:lang w:val="fr-FR"/>
        </w:rPr>
        <w:t>criteriile</w:t>
      </w:r>
      <w:proofErr w:type="spellEnd"/>
      <w:r w:rsidRPr="009A010C">
        <w:rPr>
          <w:rFonts w:ascii="Calibri" w:hAnsi="Calibri" w:cs="Calibri"/>
          <w:color w:val="auto"/>
          <w:lang w:val="fr-FR"/>
        </w:rPr>
        <w:t xml:space="preserve"> </w:t>
      </w:r>
      <w:proofErr w:type="spellStart"/>
      <w:proofErr w:type="gramStart"/>
      <w:r w:rsidRPr="009A010C">
        <w:rPr>
          <w:rFonts w:ascii="Calibri" w:hAnsi="Calibri" w:cs="Calibri"/>
          <w:color w:val="auto"/>
          <w:lang w:val="fr-FR"/>
        </w:rPr>
        <w:t>contestate</w:t>
      </w:r>
      <w:proofErr w:type="spellEnd"/>
      <w:r w:rsidRPr="009A010C">
        <w:rPr>
          <w:rFonts w:ascii="Calibri" w:hAnsi="Calibri" w:cs="Calibri"/>
          <w:color w:val="auto"/>
          <w:lang w:val="fr-FR"/>
        </w:rPr>
        <w:t>;</w:t>
      </w:r>
      <w:proofErr w:type="gramEnd"/>
      <w:r w:rsidRPr="009A010C">
        <w:rPr>
          <w:rFonts w:ascii="Calibri" w:hAnsi="Calibri" w:cs="Calibri"/>
          <w:color w:val="auto"/>
          <w:lang w:val="fr-FR"/>
        </w:rPr>
        <w:t xml:space="preserve"> </w:t>
      </w:r>
    </w:p>
    <w:p w14:paraId="2D0A8F60" w14:textId="77777777" w:rsidR="00B057C3" w:rsidRPr="009A010C" w:rsidRDefault="00B057C3" w:rsidP="00B057C3">
      <w:pPr>
        <w:pStyle w:val="Default"/>
        <w:spacing w:after="63"/>
        <w:ind w:left="284"/>
        <w:rPr>
          <w:rFonts w:ascii="Calibri" w:hAnsi="Calibri" w:cs="Calibri"/>
          <w:color w:val="auto"/>
          <w:lang w:val="fr-FR"/>
        </w:rPr>
      </w:pPr>
      <w:r w:rsidRPr="009A010C">
        <w:rPr>
          <w:rFonts w:ascii="Calibri" w:hAnsi="Calibri" w:cs="Calibri"/>
          <w:color w:val="auto"/>
          <w:lang w:val="fr-FR"/>
        </w:rPr>
        <w:t xml:space="preserve">e) </w:t>
      </w:r>
      <w:proofErr w:type="spellStart"/>
      <w:r w:rsidRPr="009A010C">
        <w:rPr>
          <w:rFonts w:ascii="Calibri" w:hAnsi="Calibri" w:cs="Calibri"/>
          <w:color w:val="auto"/>
          <w:lang w:val="fr-FR"/>
        </w:rPr>
        <w:t>motivele</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fapt</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și</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drept</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pe</w:t>
      </w:r>
      <w:proofErr w:type="spellEnd"/>
      <w:r w:rsidRPr="009A010C">
        <w:rPr>
          <w:rFonts w:ascii="Calibri" w:hAnsi="Calibri" w:cs="Calibri"/>
          <w:color w:val="auto"/>
          <w:lang w:val="fr-FR"/>
        </w:rPr>
        <w:t xml:space="preserve"> care se </w:t>
      </w:r>
      <w:proofErr w:type="spellStart"/>
      <w:r w:rsidRPr="009A010C">
        <w:rPr>
          <w:rFonts w:ascii="Calibri" w:hAnsi="Calibri" w:cs="Calibri"/>
          <w:color w:val="auto"/>
          <w:lang w:val="fr-FR"/>
        </w:rPr>
        <w:t>întemeiază</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contestația</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detaliate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pentru</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fiecare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criteriu</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evaluare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și</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selecție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în</w:t>
      </w:r>
      <w:proofErr w:type="spellEnd"/>
      <w:r w:rsidRPr="009A010C">
        <w:rPr>
          <w:rFonts w:ascii="Calibri" w:hAnsi="Calibri" w:cs="Calibri"/>
          <w:color w:val="auto"/>
          <w:lang w:val="fr-FR"/>
        </w:rPr>
        <w:t xml:space="preserve"> parte </w:t>
      </w:r>
      <w:proofErr w:type="spellStart"/>
      <w:proofErr w:type="gramStart"/>
      <w:r w:rsidRPr="009A010C">
        <w:rPr>
          <w:rFonts w:ascii="Calibri" w:hAnsi="Calibri" w:cs="Calibri"/>
          <w:color w:val="auto"/>
          <w:lang w:val="fr-FR"/>
        </w:rPr>
        <w:t>contestat</w:t>
      </w:r>
      <w:proofErr w:type="spellEnd"/>
      <w:r w:rsidRPr="009A010C">
        <w:rPr>
          <w:rFonts w:ascii="Calibri" w:hAnsi="Calibri" w:cs="Calibri"/>
          <w:color w:val="auto"/>
          <w:lang w:val="fr-FR"/>
        </w:rPr>
        <w:t>;</w:t>
      </w:r>
      <w:proofErr w:type="gramEnd"/>
      <w:r w:rsidRPr="009A010C">
        <w:rPr>
          <w:rFonts w:ascii="Calibri" w:hAnsi="Calibri" w:cs="Calibri"/>
          <w:color w:val="auto"/>
          <w:lang w:val="fr-FR"/>
        </w:rPr>
        <w:t xml:space="preserve"> </w:t>
      </w:r>
    </w:p>
    <w:p w14:paraId="0E6F4B1C" w14:textId="3079D37A" w:rsidR="00181E8F" w:rsidRPr="009A010C" w:rsidRDefault="00B057C3" w:rsidP="00B057C3">
      <w:pPr>
        <w:spacing w:before="0" w:after="0"/>
        <w:ind w:left="284"/>
        <w:jc w:val="both"/>
        <w:rPr>
          <w:rFonts w:ascii="Calibri" w:hAnsi="Calibri"/>
          <w:sz w:val="24"/>
          <w:szCs w:val="24"/>
          <w:lang w:val="fr-FR"/>
        </w:rPr>
      </w:pPr>
      <w:r w:rsidRPr="009A010C">
        <w:rPr>
          <w:rFonts w:ascii="Calibri" w:hAnsi="Calibri"/>
          <w:sz w:val="24"/>
          <w:szCs w:val="24"/>
          <w:lang w:val="fr-FR"/>
        </w:rPr>
        <w:t xml:space="preserve">f) </w:t>
      </w:r>
      <w:proofErr w:type="spellStart"/>
      <w:r w:rsidRPr="009A010C">
        <w:rPr>
          <w:rFonts w:ascii="Calibri" w:hAnsi="Calibri"/>
          <w:sz w:val="24"/>
          <w:szCs w:val="24"/>
          <w:lang w:val="fr-FR"/>
        </w:rPr>
        <w:t>semnătura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reprezentantului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legal</w:t>
      </w:r>
      <w:proofErr w:type="spellEnd"/>
      <w:r w:rsidRPr="009A010C">
        <w:rPr>
          <w:rFonts w:ascii="Calibri" w:hAnsi="Calibri"/>
          <w:sz w:val="24"/>
          <w:szCs w:val="24"/>
          <w:lang w:val="fr-FR"/>
        </w:rPr>
        <w:t>/</w:t>
      </w:r>
      <w:proofErr w:type="spellStart"/>
      <w:r w:rsidRPr="009A010C">
        <w:rPr>
          <w:rFonts w:ascii="Calibri" w:hAnsi="Calibri"/>
          <w:sz w:val="24"/>
          <w:szCs w:val="24"/>
          <w:lang w:val="fr-FR"/>
        </w:rPr>
        <w:t>împuternicit</w:t>
      </w:r>
      <w:proofErr w:type="spellEnd"/>
      <w:r w:rsidRPr="009A010C">
        <w:rPr>
          <w:rFonts w:ascii="Calibri" w:hAnsi="Calibri"/>
          <w:sz w:val="24"/>
          <w:szCs w:val="24"/>
          <w:lang w:val="fr-FR"/>
        </w:rPr>
        <w:t xml:space="preserve"> al </w:t>
      </w:r>
      <w:proofErr w:type="spellStart"/>
      <w:r w:rsidRPr="009A010C">
        <w:rPr>
          <w:rFonts w:ascii="Calibri" w:hAnsi="Calibri"/>
          <w:sz w:val="24"/>
          <w:szCs w:val="24"/>
          <w:lang w:val="fr-FR"/>
        </w:rPr>
        <w:t>solicitantului</w:t>
      </w:r>
      <w:proofErr w:type="spellEnd"/>
      <w:r w:rsidRPr="009A010C">
        <w:rPr>
          <w:rFonts w:ascii="Calibri" w:hAnsi="Calibri"/>
          <w:sz w:val="24"/>
          <w:szCs w:val="24"/>
          <w:lang w:val="fr-FR"/>
        </w:rPr>
        <w:t>.</w:t>
      </w:r>
    </w:p>
    <w:p w14:paraId="7EFEFC8A" w14:textId="77777777" w:rsidR="00B057C3" w:rsidRPr="009A010C" w:rsidRDefault="00B057C3" w:rsidP="00B057C3">
      <w:pPr>
        <w:spacing w:before="0" w:after="0"/>
        <w:ind w:left="284"/>
        <w:jc w:val="both"/>
        <w:rPr>
          <w:rFonts w:ascii="Calibri" w:hAnsi="Calibri"/>
          <w:sz w:val="24"/>
          <w:szCs w:val="24"/>
        </w:rPr>
      </w:pPr>
    </w:p>
    <w:p w14:paraId="5EA13488"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9A010C" w:rsidRDefault="00181E8F" w:rsidP="00181E8F">
      <w:pPr>
        <w:spacing w:before="0" w:after="0"/>
        <w:ind w:left="720" w:hanging="720"/>
        <w:jc w:val="both"/>
        <w:rPr>
          <w:rFonts w:ascii="Calibri" w:hAnsi="Calibri"/>
          <w:bCs/>
          <w:sz w:val="24"/>
          <w:szCs w:val="24"/>
        </w:rPr>
      </w:pPr>
    </w:p>
    <w:p w14:paraId="02929209"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9A010C">
        <w:rPr>
          <w:rFonts w:ascii="Calibri" w:hAnsi="Calibri"/>
          <w:sz w:val="24"/>
          <w:szCs w:val="24"/>
        </w:rPr>
        <w:t>MySMIS2021/SMIS2021+</w:t>
      </w:r>
      <w:r w:rsidRPr="009A010C">
        <w:rPr>
          <w:rFonts w:ascii="Calibri" w:hAnsi="Calibri"/>
          <w:sz w:val="24"/>
          <w:szCs w:val="24"/>
          <w:lang w:eastAsia="en-GB"/>
        </w:rPr>
        <w:t xml:space="preserve">, meniul Contestații, în conformitate cu instrucțiunile de completare din Manualul de utilizare MySMIS. </w:t>
      </w:r>
    </w:p>
    <w:p w14:paraId="4BF90DD4" w14:textId="77777777" w:rsidR="00181E8F" w:rsidRPr="009A010C" w:rsidRDefault="00181E8F" w:rsidP="00181E8F">
      <w:pPr>
        <w:spacing w:before="0" w:after="0"/>
        <w:jc w:val="both"/>
        <w:rPr>
          <w:rFonts w:ascii="Calibri" w:hAnsi="Calibri"/>
          <w:sz w:val="24"/>
          <w:szCs w:val="24"/>
          <w:lang w:eastAsia="en-GB"/>
        </w:rPr>
      </w:pPr>
    </w:p>
    <w:p w14:paraId="2C945E74" w14:textId="7DA1804D" w:rsidR="00181E8F" w:rsidRPr="009A010C" w:rsidRDefault="00181E8F" w:rsidP="00181E8F">
      <w:pPr>
        <w:spacing w:before="0" w:after="0"/>
        <w:jc w:val="both"/>
        <w:rPr>
          <w:rFonts w:ascii="Calibri" w:hAnsi="Calibri"/>
          <w:sz w:val="24"/>
          <w:szCs w:val="24"/>
          <w:lang w:eastAsia="en-GB"/>
        </w:rPr>
      </w:pPr>
      <w:r w:rsidRPr="009A010C">
        <w:rPr>
          <w:rFonts w:ascii="Calibri" w:hAnsi="Calibri"/>
          <w:sz w:val="24"/>
          <w:szCs w:val="24"/>
          <w:lang w:eastAsia="en-GB"/>
        </w:rPr>
        <w:t xml:space="preserve">Contestaţia se va depune în termen de maxim </w:t>
      </w:r>
      <w:r w:rsidR="00670642" w:rsidRPr="009A010C">
        <w:rPr>
          <w:rFonts w:ascii="Calibri" w:hAnsi="Calibri"/>
          <w:sz w:val="24"/>
          <w:szCs w:val="24"/>
          <w:lang w:eastAsia="en-GB"/>
        </w:rPr>
        <w:t>30</w:t>
      </w:r>
      <w:r w:rsidRPr="009A010C">
        <w:rPr>
          <w:rFonts w:ascii="Calibri" w:hAnsi="Calibri"/>
          <w:sz w:val="24"/>
          <w:szCs w:val="24"/>
          <w:lang w:eastAsia="en-GB"/>
        </w:rPr>
        <w:t xml:space="preserve"> zile </w:t>
      </w:r>
      <w:r w:rsidR="00DF1E48" w:rsidRPr="009A010C">
        <w:rPr>
          <w:rFonts w:ascii="Calibri" w:hAnsi="Calibri"/>
          <w:sz w:val="24"/>
          <w:szCs w:val="24"/>
          <w:lang w:eastAsia="en-GB"/>
        </w:rPr>
        <w:t>calendaristice</w:t>
      </w:r>
      <w:r w:rsidRPr="009A010C">
        <w:rPr>
          <w:rFonts w:ascii="Calibri" w:hAnsi="Calibri"/>
          <w:sz w:val="24"/>
          <w:szCs w:val="24"/>
          <w:lang w:eastAsia="en-GB"/>
        </w:rPr>
        <w:t xml:space="preserve"> de la data înştiinţării de către AM PR SE a rezultatului asupra procesului de evaluare și selecție.</w:t>
      </w:r>
    </w:p>
    <w:p w14:paraId="52F849DA" w14:textId="77777777" w:rsidR="00181E8F" w:rsidRPr="009A010C" w:rsidRDefault="00181E8F" w:rsidP="00181E8F">
      <w:pPr>
        <w:autoSpaceDE w:val="0"/>
        <w:autoSpaceDN w:val="0"/>
        <w:adjustRightInd w:val="0"/>
        <w:spacing w:before="0" w:after="0"/>
        <w:jc w:val="both"/>
        <w:rPr>
          <w:rFonts w:ascii="Calibri" w:hAnsi="Calibri"/>
          <w:b/>
          <w:bCs/>
          <w:sz w:val="24"/>
          <w:szCs w:val="24"/>
          <w:lang w:eastAsia="en-GB"/>
        </w:rPr>
      </w:pPr>
    </w:p>
    <w:p w14:paraId="1A361580" w14:textId="6B5D9502"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b/>
          <w:bCs/>
          <w:sz w:val="24"/>
          <w:szCs w:val="24"/>
          <w:lang w:eastAsia="en-GB"/>
        </w:rPr>
        <w:t xml:space="preserve">Notă! </w:t>
      </w:r>
      <w:r w:rsidRPr="009A010C">
        <w:rPr>
          <w:rFonts w:ascii="Calibri" w:hAnsi="Calibri"/>
          <w:sz w:val="24"/>
          <w:szCs w:val="24"/>
          <w:lang w:eastAsia="en-GB"/>
        </w:rPr>
        <w:t xml:space="preserve">Contestațiile depuse după termenul de </w:t>
      </w:r>
      <w:r w:rsidR="00670642" w:rsidRPr="009A010C">
        <w:rPr>
          <w:rFonts w:ascii="Calibri" w:hAnsi="Calibri"/>
          <w:sz w:val="24"/>
          <w:szCs w:val="24"/>
          <w:lang w:eastAsia="en-GB"/>
        </w:rPr>
        <w:t>30</w:t>
      </w:r>
      <w:r w:rsidRPr="009A010C">
        <w:rPr>
          <w:rFonts w:ascii="Calibri" w:hAnsi="Calibri"/>
          <w:sz w:val="24"/>
          <w:szCs w:val="24"/>
          <w:lang w:eastAsia="en-GB"/>
        </w:rPr>
        <w:t xml:space="preserve"> zile menționat anterior vor fi respinse, rezultatul obtinut în cadrul procesului de evaluare şi selecţie fiind menţinut. </w:t>
      </w:r>
    </w:p>
    <w:bookmarkEnd w:id="193"/>
    <w:p w14:paraId="27E39928" w14:textId="77777777" w:rsidR="00181E8F" w:rsidRPr="009A010C" w:rsidRDefault="00181E8F" w:rsidP="00181E8F">
      <w:pPr>
        <w:spacing w:before="0" w:after="0"/>
        <w:jc w:val="both"/>
        <w:rPr>
          <w:rFonts w:ascii="Calibri" w:hAnsi="Calibri"/>
          <w:sz w:val="24"/>
          <w:szCs w:val="24"/>
        </w:rPr>
      </w:pPr>
    </w:p>
    <w:p w14:paraId="61775C36" w14:textId="420043E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Comitetul de soluționare a contestațiilor soluționează contestația prin decizie motivată, în termen de </w:t>
      </w:r>
      <w:r w:rsidR="00004A81" w:rsidRPr="009A010C">
        <w:rPr>
          <w:rFonts w:ascii="Calibri" w:hAnsi="Calibri"/>
          <w:sz w:val="24"/>
          <w:szCs w:val="24"/>
        </w:rPr>
        <w:t>30 zile calendaristice</w:t>
      </w:r>
      <w:r w:rsidRPr="009A010C">
        <w:rPr>
          <w:rFonts w:ascii="Calibri" w:hAnsi="Calibri"/>
          <w:sz w:val="24"/>
          <w:szCs w:val="24"/>
        </w:rPr>
        <w:t xml:space="preserv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9A010C">
        <w:rPr>
          <w:rFonts w:ascii="Calibri" w:hAnsi="Calibri"/>
          <w:bCs/>
          <w:sz w:val="24"/>
          <w:szCs w:val="24"/>
        </w:rPr>
        <w:t>Împotriva deciziei emisă, solicitantul poate formula plângere în termenul prevăzut de lege la instanța de contencios administrativ, în conformitate cu prevederile Legii</w:t>
      </w:r>
      <w:r w:rsidRPr="009A010C">
        <w:rPr>
          <w:rFonts w:ascii="Calibri" w:hAnsi="Calibri"/>
          <w:sz w:val="24"/>
          <w:szCs w:val="24"/>
        </w:rPr>
        <w:t xml:space="preserve"> </w:t>
      </w:r>
      <w:r w:rsidRPr="009A010C">
        <w:rPr>
          <w:rFonts w:ascii="Calibri" w:hAnsi="Calibri"/>
          <w:bCs/>
          <w:sz w:val="24"/>
          <w:szCs w:val="24"/>
        </w:rPr>
        <w:t>contenciosului administrativ nr. 554/2004, cu modificările și completările ulterioare.</w:t>
      </w:r>
    </w:p>
    <w:p w14:paraId="3B1964CD" w14:textId="77777777" w:rsidR="00181E8F" w:rsidRPr="009A010C" w:rsidRDefault="00181E8F" w:rsidP="00181E8F">
      <w:pPr>
        <w:spacing w:before="0" w:after="0"/>
        <w:jc w:val="both"/>
        <w:rPr>
          <w:rFonts w:ascii="Calibri" w:hAnsi="Calibri"/>
          <w:sz w:val="24"/>
          <w:szCs w:val="24"/>
        </w:rPr>
      </w:pPr>
    </w:p>
    <w:p w14:paraId="583CD680"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9A010C" w:rsidRDefault="00181E8F" w:rsidP="00181E8F">
      <w:pPr>
        <w:spacing w:before="0" w:after="0"/>
        <w:jc w:val="both"/>
        <w:rPr>
          <w:rFonts w:ascii="Calibri" w:hAnsi="Calibri"/>
          <w:b/>
          <w:bCs/>
          <w:sz w:val="24"/>
          <w:szCs w:val="24"/>
        </w:rPr>
      </w:pPr>
    </w:p>
    <w:p w14:paraId="15552AC2" w14:textId="77777777" w:rsidR="00181E8F" w:rsidRPr="009A010C" w:rsidRDefault="00181E8F" w:rsidP="00181E8F">
      <w:pPr>
        <w:spacing w:before="0" w:after="0"/>
        <w:jc w:val="both"/>
        <w:rPr>
          <w:rFonts w:ascii="Calibri" w:hAnsi="Calibri"/>
          <w:sz w:val="24"/>
          <w:szCs w:val="24"/>
        </w:rPr>
      </w:pPr>
      <w:r w:rsidRPr="009A010C">
        <w:rPr>
          <w:rFonts w:ascii="Calibri" w:hAnsi="Calibri"/>
          <w:b/>
          <w:bCs/>
          <w:sz w:val="24"/>
          <w:szCs w:val="24"/>
        </w:rPr>
        <w:t xml:space="preserve">Notă! </w:t>
      </w:r>
      <w:r w:rsidRPr="009A010C">
        <w:rPr>
          <w:rFonts w:ascii="Calibri" w:hAnsi="Calibri"/>
          <w:sz w:val="24"/>
          <w:szCs w:val="24"/>
        </w:rPr>
        <w:t>Pe parcursul soluționării contestațiilor, lista proiectelor se va actualiza cu acele proiecte pentru care AM PR Sud Est  a luat o decizie favorabilă.</w:t>
      </w:r>
      <w:bookmarkEnd w:id="191"/>
      <w:bookmarkEnd w:id="192"/>
    </w:p>
    <w:p w14:paraId="7F562060" w14:textId="77777777" w:rsidR="00181E8F" w:rsidRPr="009A010C" w:rsidRDefault="00181E8F" w:rsidP="00181E8F">
      <w:pPr>
        <w:spacing w:before="0" w:after="0"/>
        <w:jc w:val="both"/>
        <w:rPr>
          <w:rFonts w:ascii="Calibri" w:hAnsi="Calibri"/>
          <w:b/>
          <w:bCs/>
          <w:sz w:val="24"/>
          <w:szCs w:val="24"/>
        </w:rPr>
      </w:pPr>
    </w:p>
    <w:p w14:paraId="26250327" w14:textId="77777777" w:rsidR="00181E8F" w:rsidRPr="009A010C" w:rsidRDefault="00181E8F" w:rsidP="00E07D7E">
      <w:pPr>
        <w:pStyle w:val="Heading2"/>
        <w:numPr>
          <w:ilvl w:val="1"/>
          <w:numId w:val="37"/>
        </w:numPr>
        <w:rPr>
          <w:rFonts w:ascii="Calibri" w:hAnsi="Calibri" w:cs="Calibri"/>
        </w:rPr>
      </w:pPr>
      <w:bookmarkStart w:id="194" w:name="_Toc161091279"/>
      <w:r w:rsidRPr="009A010C">
        <w:rPr>
          <w:rFonts w:ascii="Calibri" w:hAnsi="Calibri" w:cs="Calibri"/>
        </w:rPr>
        <w:t>Contractarea proiectelor</w:t>
      </w:r>
      <w:bookmarkEnd w:id="194"/>
      <w:r w:rsidRPr="009A010C">
        <w:rPr>
          <w:rFonts w:ascii="Calibri" w:hAnsi="Calibri" w:cs="Calibri"/>
        </w:rPr>
        <w:t xml:space="preserve"> </w:t>
      </w:r>
    </w:p>
    <w:p w14:paraId="62098E17" w14:textId="2E6753A2" w:rsidR="00B057C3" w:rsidRPr="009A010C" w:rsidRDefault="00FB633E" w:rsidP="00E07D7E">
      <w:pPr>
        <w:pStyle w:val="Heading3"/>
        <w:numPr>
          <w:ilvl w:val="2"/>
          <w:numId w:val="37"/>
        </w:numPr>
        <w:rPr>
          <w:rFonts w:cs="Calibri"/>
          <w:i w:val="0"/>
          <w:iCs/>
        </w:rPr>
      </w:pPr>
      <w:bookmarkStart w:id="195" w:name="_Toc161091280"/>
      <w:r w:rsidRPr="009A010C">
        <w:rPr>
          <w:rFonts w:cs="Calibri"/>
          <w:i w:val="0"/>
          <w:iCs/>
        </w:rPr>
        <w:t>Verificarea îndeplinirii condițiilor de eligibilitate</w:t>
      </w:r>
      <w:bookmarkEnd w:id="195"/>
    </w:p>
    <w:p w14:paraId="6CA1ED71" w14:textId="77777777" w:rsidR="008C1E42" w:rsidRPr="009A010C" w:rsidRDefault="009B0FDA" w:rsidP="001C7874">
      <w:pPr>
        <w:spacing w:before="0" w:after="0"/>
        <w:jc w:val="both"/>
        <w:rPr>
          <w:rFonts w:ascii="Calibri" w:hAnsi="Calibri"/>
          <w:sz w:val="24"/>
          <w:szCs w:val="24"/>
        </w:rPr>
      </w:pPr>
      <w:r w:rsidRPr="009A010C">
        <w:rPr>
          <w:rFonts w:ascii="Calibri" w:hAnsi="Calibri"/>
          <w:sz w:val="24"/>
          <w:szCs w:val="24"/>
        </w:rPr>
        <w:t xml:space="preserve">Intrarea în etapa de contractare este adusă la cunoștința solicitantului prin aplicația informatică MySMIS2021/SMIS2021+. </w:t>
      </w:r>
    </w:p>
    <w:p w14:paraId="586A60F9" w14:textId="77777777" w:rsidR="009B0FDA" w:rsidRPr="009A010C" w:rsidRDefault="009B0FDA" w:rsidP="001C7874">
      <w:pPr>
        <w:spacing w:before="0" w:after="0"/>
        <w:jc w:val="both"/>
        <w:rPr>
          <w:rFonts w:ascii="Calibri" w:hAnsi="Calibri"/>
          <w:sz w:val="24"/>
          <w:szCs w:val="24"/>
        </w:rPr>
      </w:pPr>
    </w:p>
    <w:p w14:paraId="041709DA" w14:textId="77777777" w:rsidR="009B0FDA" w:rsidRPr="009A010C" w:rsidRDefault="009B0FDA" w:rsidP="001C7874">
      <w:pPr>
        <w:spacing w:before="0" w:after="0"/>
        <w:jc w:val="both"/>
        <w:rPr>
          <w:rFonts w:ascii="Calibri" w:hAnsi="Calibri"/>
          <w:sz w:val="24"/>
          <w:szCs w:val="24"/>
        </w:rPr>
      </w:pPr>
      <w:r w:rsidRPr="009A010C">
        <w:rPr>
          <w:rFonts w:ascii="Calibri" w:hAnsi="Calibr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1313FA29" w14:textId="77777777" w:rsidR="00427EDD" w:rsidRPr="009A010C" w:rsidRDefault="00427EDD" w:rsidP="001C7874">
      <w:pPr>
        <w:spacing w:before="0" w:after="0"/>
        <w:jc w:val="both"/>
        <w:rPr>
          <w:rFonts w:ascii="Calibri" w:hAnsi="Calibri"/>
          <w:sz w:val="24"/>
          <w:szCs w:val="24"/>
        </w:rPr>
      </w:pPr>
    </w:p>
    <w:p w14:paraId="02E19810" w14:textId="06843C63" w:rsidR="009B0FDA" w:rsidRPr="009A010C" w:rsidRDefault="009B0FDA" w:rsidP="001C7874">
      <w:pPr>
        <w:spacing w:before="0" w:after="0"/>
        <w:jc w:val="both"/>
        <w:rPr>
          <w:rFonts w:ascii="Calibri" w:hAnsi="Calibri"/>
          <w:sz w:val="24"/>
          <w:szCs w:val="24"/>
        </w:rPr>
      </w:pPr>
      <w:r w:rsidRPr="009A010C">
        <w:rPr>
          <w:rFonts w:ascii="Calibri" w:hAnsi="Calibri"/>
          <w:sz w:val="24"/>
          <w:szCs w:val="24"/>
        </w:rPr>
        <w:t xml:space="preserve">Solicitantul transmite documentele solicitate în etapa de contractare, sub sancțiunea respingerii cererii de finanțare, în termen de </w:t>
      </w:r>
      <w:r w:rsidR="00993DD4" w:rsidRPr="009A010C">
        <w:rPr>
          <w:rFonts w:ascii="Calibri" w:hAnsi="Calibri"/>
          <w:sz w:val="24"/>
          <w:szCs w:val="24"/>
        </w:rPr>
        <w:t>30 de zile calendaristice</w:t>
      </w:r>
      <w:r w:rsidRPr="009A010C">
        <w:rPr>
          <w:rFonts w:ascii="Calibri" w:hAnsi="Calibri"/>
          <w:sz w:val="24"/>
          <w:szCs w:val="24"/>
        </w:rPr>
        <w:t xml:space="preserve">, calculat de la data primirii solicitării autorității de management. </w:t>
      </w:r>
      <w:r w:rsidR="00CB1AF1" w:rsidRPr="009A010C">
        <w:rPr>
          <w:rFonts w:ascii="Calibri" w:hAnsi="Calibri"/>
          <w:sz w:val="24"/>
          <w:szCs w:val="24"/>
        </w:rPr>
        <w:t>Prin excepţie, acest termen poate fi prelungit o</w:t>
      </w:r>
      <w:r w:rsidR="001C7874" w:rsidRPr="009A010C">
        <w:rPr>
          <w:rFonts w:ascii="Calibri" w:hAnsi="Calibri"/>
          <w:sz w:val="24"/>
          <w:szCs w:val="24"/>
        </w:rPr>
        <w:t xml:space="preserve"> </w:t>
      </w:r>
      <w:r w:rsidR="00CB1AF1" w:rsidRPr="009A010C">
        <w:rPr>
          <w:rFonts w:ascii="Calibri" w:hAnsi="Calibri"/>
          <w:sz w:val="24"/>
          <w:szCs w:val="24"/>
        </w:rPr>
        <w:t>singură dată de către autoritatea de management în baza unei justificări fundamentate.</w:t>
      </w:r>
    </w:p>
    <w:p w14:paraId="23934334" w14:textId="77777777" w:rsidR="009B0FDA" w:rsidRPr="009A010C" w:rsidRDefault="009B0FDA" w:rsidP="001C7874">
      <w:pPr>
        <w:spacing w:before="0" w:after="0"/>
        <w:jc w:val="both"/>
        <w:rPr>
          <w:rFonts w:ascii="Calibri" w:hAnsi="Calibri"/>
          <w:sz w:val="24"/>
          <w:szCs w:val="24"/>
        </w:rPr>
      </w:pPr>
    </w:p>
    <w:p w14:paraId="6385EDDE" w14:textId="77777777" w:rsidR="009B0FDA" w:rsidRPr="009A010C" w:rsidRDefault="009B0FDA" w:rsidP="001C7874">
      <w:pPr>
        <w:spacing w:before="0" w:after="0"/>
        <w:jc w:val="both"/>
        <w:rPr>
          <w:rFonts w:ascii="Calibri" w:hAnsi="Calibri"/>
          <w:sz w:val="24"/>
          <w:szCs w:val="24"/>
        </w:rPr>
      </w:pPr>
      <w:r w:rsidRPr="009A010C">
        <w:rPr>
          <w:rFonts w:ascii="Calibri" w:hAnsi="Calibri"/>
          <w:sz w:val="24"/>
          <w:szCs w:val="24"/>
        </w:rPr>
        <w:t xml:space="preserve">AM poate solicita clarificări în etapa de contractare, în legătură cu documentele verificate, cu respectarea principiului tratamentului egal și nediscriminării, iar solicitanții au obligația să </w:t>
      </w:r>
      <w:r w:rsidRPr="009A010C">
        <w:rPr>
          <w:rFonts w:ascii="Calibri" w:hAnsi="Calibri"/>
          <w:sz w:val="24"/>
          <w:szCs w:val="24"/>
        </w:rPr>
        <w:lastRenderedPageBreak/>
        <w:t>răspundă în termen de maxim 15 zile lucrătoare de la data primirii solicitării de clarificări, sub sancțiunea respingerii cererii de finanțare.</w:t>
      </w:r>
    </w:p>
    <w:p w14:paraId="24035589" w14:textId="77777777" w:rsidR="009B0FDA" w:rsidRPr="009A010C" w:rsidRDefault="009B0FDA" w:rsidP="001C7874">
      <w:pPr>
        <w:spacing w:before="0" w:after="0"/>
        <w:jc w:val="both"/>
        <w:rPr>
          <w:rFonts w:ascii="Calibri" w:hAnsi="Calibri"/>
          <w:sz w:val="24"/>
          <w:szCs w:val="24"/>
        </w:rPr>
      </w:pPr>
    </w:p>
    <w:p w14:paraId="2EF53439" w14:textId="77777777" w:rsidR="009B0FDA" w:rsidRPr="009A010C" w:rsidRDefault="009B0FDA" w:rsidP="001C7874">
      <w:pPr>
        <w:spacing w:before="0" w:after="0"/>
        <w:jc w:val="both"/>
        <w:rPr>
          <w:rFonts w:ascii="Calibri" w:hAnsi="Calibri"/>
          <w:sz w:val="24"/>
          <w:szCs w:val="24"/>
        </w:rPr>
      </w:pPr>
      <w:r w:rsidRPr="009A010C">
        <w:rPr>
          <w:rFonts w:ascii="Calibri" w:hAnsi="Calibri"/>
          <w:sz w:val="24"/>
          <w:szCs w:val="24"/>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 </w:t>
      </w:r>
    </w:p>
    <w:p w14:paraId="0EA455FE" w14:textId="77777777" w:rsidR="00A059E9" w:rsidRPr="009A010C" w:rsidRDefault="00A059E9" w:rsidP="001C7874">
      <w:pPr>
        <w:spacing w:before="0" w:after="0"/>
        <w:jc w:val="both"/>
        <w:rPr>
          <w:rFonts w:ascii="Calibri" w:hAnsi="Calibri"/>
          <w:sz w:val="24"/>
          <w:szCs w:val="24"/>
        </w:rPr>
      </w:pPr>
    </w:p>
    <w:p w14:paraId="0FE1452D" w14:textId="745F7F52" w:rsidR="009B0FDA" w:rsidRPr="009A010C" w:rsidRDefault="009B0FDA" w:rsidP="001C7874">
      <w:pPr>
        <w:spacing w:before="0" w:after="0"/>
        <w:jc w:val="both"/>
        <w:rPr>
          <w:rFonts w:ascii="Calibri" w:hAnsi="Calibri"/>
          <w:sz w:val="24"/>
          <w:szCs w:val="24"/>
        </w:rPr>
      </w:pPr>
      <w:r w:rsidRPr="009A010C">
        <w:rPr>
          <w:rFonts w:ascii="Calibri" w:hAnsi="Calibri"/>
          <w:sz w:val="24"/>
          <w:szCs w:val="24"/>
        </w:rPr>
        <w:t xml:space="preserve">Verificarea procedurii de achizitie finalizata prin semnarea contractului de lucrari (in cazul  proiectelor cu lucrari incepute) se va realiza prin parcurgerea documentatiei transmise odata cu cererea de finantare, a contractului de lucrari si actelor aditionale la acesta. Se vor utiliza listele mentionate in Anexele </w:t>
      </w:r>
      <w:r w:rsidR="00D76FD9" w:rsidRPr="009A010C">
        <w:rPr>
          <w:rFonts w:ascii="Calibri" w:hAnsi="Calibri"/>
          <w:sz w:val="24"/>
          <w:szCs w:val="24"/>
        </w:rPr>
        <w:t>20</w:t>
      </w:r>
      <w:r w:rsidRPr="009A010C">
        <w:rPr>
          <w:rFonts w:ascii="Calibri" w:hAnsi="Calibri"/>
          <w:sz w:val="24"/>
          <w:szCs w:val="24"/>
        </w:rPr>
        <w:t xml:space="preserve"> si 2</w:t>
      </w:r>
      <w:r w:rsidR="00D76FD9" w:rsidRPr="009A010C">
        <w:rPr>
          <w:rFonts w:ascii="Calibri" w:hAnsi="Calibri"/>
          <w:sz w:val="24"/>
          <w:szCs w:val="24"/>
        </w:rPr>
        <w:t>1</w:t>
      </w:r>
      <w:r w:rsidRPr="009A010C">
        <w:rPr>
          <w:rFonts w:ascii="Calibri" w:hAnsi="Calibri"/>
          <w:sz w:val="24"/>
          <w:szCs w:val="24"/>
        </w:rPr>
        <w:t xml:space="preserve"> din prexentul ghid. </w:t>
      </w:r>
    </w:p>
    <w:p w14:paraId="23612BFA" w14:textId="77777777" w:rsidR="009B0FDA" w:rsidRPr="009A010C" w:rsidRDefault="009B0FDA" w:rsidP="001C7874">
      <w:pPr>
        <w:spacing w:before="0" w:after="0"/>
        <w:jc w:val="both"/>
        <w:rPr>
          <w:rFonts w:ascii="Calibri" w:hAnsi="Calibri"/>
          <w:sz w:val="24"/>
          <w:szCs w:val="24"/>
        </w:rPr>
      </w:pPr>
    </w:p>
    <w:p w14:paraId="0999C323" w14:textId="024FDE52" w:rsidR="009B0FDA" w:rsidRPr="009A010C" w:rsidRDefault="009B0FDA" w:rsidP="001C7874">
      <w:pPr>
        <w:spacing w:before="0" w:after="0"/>
        <w:jc w:val="both"/>
        <w:rPr>
          <w:rFonts w:ascii="Calibri" w:hAnsi="Calibri"/>
          <w:sz w:val="24"/>
          <w:szCs w:val="24"/>
        </w:rPr>
      </w:pPr>
      <w:r w:rsidRPr="009A010C">
        <w:rPr>
          <w:rFonts w:ascii="Calibri" w:hAnsi="Calibri"/>
          <w:sz w:val="24"/>
          <w:szCs w:val="24"/>
        </w:rPr>
        <w:t>Urmare a verificării îndeplinirii condițiilor de eligibilitate,  AM va emite decizia de aprobare a finanțării, respectiv decizia de respingere a finanțării.   Pentru proiectele selectate, în baza deciziei de aprobarea a finanțării AM va proceda la încheierea contractului de finanțare.</w:t>
      </w:r>
    </w:p>
    <w:p w14:paraId="6ADFBFF9" w14:textId="77777777" w:rsidR="009B0FDA" w:rsidRPr="009A010C" w:rsidRDefault="009B0FDA" w:rsidP="009B0FDA">
      <w:pPr>
        <w:spacing w:before="0" w:after="0"/>
        <w:rPr>
          <w:rFonts w:ascii="Calibri" w:hAnsi="Calibri"/>
          <w:sz w:val="24"/>
          <w:szCs w:val="24"/>
        </w:rPr>
      </w:pPr>
    </w:p>
    <w:p w14:paraId="24D49E62" w14:textId="56CCB7A6" w:rsidR="009B0FDA" w:rsidRPr="009A010C" w:rsidRDefault="009B0FDA" w:rsidP="001C7874">
      <w:pPr>
        <w:spacing w:before="0" w:after="0"/>
        <w:jc w:val="both"/>
        <w:rPr>
          <w:rFonts w:ascii="Calibri" w:hAnsi="Calibri"/>
          <w:sz w:val="24"/>
          <w:szCs w:val="24"/>
        </w:rPr>
      </w:pPr>
      <w:r w:rsidRPr="009A010C">
        <w:rPr>
          <w:rFonts w:ascii="Calibri" w:hAnsi="Calibri"/>
          <w:sz w:val="24"/>
          <w:szCs w:val="24"/>
        </w:rPr>
        <w:t xml:space="preserve">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w:t>
      </w:r>
      <w:r w:rsidR="00F569BC" w:rsidRPr="009A010C">
        <w:rPr>
          <w:rFonts w:ascii="Calibri" w:hAnsi="Calibri"/>
          <w:sz w:val="24"/>
          <w:szCs w:val="24"/>
        </w:rPr>
        <w:t>vor respecta legislatia in vigoare</w:t>
      </w:r>
      <w:r w:rsidRPr="009A010C">
        <w:rPr>
          <w:rFonts w:ascii="Calibri" w:hAnsi="Calibri"/>
          <w:sz w:val="24"/>
          <w:szCs w:val="24"/>
        </w:rPr>
        <w:t>.</w:t>
      </w:r>
    </w:p>
    <w:p w14:paraId="2FB6CC2C" w14:textId="77777777" w:rsidR="00F569BC" w:rsidRPr="009A010C" w:rsidRDefault="00F569BC" w:rsidP="001C7874">
      <w:pPr>
        <w:spacing w:before="0" w:after="0"/>
        <w:jc w:val="both"/>
        <w:rPr>
          <w:rFonts w:ascii="Calibri" w:hAnsi="Calibri"/>
          <w:sz w:val="24"/>
          <w:szCs w:val="24"/>
        </w:rPr>
      </w:pPr>
      <w:r w:rsidRPr="009A010C">
        <w:rPr>
          <w:rFonts w:ascii="Calibri" w:hAnsi="Calibri"/>
          <w:sz w:val="24"/>
          <w:szCs w:val="24"/>
        </w:rPr>
        <w:t>În cazul deciziei de respingere a finanțării se poate formula contestație pe cale administrativă, în termen de maxim 30 zile calendaristice de la primirii acesteia, prin sistemul informatic MySMIS2021/SMIS2021+.</w:t>
      </w:r>
    </w:p>
    <w:p w14:paraId="12C3935F" w14:textId="77777777" w:rsidR="00F569BC" w:rsidRPr="009A010C" w:rsidRDefault="00F569BC" w:rsidP="001C7874">
      <w:pPr>
        <w:spacing w:before="0" w:after="0"/>
        <w:jc w:val="both"/>
        <w:rPr>
          <w:rFonts w:ascii="Calibri" w:hAnsi="Calibri"/>
          <w:sz w:val="24"/>
          <w:szCs w:val="24"/>
        </w:rPr>
      </w:pPr>
      <w:r w:rsidRPr="009A010C">
        <w:rPr>
          <w:rFonts w:ascii="Calibri" w:hAnsi="Calibri"/>
          <w:sz w:val="24"/>
          <w:szCs w:val="24"/>
        </w:rPr>
        <w:t>Comitetul de soluționare a contestațiilor soluționează contestația, prin decizie motivată, în termen de 30 zile calendaristice,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73F95FC0" w14:textId="77777777" w:rsidR="00F569BC" w:rsidRPr="009A010C" w:rsidRDefault="00F569BC" w:rsidP="001C7874">
      <w:pPr>
        <w:spacing w:before="0" w:after="0"/>
        <w:jc w:val="both"/>
        <w:rPr>
          <w:rFonts w:ascii="Calibri" w:hAnsi="Calibri"/>
          <w:sz w:val="24"/>
          <w:szCs w:val="24"/>
        </w:rPr>
      </w:pPr>
    </w:p>
    <w:p w14:paraId="40DB4A73" w14:textId="77777777" w:rsidR="00F569BC" w:rsidRPr="009A010C" w:rsidRDefault="00F569BC" w:rsidP="001C7874">
      <w:pPr>
        <w:spacing w:before="0" w:after="0"/>
        <w:jc w:val="both"/>
        <w:rPr>
          <w:rFonts w:ascii="Calibri" w:hAnsi="Calibri"/>
          <w:sz w:val="24"/>
          <w:szCs w:val="24"/>
        </w:rPr>
      </w:pPr>
      <w:r w:rsidRPr="009A010C">
        <w:rPr>
          <w:rFonts w:ascii="Calibri" w:hAnsi="Calibri"/>
          <w:sz w:val="24"/>
          <w:szCs w:val="24"/>
        </w:rPr>
        <w:t>În cazul admiterii contestației ca rezultat al reverificării modului de îndeplinire a condițiilor de eligibilitate, AM procedează la semnarea contractului de finanțare, având în vedere considerentele deciziei de soluționare a contestației.</w:t>
      </w:r>
    </w:p>
    <w:p w14:paraId="749AF2E2" w14:textId="77777777" w:rsidR="00DF51AC" w:rsidRPr="009A010C" w:rsidRDefault="00DF51AC" w:rsidP="001C7874">
      <w:pPr>
        <w:spacing w:before="0" w:after="0"/>
        <w:jc w:val="both"/>
        <w:rPr>
          <w:rFonts w:ascii="Calibri" w:hAnsi="Calibri"/>
          <w:sz w:val="24"/>
          <w:szCs w:val="24"/>
        </w:rPr>
      </w:pPr>
    </w:p>
    <w:p w14:paraId="5629482C" w14:textId="6A8AC1A2" w:rsidR="00FB633E" w:rsidRPr="009A010C" w:rsidRDefault="00FB633E" w:rsidP="00E07D7E">
      <w:pPr>
        <w:pStyle w:val="Heading3"/>
        <w:numPr>
          <w:ilvl w:val="2"/>
          <w:numId w:val="37"/>
        </w:numPr>
        <w:jc w:val="both"/>
        <w:rPr>
          <w:rFonts w:cs="Calibri"/>
          <w:i w:val="0"/>
          <w:iCs/>
        </w:rPr>
      </w:pPr>
      <w:bookmarkStart w:id="196" w:name="_Toc161091281"/>
      <w:r w:rsidRPr="009A010C">
        <w:rPr>
          <w:rFonts w:cs="Calibri"/>
          <w:i w:val="0"/>
          <w:iCs/>
        </w:rPr>
        <w:lastRenderedPageBreak/>
        <w:t>Decizia de acordare/respingere a finanțării</w:t>
      </w:r>
      <w:bookmarkEnd w:id="196"/>
    </w:p>
    <w:p w14:paraId="3D21A634" w14:textId="77777777" w:rsidR="001B3A91" w:rsidRPr="009A010C" w:rsidRDefault="001B3A91" w:rsidP="001C7874">
      <w:pPr>
        <w:jc w:val="both"/>
        <w:rPr>
          <w:rFonts w:ascii="Calibri" w:hAnsi="Calibri"/>
          <w:sz w:val="24"/>
          <w:szCs w:val="24"/>
          <w:lang w:eastAsia="ro-RO"/>
        </w:rPr>
      </w:pPr>
      <w:r w:rsidRPr="009A010C">
        <w:rPr>
          <w:rFonts w:ascii="Calibri" w:hAnsi="Calibri"/>
          <w:sz w:val="24"/>
          <w:szCs w:val="24"/>
          <w:lang w:eastAsia="ro-RO"/>
        </w:rPr>
        <w:t xml:space="preserve">Urmare a verificării îndeplinirii condițiilor de eligibilitate, autoritatea de management va emite decizia de aprobare a finanțării, respectiv decizia de respingere a finanțării.   </w:t>
      </w:r>
    </w:p>
    <w:p w14:paraId="3812FF4D" w14:textId="7B134311" w:rsidR="001B3A91" w:rsidRPr="009A010C" w:rsidRDefault="001B3A91" w:rsidP="001C7874">
      <w:pPr>
        <w:jc w:val="both"/>
        <w:rPr>
          <w:rFonts w:ascii="Calibri" w:hAnsi="Calibri"/>
          <w:sz w:val="24"/>
          <w:szCs w:val="24"/>
        </w:rPr>
      </w:pPr>
      <w:r w:rsidRPr="009A010C">
        <w:rPr>
          <w:rFonts w:ascii="Calibri" w:hAnsi="Calibri"/>
          <w:sz w:val="24"/>
          <w:szCs w:val="24"/>
          <w:lang w:eastAsia="ro-RO"/>
        </w:rPr>
        <w:t>Pentru proiectele selectate, în baza deciziei de aprobare a finanțării autoritatea de management va proceda la încheierea contractului de finanțare</w:t>
      </w:r>
      <w:r w:rsidR="00565A84" w:rsidRPr="009A010C">
        <w:rPr>
          <w:rFonts w:ascii="Calibri" w:hAnsi="Calibri"/>
          <w:sz w:val="24"/>
          <w:szCs w:val="24"/>
          <w:lang w:eastAsia="ro-RO"/>
        </w:rPr>
        <w:t>.</w:t>
      </w:r>
    </w:p>
    <w:p w14:paraId="302102FE" w14:textId="77777777" w:rsidR="00FB633E" w:rsidRPr="009A010C" w:rsidRDefault="00FB633E" w:rsidP="001C7874">
      <w:pPr>
        <w:jc w:val="both"/>
        <w:rPr>
          <w:rFonts w:ascii="Calibri" w:hAnsi="Calibri"/>
          <w:sz w:val="24"/>
          <w:szCs w:val="24"/>
        </w:rPr>
      </w:pPr>
    </w:p>
    <w:p w14:paraId="7764C9B9" w14:textId="47BCB56F" w:rsidR="00DF51AC" w:rsidRPr="009A010C" w:rsidRDefault="00FB633E" w:rsidP="00E07D7E">
      <w:pPr>
        <w:pStyle w:val="Heading3"/>
        <w:numPr>
          <w:ilvl w:val="2"/>
          <w:numId w:val="37"/>
        </w:numPr>
        <w:rPr>
          <w:rFonts w:cs="Calibri"/>
          <w:i w:val="0"/>
          <w:iCs/>
        </w:rPr>
      </w:pPr>
      <w:bookmarkStart w:id="197" w:name="_Toc161091282"/>
      <w:r w:rsidRPr="009A010C">
        <w:rPr>
          <w:rFonts w:cs="Calibri"/>
          <w:i w:val="0"/>
          <w:iCs/>
        </w:rPr>
        <w:t xml:space="preserve">Definitivarea </w:t>
      </w:r>
      <w:r w:rsidR="00181E8F" w:rsidRPr="009A010C">
        <w:rPr>
          <w:rFonts w:cs="Calibri"/>
          <w:i w:val="0"/>
          <w:iCs/>
        </w:rPr>
        <w:t xml:space="preserve"> planului de monitorizare al proiectului</w:t>
      </w:r>
      <w:bookmarkEnd w:id="197"/>
      <w:r w:rsidR="00181E8F" w:rsidRPr="009A010C">
        <w:rPr>
          <w:rFonts w:cs="Calibri"/>
          <w:i w:val="0"/>
          <w:iCs/>
        </w:rPr>
        <w:t xml:space="preserve"> </w:t>
      </w:r>
    </w:p>
    <w:p w14:paraId="484006B8" w14:textId="2D3D607B" w:rsidR="00820727" w:rsidRPr="009A010C" w:rsidRDefault="00820727" w:rsidP="00F136CA">
      <w:pPr>
        <w:jc w:val="both"/>
        <w:rPr>
          <w:rFonts w:ascii="Calibri" w:hAnsi="Calibri"/>
          <w:b/>
          <w:sz w:val="24"/>
          <w:szCs w:val="24"/>
        </w:rPr>
      </w:pPr>
      <w:r w:rsidRPr="009A010C">
        <w:rPr>
          <w:rFonts w:ascii="Calibri" w:hAnsi="Calibri"/>
          <w:sz w:val="24"/>
          <w:szCs w:val="24"/>
        </w:rPr>
        <w:t xml:space="preserve">Planul </w:t>
      </w:r>
      <w:r w:rsidR="002F2B96" w:rsidRPr="009A010C">
        <w:rPr>
          <w:rFonts w:ascii="Calibri" w:hAnsi="Calibri"/>
          <w:sz w:val="24"/>
          <w:szCs w:val="24"/>
        </w:rPr>
        <w:t>de monitorizare a proiectului, A</w:t>
      </w:r>
      <w:r w:rsidRPr="009A010C">
        <w:rPr>
          <w:rFonts w:ascii="Calibri" w:hAnsi="Calibr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9A010C" w:rsidRDefault="00820727" w:rsidP="00F136CA">
      <w:pPr>
        <w:jc w:val="both"/>
        <w:rPr>
          <w:rFonts w:ascii="Calibri" w:hAnsi="Calibri"/>
          <w:b/>
          <w:sz w:val="24"/>
          <w:szCs w:val="24"/>
        </w:rPr>
      </w:pPr>
      <w:r w:rsidRPr="009A010C">
        <w:rPr>
          <w:rFonts w:ascii="Calibri" w:hAnsi="Calibr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9A010C" w:rsidRDefault="00820727" w:rsidP="00F136CA">
      <w:pPr>
        <w:jc w:val="both"/>
        <w:rPr>
          <w:rFonts w:ascii="Calibri" w:hAnsi="Calibri"/>
          <w:b/>
          <w:sz w:val="24"/>
          <w:szCs w:val="24"/>
        </w:rPr>
      </w:pPr>
      <w:r w:rsidRPr="009A010C">
        <w:rPr>
          <w:rFonts w:ascii="Calibri" w:hAnsi="Calibr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7777777" w:rsidR="00820727" w:rsidRPr="009A010C" w:rsidRDefault="00820727" w:rsidP="00F136CA">
      <w:pPr>
        <w:jc w:val="both"/>
        <w:rPr>
          <w:rFonts w:ascii="Calibri" w:hAnsi="Calibri"/>
          <w:b/>
          <w:sz w:val="24"/>
          <w:szCs w:val="24"/>
        </w:rPr>
      </w:pPr>
      <w:r w:rsidRPr="009A010C">
        <w:rPr>
          <w:rFonts w:ascii="Calibri" w:hAnsi="Calibri"/>
          <w:sz w:val="24"/>
          <w:szCs w:val="24"/>
        </w:rPr>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9A010C" w:rsidRDefault="00820727" w:rsidP="00F136CA">
      <w:pPr>
        <w:jc w:val="both"/>
        <w:rPr>
          <w:rFonts w:ascii="Calibri" w:hAnsi="Calibri"/>
          <w:b/>
          <w:sz w:val="24"/>
          <w:szCs w:val="24"/>
        </w:rPr>
      </w:pPr>
      <w:r w:rsidRPr="009A010C">
        <w:rPr>
          <w:rFonts w:ascii="Calibri" w:hAnsi="Calibri"/>
          <w:sz w:val="24"/>
          <w:szCs w:val="24"/>
        </w:rPr>
        <w:t>Prin excepție, dacă data de începere a implementării proiectului este anterioară datei de semnare a contractului de finanțare, primul indicator de etapă va fi raportat la data semnării contractului de finanțare.</w:t>
      </w:r>
    </w:p>
    <w:p w14:paraId="1F7E0692" w14:textId="77777777" w:rsidR="00D95032" w:rsidRPr="009A010C" w:rsidRDefault="00820727" w:rsidP="00D95032">
      <w:pPr>
        <w:spacing w:before="0" w:after="0"/>
        <w:jc w:val="both"/>
        <w:rPr>
          <w:rFonts w:ascii="Calibri" w:hAnsi="Calibri"/>
          <w:sz w:val="24"/>
          <w:szCs w:val="24"/>
        </w:rPr>
      </w:pPr>
      <w:r w:rsidRPr="009A010C">
        <w:rPr>
          <w:rFonts w:ascii="Calibri" w:hAnsi="Calibr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w:t>
      </w:r>
    </w:p>
    <w:p w14:paraId="56405006" w14:textId="2A29C52D" w:rsidR="00D95032" w:rsidRPr="009A010C" w:rsidRDefault="00D95032" w:rsidP="00D95032">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În intervalul dintre doi indicatori de etapă consecutivi, Autoritatea de Management va monitoriza proiectul în cauză pe baza rapoartelor de progres și a vizitelor de monitorizare, putând utiliza, în funcţie de specificul proiectului, un sistem specific de repere intermediare și instrumente de monitorizare detaliate în procedurile operaţionale care să permită evaluarea </w:t>
      </w:r>
      <w:r w:rsidRPr="009A010C">
        <w:rPr>
          <w:rFonts w:asciiTheme="minorHAnsi" w:hAnsiTheme="minorHAnsi" w:cstheme="minorHAnsi"/>
          <w:sz w:val="24"/>
          <w:szCs w:val="24"/>
        </w:rPr>
        <w:lastRenderedPageBreak/>
        <w:t>permanentă a evoluției progresului implementării proiectului și posibile abateri de la graficul de implementare sau de natură să afecteze atingerea indicatorilor de realizare și de rezultat.</w:t>
      </w:r>
    </w:p>
    <w:p w14:paraId="10B43136" w14:textId="7C4ADC91" w:rsidR="00820727" w:rsidRPr="009A010C" w:rsidRDefault="00820727" w:rsidP="001C7874">
      <w:pPr>
        <w:spacing w:before="0" w:after="0"/>
        <w:jc w:val="both"/>
        <w:rPr>
          <w:rFonts w:asciiTheme="minorHAnsi" w:hAnsiTheme="minorHAnsi" w:cstheme="minorHAnsi"/>
          <w:sz w:val="24"/>
          <w:szCs w:val="24"/>
        </w:rPr>
      </w:pPr>
    </w:p>
    <w:p w14:paraId="6BD0A2E1" w14:textId="77777777" w:rsidR="00820727" w:rsidRPr="009A010C" w:rsidRDefault="00820727" w:rsidP="00F136CA">
      <w:pPr>
        <w:jc w:val="both"/>
        <w:rPr>
          <w:rFonts w:ascii="Calibri" w:hAnsi="Calibri"/>
          <w:b/>
          <w:sz w:val="24"/>
          <w:szCs w:val="24"/>
        </w:rPr>
      </w:pPr>
      <w:r w:rsidRPr="009A010C">
        <w:rPr>
          <w:rFonts w:ascii="Calibri" w:hAnsi="Calibri"/>
          <w:sz w:val="24"/>
          <w:szCs w:val="24"/>
        </w:rPr>
        <w:t>Indicatorii de etapă fac obiectul monitorizării de către AM iar nerealizarea acestora poate conduce la aplicarea unui mecanism de rețineri financiare, conform prevederilor legale.</w:t>
      </w:r>
    </w:p>
    <w:p w14:paraId="2FF1EF28" w14:textId="1AEEF0F8" w:rsidR="00181E8F" w:rsidRPr="009A010C" w:rsidRDefault="00820727" w:rsidP="00F136CA">
      <w:pPr>
        <w:jc w:val="both"/>
        <w:rPr>
          <w:rFonts w:ascii="Calibri" w:hAnsi="Calibri"/>
          <w:sz w:val="24"/>
          <w:szCs w:val="24"/>
        </w:rPr>
      </w:pPr>
      <w:r w:rsidRPr="009A010C">
        <w:rPr>
          <w:rFonts w:ascii="Calibri" w:hAnsi="Calibri"/>
          <w:sz w:val="24"/>
          <w:szCs w:val="24"/>
        </w:rPr>
        <w:t>Planul de monitorizare al proiectului poate face obiectul unor modificări prin act adițional la contractul/decizia de finanțare.</w:t>
      </w:r>
    </w:p>
    <w:p w14:paraId="5B9F174F" w14:textId="77777777" w:rsidR="005A50E3" w:rsidRPr="009A010C" w:rsidRDefault="005A50E3" w:rsidP="00F136CA">
      <w:pPr>
        <w:jc w:val="both"/>
        <w:rPr>
          <w:rFonts w:ascii="Calibri" w:hAnsi="Calibri"/>
          <w:b/>
          <w:sz w:val="24"/>
          <w:szCs w:val="24"/>
        </w:rPr>
      </w:pPr>
    </w:p>
    <w:p w14:paraId="6F70AD17" w14:textId="37BF7710" w:rsidR="00181E8F" w:rsidRPr="009A010C" w:rsidRDefault="00181E8F" w:rsidP="00E07D7E">
      <w:pPr>
        <w:pStyle w:val="Heading3"/>
        <w:numPr>
          <w:ilvl w:val="2"/>
          <w:numId w:val="37"/>
        </w:numPr>
        <w:jc w:val="both"/>
        <w:rPr>
          <w:rFonts w:cs="Calibri"/>
          <w:i w:val="0"/>
        </w:rPr>
      </w:pPr>
      <w:bookmarkStart w:id="198" w:name="_Toc161091283"/>
      <w:r w:rsidRPr="009A010C">
        <w:rPr>
          <w:rFonts w:cs="Calibri"/>
          <w:i w:val="0"/>
        </w:rPr>
        <w:t>Semnarea contractului de finanțare</w:t>
      </w:r>
      <w:bookmarkEnd w:id="198"/>
      <w:r w:rsidR="00FB633E" w:rsidRPr="009A010C">
        <w:rPr>
          <w:rFonts w:cs="Calibri"/>
          <w:i w:val="0"/>
        </w:rPr>
        <w:t xml:space="preserve"> </w:t>
      </w:r>
    </w:p>
    <w:p w14:paraId="50AD4A35" w14:textId="6E4E76B3" w:rsidR="00181E8F" w:rsidRPr="009A010C" w:rsidRDefault="00181E8F" w:rsidP="00F136CA">
      <w:pPr>
        <w:spacing w:before="0" w:after="0"/>
        <w:jc w:val="both"/>
        <w:rPr>
          <w:rFonts w:ascii="Calibri" w:hAnsi="Calibri"/>
          <w:sz w:val="24"/>
          <w:szCs w:val="24"/>
        </w:rPr>
      </w:pPr>
      <w:r w:rsidRPr="009A010C">
        <w:rPr>
          <w:rFonts w:ascii="Calibri" w:hAnsi="Calibri"/>
          <w:sz w:val="24"/>
          <w:szCs w:val="24"/>
        </w:rPr>
        <w:t>Contractul de finanțare se generează</w:t>
      </w:r>
      <w:r w:rsidR="00037104" w:rsidRPr="009A010C">
        <w:rPr>
          <w:rFonts w:ascii="Calibri" w:hAnsi="Calibri"/>
          <w:sz w:val="24"/>
          <w:szCs w:val="24"/>
        </w:rPr>
        <w:t>/incarca</w:t>
      </w:r>
      <w:r w:rsidR="005A1D1D" w:rsidRPr="009A010C">
        <w:rPr>
          <w:rFonts w:ascii="Calibri" w:hAnsi="Calibri"/>
          <w:sz w:val="24"/>
          <w:szCs w:val="24"/>
        </w:rPr>
        <w:t xml:space="preserve"> in</w:t>
      </w:r>
      <w:r w:rsidRPr="009A010C">
        <w:rPr>
          <w:rFonts w:ascii="Calibri" w:hAnsi="Calibri"/>
          <w:sz w:val="24"/>
          <w:szCs w:val="24"/>
        </w:rPr>
        <w:t xml:space="preserv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2304C107" w14:textId="77777777" w:rsidR="00181E8F" w:rsidRPr="009A010C" w:rsidRDefault="00181E8F" w:rsidP="00F136CA">
      <w:pPr>
        <w:pStyle w:val="ListParagraph"/>
        <w:spacing w:before="0" w:after="0"/>
        <w:ind w:left="0"/>
        <w:jc w:val="both"/>
        <w:rPr>
          <w:rFonts w:ascii="Calibri" w:hAnsi="Calibri"/>
          <w:sz w:val="24"/>
          <w:szCs w:val="24"/>
        </w:rPr>
      </w:pPr>
      <w:r w:rsidRPr="009A010C">
        <w:rPr>
          <w:rFonts w:ascii="Calibri" w:hAnsi="Calibri"/>
          <w:sz w:val="24"/>
          <w:szCs w:val="24"/>
        </w:rPr>
        <w:t>Data contractului reprezintă data ultimei semnături.</w:t>
      </w:r>
    </w:p>
    <w:p w14:paraId="086DE0FE" w14:textId="77777777" w:rsidR="00181E8F" w:rsidRPr="009A010C" w:rsidRDefault="00181E8F" w:rsidP="00F136CA">
      <w:pPr>
        <w:spacing w:before="0" w:after="0"/>
        <w:jc w:val="both"/>
        <w:rPr>
          <w:rFonts w:ascii="Calibri" w:hAnsi="Calibri"/>
          <w:sz w:val="24"/>
          <w:szCs w:val="24"/>
        </w:rPr>
      </w:pPr>
    </w:p>
    <w:p w14:paraId="7A5D33A1" w14:textId="77777777" w:rsidR="00181E8F" w:rsidRPr="009A010C" w:rsidRDefault="00181E8F" w:rsidP="00F136CA">
      <w:pPr>
        <w:spacing w:before="0" w:after="0"/>
        <w:jc w:val="both"/>
        <w:rPr>
          <w:rFonts w:ascii="Calibri" w:hAnsi="Calibri"/>
          <w:sz w:val="24"/>
          <w:szCs w:val="24"/>
        </w:rPr>
      </w:pPr>
      <w:r w:rsidRPr="009A010C">
        <w:rPr>
          <w:rFonts w:ascii="Calibri" w:hAnsi="Calibri"/>
          <w:sz w:val="24"/>
          <w:szCs w:val="24"/>
        </w:rPr>
        <w:t>Modelul standard de contract de finanțare utilizat pentru contractarea proiectelor selectate în urma procesului de evaluare și selecție este cel prezentat în cadrul Anexei 10 la prezentul Ghid, Contract de finanţare (model orientativ),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317FEC9B" w14:textId="77777777" w:rsidR="00181E8F" w:rsidRPr="009A010C" w:rsidRDefault="00181E8F" w:rsidP="00181E8F">
      <w:pPr>
        <w:spacing w:before="0" w:after="0"/>
        <w:jc w:val="both"/>
        <w:rPr>
          <w:rFonts w:ascii="Calibri" w:hAnsi="Calibri"/>
          <w:sz w:val="24"/>
          <w:szCs w:val="24"/>
        </w:rPr>
      </w:pPr>
      <w:bookmarkStart w:id="199" w:name="_Toc90891339"/>
      <w:bookmarkStart w:id="200" w:name="_Hlk100136778"/>
      <w:bookmarkEnd w:id="183"/>
    </w:p>
    <w:p w14:paraId="13A4D612"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Solicitantul va semna contractul de finanțare în termen de 5 zile lucrătoare de la data notificării acestuia de către AM.</w:t>
      </w:r>
    </w:p>
    <w:p w14:paraId="19FDE6C2" w14:textId="77777777" w:rsidR="00804662" w:rsidRPr="009A010C" w:rsidRDefault="00181E8F" w:rsidP="00FB633E">
      <w:pPr>
        <w:spacing w:before="0" w:after="0"/>
        <w:jc w:val="both"/>
        <w:rPr>
          <w:rFonts w:ascii="Calibri" w:hAnsi="Calibri"/>
          <w:sz w:val="24"/>
          <w:szCs w:val="24"/>
        </w:rPr>
      </w:pPr>
      <w:r w:rsidRPr="009A010C">
        <w:rPr>
          <w:rFonts w:ascii="Calibri" w:hAnsi="Calibr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9A010C">
        <w:rPr>
          <w:rFonts w:ascii="Calibri" w:hAnsi="Calibri"/>
          <w:sz w:val="24"/>
          <w:szCs w:val="24"/>
        </w:rPr>
        <w:t>să din procesul de contractare.</w:t>
      </w:r>
    </w:p>
    <w:p w14:paraId="259A9D16" w14:textId="77777777" w:rsidR="00804662" w:rsidRPr="009A010C" w:rsidRDefault="00804662" w:rsidP="00FB633E">
      <w:pPr>
        <w:spacing w:before="0" w:after="0"/>
        <w:jc w:val="both"/>
        <w:rPr>
          <w:rFonts w:ascii="Calibri" w:hAnsi="Calibri"/>
          <w:sz w:val="24"/>
          <w:szCs w:val="24"/>
        </w:rPr>
      </w:pPr>
    </w:p>
    <w:p w14:paraId="1B4A941A" w14:textId="77777777" w:rsidR="001C7874" w:rsidRPr="009A010C" w:rsidRDefault="001C7874" w:rsidP="001C7874">
      <w:pPr>
        <w:spacing w:before="0" w:after="0"/>
        <w:jc w:val="both"/>
        <w:rPr>
          <w:rFonts w:asciiTheme="minorHAnsi" w:hAnsiTheme="minorHAnsi" w:cstheme="minorHAnsi"/>
          <w:b/>
          <w:bCs/>
          <w:sz w:val="24"/>
          <w:szCs w:val="24"/>
        </w:rPr>
      </w:pPr>
      <w:r w:rsidRPr="009A010C">
        <w:rPr>
          <w:rFonts w:asciiTheme="minorHAnsi" w:hAnsiTheme="minorHAnsi" w:cstheme="minorHAnsi"/>
          <w:b/>
          <w:bCs/>
          <w:sz w:val="24"/>
          <w:szCs w:val="24"/>
        </w:rPr>
        <w:t>Principale prevederi ale contractelor de finanțare</w:t>
      </w:r>
    </w:p>
    <w:p w14:paraId="17206098" w14:textId="77777777" w:rsidR="001C7874" w:rsidRPr="009A010C" w:rsidRDefault="001C7874" w:rsidP="001C7874">
      <w:pPr>
        <w:spacing w:before="0" w:after="0"/>
        <w:jc w:val="both"/>
        <w:rPr>
          <w:rFonts w:asciiTheme="minorHAnsi" w:hAnsiTheme="minorHAnsi" w:cstheme="minorHAnsi"/>
          <w:sz w:val="24"/>
          <w:szCs w:val="24"/>
        </w:rPr>
      </w:pPr>
    </w:p>
    <w:p w14:paraId="50267512" w14:textId="77777777" w:rsidR="001C7874" w:rsidRPr="009A010C" w:rsidRDefault="001C7874" w:rsidP="001C7874">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6E6602D0" w14:textId="77777777" w:rsidR="001C7874" w:rsidRPr="009A010C" w:rsidRDefault="001C7874" w:rsidP="001C7874">
      <w:pPr>
        <w:spacing w:before="0" w:after="0"/>
        <w:jc w:val="both"/>
        <w:rPr>
          <w:rFonts w:asciiTheme="minorHAnsi" w:hAnsiTheme="minorHAnsi" w:cstheme="minorHAnsi"/>
          <w:sz w:val="24"/>
          <w:szCs w:val="24"/>
        </w:rPr>
      </w:pPr>
    </w:p>
    <w:p w14:paraId="5A86C625" w14:textId="77777777" w:rsidR="001C7874" w:rsidRPr="009A010C" w:rsidRDefault="001C7874" w:rsidP="001C7874">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lastRenderedPageBreak/>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7F6C5886" w14:textId="77777777" w:rsidR="001C7874" w:rsidRPr="009A010C" w:rsidRDefault="001C7874" w:rsidP="001C7874">
      <w:pPr>
        <w:spacing w:before="0" w:after="0"/>
        <w:jc w:val="both"/>
        <w:rPr>
          <w:rFonts w:asciiTheme="minorHAnsi" w:hAnsiTheme="minorHAnsi" w:cstheme="minorHAnsi"/>
          <w:sz w:val="24"/>
          <w:szCs w:val="24"/>
        </w:rPr>
      </w:pPr>
    </w:p>
    <w:p w14:paraId="7A8CF9C6" w14:textId="77777777" w:rsidR="001C7874" w:rsidRPr="009A010C" w:rsidRDefault="001C7874" w:rsidP="001C7874">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0D570CC1" w14:textId="77777777" w:rsidR="001C7874" w:rsidRPr="009A010C" w:rsidRDefault="001C7874" w:rsidP="001C7874">
      <w:pPr>
        <w:spacing w:before="0" w:after="0"/>
        <w:jc w:val="both"/>
        <w:rPr>
          <w:rFonts w:asciiTheme="minorHAnsi" w:hAnsiTheme="minorHAnsi" w:cstheme="minorHAnsi"/>
          <w:sz w:val="24"/>
          <w:szCs w:val="24"/>
        </w:rPr>
      </w:pPr>
    </w:p>
    <w:p w14:paraId="5F910A46" w14:textId="77777777" w:rsidR="001C7874" w:rsidRPr="009A010C" w:rsidRDefault="001C7874" w:rsidP="001C7874">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Părțile contractuale au dreptul, pe durata îndeplinirii contractului de finanțare de a conveni modificări, prin act adiţional, încheiat în aceleaşi condiţii ca şi contractul de finanțare.</w:t>
      </w:r>
    </w:p>
    <w:p w14:paraId="5A44082E" w14:textId="77777777" w:rsidR="001C7874" w:rsidRPr="009A010C" w:rsidRDefault="001C7874" w:rsidP="001C7874">
      <w:pPr>
        <w:spacing w:before="0" w:after="0"/>
        <w:jc w:val="both"/>
        <w:rPr>
          <w:rFonts w:asciiTheme="minorHAnsi" w:hAnsiTheme="minorHAnsi" w:cstheme="minorHAnsi"/>
          <w:sz w:val="24"/>
          <w:szCs w:val="24"/>
        </w:rPr>
      </w:pPr>
    </w:p>
    <w:p w14:paraId="7EFAA400" w14:textId="77777777" w:rsidR="001C7874" w:rsidRPr="009A010C" w:rsidRDefault="001C7874" w:rsidP="001C7874">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7072854A" w14:textId="77777777" w:rsidR="001C7874" w:rsidRPr="009A010C" w:rsidRDefault="001C7874" w:rsidP="001C7874">
      <w:pPr>
        <w:spacing w:before="0" w:after="0"/>
        <w:jc w:val="both"/>
        <w:rPr>
          <w:rFonts w:asciiTheme="minorHAnsi" w:hAnsiTheme="minorHAnsi" w:cstheme="minorHAnsi"/>
          <w:sz w:val="24"/>
          <w:szCs w:val="24"/>
        </w:rPr>
      </w:pPr>
    </w:p>
    <w:p w14:paraId="74705A4C" w14:textId="77777777" w:rsidR="001C7874" w:rsidRPr="009A010C" w:rsidRDefault="001C7874" w:rsidP="001C7874">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DF4B8EA" w14:textId="77777777" w:rsidR="00181E8F" w:rsidRPr="009A010C" w:rsidRDefault="00181E8F" w:rsidP="00181E8F">
      <w:pPr>
        <w:spacing w:before="0" w:after="0"/>
        <w:jc w:val="both"/>
        <w:rPr>
          <w:rFonts w:ascii="Calibri" w:hAnsi="Calibri"/>
          <w:iCs/>
          <w:sz w:val="24"/>
          <w:szCs w:val="24"/>
        </w:rPr>
      </w:pPr>
    </w:p>
    <w:p w14:paraId="2066B2F7" w14:textId="77777777" w:rsidR="00181E8F" w:rsidRPr="009A010C" w:rsidRDefault="00181E8F" w:rsidP="002F7A99">
      <w:pPr>
        <w:pStyle w:val="5Normal"/>
        <w:rPr>
          <w:rFonts w:ascii="Calibri" w:hAnsi="Calibri"/>
          <w:b/>
          <w:sz w:val="24"/>
        </w:rPr>
      </w:pPr>
      <w:bookmarkStart w:id="201" w:name="_Hlk134627473"/>
      <w:r w:rsidRPr="009A010C">
        <w:rPr>
          <w:rFonts w:ascii="Calibri" w:hAnsi="Calibri"/>
          <w:b/>
          <w:sz w:val="24"/>
        </w:rPr>
        <w:t>Verificarea proiectului tehnic după semnarea contractului de finanțare</w:t>
      </w:r>
    </w:p>
    <w:p w14:paraId="1EEC6BEC" w14:textId="0FC927C9" w:rsidR="00181E8F" w:rsidRPr="009A010C" w:rsidRDefault="00181E8F" w:rsidP="00181E8F">
      <w:pPr>
        <w:pStyle w:val="BodyText"/>
        <w:jc w:val="both"/>
        <w:rPr>
          <w:rFonts w:ascii="Calibri" w:hAnsi="Calibri" w:cs="Calibri"/>
        </w:rPr>
      </w:pPr>
      <w:r w:rsidRPr="009A010C">
        <w:rPr>
          <w:rFonts w:ascii="Calibri" w:hAnsi="Calibri" w:cs="Calibri"/>
          <w:b w:val="0"/>
          <w:bCs w:val="0"/>
        </w:rPr>
        <w:t xml:space="preserve">În cazul în care contractul de finanțare este semnat în baza unei documentații tehnico-economice nivel SF/DALI, beneficiarii finanțării au obligația depunerii proiectului tehnic inclusiv  autorizația de construire în termenul asumat </w:t>
      </w:r>
      <w:r w:rsidR="00643608" w:rsidRPr="009A010C">
        <w:rPr>
          <w:rFonts w:ascii="Calibri" w:hAnsi="Calibri" w:cs="Calibri"/>
          <w:b w:val="0"/>
          <w:bCs w:val="0"/>
        </w:rPr>
        <w:t>î</w:t>
      </w:r>
      <w:r w:rsidRPr="009A010C">
        <w:rPr>
          <w:rFonts w:ascii="Calibri" w:hAnsi="Calibri" w:cs="Calibri"/>
          <w:b w:val="0"/>
          <w:bCs w:val="0"/>
        </w:rPr>
        <w:t>n Planul de monitorizare al proiectului</w:t>
      </w:r>
      <w:r w:rsidRPr="009A010C">
        <w:rPr>
          <w:rFonts w:ascii="Calibri" w:hAnsi="Calibri" w:cs="Calibri"/>
        </w:rPr>
        <w:t>.</w:t>
      </w:r>
    </w:p>
    <w:p w14:paraId="6EF50D6E" w14:textId="77777777" w:rsidR="00181E8F" w:rsidRPr="009A010C" w:rsidRDefault="00181E8F" w:rsidP="00181E8F">
      <w:pPr>
        <w:pStyle w:val="BodyText"/>
        <w:jc w:val="both"/>
        <w:rPr>
          <w:rFonts w:ascii="Calibri" w:hAnsi="Calibri" w:cs="Calibri"/>
          <w:b w:val="0"/>
          <w:bCs w:val="0"/>
        </w:rPr>
      </w:pPr>
    </w:p>
    <w:p w14:paraId="4A1126DA" w14:textId="1083497C" w:rsidR="00181E8F" w:rsidRPr="009A010C" w:rsidRDefault="00181E8F" w:rsidP="00181E8F">
      <w:pPr>
        <w:pStyle w:val="BodyText"/>
        <w:jc w:val="both"/>
        <w:rPr>
          <w:rFonts w:ascii="Calibri" w:hAnsi="Calibri" w:cs="Calibri"/>
          <w:b w:val="0"/>
          <w:bCs w:val="0"/>
        </w:rPr>
      </w:pPr>
      <w:r w:rsidRPr="009A010C">
        <w:rPr>
          <w:rFonts w:ascii="Calibri" w:hAnsi="Calibri" w:cs="Calibri"/>
          <w:b w:val="0"/>
          <w:bCs w:val="0"/>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w:t>
      </w:r>
      <w:r w:rsidR="00222664" w:rsidRPr="009A010C">
        <w:rPr>
          <w:rFonts w:ascii="Calibri" w:hAnsi="Calibri" w:cs="Calibri"/>
          <w:b w:val="0"/>
          <w:bCs w:val="0"/>
        </w:rPr>
        <w:t>declaratia unica</w:t>
      </w:r>
      <w:r w:rsidRPr="009A010C">
        <w:rPr>
          <w:rFonts w:ascii="Calibri" w:hAnsi="Calibri" w:cs="Calibri"/>
          <w:b w:val="0"/>
          <w:bCs w:val="0"/>
        </w:rPr>
        <w:t>t beneficiarului.</w:t>
      </w:r>
    </w:p>
    <w:p w14:paraId="0F0C56A2" w14:textId="77777777" w:rsidR="00181E8F" w:rsidRPr="009A010C" w:rsidRDefault="00181E8F" w:rsidP="00181E8F">
      <w:pPr>
        <w:pStyle w:val="BodyText"/>
        <w:jc w:val="both"/>
        <w:rPr>
          <w:rFonts w:ascii="Calibri" w:hAnsi="Calibri" w:cs="Calibri"/>
          <w:b w:val="0"/>
          <w:bCs w:val="0"/>
        </w:rPr>
      </w:pPr>
    </w:p>
    <w:p w14:paraId="67644BBB" w14:textId="77777777" w:rsidR="00181E8F" w:rsidRPr="009A010C" w:rsidRDefault="00181E8F" w:rsidP="00181E8F">
      <w:pPr>
        <w:pStyle w:val="BodyText"/>
        <w:jc w:val="both"/>
        <w:rPr>
          <w:rFonts w:ascii="Calibri" w:hAnsi="Calibri" w:cs="Calibri"/>
          <w:b w:val="0"/>
          <w:bCs w:val="0"/>
        </w:rPr>
      </w:pPr>
      <w:r w:rsidRPr="009A010C">
        <w:rPr>
          <w:rFonts w:ascii="Calibri" w:hAnsi="Calibri" w:cs="Calibri"/>
          <w:b w:val="0"/>
          <w:bCs w:val="0"/>
        </w:rPr>
        <w:t>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9).</w:t>
      </w:r>
    </w:p>
    <w:p w14:paraId="0DBA3EB2" w14:textId="77777777" w:rsidR="00181E8F" w:rsidRPr="009A010C" w:rsidRDefault="00181E8F" w:rsidP="00181E8F">
      <w:pPr>
        <w:spacing w:before="0" w:after="0"/>
        <w:jc w:val="both"/>
        <w:rPr>
          <w:rFonts w:ascii="Calibri" w:hAnsi="Calibri"/>
          <w:sz w:val="24"/>
          <w:szCs w:val="24"/>
        </w:rPr>
      </w:pPr>
    </w:p>
    <w:p w14:paraId="3D03EC82"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lastRenderedPageBreak/>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A9519C2" w14:textId="77777777" w:rsidR="00181E8F" w:rsidRPr="009A010C" w:rsidRDefault="00181E8F" w:rsidP="00181E8F">
      <w:pPr>
        <w:spacing w:before="0" w:after="0"/>
        <w:jc w:val="both"/>
        <w:rPr>
          <w:rFonts w:ascii="Calibri" w:hAnsi="Calibri"/>
          <w:sz w:val="24"/>
          <w:szCs w:val="24"/>
        </w:rPr>
      </w:pPr>
    </w:p>
    <w:p w14:paraId="2509FBD9"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0B0F7B8B" w14:textId="77777777" w:rsidR="00181E8F" w:rsidRPr="009A010C" w:rsidRDefault="00181E8F" w:rsidP="00181E8F">
      <w:pPr>
        <w:spacing w:before="0" w:after="0"/>
        <w:jc w:val="both"/>
        <w:rPr>
          <w:rFonts w:ascii="Calibri" w:hAnsi="Calibri"/>
          <w:sz w:val="24"/>
          <w:szCs w:val="24"/>
        </w:rPr>
      </w:pPr>
    </w:p>
    <w:p w14:paraId="6C033073"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5166AB61" w14:textId="77777777" w:rsidR="00181E8F" w:rsidRPr="009A010C" w:rsidRDefault="00181E8F" w:rsidP="00181E8F">
      <w:pPr>
        <w:spacing w:before="0" w:after="0"/>
        <w:jc w:val="both"/>
        <w:rPr>
          <w:rFonts w:ascii="Calibri" w:hAnsi="Calibri"/>
          <w:sz w:val="24"/>
          <w:szCs w:val="24"/>
        </w:rPr>
      </w:pPr>
    </w:p>
    <w:p w14:paraId="6AC98EF6"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517E74B1"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39E645C1" w14:textId="33C6A77F" w:rsidR="00181E8F" w:rsidRPr="009A010C" w:rsidRDefault="00181E8F" w:rsidP="00005EF3">
      <w:pPr>
        <w:autoSpaceDE w:val="0"/>
        <w:autoSpaceDN w:val="0"/>
        <w:adjustRightInd w:val="0"/>
        <w:spacing w:before="0" w:after="0"/>
        <w:jc w:val="both"/>
        <w:rPr>
          <w:rFonts w:ascii="Calibri" w:hAnsi="Calibri"/>
          <w:sz w:val="24"/>
          <w:szCs w:val="24"/>
        </w:rPr>
      </w:pPr>
      <w:r w:rsidRPr="009A010C">
        <w:rPr>
          <w:rFonts w:ascii="Calibri" w:hAnsi="Calibr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bookmarkEnd w:id="199"/>
      <w:bookmarkEnd w:id="200"/>
      <w:bookmarkEnd w:id="201"/>
    </w:p>
    <w:p w14:paraId="7DCC520A" w14:textId="74655416" w:rsidR="00FB633E" w:rsidRPr="009A010C" w:rsidRDefault="00FB633E" w:rsidP="00E07D7E">
      <w:pPr>
        <w:pStyle w:val="Heading1"/>
        <w:numPr>
          <w:ilvl w:val="0"/>
          <w:numId w:val="37"/>
        </w:numPr>
        <w:rPr>
          <w:rFonts w:ascii="Calibri" w:hAnsi="Calibri" w:cs="Calibri"/>
        </w:rPr>
      </w:pPr>
      <w:bookmarkStart w:id="202" w:name="_Toc161091284"/>
      <w:r w:rsidRPr="009A010C">
        <w:rPr>
          <w:rFonts w:ascii="Calibri" w:hAnsi="Calibri" w:cs="Calibri"/>
        </w:rPr>
        <w:t>ASPECTE PRIVIND CONFLICTUL DE INTERESE</w:t>
      </w:r>
      <w:bookmarkEnd w:id="202"/>
    </w:p>
    <w:p w14:paraId="02513492" w14:textId="3AE01628" w:rsidR="000E681F" w:rsidRPr="009A010C" w:rsidRDefault="000E681F" w:rsidP="006C4D83">
      <w:pPr>
        <w:rPr>
          <w:rFonts w:ascii="Calibri" w:hAnsi="Calibri"/>
          <w:b/>
          <w:sz w:val="24"/>
          <w:szCs w:val="24"/>
          <w:u w:val="single"/>
        </w:rPr>
      </w:pPr>
      <w:r w:rsidRPr="009A010C">
        <w:rPr>
          <w:rFonts w:ascii="Calibri" w:hAnsi="Calibri"/>
          <w:b/>
          <w:sz w:val="24"/>
          <w:szCs w:val="24"/>
          <w:u w:val="single"/>
        </w:rPr>
        <w:t>Conflictul de interese in implementarea contractelor de finantare</w:t>
      </w:r>
    </w:p>
    <w:p w14:paraId="005A6C61" w14:textId="77777777" w:rsidR="000E681F" w:rsidRPr="009A010C" w:rsidRDefault="000E681F" w:rsidP="006C4D83">
      <w:pPr>
        <w:jc w:val="both"/>
        <w:rPr>
          <w:rFonts w:ascii="Calibri" w:hAnsi="Calibri"/>
          <w:sz w:val="24"/>
          <w:szCs w:val="24"/>
        </w:rPr>
      </w:pPr>
      <w:r w:rsidRPr="009A010C">
        <w:rPr>
          <w:rFonts w:ascii="Calibri" w:hAnsi="Calibri"/>
          <w:sz w:val="24"/>
          <w:szCs w:val="24"/>
        </w:rPr>
        <w:t xml:space="preserve">Conflictul de interese reprezintă orice situaţie definită ca atare în legislaţia naţională/comunitară. </w:t>
      </w:r>
    </w:p>
    <w:p w14:paraId="780C3700" w14:textId="5DB0A378" w:rsidR="000E681F" w:rsidRPr="009A010C" w:rsidRDefault="000E681F" w:rsidP="006C4D83">
      <w:pPr>
        <w:jc w:val="both"/>
        <w:rPr>
          <w:rFonts w:ascii="Calibri" w:hAnsi="Calibri"/>
          <w:i/>
          <w:sz w:val="24"/>
          <w:szCs w:val="24"/>
        </w:rPr>
      </w:pPr>
      <w:r w:rsidRPr="009A010C">
        <w:rPr>
          <w:rFonts w:ascii="Calibri" w:hAnsi="Calibri"/>
          <w:sz w:val="24"/>
          <w:szCs w:val="24"/>
        </w:rPr>
        <w:t xml:space="preserve">Beneficiarul are obligatia de a întreprinde toate diligenţele necesare pentru a evita orice conflict de interese pe perioada implementarii contractului de finantare şi de a informa </w:t>
      </w:r>
      <w:r w:rsidR="00A6742D" w:rsidRPr="009A010C">
        <w:rPr>
          <w:rFonts w:ascii="Calibri" w:hAnsi="Calibri"/>
          <w:sz w:val="24"/>
          <w:szCs w:val="24"/>
        </w:rPr>
        <w:t>î</w:t>
      </w:r>
      <w:r w:rsidR="00133B78" w:rsidRPr="009A010C">
        <w:rPr>
          <w:rFonts w:ascii="Calibri" w:hAnsi="Calibri"/>
          <w:sz w:val="24"/>
          <w:szCs w:val="24"/>
        </w:rPr>
        <w:t xml:space="preserve">n scris </w:t>
      </w:r>
      <w:r w:rsidRPr="009A010C">
        <w:rPr>
          <w:rFonts w:ascii="Calibri" w:hAnsi="Calibri"/>
          <w:sz w:val="24"/>
          <w:szCs w:val="24"/>
        </w:rPr>
        <w:t>AM PR în legătură cu orice situaţie care dă naştere sau este posibil să dea naştere unui astfel de conflict</w:t>
      </w:r>
      <w:r w:rsidR="00A6742D" w:rsidRPr="009A010C">
        <w:rPr>
          <w:rFonts w:ascii="Calibri" w:hAnsi="Calibri"/>
          <w:sz w:val="24"/>
          <w:szCs w:val="24"/>
        </w:rPr>
        <w:t xml:space="preserve">, </w:t>
      </w:r>
      <w:r w:rsidR="00A6742D" w:rsidRPr="009A010C">
        <w:rPr>
          <w:rFonts w:ascii="Calibri" w:hAnsi="Calibri"/>
          <w:sz w:val="24"/>
          <w:szCs w:val="24"/>
        </w:rPr>
        <w:lastRenderedPageBreak/>
        <w:t>de îndată</w:t>
      </w:r>
      <w:r w:rsidR="00133B78" w:rsidRPr="009A010C">
        <w:rPr>
          <w:rFonts w:ascii="Calibri" w:hAnsi="Calibri"/>
          <w:sz w:val="24"/>
          <w:szCs w:val="24"/>
        </w:rPr>
        <w:t xml:space="preserve"> ce a luat la cunostin</w:t>
      </w:r>
      <w:r w:rsidR="00A6742D" w:rsidRPr="009A010C">
        <w:rPr>
          <w:rFonts w:ascii="Calibri" w:hAnsi="Calibri"/>
          <w:sz w:val="24"/>
          <w:szCs w:val="24"/>
        </w:rPr>
        <w:t>ţă</w:t>
      </w:r>
      <w:r w:rsidR="00133B78" w:rsidRPr="009A010C">
        <w:rPr>
          <w:rFonts w:ascii="Calibri" w:hAnsi="Calibri"/>
          <w:sz w:val="24"/>
          <w:szCs w:val="24"/>
        </w:rPr>
        <w:t>.</w:t>
      </w:r>
      <w:r w:rsidRPr="009A010C">
        <w:rPr>
          <w:rFonts w:ascii="Calibri" w:hAnsi="Calibri"/>
          <w:i/>
          <w:sz w:val="24"/>
          <w:szCs w:val="24"/>
        </w:rPr>
        <w:t xml:space="preserve"> </w:t>
      </w:r>
      <w:r w:rsidRPr="009A010C">
        <w:rPr>
          <w:rFonts w:ascii="Calibri" w:hAnsi="Calibri"/>
          <w:iCs/>
          <w:sz w:val="24"/>
          <w:szCs w:val="24"/>
        </w:rPr>
        <w:t>AM PR îşi rezervă dreptul de a verifica aceste situaţii şi de a lua măsurile necesare, dacă este cazul.</w:t>
      </w:r>
      <w:r w:rsidRPr="009A010C">
        <w:rPr>
          <w:rFonts w:ascii="Calibri" w:hAnsi="Calibri"/>
          <w:i/>
          <w:sz w:val="24"/>
          <w:szCs w:val="24"/>
        </w:rPr>
        <w:t> </w:t>
      </w:r>
    </w:p>
    <w:p w14:paraId="07A6FF67" w14:textId="381A289D" w:rsidR="000E681F" w:rsidRPr="009A010C" w:rsidRDefault="00A6742D" w:rsidP="006C4D83">
      <w:pPr>
        <w:jc w:val="both"/>
        <w:rPr>
          <w:rFonts w:ascii="Calibri" w:hAnsi="Calibri"/>
          <w:bCs/>
          <w:sz w:val="24"/>
          <w:szCs w:val="24"/>
        </w:rPr>
      </w:pPr>
      <w:r w:rsidRPr="009A010C">
        <w:rPr>
          <w:rFonts w:ascii="Calibri" w:hAnsi="Calibri"/>
          <w:sz w:val="24"/>
          <w:szCs w:val="24"/>
        </w:rPr>
        <w:t>Î</w:t>
      </w:r>
      <w:r w:rsidR="000E681F" w:rsidRPr="009A010C">
        <w:rPr>
          <w:rFonts w:ascii="Calibri" w:hAnsi="Calibri"/>
          <w:sz w:val="24"/>
          <w:szCs w:val="24"/>
        </w:rPr>
        <w:t xml:space="preserve">n implementarea contractului de finantare, AM PR va verifica conflictul de interese la atribuirea contractelor de achizitii precum si in implementarea acestora. </w:t>
      </w:r>
    </w:p>
    <w:p w14:paraId="2CA0C466" w14:textId="77777777" w:rsidR="000E681F" w:rsidRPr="009A010C" w:rsidRDefault="000E681F" w:rsidP="006C4D83">
      <w:pPr>
        <w:jc w:val="both"/>
        <w:rPr>
          <w:rFonts w:ascii="Calibri" w:hAnsi="Calibri"/>
          <w:sz w:val="24"/>
          <w:szCs w:val="24"/>
        </w:rPr>
      </w:pPr>
      <w:r w:rsidRPr="009A010C">
        <w:rPr>
          <w:rFonts w:ascii="Calibri" w:hAnsi="Calibr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551C6BBD" w:rsidR="000E681F" w:rsidRPr="009A010C" w:rsidRDefault="000E681F" w:rsidP="006C4D83">
      <w:pPr>
        <w:jc w:val="both"/>
        <w:rPr>
          <w:rFonts w:ascii="Calibri" w:hAnsi="Calibri"/>
          <w:bCs/>
          <w:sz w:val="24"/>
          <w:szCs w:val="24"/>
          <w:u w:val="single"/>
        </w:rPr>
      </w:pPr>
      <w:r w:rsidRPr="009A010C">
        <w:rPr>
          <w:rFonts w:ascii="Calibri" w:hAnsi="Calibri"/>
          <w:b/>
          <w:sz w:val="24"/>
          <w:szCs w:val="24"/>
          <w:u w:val="single"/>
        </w:rPr>
        <w:t>Conflictul de interese la at</w:t>
      </w:r>
      <w:r w:rsidR="00A6742D" w:rsidRPr="009A010C">
        <w:rPr>
          <w:rFonts w:ascii="Calibri" w:hAnsi="Calibri"/>
          <w:b/>
          <w:sz w:val="24"/>
          <w:szCs w:val="24"/>
          <w:u w:val="single"/>
        </w:rPr>
        <w:t>ribuirea contractelor de achiziţ</w:t>
      </w:r>
      <w:r w:rsidRPr="009A010C">
        <w:rPr>
          <w:rFonts w:ascii="Calibri" w:hAnsi="Calibri"/>
          <w:b/>
          <w:sz w:val="24"/>
          <w:szCs w:val="24"/>
          <w:u w:val="single"/>
        </w:rPr>
        <w:t>ie:</w:t>
      </w:r>
    </w:p>
    <w:p w14:paraId="3E301BE1" w14:textId="77777777" w:rsidR="000E681F" w:rsidRPr="009A010C" w:rsidRDefault="000E681F" w:rsidP="006C4D83">
      <w:pPr>
        <w:jc w:val="both"/>
        <w:rPr>
          <w:rFonts w:ascii="Calibri" w:hAnsi="Calibri"/>
          <w:sz w:val="24"/>
          <w:szCs w:val="24"/>
        </w:rPr>
      </w:pPr>
      <w:r w:rsidRPr="009A010C">
        <w:rPr>
          <w:rFonts w:ascii="Calibri" w:hAnsi="Calibr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9A010C" w:rsidRDefault="000E681F" w:rsidP="006C4D83">
      <w:pPr>
        <w:jc w:val="both"/>
        <w:rPr>
          <w:rFonts w:ascii="Calibri" w:hAnsi="Calibri"/>
          <w:sz w:val="24"/>
          <w:szCs w:val="24"/>
        </w:rPr>
      </w:pPr>
      <w:r w:rsidRPr="009A010C">
        <w:rPr>
          <w:rFonts w:ascii="Calibri" w:hAnsi="Calibr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9A010C">
        <w:rPr>
          <w:rFonts w:ascii="Calibri" w:hAnsi="Calibri"/>
          <w:sz w:val="24"/>
          <w:szCs w:val="24"/>
        </w:rPr>
        <w:t>a</w:t>
      </w:r>
      <w:r w:rsidRPr="009A010C">
        <w:rPr>
          <w:rFonts w:ascii="Calibri" w:hAnsi="Calibri"/>
          <w:sz w:val="24"/>
          <w:szCs w:val="24"/>
        </w:rPr>
        <w:t xml:space="preserve"> fi considerat</w:t>
      </w:r>
      <w:r w:rsidR="00133B78" w:rsidRPr="009A010C">
        <w:rPr>
          <w:rFonts w:ascii="Calibri" w:hAnsi="Calibri"/>
          <w:sz w:val="24"/>
          <w:szCs w:val="24"/>
        </w:rPr>
        <w:t>a</w:t>
      </w:r>
      <w:r w:rsidRPr="009A010C">
        <w:rPr>
          <w:rFonts w:ascii="Calibri" w:hAnsi="Calibri"/>
          <w:sz w:val="24"/>
          <w:szCs w:val="24"/>
        </w:rPr>
        <w:t xml:space="preserve"> neeligibil</w:t>
      </w:r>
      <w:r w:rsidR="00A6742D" w:rsidRPr="009A010C">
        <w:rPr>
          <w:rFonts w:ascii="Calibri" w:hAnsi="Calibri"/>
          <w:sz w:val="24"/>
          <w:szCs w:val="24"/>
        </w:rPr>
        <w:t>ă</w:t>
      </w:r>
      <w:r w:rsidRPr="009A010C">
        <w:rPr>
          <w:rFonts w:ascii="Calibri" w:hAnsi="Calibri"/>
          <w:sz w:val="24"/>
          <w:szCs w:val="24"/>
        </w:rPr>
        <w:t xml:space="preserve"> şi nu v</w:t>
      </w:r>
      <w:r w:rsidR="00133B78" w:rsidRPr="009A010C">
        <w:rPr>
          <w:rFonts w:ascii="Calibri" w:hAnsi="Calibri"/>
          <w:sz w:val="24"/>
          <w:szCs w:val="24"/>
        </w:rPr>
        <w:t>a</w:t>
      </w:r>
      <w:r w:rsidRPr="009A010C">
        <w:rPr>
          <w:rFonts w:ascii="Calibri" w:hAnsi="Calibri"/>
          <w:sz w:val="24"/>
          <w:szCs w:val="24"/>
        </w:rPr>
        <w:t xml:space="preserve"> fi rambursat</w:t>
      </w:r>
      <w:r w:rsidR="00A6742D" w:rsidRPr="009A010C">
        <w:rPr>
          <w:rFonts w:ascii="Calibri" w:hAnsi="Calibri"/>
          <w:sz w:val="24"/>
          <w:szCs w:val="24"/>
        </w:rPr>
        <w:t>ă</w:t>
      </w:r>
      <w:r w:rsidRPr="009A010C">
        <w:rPr>
          <w:rFonts w:ascii="Calibri" w:hAnsi="Calibri"/>
          <w:sz w:val="24"/>
          <w:szCs w:val="24"/>
        </w:rPr>
        <w:t>/plătit</w:t>
      </w:r>
      <w:r w:rsidR="00A6742D" w:rsidRPr="009A010C">
        <w:rPr>
          <w:rFonts w:ascii="Calibri" w:hAnsi="Calibri"/>
          <w:sz w:val="24"/>
          <w:szCs w:val="24"/>
        </w:rPr>
        <w:t>ă</w:t>
      </w:r>
      <w:r w:rsidRPr="009A010C">
        <w:rPr>
          <w:rFonts w:ascii="Calibri" w:hAnsi="Calibri"/>
          <w:sz w:val="24"/>
          <w:szCs w:val="24"/>
        </w:rPr>
        <w:t>.</w:t>
      </w:r>
    </w:p>
    <w:p w14:paraId="0A89F3FD" w14:textId="77777777" w:rsidR="000E681F" w:rsidRPr="009A010C" w:rsidRDefault="000E681F" w:rsidP="006C4D83">
      <w:pPr>
        <w:jc w:val="both"/>
        <w:rPr>
          <w:rFonts w:ascii="Calibri" w:hAnsi="Calibri"/>
          <w:b/>
          <w:bCs/>
          <w:sz w:val="24"/>
          <w:szCs w:val="24"/>
        </w:rPr>
      </w:pPr>
      <w:r w:rsidRPr="009A010C">
        <w:rPr>
          <w:rFonts w:ascii="Calibri" w:hAnsi="Calibri"/>
          <w:b/>
          <w:sz w:val="24"/>
          <w:szCs w:val="24"/>
          <w:u w:val="single"/>
        </w:rPr>
        <w:t>Conflictul de interese in implementarea contractelor de achizitie</w:t>
      </w:r>
      <w:r w:rsidRPr="009A010C">
        <w:rPr>
          <w:rFonts w:ascii="Calibri" w:hAnsi="Calibri"/>
          <w:b/>
          <w:sz w:val="24"/>
          <w:szCs w:val="24"/>
        </w:rPr>
        <w:t xml:space="preserve">: </w:t>
      </w:r>
    </w:p>
    <w:p w14:paraId="60075B5D" w14:textId="422ADBAB" w:rsidR="004521DB" w:rsidRPr="009A010C" w:rsidRDefault="000E681F" w:rsidP="006C4D83">
      <w:pPr>
        <w:jc w:val="both"/>
        <w:rPr>
          <w:rFonts w:ascii="Calibri" w:hAnsi="Calibri"/>
          <w:sz w:val="24"/>
          <w:szCs w:val="24"/>
        </w:rPr>
      </w:pPr>
      <w:r w:rsidRPr="009A010C">
        <w:rPr>
          <w:rFonts w:ascii="Calibri" w:hAnsi="Calibr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9A010C">
        <w:rPr>
          <w:rFonts w:ascii="Calibri" w:hAnsi="Calibri"/>
          <w:sz w:val="24"/>
          <w:szCs w:val="24"/>
        </w:rPr>
        <w:t xml:space="preserve">in scris </w:t>
      </w:r>
      <w:r w:rsidRPr="009A010C">
        <w:rPr>
          <w:rFonts w:ascii="Calibri" w:hAnsi="Calibri"/>
          <w:sz w:val="24"/>
          <w:szCs w:val="24"/>
        </w:rPr>
        <w:t xml:space="preserve">AM PR SE </w:t>
      </w:r>
      <w:r w:rsidR="00133B78" w:rsidRPr="009A010C">
        <w:rPr>
          <w:rFonts w:ascii="Calibri" w:hAnsi="Calibri"/>
          <w:sz w:val="24"/>
          <w:szCs w:val="24"/>
        </w:rPr>
        <w:t>a</w:t>
      </w:r>
      <w:r w:rsidRPr="009A010C">
        <w:rPr>
          <w:rFonts w:ascii="Calibri" w:hAnsi="Calibri"/>
          <w:sz w:val="24"/>
          <w:szCs w:val="24"/>
        </w:rPr>
        <w:t xml:space="preserve"> situaţiil</w:t>
      </w:r>
      <w:r w:rsidR="00133B78" w:rsidRPr="009A010C">
        <w:rPr>
          <w:rFonts w:ascii="Calibri" w:hAnsi="Calibri"/>
          <w:sz w:val="24"/>
          <w:szCs w:val="24"/>
        </w:rPr>
        <w:t>or</w:t>
      </w:r>
      <w:r w:rsidRPr="009A010C">
        <w:rPr>
          <w:rFonts w:ascii="Calibri" w:hAnsi="Calibri"/>
          <w:sz w:val="24"/>
          <w:szCs w:val="24"/>
        </w:rPr>
        <w:t xml:space="preserve"> în care apar modificări.</w:t>
      </w:r>
      <w:r w:rsidRPr="009A010C">
        <w:rPr>
          <w:rFonts w:ascii="Calibri" w:hAnsi="Calibri"/>
          <w:iCs/>
          <w:sz w:val="24"/>
          <w:szCs w:val="24"/>
        </w:rPr>
        <w:t xml:space="preserve"> AM PR va verifica aceste situaţii </w:t>
      </w:r>
      <w:r w:rsidR="00A6742D" w:rsidRPr="009A010C">
        <w:rPr>
          <w:rFonts w:ascii="Calibri" w:hAnsi="Calibri"/>
          <w:iCs/>
          <w:sz w:val="24"/>
          <w:szCs w:val="24"/>
        </w:rPr>
        <w:t>ş</w:t>
      </w:r>
      <w:r w:rsidR="00994FA0" w:rsidRPr="009A010C">
        <w:rPr>
          <w:rFonts w:ascii="Calibri" w:hAnsi="Calibri"/>
          <w:iCs/>
          <w:sz w:val="24"/>
          <w:szCs w:val="24"/>
        </w:rPr>
        <w:t xml:space="preserve">i </w:t>
      </w:r>
      <w:r w:rsidRPr="009A010C">
        <w:rPr>
          <w:rFonts w:ascii="Calibri" w:hAnsi="Calibri"/>
          <w:iCs/>
          <w:sz w:val="24"/>
          <w:szCs w:val="24"/>
        </w:rPr>
        <w:t>va lua măsurile necesare, dacă este cazul.</w:t>
      </w:r>
      <w:r w:rsidRPr="009A010C">
        <w:rPr>
          <w:rFonts w:ascii="Calibri" w:hAnsi="Calibri"/>
          <w:i/>
          <w:sz w:val="24"/>
          <w:szCs w:val="24"/>
        </w:rPr>
        <w:t> </w:t>
      </w:r>
    </w:p>
    <w:p w14:paraId="00E4E422" w14:textId="4C368ABC" w:rsidR="00FB633E" w:rsidRPr="009A010C" w:rsidRDefault="00FB633E" w:rsidP="00E07D7E">
      <w:pPr>
        <w:pStyle w:val="Heading1"/>
        <w:numPr>
          <w:ilvl w:val="0"/>
          <w:numId w:val="37"/>
        </w:numPr>
        <w:rPr>
          <w:rFonts w:ascii="Calibri" w:hAnsi="Calibri" w:cs="Calibri"/>
        </w:rPr>
      </w:pPr>
      <w:bookmarkStart w:id="203" w:name="_Toc161091285"/>
      <w:r w:rsidRPr="009A010C">
        <w:rPr>
          <w:rFonts w:ascii="Calibri" w:hAnsi="Calibri" w:cs="Calibri"/>
        </w:rPr>
        <w:t>ASPECTE PRIVIND PRELUCRAREA DATELOR CU CARACTER PERSONAL</w:t>
      </w:r>
      <w:bookmarkEnd w:id="203"/>
    </w:p>
    <w:p w14:paraId="6EC5094A" w14:textId="5898786A" w:rsidR="003A4083" w:rsidRPr="009A010C" w:rsidRDefault="003A4083" w:rsidP="003A4083">
      <w:pPr>
        <w:jc w:val="both"/>
        <w:rPr>
          <w:rFonts w:ascii="Calibri" w:hAnsi="Calibri"/>
          <w:sz w:val="24"/>
          <w:szCs w:val="24"/>
        </w:rPr>
      </w:pPr>
      <w:r w:rsidRPr="009A010C">
        <w:rPr>
          <w:rFonts w:ascii="Calibri" w:hAnsi="Calibri"/>
          <w:sz w:val="24"/>
          <w:szCs w:val="24"/>
        </w:rPr>
        <w:t xml:space="preserve">Referitor la Regulamentul General privind Protecția Datelor cu Caracter Personal (GDPR), reprezentantul legal al instituției solicitante (inclusiv reprezentantul legal al partenerilor) vor completa </w:t>
      </w:r>
      <w:r w:rsidR="00AB0442" w:rsidRPr="009A010C">
        <w:rPr>
          <w:rFonts w:ascii="Calibri" w:hAnsi="Calibri"/>
          <w:sz w:val="24"/>
          <w:szCs w:val="24"/>
        </w:rPr>
        <w:t>Declaratia unica</w:t>
      </w:r>
      <w:r w:rsidRPr="009A010C">
        <w:rPr>
          <w:rFonts w:ascii="Calibri" w:hAnsi="Calibri"/>
          <w:sz w:val="24"/>
          <w:szCs w:val="24"/>
        </w:rPr>
        <w:t xml:space="preserve">.  </w:t>
      </w:r>
    </w:p>
    <w:p w14:paraId="4DFBC97B" w14:textId="520AC71A" w:rsidR="00FB633E" w:rsidRPr="009A010C" w:rsidRDefault="00FB633E" w:rsidP="00E07D7E">
      <w:pPr>
        <w:pStyle w:val="Heading1"/>
        <w:numPr>
          <w:ilvl w:val="0"/>
          <w:numId w:val="37"/>
        </w:numPr>
        <w:rPr>
          <w:rFonts w:ascii="Calibri" w:hAnsi="Calibri" w:cs="Calibri"/>
        </w:rPr>
      </w:pPr>
      <w:bookmarkStart w:id="204" w:name="_Toc161091286"/>
      <w:r w:rsidRPr="009A010C">
        <w:rPr>
          <w:rFonts w:ascii="Calibri" w:hAnsi="Calibri" w:cs="Calibri"/>
        </w:rPr>
        <w:t>ASPECTE PRIVIND MONITORIZAREA TEHNICĂ ȘI RAPOARTELE DE PROGRES</w:t>
      </w:r>
      <w:bookmarkEnd w:id="204"/>
    </w:p>
    <w:p w14:paraId="02521A67" w14:textId="493243D5" w:rsidR="00FB633E" w:rsidRPr="009A010C" w:rsidRDefault="00FB633E" w:rsidP="00E07D7E">
      <w:pPr>
        <w:pStyle w:val="Heading2"/>
        <w:numPr>
          <w:ilvl w:val="1"/>
          <w:numId w:val="39"/>
        </w:numPr>
        <w:rPr>
          <w:rFonts w:ascii="Calibri" w:hAnsi="Calibri" w:cs="Calibri"/>
        </w:rPr>
      </w:pPr>
      <w:bookmarkStart w:id="205" w:name="_Toc161091287"/>
      <w:r w:rsidRPr="009A010C">
        <w:rPr>
          <w:rFonts w:ascii="Calibri" w:hAnsi="Calibri" w:cs="Calibri"/>
        </w:rPr>
        <w:t>Rapoarte de progres</w:t>
      </w:r>
      <w:bookmarkEnd w:id="205"/>
    </w:p>
    <w:p w14:paraId="1D7A5092" w14:textId="71F18453" w:rsidR="00694905" w:rsidRPr="009A010C" w:rsidRDefault="00694905" w:rsidP="00694905">
      <w:pPr>
        <w:jc w:val="both"/>
        <w:rPr>
          <w:rFonts w:ascii="Calibri" w:hAnsi="Calibri"/>
          <w:sz w:val="24"/>
          <w:szCs w:val="24"/>
        </w:rPr>
      </w:pPr>
      <w:r w:rsidRPr="009A010C">
        <w:rPr>
          <w:rFonts w:ascii="Calibri" w:hAnsi="Calibri"/>
          <w:sz w:val="24"/>
          <w:szCs w:val="24"/>
        </w:rPr>
        <w:t>Procesul</w:t>
      </w:r>
      <w:r w:rsidR="004521DB" w:rsidRPr="009A010C">
        <w:rPr>
          <w:rFonts w:ascii="Calibri" w:hAnsi="Calibri"/>
          <w:sz w:val="24"/>
          <w:szCs w:val="24"/>
        </w:rPr>
        <w:t xml:space="preserve"> </w:t>
      </w:r>
      <w:r w:rsidRPr="009A010C">
        <w:rPr>
          <w:rFonts w:ascii="Calibri" w:hAnsi="Calibri"/>
          <w:sz w:val="24"/>
          <w:szCs w:val="24"/>
        </w:rPr>
        <w:t>de monitorizare a proiectelor de către autoritatea de management se realizează prin:</w:t>
      </w:r>
    </w:p>
    <w:p w14:paraId="7871AD0E" w14:textId="3E8A0767" w:rsidR="00694905" w:rsidRPr="009A010C" w:rsidRDefault="00694905" w:rsidP="00A32811">
      <w:pPr>
        <w:jc w:val="both"/>
        <w:rPr>
          <w:rFonts w:ascii="Calibri" w:hAnsi="Calibri"/>
          <w:sz w:val="24"/>
          <w:szCs w:val="24"/>
        </w:rPr>
      </w:pPr>
      <w:r w:rsidRPr="009A010C">
        <w:rPr>
          <w:rFonts w:ascii="Calibri" w:hAnsi="Calibri"/>
          <w:sz w:val="24"/>
          <w:szCs w:val="24"/>
        </w:rPr>
        <w:t>a)</w:t>
      </w:r>
      <w:r w:rsidR="00A32811" w:rsidRPr="009A010C">
        <w:rPr>
          <w:rFonts w:ascii="Calibri" w:hAnsi="Calibri"/>
          <w:sz w:val="24"/>
          <w:szCs w:val="24"/>
        </w:rPr>
        <w:t xml:space="preserve"> </w:t>
      </w:r>
      <w:r w:rsidRPr="009A010C">
        <w:rPr>
          <w:rFonts w:ascii="Calibri" w:hAnsi="Calibri"/>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9A010C" w:rsidRDefault="00694905" w:rsidP="00A32811">
      <w:pPr>
        <w:jc w:val="both"/>
        <w:rPr>
          <w:rFonts w:ascii="Calibri" w:hAnsi="Calibri"/>
          <w:sz w:val="24"/>
          <w:szCs w:val="24"/>
        </w:rPr>
      </w:pPr>
      <w:r w:rsidRPr="009A010C">
        <w:rPr>
          <w:rFonts w:ascii="Calibri" w:hAnsi="Calibri"/>
          <w:sz w:val="24"/>
          <w:szCs w:val="24"/>
        </w:rPr>
        <w:lastRenderedPageBreak/>
        <w:t xml:space="preserve">b) </w:t>
      </w:r>
      <w:r w:rsidR="00A32811" w:rsidRPr="009A010C">
        <w:rPr>
          <w:rFonts w:ascii="Calibri" w:hAnsi="Calibri"/>
          <w:sz w:val="24"/>
          <w:szCs w:val="24"/>
        </w:rPr>
        <w:t xml:space="preserve">  </w:t>
      </w:r>
      <w:r w:rsidRPr="009A010C">
        <w:rPr>
          <w:rFonts w:ascii="Calibri" w:hAnsi="Calibri"/>
          <w:sz w:val="24"/>
          <w:szCs w:val="24"/>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04AC2B9" w:rsidR="00694905" w:rsidRPr="009A010C" w:rsidRDefault="00694905" w:rsidP="00A32811">
      <w:pPr>
        <w:jc w:val="both"/>
        <w:rPr>
          <w:rFonts w:ascii="Calibri" w:hAnsi="Calibri"/>
          <w:sz w:val="24"/>
          <w:szCs w:val="24"/>
        </w:rPr>
      </w:pPr>
      <w:r w:rsidRPr="009A010C">
        <w:rPr>
          <w:rFonts w:ascii="Calibri" w:hAnsi="Calibri"/>
          <w:sz w:val="24"/>
          <w:szCs w:val="24"/>
        </w:rPr>
        <w:t xml:space="preserve">c) </w:t>
      </w:r>
      <w:r w:rsidR="00A32811" w:rsidRPr="009A010C">
        <w:rPr>
          <w:rFonts w:ascii="Calibri" w:hAnsi="Calibri"/>
          <w:sz w:val="24"/>
          <w:szCs w:val="24"/>
        </w:rPr>
        <w:t xml:space="preserve"> </w:t>
      </w:r>
      <w:r w:rsidRPr="009A010C">
        <w:rPr>
          <w:rFonts w:ascii="Calibri" w:hAnsi="Calibri"/>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7D8B209F" w:rsidR="00694905" w:rsidRPr="009A010C" w:rsidRDefault="00694905" w:rsidP="00A32811">
      <w:pPr>
        <w:jc w:val="both"/>
        <w:rPr>
          <w:rFonts w:ascii="Calibri" w:hAnsi="Calibri"/>
          <w:sz w:val="24"/>
          <w:szCs w:val="24"/>
        </w:rPr>
      </w:pPr>
      <w:r w:rsidRPr="009A010C">
        <w:rPr>
          <w:rFonts w:ascii="Calibri" w:hAnsi="Calibri"/>
          <w:sz w:val="24"/>
          <w:szCs w:val="24"/>
        </w:rPr>
        <w:t xml:space="preserve">d) </w:t>
      </w:r>
      <w:r w:rsidR="00A32811" w:rsidRPr="009A010C">
        <w:rPr>
          <w:rFonts w:ascii="Calibri" w:hAnsi="Calibri"/>
          <w:sz w:val="24"/>
          <w:szCs w:val="24"/>
        </w:rPr>
        <w:t xml:space="preserve">  </w:t>
      </w:r>
      <w:r w:rsidRPr="009A010C">
        <w:rPr>
          <w:rFonts w:ascii="Calibri" w:hAnsi="Calibri"/>
          <w:sz w:val="24"/>
          <w:szCs w:val="24"/>
        </w:rPr>
        <w:t>analizarea stadiului implementării proiectelor în vederea modificării, suspendării, rezilierii, rezoluțiunii contractului de finanțare, conform prevederilor contractuale.</w:t>
      </w:r>
    </w:p>
    <w:p w14:paraId="598A10CD" w14:textId="77777777" w:rsidR="00694905" w:rsidRPr="009A010C" w:rsidRDefault="00694905" w:rsidP="00694905">
      <w:pPr>
        <w:jc w:val="both"/>
        <w:rPr>
          <w:rFonts w:ascii="Calibri" w:hAnsi="Calibri"/>
          <w:sz w:val="24"/>
          <w:szCs w:val="24"/>
        </w:rPr>
      </w:pPr>
      <w:r w:rsidRPr="009A010C">
        <w:rPr>
          <w:rFonts w:ascii="Calibri" w:hAnsi="Calibri"/>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4EA3F2AE" w:rsidR="004521DB" w:rsidRPr="009A010C" w:rsidRDefault="004521DB" w:rsidP="00694905">
      <w:pPr>
        <w:jc w:val="both"/>
        <w:rPr>
          <w:rFonts w:ascii="Calibri" w:hAnsi="Calibri"/>
          <w:sz w:val="24"/>
          <w:szCs w:val="24"/>
        </w:rPr>
      </w:pPr>
      <w:r w:rsidRPr="009A010C">
        <w:rPr>
          <w:rFonts w:ascii="Calibri" w:hAnsi="Calibri"/>
          <w:sz w:val="24"/>
          <w:szCs w:val="24"/>
        </w:rPr>
        <w:t xml:space="preserve">În procesul de monitorizare a proiectelor, se elaborează Raportul de progres al cărui conținut cadru este anexat prezentului ghid. (Anexa </w:t>
      </w:r>
      <w:r w:rsidR="00473DF8" w:rsidRPr="009A010C">
        <w:rPr>
          <w:rFonts w:ascii="Calibri" w:hAnsi="Calibri"/>
          <w:sz w:val="24"/>
          <w:szCs w:val="24"/>
        </w:rPr>
        <w:t>1</w:t>
      </w:r>
      <w:r w:rsidR="00630A13" w:rsidRPr="009A010C">
        <w:rPr>
          <w:rFonts w:ascii="Calibri" w:hAnsi="Calibri"/>
          <w:sz w:val="24"/>
          <w:szCs w:val="24"/>
        </w:rPr>
        <w:t>5</w:t>
      </w:r>
      <w:r w:rsidRPr="009A010C">
        <w:rPr>
          <w:rFonts w:ascii="Calibri" w:hAnsi="Calibri"/>
          <w:sz w:val="24"/>
          <w:szCs w:val="24"/>
        </w:rPr>
        <w:t xml:space="preserve"> – Formular Raport de progres). </w:t>
      </w:r>
    </w:p>
    <w:p w14:paraId="06FA5786" w14:textId="77777777" w:rsidR="004521DB" w:rsidRPr="009A010C" w:rsidRDefault="004521DB" w:rsidP="001A7C79">
      <w:pPr>
        <w:jc w:val="both"/>
        <w:rPr>
          <w:rFonts w:ascii="Calibri" w:hAnsi="Calibri"/>
          <w:sz w:val="24"/>
          <w:szCs w:val="24"/>
        </w:rPr>
      </w:pPr>
      <w:r w:rsidRPr="009A010C">
        <w:rPr>
          <w:rFonts w:ascii="Calibri" w:hAnsi="Calibr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4CFC66C0" w14:textId="77777777" w:rsidR="004521DB" w:rsidRPr="009A010C" w:rsidRDefault="004521DB" w:rsidP="00A32811">
      <w:pPr>
        <w:jc w:val="both"/>
        <w:rPr>
          <w:rFonts w:ascii="Calibri" w:hAnsi="Calibri"/>
          <w:sz w:val="24"/>
          <w:szCs w:val="24"/>
        </w:rPr>
      </w:pPr>
      <w:r w:rsidRPr="009A010C">
        <w:rPr>
          <w:rFonts w:ascii="Calibri" w:hAnsi="Calibr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9A010C" w:rsidRDefault="004521DB" w:rsidP="00A32811">
      <w:pPr>
        <w:jc w:val="both"/>
        <w:rPr>
          <w:rFonts w:ascii="Calibri" w:hAnsi="Calibri"/>
          <w:sz w:val="24"/>
          <w:szCs w:val="24"/>
        </w:rPr>
      </w:pPr>
      <w:r w:rsidRPr="009A010C">
        <w:rPr>
          <w:rFonts w:ascii="Calibri" w:hAnsi="Calibr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74D9E8D7" w:rsidR="004521DB" w:rsidRPr="009A010C" w:rsidRDefault="004521DB" w:rsidP="00A32811">
      <w:pPr>
        <w:jc w:val="both"/>
        <w:rPr>
          <w:rFonts w:ascii="Calibri" w:hAnsi="Calibri"/>
          <w:sz w:val="24"/>
          <w:szCs w:val="24"/>
        </w:rPr>
      </w:pPr>
      <w:r w:rsidRPr="009A010C">
        <w:rPr>
          <w:rFonts w:ascii="Calibri" w:hAnsi="Calibri"/>
          <w:sz w:val="24"/>
          <w:szCs w:val="24"/>
        </w:rPr>
        <w:t>Contractul de finanțare îşi păstrează valabilitatea 5 ani calculată de la data efectuării plăţii finale  în cadrul Proiectului</w:t>
      </w:r>
      <w:r w:rsidR="00892F35" w:rsidRPr="009A010C">
        <w:rPr>
          <w:rFonts w:ascii="Calibri" w:hAnsi="Calibri"/>
          <w:sz w:val="24"/>
          <w:szCs w:val="24"/>
        </w:rPr>
        <w:t>.</w:t>
      </w:r>
    </w:p>
    <w:p w14:paraId="3CD9751D" w14:textId="77777777" w:rsidR="004521DB" w:rsidRPr="009A010C" w:rsidRDefault="004521DB" w:rsidP="00A32811">
      <w:pPr>
        <w:jc w:val="both"/>
        <w:rPr>
          <w:rFonts w:ascii="Calibri" w:hAnsi="Calibri"/>
          <w:sz w:val="24"/>
          <w:szCs w:val="24"/>
        </w:rPr>
      </w:pPr>
      <w:r w:rsidRPr="009A010C">
        <w:rPr>
          <w:rFonts w:ascii="Calibri" w:hAnsi="Calibri"/>
          <w:sz w:val="24"/>
          <w:szCs w:val="24"/>
        </w:rPr>
        <w:lastRenderedPageBreak/>
        <w:t>Anual, în perioada post-implementare (ex-post) a proiectului, în termen de 30 de zile de la încheierea anului post-implementare, beneficiarul este obligat să transmită la AM PR SE, prin sistemul informatic MySMIS2021, Rapoarte de durabilitate.</w:t>
      </w:r>
    </w:p>
    <w:p w14:paraId="7D6EBC10" w14:textId="77777777" w:rsidR="004521DB" w:rsidRPr="009A010C" w:rsidRDefault="004521DB" w:rsidP="00A32811">
      <w:pPr>
        <w:jc w:val="both"/>
        <w:rPr>
          <w:rFonts w:ascii="Calibri" w:hAnsi="Calibri"/>
          <w:sz w:val="24"/>
          <w:szCs w:val="24"/>
        </w:rPr>
      </w:pPr>
      <w:r w:rsidRPr="009A010C">
        <w:rPr>
          <w:rFonts w:ascii="Calibri" w:hAnsi="Calibr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77777777" w:rsidR="004521DB" w:rsidRPr="009A010C" w:rsidRDefault="004521DB" w:rsidP="00A32811">
      <w:pPr>
        <w:jc w:val="both"/>
        <w:rPr>
          <w:rFonts w:ascii="Calibri" w:hAnsi="Calibri"/>
          <w:sz w:val="24"/>
          <w:szCs w:val="24"/>
        </w:rPr>
      </w:pPr>
      <w:r w:rsidRPr="009A010C">
        <w:rPr>
          <w:rFonts w:ascii="Calibri" w:hAnsi="Calibri"/>
          <w:sz w:val="24"/>
          <w:szCs w:val="24"/>
        </w:rPr>
        <w:t xml:space="preserve">AM PR SE poate solicita beneficiarilor să transmită rapoarte de progres, ori de câte ori consideră necesar. </w:t>
      </w:r>
    </w:p>
    <w:p w14:paraId="38B53EB7" w14:textId="77777777" w:rsidR="004521DB" w:rsidRPr="009A010C" w:rsidRDefault="004521DB" w:rsidP="00A32811">
      <w:pPr>
        <w:jc w:val="both"/>
        <w:rPr>
          <w:rFonts w:ascii="Calibri" w:hAnsi="Calibri"/>
          <w:sz w:val="24"/>
          <w:szCs w:val="24"/>
        </w:rPr>
      </w:pPr>
      <w:r w:rsidRPr="009A010C">
        <w:rPr>
          <w:rFonts w:ascii="Calibri" w:hAnsi="Calibr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7146652C" w14:textId="323237F2" w:rsidR="004521DB" w:rsidRPr="009A010C" w:rsidRDefault="000F228C" w:rsidP="00A32811">
      <w:pPr>
        <w:jc w:val="both"/>
        <w:rPr>
          <w:rFonts w:ascii="Calibri" w:hAnsi="Calibri"/>
          <w:sz w:val="24"/>
          <w:szCs w:val="24"/>
        </w:rPr>
      </w:pPr>
      <w:r w:rsidRPr="009A010C">
        <w:rPr>
          <w:rFonts w:ascii="Calibri" w:hAnsi="Calibri"/>
          <w:sz w:val="24"/>
          <w:szCs w:val="24"/>
        </w:rPr>
        <w:t>AM</w:t>
      </w:r>
      <w:r w:rsidR="00531665" w:rsidRPr="009A010C">
        <w:rPr>
          <w:rFonts w:ascii="Calibri" w:hAnsi="Calibri"/>
          <w:sz w:val="24"/>
          <w:szCs w:val="24"/>
        </w:rPr>
        <w:t xml:space="preserve">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14:paraId="47398DF2" w14:textId="77777777" w:rsidR="004521DB" w:rsidRPr="009A010C" w:rsidRDefault="004521DB" w:rsidP="00A32811">
      <w:pPr>
        <w:jc w:val="both"/>
        <w:rPr>
          <w:rFonts w:ascii="Calibri" w:hAnsi="Calibri"/>
          <w:sz w:val="24"/>
          <w:szCs w:val="24"/>
        </w:rPr>
      </w:pPr>
    </w:p>
    <w:p w14:paraId="0E64CE45" w14:textId="352371B7" w:rsidR="00FB633E" w:rsidRPr="009A010C" w:rsidRDefault="00FB633E" w:rsidP="00E07D7E">
      <w:pPr>
        <w:pStyle w:val="Heading2"/>
        <w:numPr>
          <w:ilvl w:val="1"/>
          <w:numId w:val="39"/>
        </w:numPr>
        <w:rPr>
          <w:rFonts w:ascii="Calibri" w:hAnsi="Calibri" w:cs="Calibri"/>
        </w:rPr>
      </w:pPr>
      <w:bookmarkStart w:id="206" w:name="_Toc161091288"/>
      <w:r w:rsidRPr="009A010C">
        <w:rPr>
          <w:rFonts w:ascii="Calibri" w:hAnsi="Calibri" w:cs="Calibri"/>
        </w:rPr>
        <w:t>Vizitele de monitorizare</w:t>
      </w:r>
      <w:bookmarkEnd w:id="206"/>
    </w:p>
    <w:p w14:paraId="2778D811" w14:textId="77777777" w:rsidR="00723EE4" w:rsidRPr="009A010C" w:rsidRDefault="00723EE4" w:rsidP="00A32811">
      <w:pPr>
        <w:spacing w:line="259" w:lineRule="auto"/>
        <w:jc w:val="both"/>
        <w:rPr>
          <w:rFonts w:ascii="Calibri" w:eastAsiaTheme="minorHAnsi" w:hAnsi="Calibri"/>
          <w:sz w:val="24"/>
          <w:szCs w:val="24"/>
        </w:rPr>
      </w:pPr>
      <w:r w:rsidRPr="009A010C">
        <w:rPr>
          <w:rFonts w:ascii="Calibri" w:eastAsiaTheme="minorHAnsi" w:hAnsi="Calibr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9A010C" w:rsidRDefault="00723EE4" w:rsidP="00A32811">
      <w:pPr>
        <w:spacing w:line="259" w:lineRule="auto"/>
        <w:jc w:val="both"/>
        <w:rPr>
          <w:rFonts w:ascii="Calibri" w:eastAsiaTheme="minorHAnsi" w:hAnsi="Calibri"/>
          <w:iCs/>
          <w:sz w:val="24"/>
          <w:szCs w:val="24"/>
        </w:rPr>
      </w:pPr>
      <w:r w:rsidRPr="009A010C">
        <w:rPr>
          <w:rFonts w:ascii="Calibri" w:eastAsiaTheme="minorHAnsi" w:hAnsi="Calibri"/>
          <w:iCs/>
          <w:sz w:val="24"/>
          <w:szCs w:val="24"/>
        </w:rPr>
        <w:t xml:space="preserve">Tipuri de vizite la fața locului: </w:t>
      </w:r>
    </w:p>
    <w:p w14:paraId="12D8D705" w14:textId="77777777" w:rsidR="00723EE4" w:rsidRPr="009A010C" w:rsidRDefault="00723EE4" w:rsidP="00A32811">
      <w:pPr>
        <w:spacing w:line="259" w:lineRule="auto"/>
        <w:jc w:val="both"/>
        <w:rPr>
          <w:rFonts w:ascii="Calibri" w:eastAsiaTheme="minorHAnsi" w:hAnsi="Calibri"/>
          <w:iCs/>
          <w:sz w:val="24"/>
          <w:szCs w:val="24"/>
        </w:rPr>
      </w:pPr>
      <w:r w:rsidRPr="009A010C">
        <w:rPr>
          <w:rFonts w:ascii="Calibri" w:eastAsiaTheme="minorHAnsi" w:hAnsi="Calibri"/>
          <w:iCs/>
          <w:sz w:val="24"/>
          <w:szCs w:val="24"/>
        </w:rPr>
        <w:t>a) Vizite la fața locului pe parcursul implementării;</w:t>
      </w:r>
    </w:p>
    <w:p w14:paraId="23BDA00D" w14:textId="77777777" w:rsidR="00723EE4" w:rsidRPr="009A010C" w:rsidRDefault="00723EE4" w:rsidP="00A32811">
      <w:pPr>
        <w:spacing w:line="259" w:lineRule="auto"/>
        <w:jc w:val="both"/>
        <w:rPr>
          <w:rFonts w:ascii="Calibri" w:eastAsiaTheme="minorHAnsi" w:hAnsi="Calibri"/>
          <w:iCs/>
          <w:sz w:val="24"/>
          <w:szCs w:val="24"/>
        </w:rPr>
      </w:pPr>
      <w:r w:rsidRPr="009A010C">
        <w:rPr>
          <w:rFonts w:ascii="Calibri" w:eastAsiaTheme="minorHAnsi" w:hAnsi="Calibri"/>
          <w:iCs/>
          <w:sz w:val="24"/>
          <w:szCs w:val="24"/>
        </w:rPr>
        <w:t xml:space="preserve">b) Vizită finală la fața locului; </w:t>
      </w:r>
    </w:p>
    <w:p w14:paraId="3CB1E645" w14:textId="77777777" w:rsidR="00723EE4" w:rsidRPr="009A010C" w:rsidRDefault="00723EE4" w:rsidP="00A32811">
      <w:pPr>
        <w:spacing w:line="259" w:lineRule="auto"/>
        <w:jc w:val="both"/>
        <w:rPr>
          <w:rFonts w:ascii="Calibri" w:eastAsiaTheme="minorHAnsi" w:hAnsi="Calibri"/>
          <w:iCs/>
          <w:sz w:val="24"/>
          <w:szCs w:val="24"/>
        </w:rPr>
      </w:pPr>
      <w:r w:rsidRPr="009A010C">
        <w:rPr>
          <w:rFonts w:ascii="Calibri" w:eastAsiaTheme="minorHAnsi" w:hAnsi="Calibri"/>
          <w:iCs/>
          <w:sz w:val="24"/>
          <w:szCs w:val="24"/>
        </w:rPr>
        <w:t>c) Vizite la fața locului ex-post;</w:t>
      </w:r>
    </w:p>
    <w:p w14:paraId="0FDBACDA" w14:textId="77777777" w:rsidR="00723EE4" w:rsidRPr="009A010C" w:rsidRDefault="00723EE4" w:rsidP="00A32811">
      <w:pPr>
        <w:spacing w:line="259" w:lineRule="auto"/>
        <w:jc w:val="both"/>
        <w:rPr>
          <w:rFonts w:ascii="Calibri" w:eastAsiaTheme="minorHAnsi" w:hAnsi="Calibri"/>
          <w:iCs/>
          <w:sz w:val="24"/>
          <w:szCs w:val="24"/>
        </w:rPr>
      </w:pPr>
      <w:r w:rsidRPr="009A010C">
        <w:rPr>
          <w:rFonts w:ascii="Calibri" w:eastAsiaTheme="minorHAnsi" w:hAnsi="Calibri"/>
          <w:iCs/>
          <w:sz w:val="24"/>
          <w:szCs w:val="24"/>
        </w:rPr>
        <w:lastRenderedPageBreak/>
        <w:t>d) Vizite la fața locului speciale (ad-hoc).</w:t>
      </w:r>
    </w:p>
    <w:p w14:paraId="7982DB1E" w14:textId="77777777" w:rsidR="00723EE4" w:rsidRPr="009A010C" w:rsidRDefault="00723EE4" w:rsidP="00A32811">
      <w:pPr>
        <w:spacing w:line="259" w:lineRule="auto"/>
        <w:jc w:val="both"/>
        <w:rPr>
          <w:rFonts w:ascii="Calibri" w:eastAsiaTheme="minorHAnsi" w:hAnsi="Calibri"/>
          <w:iCs/>
          <w:sz w:val="24"/>
          <w:szCs w:val="24"/>
        </w:rPr>
      </w:pPr>
      <w:r w:rsidRPr="009A010C">
        <w:rPr>
          <w:rFonts w:ascii="Calibri" w:eastAsiaTheme="minorHAnsi" w:hAnsi="Calibri"/>
          <w:i/>
          <w:sz w:val="24"/>
          <w:szCs w:val="24"/>
        </w:rPr>
        <w:t>Vizite la fața locului pe parcursul implementării</w:t>
      </w:r>
      <w:r w:rsidRPr="009A010C">
        <w:rPr>
          <w:rFonts w:ascii="Calibri" w:eastAsiaTheme="minorHAnsi" w:hAnsi="Calibri"/>
          <w:iCs/>
          <w:sz w:val="24"/>
          <w:szCs w:val="24"/>
        </w:rPr>
        <w:t>;</w:t>
      </w:r>
    </w:p>
    <w:p w14:paraId="2C1D0962" w14:textId="77777777" w:rsidR="00723EE4" w:rsidRPr="009A010C" w:rsidRDefault="00723EE4" w:rsidP="00A32811">
      <w:pPr>
        <w:spacing w:line="259" w:lineRule="auto"/>
        <w:jc w:val="both"/>
        <w:rPr>
          <w:rFonts w:ascii="Calibri" w:eastAsiaTheme="minorHAnsi" w:hAnsi="Calibri"/>
          <w:iCs/>
          <w:sz w:val="24"/>
          <w:szCs w:val="24"/>
        </w:rPr>
      </w:pPr>
      <w:r w:rsidRPr="009A010C">
        <w:rPr>
          <w:rFonts w:ascii="Calibri" w:eastAsiaTheme="minorHAnsi" w:hAnsi="Calibri"/>
          <w:iCs/>
          <w:sz w:val="24"/>
          <w:szCs w:val="24"/>
        </w:rPr>
        <w:t xml:space="preserve">Pentru fiecare proiect finanțat din PR SE 2021 - 2027, AM PR SE efectuează vizite la fața locului, de două ori pe an, în vederea verificării veridicității informațiilor consemnate în raportul de progres. </w:t>
      </w:r>
    </w:p>
    <w:p w14:paraId="70FDB543" w14:textId="77777777" w:rsidR="00723EE4" w:rsidRPr="009A010C" w:rsidRDefault="00723EE4" w:rsidP="00723EE4">
      <w:pPr>
        <w:spacing w:line="259" w:lineRule="auto"/>
        <w:jc w:val="both"/>
        <w:rPr>
          <w:rFonts w:ascii="Calibri" w:eastAsiaTheme="minorHAnsi" w:hAnsi="Calibri"/>
          <w:iCs/>
          <w:sz w:val="24"/>
          <w:szCs w:val="24"/>
        </w:rPr>
      </w:pPr>
      <w:r w:rsidRPr="009A010C">
        <w:rPr>
          <w:rFonts w:ascii="Calibri" w:eastAsiaTheme="minorHAnsi" w:hAnsi="Calibri"/>
          <w:iCs/>
          <w:sz w:val="24"/>
          <w:szCs w:val="24"/>
        </w:rPr>
        <w:t xml:space="preserve">În cazul beneficiarilor încadrați în categoria IMM se efectuează o singură vizită pe an pe parcursul implementării proiectului. </w:t>
      </w:r>
    </w:p>
    <w:p w14:paraId="501FC22D" w14:textId="77777777" w:rsidR="00723EE4" w:rsidRPr="009A010C" w:rsidRDefault="00723EE4" w:rsidP="00723EE4">
      <w:pPr>
        <w:spacing w:line="259" w:lineRule="auto"/>
        <w:jc w:val="both"/>
        <w:rPr>
          <w:rFonts w:ascii="Calibri" w:eastAsiaTheme="minorHAnsi" w:hAnsi="Calibri"/>
          <w:i/>
          <w:sz w:val="24"/>
          <w:szCs w:val="24"/>
        </w:rPr>
      </w:pPr>
      <w:r w:rsidRPr="009A010C">
        <w:rPr>
          <w:rFonts w:ascii="Calibri" w:eastAsiaTheme="minorHAnsi" w:hAnsi="Calibri"/>
          <w:i/>
          <w:sz w:val="24"/>
          <w:szCs w:val="24"/>
        </w:rPr>
        <w:t>Vizită finală la fața locului;</w:t>
      </w:r>
    </w:p>
    <w:p w14:paraId="6D69157B" w14:textId="77777777" w:rsidR="00723EE4" w:rsidRPr="009A010C" w:rsidRDefault="00723EE4" w:rsidP="00723EE4">
      <w:pPr>
        <w:spacing w:line="259" w:lineRule="auto"/>
        <w:jc w:val="both"/>
        <w:rPr>
          <w:rFonts w:ascii="Calibri" w:eastAsiaTheme="minorHAnsi" w:hAnsi="Calibri"/>
          <w:iCs/>
          <w:sz w:val="24"/>
          <w:szCs w:val="24"/>
        </w:rPr>
      </w:pPr>
      <w:r w:rsidRPr="009A010C">
        <w:rPr>
          <w:rFonts w:ascii="Calibri" w:eastAsiaTheme="minorHAnsi" w:hAnsi="Calibri"/>
          <w:iCs/>
          <w:sz w:val="24"/>
          <w:szCs w:val="24"/>
        </w:rPr>
        <w:t xml:space="preserve">Vizita finală la fața locului este realizată în scopul monitorizării și al verificării cererii de rambursare finale prin echipe mixte (monitorizare și verificare plăți).  </w:t>
      </w:r>
    </w:p>
    <w:p w14:paraId="736A076B" w14:textId="77777777" w:rsidR="00723EE4" w:rsidRPr="009A010C" w:rsidRDefault="00723EE4" w:rsidP="00FA32EE">
      <w:pPr>
        <w:jc w:val="both"/>
        <w:rPr>
          <w:rFonts w:ascii="Calibri" w:eastAsiaTheme="minorHAnsi" w:hAnsi="Calibri"/>
          <w:iCs/>
          <w:sz w:val="24"/>
          <w:szCs w:val="24"/>
          <w:lang w:bidi="ro-RO"/>
        </w:rPr>
      </w:pPr>
      <w:r w:rsidRPr="009A010C">
        <w:rPr>
          <w:rFonts w:ascii="Calibri" w:eastAsiaTheme="minorHAnsi" w:hAnsi="Calibri"/>
          <w:iCs/>
          <w:sz w:val="24"/>
          <w:szCs w:val="24"/>
          <w:lang w:bidi="ro-RO"/>
        </w:rPr>
        <w:t>Vizita de monitorizare finală are ca scop:</w:t>
      </w:r>
    </w:p>
    <w:p w14:paraId="45AB77E6" w14:textId="77777777" w:rsidR="00723EE4" w:rsidRPr="009A010C"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9A010C">
        <w:rPr>
          <w:rFonts w:ascii="Calibri" w:eastAsiaTheme="minorHAnsi" w:hAnsi="Calibri"/>
          <w:iCs/>
          <w:sz w:val="24"/>
          <w:szCs w:val="24"/>
          <w:lang w:bidi="ro-RO"/>
        </w:rPr>
        <w:t>Verificarea eligibilității cheltuielilor, în conformitate cu prevederile legale privind eligibilitatea;</w:t>
      </w:r>
    </w:p>
    <w:p w14:paraId="5E239F46" w14:textId="77777777" w:rsidR="00723EE4" w:rsidRPr="009A010C"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9A010C">
        <w:rPr>
          <w:rFonts w:ascii="Calibri" w:eastAsiaTheme="minorHAnsi" w:hAnsi="Calibri"/>
          <w:iCs/>
          <w:sz w:val="24"/>
          <w:szCs w:val="24"/>
          <w:lang w:bidi="ro-RO"/>
        </w:rPr>
        <w:t>Verificarea plății efective de către Beneficiar a sumelor incluse în cererile de rambursare;</w:t>
      </w:r>
    </w:p>
    <w:p w14:paraId="17A22FC7" w14:textId="77777777" w:rsidR="00723EE4" w:rsidRPr="009A010C"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9A010C">
        <w:rPr>
          <w:rFonts w:ascii="Calibri" w:eastAsiaTheme="minorHAnsi" w:hAnsi="Calibr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9A010C"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9A010C">
        <w:rPr>
          <w:rFonts w:ascii="Calibri" w:eastAsiaTheme="minorHAnsi" w:hAnsi="Calibri"/>
          <w:iCs/>
          <w:sz w:val="24"/>
          <w:szCs w:val="24"/>
          <w:lang w:bidi="ro-RO"/>
        </w:rPr>
        <w:t>Verificarea păstrării tuturor documentelor originale legate de proiect;</w:t>
      </w:r>
    </w:p>
    <w:p w14:paraId="24EBD4AC" w14:textId="77777777" w:rsidR="00723EE4" w:rsidRPr="009A010C"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9A010C">
        <w:rPr>
          <w:rFonts w:ascii="Calibri" w:eastAsiaTheme="minorHAnsi" w:hAnsi="Calibri"/>
          <w:iCs/>
          <w:sz w:val="24"/>
          <w:szCs w:val="24"/>
          <w:lang w:bidi="ro-RO"/>
        </w:rPr>
        <w:t>Verificarea dosarelor de achiziție realizate în cadrul proiectului;</w:t>
      </w:r>
    </w:p>
    <w:p w14:paraId="064A9125" w14:textId="77777777" w:rsidR="00723EE4" w:rsidRPr="009A010C"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9A010C">
        <w:rPr>
          <w:rFonts w:ascii="Calibri" w:eastAsiaTheme="minorHAnsi" w:hAnsi="Calibri"/>
          <w:iCs/>
          <w:sz w:val="24"/>
          <w:szCs w:val="24"/>
          <w:lang w:bidi="ro-RO"/>
        </w:rPr>
        <w:t>Verificarea bunurilor/serviciilor/lucrărilor dacă au fost livrate/prestate în conformitate cu contractele de achiziții;</w:t>
      </w:r>
    </w:p>
    <w:p w14:paraId="75AEF6EE" w14:textId="77777777" w:rsidR="00723EE4" w:rsidRPr="009A010C" w:rsidRDefault="00723EE4" w:rsidP="00E07D7E">
      <w:pPr>
        <w:numPr>
          <w:ilvl w:val="0"/>
          <w:numId w:val="18"/>
        </w:numPr>
        <w:spacing w:before="0" w:after="0"/>
        <w:ind w:left="714" w:hanging="709"/>
        <w:jc w:val="both"/>
        <w:rPr>
          <w:rFonts w:ascii="Calibri" w:eastAsiaTheme="minorHAnsi" w:hAnsi="Calibri"/>
          <w:iCs/>
          <w:sz w:val="24"/>
          <w:szCs w:val="24"/>
          <w:lang w:bidi="ro-RO"/>
        </w:rPr>
      </w:pPr>
      <w:r w:rsidRPr="009A010C">
        <w:rPr>
          <w:rFonts w:ascii="Calibri" w:eastAsiaTheme="minorHAnsi" w:hAnsi="Calibri"/>
          <w:iCs/>
          <w:sz w:val="24"/>
          <w:szCs w:val="24"/>
          <w:lang w:bidi="ro-RO"/>
        </w:rPr>
        <w:t>Verificarea cerințelor schemei de ajutor de stat/minimis aplicabile cheltuielilor rambursate și modalitatea de înregistrare în contabilitate, în cazul proiectelor implementate de către beneficiari IMM;</w:t>
      </w:r>
    </w:p>
    <w:p w14:paraId="5443F508" w14:textId="77777777" w:rsidR="00723EE4" w:rsidRPr="009A010C" w:rsidRDefault="00723EE4" w:rsidP="00E07D7E">
      <w:pPr>
        <w:numPr>
          <w:ilvl w:val="0"/>
          <w:numId w:val="18"/>
        </w:numPr>
        <w:spacing w:before="0" w:after="0"/>
        <w:ind w:hanging="709"/>
        <w:jc w:val="both"/>
        <w:rPr>
          <w:rFonts w:ascii="Calibri" w:eastAsiaTheme="minorHAnsi" w:hAnsi="Calibri"/>
          <w:iCs/>
          <w:sz w:val="24"/>
          <w:szCs w:val="24"/>
          <w:lang w:bidi="ro-RO"/>
        </w:rPr>
      </w:pPr>
      <w:r w:rsidRPr="009A010C">
        <w:rPr>
          <w:rFonts w:ascii="Calibri" w:eastAsiaTheme="minorHAnsi" w:hAnsi="Calibri"/>
          <w:iCs/>
          <w:sz w:val="24"/>
          <w:szCs w:val="24"/>
          <w:lang w:bidi="ro-RO"/>
        </w:rPr>
        <w:t>Verificarea utilizării de către beneficiar a conturilor contabile analitice (cu codificarea proiectului);</w:t>
      </w:r>
    </w:p>
    <w:p w14:paraId="4E1C1563" w14:textId="77777777" w:rsidR="00723EE4" w:rsidRPr="009A010C" w:rsidRDefault="00723EE4" w:rsidP="00E07D7E">
      <w:pPr>
        <w:numPr>
          <w:ilvl w:val="0"/>
          <w:numId w:val="19"/>
        </w:numPr>
        <w:spacing w:before="0" w:after="0"/>
        <w:ind w:left="714" w:hanging="709"/>
        <w:jc w:val="both"/>
        <w:rPr>
          <w:rFonts w:ascii="Calibri" w:eastAsiaTheme="minorHAnsi" w:hAnsi="Calibri"/>
          <w:iCs/>
          <w:sz w:val="24"/>
          <w:szCs w:val="24"/>
        </w:rPr>
      </w:pPr>
      <w:r w:rsidRPr="009A010C">
        <w:rPr>
          <w:rFonts w:ascii="Calibri" w:eastAsiaTheme="minorHAnsi" w:hAnsi="Calibri"/>
          <w:iCs/>
          <w:sz w:val="24"/>
          <w:szCs w:val="24"/>
        </w:rPr>
        <w:t xml:space="preserve">Verificarea finalizării tuturor activităților proiectului, </w:t>
      </w:r>
    </w:p>
    <w:p w14:paraId="266D5CDF" w14:textId="77777777" w:rsidR="00723EE4" w:rsidRPr="009A010C" w:rsidRDefault="00723EE4" w:rsidP="00E07D7E">
      <w:pPr>
        <w:numPr>
          <w:ilvl w:val="0"/>
          <w:numId w:val="19"/>
        </w:numPr>
        <w:spacing w:before="0" w:after="0"/>
        <w:ind w:left="714" w:hanging="709"/>
        <w:jc w:val="both"/>
        <w:rPr>
          <w:rFonts w:ascii="Calibri" w:eastAsiaTheme="minorHAnsi" w:hAnsi="Calibri"/>
          <w:iCs/>
          <w:sz w:val="24"/>
          <w:szCs w:val="24"/>
        </w:rPr>
      </w:pPr>
      <w:r w:rsidRPr="009A010C">
        <w:rPr>
          <w:rFonts w:ascii="Calibri" w:eastAsiaTheme="minorHAnsi" w:hAnsi="Calibri"/>
          <w:iCs/>
          <w:sz w:val="24"/>
          <w:szCs w:val="24"/>
        </w:rPr>
        <w:t>Verificarea atingerii țintelor indicatorilor în conformitate cu valorile asumate prin contractul de finanțare (cu modificările ulterioare, dacă este cazul);</w:t>
      </w:r>
    </w:p>
    <w:p w14:paraId="4C908BB0" w14:textId="77777777" w:rsidR="00723EE4" w:rsidRPr="009A010C" w:rsidRDefault="00723EE4" w:rsidP="00E07D7E">
      <w:pPr>
        <w:numPr>
          <w:ilvl w:val="0"/>
          <w:numId w:val="19"/>
        </w:numPr>
        <w:spacing w:before="0" w:after="0"/>
        <w:ind w:left="714" w:hanging="709"/>
        <w:jc w:val="both"/>
        <w:rPr>
          <w:rFonts w:ascii="Calibri" w:eastAsiaTheme="minorHAnsi" w:hAnsi="Calibri"/>
          <w:iCs/>
          <w:sz w:val="24"/>
          <w:szCs w:val="24"/>
        </w:rPr>
      </w:pPr>
      <w:r w:rsidRPr="009A010C">
        <w:rPr>
          <w:rFonts w:ascii="Calibri" w:eastAsiaTheme="minorHAnsi" w:hAnsi="Calibri"/>
          <w:iCs/>
          <w:sz w:val="24"/>
          <w:szCs w:val="24"/>
        </w:rPr>
        <w:t>Verificarea atingerii rezultatelor și obiectivelor asumate prin proiect;</w:t>
      </w:r>
    </w:p>
    <w:p w14:paraId="604BAD03" w14:textId="77777777" w:rsidR="00723EE4" w:rsidRPr="009A010C" w:rsidRDefault="00723EE4" w:rsidP="00E07D7E">
      <w:pPr>
        <w:numPr>
          <w:ilvl w:val="0"/>
          <w:numId w:val="19"/>
        </w:numPr>
        <w:spacing w:before="0" w:after="0"/>
        <w:ind w:left="714" w:hanging="709"/>
        <w:jc w:val="both"/>
        <w:rPr>
          <w:rFonts w:ascii="Calibri" w:eastAsiaTheme="minorHAnsi" w:hAnsi="Calibri"/>
          <w:iCs/>
          <w:sz w:val="24"/>
          <w:szCs w:val="24"/>
        </w:rPr>
      </w:pPr>
      <w:r w:rsidRPr="009A010C">
        <w:rPr>
          <w:rFonts w:ascii="Calibri" w:eastAsiaTheme="minorHAnsi" w:hAnsi="Calibri"/>
          <w:iCs/>
          <w:sz w:val="24"/>
          <w:szCs w:val="24"/>
        </w:rPr>
        <w:t xml:space="preserve">Verificarea operaționalizării investiției. </w:t>
      </w:r>
    </w:p>
    <w:p w14:paraId="0E86DFFC" w14:textId="77777777" w:rsidR="00FA32EE" w:rsidRPr="009A010C" w:rsidRDefault="00FA32EE" w:rsidP="00723EE4">
      <w:pPr>
        <w:spacing w:line="259" w:lineRule="auto"/>
        <w:jc w:val="both"/>
        <w:rPr>
          <w:rFonts w:ascii="Calibri" w:eastAsiaTheme="minorHAnsi" w:hAnsi="Calibri"/>
          <w:i/>
          <w:sz w:val="24"/>
          <w:szCs w:val="24"/>
        </w:rPr>
      </w:pPr>
    </w:p>
    <w:p w14:paraId="52393045" w14:textId="15202DB9" w:rsidR="00723EE4" w:rsidRPr="009A010C" w:rsidRDefault="00723EE4" w:rsidP="00723EE4">
      <w:pPr>
        <w:spacing w:line="259" w:lineRule="auto"/>
        <w:jc w:val="both"/>
        <w:rPr>
          <w:rFonts w:ascii="Calibri" w:eastAsiaTheme="minorHAnsi" w:hAnsi="Calibri"/>
          <w:i/>
          <w:sz w:val="24"/>
          <w:szCs w:val="24"/>
        </w:rPr>
      </w:pPr>
      <w:r w:rsidRPr="009A010C">
        <w:rPr>
          <w:rFonts w:ascii="Calibri" w:eastAsiaTheme="minorHAnsi" w:hAnsi="Calibri"/>
          <w:i/>
          <w:sz w:val="24"/>
          <w:szCs w:val="24"/>
        </w:rPr>
        <w:t>Vizite la fața locului ex-post</w:t>
      </w:r>
    </w:p>
    <w:p w14:paraId="76FD9B48" w14:textId="13F4CA75" w:rsidR="00723EE4" w:rsidRPr="009A010C" w:rsidRDefault="00723EE4" w:rsidP="00723EE4">
      <w:pPr>
        <w:spacing w:line="259" w:lineRule="auto"/>
        <w:jc w:val="both"/>
        <w:rPr>
          <w:rFonts w:ascii="Calibri" w:eastAsiaTheme="minorHAnsi" w:hAnsi="Calibri"/>
          <w:iCs/>
          <w:sz w:val="24"/>
          <w:szCs w:val="24"/>
        </w:rPr>
      </w:pPr>
      <w:r w:rsidRPr="009A010C">
        <w:rPr>
          <w:rFonts w:ascii="Calibri" w:eastAsiaTheme="minorHAnsi" w:hAnsi="Calibri"/>
          <w:iCs/>
          <w:sz w:val="24"/>
          <w:szCs w:val="24"/>
        </w:rPr>
        <w:lastRenderedPageBreak/>
        <w:t xml:space="preserve">AM PR SE efectuează vizite la fata locului după finalizarea implementării proiectului, respectiv în perioada de durabilitate, 5 ani, după caz, definită, conform prevederilor contractuale, referitoare la durata contractului (calculată de la data informării de către AM în ceea ce privește autorizarea cererii de rambursare finală), pentru a se verifica sustenabilitatea proiectelor. </w:t>
      </w:r>
    </w:p>
    <w:p w14:paraId="7A3B1FA6" w14:textId="77777777" w:rsidR="00723EE4" w:rsidRPr="009A010C" w:rsidRDefault="00723EE4" w:rsidP="00723EE4">
      <w:pPr>
        <w:spacing w:line="259" w:lineRule="auto"/>
        <w:jc w:val="both"/>
        <w:rPr>
          <w:rFonts w:ascii="Calibri" w:eastAsiaTheme="minorHAnsi" w:hAnsi="Calibri"/>
          <w:iCs/>
          <w:sz w:val="24"/>
          <w:szCs w:val="24"/>
        </w:rPr>
      </w:pPr>
      <w:r w:rsidRPr="009A010C">
        <w:rPr>
          <w:rFonts w:ascii="Calibri" w:eastAsiaTheme="minorHAnsi" w:hAnsi="Calibri"/>
          <w:iCs/>
          <w:sz w:val="24"/>
          <w:szCs w:val="24"/>
        </w:rPr>
        <w:t xml:space="preserve">AM PR SE va efectua pentru toate proiectele aflate in durabilitate o vizita pe an ex-post la fața locului până la finalizarea perioadei de durabilitate. </w:t>
      </w:r>
    </w:p>
    <w:p w14:paraId="493A254E" w14:textId="77777777" w:rsidR="00723EE4" w:rsidRPr="009A010C" w:rsidRDefault="00723EE4" w:rsidP="00723EE4">
      <w:pPr>
        <w:spacing w:line="259" w:lineRule="auto"/>
        <w:jc w:val="both"/>
        <w:rPr>
          <w:rFonts w:ascii="Calibri" w:eastAsiaTheme="minorHAnsi" w:hAnsi="Calibri"/>
          <w:iCs/>
          <w:sz w:val="24"/>
          <w:szCs w:val="24"/>
        </w:rPr>
      </w:pPr>
      <w:r w:rsidRPr="009A010C">
        <w:rPr>
          <w:rFonts w:ascii="Calibri" w:eastAsiaTheme="minorHAnsi" w:hAnsi="Calibr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77777777" w:rsidR="00723EE4" w:rsidRPr="009A010C" w:rsidRDefault="00723EE4" w:rsidP="00723EE4">
      <w:pPr>
        <w:spacing w:line="259" w:lineRule="auto"/>
        <w:jc w:val="both"/>
        <w:rPr>
          <w:rFonts w:ascii="Calibri" w:eastAsiaTheme="minorHAnsi" w:hAnsi="Calibri"/>
          <w:i/>
          <w:sz w:val="24"/>
          <w:szCs w:val="24"/>
        </w:rPr>
      </w:pPr>
      <w:r w:rsidRPr="009A010C">
        <w:rPr>
          <w:rFonts w:ascii="Calibri" w:eastAsiaTheme="minorHAnsi" w:hAnsi="Calibri"/>
          <w:i/>
          <w:sz w:val="24"/>
          <w:szCs w:val="24"/>
        </w:rPr>
        <w:t>Vizite la fața locului speciale (ad-hoc)</w:t>
      </w:r>
    </w:p>
    <w:p w14:paraId="1F4C3531" w14:textId="77777777" w:rsidR="00723EE4" w:rsidRPr="009A010C" w:rsidRDefault="00723EE4" w:rsidP="00723EE4">
      <w:pPr>
        <w:spacing w:line="259" w:lineRule="auto"/>
        <w:jc w:val="both"/>
        <w:rPr>
          <w:rFonts w:ascii="Calibri" w:eastAsiaTheme="minorHAnsi" w:hAnsi="Calibri"/>
          <w:iCs/>
          <w:sz w:val="24"/>
          <w:szCs w:val="24"/>
        </w:rPr>
      </w:pPr>
      <w:r w:rsidRPr="009A010C">
        <w:rPr>
          <w:rFonts w:ascii="Calibri" w:eastAsiaTheme="minorHAnsi" w:hAnsi="Calibri"/>
          <w:iCs/>
          <w:sz w:val="24"/>
          <w:szCs w:val="24"/>
        </w:rPr>
        <w:t>Fără a acoperi toate situațiile posibile, AM PR Sud-Est efectuează vizite la fața locului, pe parcursul implementării și/sau în perioada ex-post, dacă:</w:t>
      </w:r>
    </w:p>
    <w:p w14:paraId="49A16BE5" w14:textId="77777777" w:rsidR="00723EE4" w:rsidRPr="009A010C" w:rsidRDefault="00723EE4" w:rsidP="00E07D7E">
      <w:pPr>
        <w:numPr>
          <w:ilvl w:val="0"/>
          <w:numId w:val="17"/>
        </w:numPr>
        <w:spacing w:before="0" w:after="160" w:line="259" w:lineRule="auto"/>
        <w:contextualSpacing/>
        <w:rPr>
          <w:rFonts w:ascii="Calibri" w:eastAsiaTheme="minorHAnsi" w:hAnsi="Calibri"/>
          <w:iCs/>
          <w:sz w:val="24"/>
          <w:szCs w:val="24"/>
        </w:rPr>
      </w:pPr>
      <w:r w:rsidRPr="009A010C">
        <w:rPr>
          <w:rFonts w:ascii="Calibri" w:eastAsiaTheme="minorHAnsi" w:hAnsi="Calibri"/>
          <w:iCs/>
          <w:sz w:val="24"/>
          <w:szCs w:val="24"/>
        </w:rPr>
        <w:t xml:space="preserve">o vizită intermediară realizată prin echipe mixte (monitorizare și verificare plăți);  </w:t>
      </w:r>
    </w:p>
    <w:p w14:paraId="50B51AE3" w14:textId="77777777" w:rsidR="00723EE4" w:rsidRPr="009A010C"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9A010C">
        <w:rPr>
          <w:rFonts w:ascii="Calibri" w:eastAsiaTheme="minorHAnsi" w:hAnsi="Calibri"/>
          <w:iCs/>
          <w:sz w:val="24"/>
          <w:szCs w:val="24"/>
        </w:rPr>
        <w:t>există o solicitare în acest sens din partea șefului AM PR Sud-Est;</w:t>
      </w:r>
    </w:p>
    <w:p w14:paraId="4ED5697B" w14:textId="77777777" w:rsidR="00723EE4" w:rsidRPr="009A010C"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9A010C">
        <w:rPr>
          <w:rFonts w:ascii="Calibri" w:eastAsiaTheme="minorHAnsi" w:hAnsi="Calibri"/>
          <w:iCs/>
          <w:sz w:val="24"/>
          <w:szCs w:val="24"/>
        </w:rPr>
        <w:t>dacă beneficiarul nu a depus raport de progres trimestrial/de durabilitate, în termenul stabilit prin contract sau în cel solicitat de AM PR Sud-Est;</w:t>
      </w:r>
    </w:p>
    <w:p w14:paraId="6C3C668D" w14:textId="77777777" w:rsidR="00723EE4" w:rsidRPr="009A010C"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9A010C">
        <w:rPr>
          <w:rFonts w:ascii="Calibri" w:eastAsiaTheme="minorHAnsi" w:hAnsi="Calibr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9A010C"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9A010C">
        <w:rPr>
          <w:rFonts w:ascii="Calibri" w:eastAsiaTheme="minorHAnsi" w:hAnsi="Calibri"/>
          <w:iCs/>
          <w:sz w:val="24"/>
          <w:szCs w:val="24"/>
        </w:rPr>
        <w:t>se solicită/notifică de către Beneficiar modificarea locației de implementare a proiectului;</w:t>
      </w:r>
    </w:p>
    <w:p w14:paraId="33880154" w14:textId="77777777" w:rsidR="00723EE4" w:rsidRPr="009A010C"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9A010C">
        <w:rPr>
          <w:rFonts w:ascii="Calibri" w:eastAsiaTheme="minorHAnsi" w:hAnsi="Calibr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36395C99" w:rsidR="00723EE4" w:rsidRPr="009A010C" w:rsidRDefault="006567AC" w:rsidP="00723EE4">
      <w:pPr>
        <w:spacing w:line="259" w:lineRule="auto"/>
        <w:jc w:val="both"/>
        <w:rPr>
          <w:rFonts w:ascii="Calibri" w:eastAsiaTheme="minorHAnsi" w:hAnsi="Calibri"/>
          <w:iCs/>
          <w:sz w:val="24"/>
          <w:szCs w:val="24"/>
        </w:rPr>
      </w:pPr>
      <w:r w:rsidRPr="009A010C">
        <w:rPr>
          <w:rFonts w:ascii="Calibri" w:eastAsiaTheme="minorHAnsi" w:hAnsi="Calibri"/>
          <w:iCs/>
          <w:sz w:val="24"/>
          <w:szCs w:val="24"/>
        </w:rPr>
        <w:t>Raportul de vizită se</w:t>
      </w:r>
      <w:r w:rsidR="00723EE4" w:rsidRPr="009A010C">
        <w:rPr>
          <w:rFonts w:ascii="Calibri" w:eastAsiaTheme="minorHAnsi" w:hAnsi="Calibri"/>
          <w:iCs/>
          <w:sz w:val="24"/>
          <w:szCs w:val="24"/>
        </w:rPr>
        <w:t xml:space="preserve"> elaborează </w:t>
      </w:r>
      <w:r w:rsidRPr="009A010C">
        <w:rPr>
          <w:rFonts w:ascii="Calibri" w:eastAsiaTheme="minorHAnsi" w:hAnsi="Calibri"/>
          <w:iCs/>
          <w:sz w:val="24"/>
          <w:szCs w:val="24"/>
        </w:rPr>
        <w:t>de autoritatea de management, prin sistemul informatic MySMIS2021/SMIS2021, in conformitate cu prevederile procedurilor operationale si se genereaza in termen de 10 zile lucratoare de la data vizitei efectuata la fata locului</w:t>
      </w:r>
      <w:r w:rsidR="00723EE4" w:rsidRPr="009A010C">
        <w:rPr>
          <w:rFonts w:ascii="Calibri" w:eastAsiaTheme="minorHAnsi" w:hAnsi="Calibr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9A010C" w:rsidRDefault="00723EE4" w:rsidP="00723EE4">
      <w:pPr>
        <w:spacing w:before="0" w:after="160" w:line="259" w:lineRule="auto"/>
        <w:rPr>
          <w:rFonts w:ascii="Calibri" w:eastAsiaTheme="minorHAnsi" w:hAnsi="Calibri"/>
          <w:sz w:val="24"/>
          <w:szCs w:val="24"/>
        </w:rPr>
      </w:pPr>
      <w:r w:rsidRPr="009A010C">
        <w:rPr>
          <w:rFonts w:ascii="Calibri" w:eastAsiaTheme="minorHAnsi" w:hAnsi="Calibr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2E63E2CF" w:rsidR="00FB633E" w:rsidRPr="009A010C" w:rsidRDefault="00FB633E" w:rsidP="00E07D7E">
      <w:pPr>
        <w:pStyle w:val="Heading2"/>
        <w:numPr>
          <w:ilvl w:val="1"/>
          <w:numId w:val="39"/>
        </w:numPr>
        <w:rPr>
          <w:rFonts w:ascii="Calibri" w:hAnsi="Calibri" w:cs="Calibri"/>
        </w:rPr>
      </w:pPr>
      <w:bookmarkStart w:id="207" w:name="_Toc161091289"/>
      <w:r w:rsidRPr="009A010C">
        <w:rPr>
          <w:rFonts w:ascii="Calibri" w:hAnsi="Calibri" w:cs="Calibri"/>
        </w:rPr>
        <w:lastRenderedPageBreak/>
        <w:t>Mecanismul specific indicatorilor de etapă. Planul de monitorizare</w:t>
      </w:r>
      <w:bookmarkEnd w:id="207"/>
    </w:p>
    <w:p w14:paraId="49A8B823" w14:textId="59DDBC67" w:rsidR="00562373" w:rsidRPr="009A010C" w:rsidRDefault="00562373" w:rsidP="00A32811">
      <w:pPr>
        <w:jc w:val="both"/>
        <w:rPr>
          <w:rFonts w:ascii="Calibri" w:hAnsi="Calibri"/>
          <w:sz w:val="24"/>
          <w:szCs w:val="24"/>
        </w:rPr>
      </w:pPr>
      <w:r w:rsidRPr="009A010C">
        <w:rPr>
          <w:rFonts w:ascii="Calibri" w:hAnsi="Calibri"/>
          <w:sz w:val="24"/>
          <w:szCs w:val="24"/>
        </w:rPr>
        <w:t>În procesul de monitorizare a proiectelor, AM PR SE va verifica și confirma îndeplinirea indicatorilor de etapă, în conformitate cu prevederile Planului de moni</w:t>
      </w:r>
      <w:r w:rsidR="002F2B96" w:rsidRPr="009A010C">
        <w:rPr>
          <w:rFonts w:ascii="Calibri" w:hAnsi="Calibri"/>
          <w:sz w:val="24"/>
          <w:szCs w:val="24"/>
        </w:rPr>
        <w:t>torizare a proiectului, A</w:t>
      </w:r>
      <w:r w:rsidRPr="009A010C">
        <w:rPr>
          <w:rFonts w:ascii="Calibri" w:hAnsi="Calibri"/>
          <w:sz w:val="24"/>
          <w:szCs w:val="24"/>
        </w:rPr>
        <w:t xml:space="preserve">nexa 2 la contractul de finanțare. </w:t>
      </w:r>
    </w:p>
    <w:p w14:paraId="68ACE34A" w14:textId="5D6F60B5" w:rsidR="00562373" w:rsidRPr="009A010C" w:rsidRDefault="00562373" w:rsidP="00A32811">
      <w:pPr>
        <w:jc w:val="both"/>
        <w:rPr>
          <w:rFonts w:ascii="Calibri" w:hAnsi="Calibri"/>
          <w:sz w:val="24"/>
          <w:szCs w:val="24"/>
        </w:rPr>
      </w:pPr>
      <w:r w:rsidRPr="009A010C">
        <w:rPr>
          <w:rFonts w:ascii="Calibri" w:hAnsi="Calibr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B988026" w14:textId="77777777" w:rsidR="00562373" w:rsidRPr="009A010C" w:rsidRDefault="00562373" w:rsidP="00A32811">
      <w:pPr>
        <w:jc w:val="both"/>
        <w:rPr>
          <w:rFonts w:ascii="Calibri" w:hAnsi="Calibri"/>
          <w:sz w:val="24"/>
          <w:szCs w:val="24"/>
        </w:rPr>
      </w:pPr>
      <w:r w:rsidRPr="009A010C">
        <w:rPr>
          <w:rFonts w:ascii="Calibri" w:hAnsi="Calibr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77777777" w:rsidR="00562373" w:rsidRPr="009A010C" w:rsidRDefault="00562373" w:rsidP="00A32811">
      <w:pPr>
        <w:jc w:val="both"/>
        <w:rPr>
          <w:rFonts w:ascii="Calibri" w:hAnsi="Calibri"/>
          <w:sz w:val="24"/>
          <w:szCs w:val="24"/>
        </w:rPr>
      </w:pPr>
      <w:r w:rsidRPr="009A010C">
        <w:rPr>
          <w:rFonts w:ascii="Calibri" w:hAnsi="Calibri"/>
          <w:sz w:val="24"/>
          <w:szCs w:val="24"/>
        </w:rPr>
        <w:t>Pe baza informațiilor incluse în cererea de finanțare și, dacă este cazul, a informațiilor suplimentare solicitate beneficiarului, AM PR SE verifică și validează indicatorii de etapă care vor prevăzuți în Planul de monitorizare a proiectului.</w:t>
      </w:r>
    </w:p>
    <w:p w14:paraId="22C36A7C" w14:textId="2AB975F4" w:rsidR="00562373" w:rsidRPr="009A010C" w:rsidRDefault="000F228C" w:rsidP="00A32811">
      <w:pPr>
        <w:jc w:val="both"/>
        <w:rPr>
          <w:rFonts w:ascii="Calibri" w:hAnsi="Calibri"/>
          <w:sz w:val="24"/>
          <w:szCs w:val="24"/>
        </w:rPr>
      </w:pPr>
      <w:r w:rsidRPr="009A010C">
        <w:rPr>
          <w:rFonts w:ascii="Calibri" w:hAnsi="Calibri"/>
          <w:sz w:val="24"/>
          <w:szCs w:val="24"/>
        </w:rPr>
        <w:t>AM</w:t>
      </w:r>
      <w:r w:rsidR="00562373" w:rsidRPr="009A010C">
        <w:rPr>
          <w:rFonts w:ascii="Calibri" w:hAnsi="Calibr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77777777" w:rsidR="00562373" w:rsidRPr="009A010C" w:rsidRDefault="00562373" w:rsidP="00A32811">
      <w:pPr>
        <w:jc w:val="both"/>
        <w:rPr>
          <w:rFonts w:ascii="Calibri" w:hAnsi="Calibri"/>
          <w:sz w:val="24"/>
          <w:szCs w:val="24"/>
        </w:rPr>
      </w:pPr>
      <w:r w:rsidRPr="009A010C">
        <w:rPr>
          <w:rFonts w:ascii="Calibri" w:hAnsi="Calibri"/>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45EEAE07" w14:textId="77777777" w:rsidR="00562373" w:rsidRPr="009A010C" w:rsidRDefault="00562373" w:rsidP="00A32811">
      <w:pPr>
        <w:jc w:val="both"/>
        <w:rPr>
          <w:rFonts w:ascii="Calibri" w:hAnsi="Calibri"/>
          <w:sz w:val="24"/>
          <w:szCs w:val="24"/>
        </w:rPr>
      </w:pPr>
      <w:r w:rsidRPr="009A010C">
        <w:rPr>
          <w:rFonts w:ascii="Calibri" w:hAnsi="Calibri"/>
          <w:sz w:val="24"/>
          <w:szCs w:val="24"/>
        </w:rPr>
        <w:t xml:space="preserve">Prin sistemul informatic MySMIS2021 se emit atenționări automate către beneficiar și autoritatea de management, cu cel puțin 10 zile calendaristice înaintea termenului pentru raportarea îndeplinirii unui indicator de etapă. </w:t>
      </w:r>
    </w:p>
    <w:p w14:paraId="70970AC5" w14:textId="77777777" w:rsidR="00562373" w:rsidRPr="009A010C" w:rsidRDefault="00562373" w:rsidP="00A32811">
      <w:pPr>
        <w:jc w:val="both"/>
        <w:rPr>
          <w:rFonts w:ascii="Calibri" w:hAnsi="Calibri"/>
          <w:sz w:val="24"/>
          <w:szCs w:val="24"/>
        </w:rPr>
      </w:pPr>
      <w:r w:rsidRPr="009A010C">
        <w:rPr>
          <w:rFonts w:ascii="Calibri" w:hAnsi="Calibri"/>
          <w:sz w:val="24"/>
          <w:szCs w:val="24"/>
        </w:rPr>
        <w:t>Prin sistemul informatic MySMIS2021 se notifică beneficiarul și autoritatea de management cu privire la respectarea termenului stabilit pentru încărcarea documentelor justificative aferente unui indicator de etapă.</w:t>
      </w:r>
    </w:p>
    <w:p w14:paraId="6D852BAA" w14:textId="77777777" w:rsidR="00562373" w:rsidRPr="009A010C" w:rsidRDefault="00562373" w:rsidP="00A32811">
      <w:pPr>
        <w:jc w:val="both"/>
        <w:rPr>
          <w:rFonts w:ascii="Calibri" w:hAnsi="Calibri"/>
          <w:sz w:val="24"/>
          <w:szCs w:val="24"/>
        </w:rPr>
      </w:pPr>
      <w:r w:rsidRPr="009A010C">
        <w:rPr>
          <w:rFonts w:ascii="Calibri" w:hAnsi="Calibri"/>
          <w:sz w:val="24"/>
          <w:szCs w:val="24"/>
        </w:rPr>
        <w:lastRenderedPageBreak/>
        <w:t>În cazul nerespectării termenului prevăzut, prin sistemul informatic MySMIS 2021 se blochează posibilitatea de încărcare a documentelor. Ulterior, beneficiarul poate solicita, motivat, autorității de management, deblocarea aplicației pentru încărcarea documentelor justificative care probează realizarea indicatorului de etapă.</w:t>
      </w:r>
    </w:p>
    <w:p w14:paraId="28E8FB97" w14:textId="77777777" w:rsidR="00562373" w:rsidRPr="009A010C" w:rsidRDefault="00562373" w:rsidP="00A32811">
      <w:pPr>
        <w:jc w:val="both"/>
        <w:rPr>
          <w:rFonts w:ascii="Calibri" w:hAnsi="Calibri"/>
          <w:sz w:val="24"/>
          <w:szCs w:val="24"/>
        </w:rPr>
      </w:pPr>
      <w:r w:rsidRPr="009A010C">
        <w:rPr>
          <w:rFonts w:ascii="Calibri" w:hAnsi="Calibri"/>
          <w:sz w:val="24"/>
          <w:szCs w:val="24"/>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01101CD2" w14:textId="47F39181" w:rsidR="005307E2" w:rsidRPr="009A010C" w:rsidRDefault="005307E2" w:rsidP="00A32811">
      <w:pPr>
        <w:jc w:val="both"/>
        <w:rPr>
          <w:rFonts w:ascii="Calibri" w:hAnsi="Calibri"/>
          <w:sz w:val="24"/>
          <w:szCs w:val="24"/>
        </w:rPr>
      </w:pPr>
      <w:r w:rsidRPr="009A010C">
        <w:rPr>
          <w:rFonts w:ascii="Calibri" w:hAnsi="Calibri"/>
          <w:sz w:val="24"/>
          <w:szCs w:val="24"/>
        </w:rPr>
        <w:t>În cazul neîndeplinirii unui indicator de etapă, autoritatea de management sprijină beneficiarul pentru identificarea şi stabilirea de posibile măsuri de remediere şi urmăreşte atingerea indicatorilor de etapă.</w:t>
      </w:r>
    </w:p>
    <w:p w14:paraId="3DFAF647" w14:textId="4F42187B" w:rsidR="00A4651D" w:rsidRPr="009A010C" w:rsidRDefault="00562373" w:rsidP="00A32811">
      <w:pPr>
        <w:jc w:val="both"/>
        <w:rPr>
          <w:rFonts w:ascii="Calibri" w:hAnsi="Calibri"/>
          <w:sz w:val="24"/>
          <w:szCs w:val="24"/>
        </w:rPr>
      </w:pPr>
      <w:r w:rsidRPr="009A010C">
        <w:rPr>
          <w:rFonts w:ascii="Calibri" w:hAnsi="Calibr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689A41E7" w14:textId="46F7BC98" w:rsidR="00A4651D" w:rsidRPr="009A010C" w:rsidRDefault="00A4651D" w:rsidP="00A32811">
      <w:pPr>
        <w:jc w:val="both"/>
        <w:rPr>
          <w:rFonts w:ascii="Calibri" w:hAnsi="Calibri"/>
          <w:sz w:val="24"/>
          <w:szCs w:val="24"/>
        </w:rPr>
      </w:pPr>
      <w:r w:rsidRPr="009A010C">
        <w:rPr>
          <w:rFonts w:ascii="Calibri" w:hAnsi="Calibri"/>
          <w:sz w:val="24"/>
          <w:szCs w:val="24"/>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00BDE107" w14:textId="5C19D47D" w:rsidR="00A4651D" w:rsidRPr="009A010C" w:rsidRDefault="00A4651D" w:rsidP="00A32811">
      <w:pPr>
        <w:jc w:val="both"/>
        <w:rPr>
          <w:rFonts w:ascii="Calibri" w:hAnsi="Calibri"/>
          <w:sz w:val="24"/>
          <w:szCs w:val="24"/>
        </w:rPr>
      </w:pPr>
      <w:r w:rsidRPr="009A010C">
        <w:rPr>
          <w:rFonts w:ascii="Calibri" w:hAnsi="Calibri"/>
          <w:sz w:val="24"/>
          <w:szCs w:val="24"/>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contractul/decizia de finanţare, următoarele măsuri:</w:t>
      </w:r>
    </w:p>
    <w:p w14:paraId="02BB1CCC" w14:textId="77777777" w:rsidR="00562373" w:rsidRPr="009A010C" w:rsidRDefault="00562373" w:rsidP="00A32811">
      <w:pPr>
        <w:jc w:val="both"/>
        <w:rPr>
          <w:rFonts w:ascii="Calibri" w:hAnsi="Calibri"/>
          <w:sz w:val="24"/>
          <w:szCs w:val="24"/>
        </w:rPr>
      </w:pPr>
      <w:r w:rsidRPr="009A010C">
        <w:rPr>
          <w:rFonts w:ascii="Calibri" w:hAnsi="Calibr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9A010C" w:rsidRDefault="00562373" w:rsidP="00A32811">
      <w:pPr>
        <w:jc w:val="both"/>
        <w:rPr>
          <w:rFonts w:ascii="Calibri" w:hAnsi="Calibri"/>
          <w:sz w:val="24"/>
          <w:szCs w:val="24"/>
        </w:rPr>
      </w:pPr>
      <w:r w:rsidRPr="009A010C">
        <w:rPr>
          <w:rFonts w:ascii="Calibri" w:hAnsi="Calibri"/>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9A010C" w:rsidRDefault="00562373" w:rsidP="00A32811">
      <w:pPr>
        <w:jc w:val="both"/>
        <w:rPr>
          <w:rFonts w:ascii="Calibri" w:hAnsi="Calibri"/>
          <w:sz w:val="24"/>
          <w:szCs w:val="24"/>
        </w:rPr>
      </w:pPr>
      <w:r w:rsidRPr="009A010C">
        <w:rPr>
          <w:rFonts w:ascii="Calibri" w:hAnsi="Calibri"/>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9A010C" w:rsidRDefault="00562373" w:rsidP="00A32811">
      <w:pPr>
        <w:jc w:val="both"/>
        <w:rPr>
          <w:rFonts w:ascii="Calibri" w:hAnsi="Calibri"/>
          <w:sz w:val="24"/>
          <w:szCs w:val="24"/>
        </w:rPr>
      </w:pPr>
      <w:r w:rsidRPr="009A010C">
        <w:rPr>
          <w:rFonts w:ascii="Calibri" w:hAnsi="Calibri"/>
          <w:sz w:val="24"/>
          <w:szCs w:val="24"/>
        </w:rPr>
        <w:t xml:space="preserve">c) aplicarea unor penalități de întârziere, stabilite ca procent din valoarea cererii de plată/cererii de prefinanțare/cererii de rambursare, în funcție de valoarea resurselor financiare prevăzute </w:t>
      </w:r>
      <w:r w:rsidRPr="009A010C">
        <w:rPr>
          <w:rFonts w:ascii="Calibri" w:hAnsi="Calibri"/>
          <w:sz w:val="24"/>
          <w:szCs w:val="24"/>
        </w:rPr>
        <w:lastRenderedPageBreak/>
        <w:t>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9A010C" w:rsidRDefault="00562373" w:rsidP="00A32811">
      <w:pPr>
        <w:jc w:val="both"/>
        <w:rPr>
          <w:rFonts w:ascii="Calibri" w:hAnsi="Calibri"/>
          <w:sz w:val="24"/>
          <w:szCs w:val="24"/>
        </w:rPr>
      </w:pPr>
      <w:r w:rsidRPr="009A010C">
        <w:rPr>
          <w:rFonts w:ascii="Calibri" w:hAnsi="Calibri"/>
          <w:sz w:val="24"/>
          <w:szCs w:val="24"/>
        </w:rPr>
        <w:t>d) suspendarea implementării proiectului, până la încetarea cauzelor obiective care afectează derularea activităților și atingerea indicatorilor de etapă;</w:t>
      </w:r>
    </w:p>
    <w:p w14:paraId="6EAC883C" w14:textId="77777777" w:rsidR="00562373" w:rsidRPr="009A010C" w:rsidRDefault="00562373" w:rsidP="00A32811">
      <w:pPr>
        <w:jc w:val="both"/>
        <w:rPr>
          <w:rFonts w:ascii="Calibri" w:hAnsi="Calibri"/>
          <w:sz w:val="24"/>
          <w:szCs w:val="24"/>
        </w:rPr>
      </w:pPr>
      <w:r w:rsidRPr="009A010C">
        <w:rPr>
          <w:rFonts w:ascii="Calibri" w:hAnsi="Calibri"/>
          <w:sz w:val="24"/>
          <w:szCs w:val="24"/>
        </w:rPr>
        <w:t>e) rezilierea contractului de către autoritatea de management în situația neîndeplinirii indicatorilor de etapă prevăzuți;</w:t>
      </w:r>
    </w:p>
    <w:p w14:paraId="6BF353CA" w14:textId="77777777" w:rsidR="00562373" w:rsidRPr="009A010C" w:rsidRDefault="00562373" w:rsidP="00A32811">
      <w:pPr>
        <w:jc w:val="both"/>
        <w:rPr>
          <w:rFonts w:ascii="Calibri" w:hAnsi="Calibri"/>
          <w:sz w:val="24"/>
          <w:szCs w:val="24"/>
        </w:rPr>
      </w:pPr>
      <w:r w:rsidRPr="009A010C">
        <w:rPr>
          <w:rFonts w:ascii="Calibri" w:hAnsi="Calibri"/>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52DDB40F" w14:textId="2EB52F8E" w:rsidR="00FB633E" w:rsidRPr="009A010C" w:rsidRDefault="00562373" w:rsidP="005F2B4F">
      <w:pPr>
        <w:jc w:val="both"/>
        <w:rPr>
          <w:rFonts w:ascii="Calibri" w:hAnsi="Calibri"/>
          <w:sz w:val="24"/>
          <w:szCs w:val="24"/>
        </w:rPr>
      </w:pPr>
      <w:r w:rsidRPr="009A010C">
        <w:rPr>
          <w:rFonts w:ascii="Calibri" w:hAnsi="Calibri"/>
          <w:sz w:val="24"/>
          <w:szCs w:val="24"/>
        </w:rPr>
        <w:t>Măsurile pentru neîndeplinirea indicatorilor de etapă se vor aplica gradual.</w:t>
      </w:r>
    </w:p>
    <w:p w14:paraId="670BDDA5" w14:textId="482566DC" w:rsidR="00FB633E" w:rsidRPr="009A010C" w:rsidRDefault="00FB633E" w:rsidP="00E07D7E">
      <w:pPr>
        <w:pStyle w:val="Heading1"/>
        <w:numPr>
          <w:ilvl w:val="0"/>
          <w:numId w:val="39"/>
        </w:numPr>
        <w:rPr>
          <w:rFonts w:ascii="Calibri" w:hAnsi="Calibri" w:cs="Calibri"/>
        </w:rPr>
      </w:pPr>
      <w:bookmarkStart w:id="208" w:name="_Toc161091290"/>
      <w:r w:rsidRPr="009A010C">
        <w:rPr>
          <w:rFonts w:ascii="Calibri" w:hAnsi="Calibri" w:cs="Calibri"/>
        </w:rPr>
        <w:t>ASPECTE PRIVIND MANAGEMENTUL FINANCIAR</w:t>
      </w:r>
      <w:bookmarkEnd w:id="208"/>
    </w:p>
    <w:p w14:paraId="1A89A21F" w14:textId="54F05DE1" w:rsidR="00FB633E" w:rsidRPr="009A010C" w:rsidRDefault="00FB633E" w:rsidP="00E07D7E">
      <w:pPr>
        <w:pStyle w:val="Heading2"/>
        <w:numPr>
          <w:ilvl w:val="1"/>
          <w:numId w:val="39"/>
        </w:numPr>
        <w:rPr>
          <w:rFonts w:ascii="Calibri" w:hAnsi="Calibri" w:cs="Calibri"/>
        </w:rPr>
      </w:pPr>
      <w:bookmarkStart w:id="209" w:name="_Hlk131881881"/>
      <w:bookmarkStart w:id="210" w:name="_Toc161091291"/>
      <w:r w:rsidRPr="009A010C">
        <w:rPr>
          <w:rFonts w:ascii="Calibri" w:hAnsi="Calibri" w:cs="Calibri"/>
        </w:rPr>
        <w:t>Mecanismul cererilor de prefinanțare</w:t>
      </w:r>
      <w:bookmarkEnd w:id="209"/>
      <w:bookmarkEnd w:id="210"/>
    </w:p>
    <w:p w14:paraId="1109912B" w14:textId="4C05F40D"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Se poate acorda prefinanţare în tranşe de maximum 10% din valoarea eligibilă a contractului de finanţare, fără depăşirea valorii totale eligibile a acestuia</w:t>
      </w:r>
      <w:r w:rsidR="00F136CA" w:rsidRPr="009A010C">
        <w:rPr>
          <w:rFonts w:ascii="Calibri" w:hAnsi="Calibri"/>
          <w:iCs/>
          <w:sz w:val="24"/>
          <w:szCs w:val="24"/>
        </w:rPr>
        <w:t>.</w:t>
      </w:r>
    </w:p>
    <w:p w14:paraId="517BE4D3" w14:textId="1A04B64F" w:rsidR="00C472F0" w:rsidRPr="009A010C" w:rsidRDefault="00C472F0" w:rsidP="00C472F0">
      <w:pPr>
        <w:jc w:val="both"/>
        <w:rPr>
          <w:rFonts w:ascii="Calibri" w:hAnsi="Calibri"/>
          <w:iCs/>
          <w:sz w:val="24"/>
          <w:szCs w:val="24"/>
        </w:rPr>
      </w:pPr>
      <w:r w:rsidRPr="009A010C">
        <w:rPr>
          <w:rFonts w:ascii="Calibri" w:hAnsi="Calibri"/>
          <w:iCs/>
          <w:sz w:val="24"/>
          <w:szCs w:val="24"/>
        </w:rPr>
        <w:t>Pentru proiectele implementate în parteneriat, prefinanţarea care poate fi solicitată de unul dintre parteneri este proporţională cu sumele aferente activităţilor acelui partener din valoarea totală eligibilă a contractului de finanţare</w:t>
      </w:r>
      <w:r w:rsidR="00E17CB5" w:rsidRPr="009A010C">
        <w:rPr>
          <w:rFonts w:ascii="Calibri" w:hAnsi="Calibri"/>
          <w:iCs/>
          <w:sz w:val="24"/>
          <w:szCs w:val="24"/>
        </w:rPr>
        <w:t>.</w:t>
      </w:r>
    </w:p>
    <w:p w14:paraId="222A0A04"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Cu excepţia primei tranşe de prefinanţare acordate, următoarele tranşe de prefinanţare se acordă cu deducerea sumelor nejustificate din tranşa anterior acordată.</w:t>
      </w:r>
    </w:p>
    <w:p w14:paraId="3D6E5294"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4C847BA"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16A1B484" w14:textId="7F52D91F"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lastRenderedPageBreak/>
        <w:t xml:space="preserve">Pentru prefinantarea nerecuperata, </w:t>
      </w:r>
      <w:r w:rsidR="000F228C" w:rsidRPr="009A010C">
        <w:rPr>
          <w:rFonts w:ascii="Calibri" w:hAnsi="Calibri"/>
          <w:iCs/>
          <w:sz w:val="24"/>
          <w:szCs w:val="24"/>
        </w:rPr>
        <w:t>AM</w:t>
      </w:r>
      <w:r w:rsidRPr="009A010C">
        <w:rPr>
          <w:rFonts w:ascii="Calibri" w:hAnsi="Calibri"/>
          <w:iCs/>
          <w:sz w:val="24"/>
          <w:szCs w:val="24"/>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7BC6207" w14:textId="77777777" w:rsidR="00C472F0" w:rsidRPr="009A010C" w:rsidRDefault="00C472F0" w:rsidP="00C472F0">
      <w:pPr>
        <w:rPr>
          <w:rFonts w:ascii="Calibri" w:hAnsi="Calibri"/>
          <w:sz w:val="24"/>
          <w:szCs w:val="24"/>
        </w:rPr>
      </w:pPr>
    </w:p>
    <w:p w14:paraId="07F8A42D" w14:textId="386B0243" w:rsidR="00C472F0" w:rsidRPr="009A010C" w:rsidRDefault="00FB633E" w:rsidP="00E07D7E">
      <w:pPr>
        <w:pStyle w:val="Heading2"/>
        <w:numPr>
          <w:ilvl w:val="1"/>
          <w:numId w:val="39"/>
        </w:numPr>
        <w:rPr>
          <w:rFonts w:ascii="Calibri" w:hAnsi="Calibri" w:cs="Calibri"/>
        </w:rPr>
      </w:pPr>
      <w:bookmarkStart w:id="211" w:name="_Toc161091292"/>
      <w:r w:rsidRPr="009A010C">
        <w:rPr>
          <w:rFonts w:ascii="Calibri" w:hAnsi="Calibri" w:cs="Calibri"/>
        </w:rPr>
        <w:t>Mecanismul cererilor de plată</w:t>
      </w:r>
      <w:bookmarkEnd w:id="211"/>
    </w:p>
    <w:p w14:paraId="40CCF4E3"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 xml:space="preserve">Mecanismul decontării cererilor de plată se aplică tuturor categoriilor de beneficiari. </w:t>
      </w:r>
    </w:p>
    <w:p w14:paraId="51BB4A87" w14:textId="1DF15443"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 xml:space="preserve">Cererile de plată conțin doar facturi neplătite de beneficiar. </w:t>
      </w:r>
    </w:p>
    <w:p w14:paraId="72A0934C" w14:textId="77777777" w:rsidR="00C472F0" w:rsidRPr="009A010C" w:rsidRDefault="00C472F0" w:rsidP="00C472F0">
      <w:pPr>
        <w:spacing w:after="0"/>
        <w:jc w:val="both"/>
        <w:rPr>
          <w:rFonts w:ascii="Calibri" w:hAnsi="Calibri"/>
          <w:i/>
          <w:sz w:val="24"/>
          <w:szCs w:val="24"/>
        </w:rPr>
      </w:pPr>
      <w:r w:rsidRPr="009A010C">
        <w:rPr>
          <w:rFonts w:ascii="Calibri" w:hAnsi="Calibri"/>
          <w: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După efectuarea verificărilor conform procedurilor de lucru, Autoritatea de management comunică beneficiarului prin aplicația informatică MySMIS2021/SMIS2021 autorizarea de cheltuieli printr-o notificare care cuprinde:</w:t>
      </w:r>
    </w:p>
    <w:p w14:paraId="34A18DEC"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a) suma autorizată la plată;</w:t>
      </w:r>
    </w:p>
    <w:p w14:paraId="6B3AF1AE" w14:textId="2F76D882"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b) sume care au făcut obiectul reducerilor procentuale/corecțiilor financiare/deducerilor financiare/reținerilor după caz.</w:t>
      </w:r>
    </w:p>
    <w:p w14:paraId="4F56959F" w14:textId="7D5CC113"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lastRenderedPageBreak/>
        <w:t>În termen de maximum 10 zile lucrătoare de la data încasării sumelor virate de către autoritatea de management beneficiarii au obligaţia de a depune cererea de rambursare aferentă cererii de plată la autoritatea de management,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9A010C" w:rsidRDefault="00C472F0" w:rsidP="00C472F0">
      <w:pPr>
        <w:spacing w:after="0"/>
        <w:jc w:val="both"/>
        <w:rPr>
          <w:rFonts w:ascii="Calibri" w:eastAsia="Times New Roman" w:hAnsi="Calibri"/>
          <w:iCs/>
          <w:sz w:val="24"/>
          <w:szCs w:val="24"/>
          <w:shd w:val="clear" w:color="auto" w:fill="FFFFFF"/>
        </w:rPr>
      </w:pPr>
      <w:r w:rsidRPr="009A010C">
        <w:rPr>
          <w:rStyle w:val="salnbdy"/>
          <w:rFonts w:ascii="Calibri" w:eastAsia="Times New Roman" w:hAnsi="Calibri"/>
          <w:iCs/>
          <w:color w:val="auto"/>
          <w:sz w:val="24"/>
          <w:szCs w:val="24"/>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9A010C" w:rsidRDefault="00C472F0" w:rsidP="00C472F0">
      <w:pPr>
        <w:rPr>
          <w:rFonts w:ascii="Calibri" w:hAnsi="Calibri"/>
          <w:sz w:val="24"/>
          <w:szCs w:val="24"/>
        </w:rPr>
      </w:pPr>
    </w:p>
    <w:p w14:paraId="34E6267A" w14:textId="66761AAC" w:rsidR="00FB633E" w:rsidRPr="009A010C" w:rsidRDefault="00FB633E" w:rsidP="00E07D7E">
      <w:pPr>
        <w:pStyle w:val="Heading2"/>
        <w:numPr>
          <w:ilvl w:val="1"/>
          <w:numId w:val="39"/>
        </w:numPr>
        <w:rPr>
          <w:rFonts w:ascii="Calibri" w:hAnsi="Calibri" w:cs="Calibri"/>
        </w:rPr>
      </w:pPr>
      <w:bookmarkStart w:id="212" w:name="_Toc161091293"/>
      <w:r w:rsidRPr="009A010C">
        <w:rPr>
          <w:rFonts w:ascii="Calibri" w:hAnsi="Calibri" w:cs="Calibri"/>
        </w:rPr>
        <w:t>Mecanismul cererilor de rambursare</w:t>
      </w:r>
      <w:bookmarkEnd w:id="212"/>
    </w:p>
    <w:p w14:paraId="0C1B191F" w14:textId="77777777" w:rsidR="00C472F0" w:rsidRPr="009A010C" w:rsidRDefault="00C472F0" w:rsidP="00C472F0">
      <w:pPr>
        <w:jc w:val="both"/>
        <w:rPr>
          <w:rFonts w:ascii="Calibri" w:hAnsi="Calibri"/>
          <w:iCs/>
          <w:sz w:val="24"/>
          <w:szCs w:val="24"/>
        </w:rPr>
      </w:pPr>
      <w:r w:rsidRPr="009A010C">
        <w:rPr>
          <w:rFonts w:ascii="Calibri" w:hAnsi="Calibri"/>
          <w:iCs/>
          <w:sz w:val="24"/>
          <w:szCs w:val="24"/>
        </w:rPr>
        <w:t>Beneficiarii/Liderii de parteneriat au obligaţia de a depune cereri de rambursare pentru cheltuielile efectuate.</w:t>
      </w:r>
    </w:p>
    <w:p w14:paraId="069F74EF" w14:textId="77777777" w:rsidR="00C472F0" w:rsidRPr="009A010C" w:rsidRDefault="00C472F0" w:rsidP="00C472F0">
      <w:pPr>
        <w:jc w:val="both"/>
        <w:rPr>
          <w:rFonts w:ascii="Calibri" w:eastAsia="Times New Roman" w:hAnsi="Calibri"/>
          <w:sz w:val="24"/>
          <w:szCs w:val="24"/>
          <w:shd w:val="clear" w:color="auto" w:fill="FFFFFF"/>
        </w:rPr>
      </w:pPr>
      <w:r w:rsidRPr="009A010C">
        <w:rPr>
          <w:rStyle w:val="salnbdy"/>
          <w:rFonts w:ascii="Calibri" w:eastAsia="Times New Roman" w:hAnsi="Calibri"/>
          <w:color w:val="auto"/>
          <w:sz w:val="24"/>
          <w:szCs w:val="24"/>
        </w:rPr>
        <w:t>În termen de maximum 20 de zile lucrătoare de la data depunerii de către beneficiar/liderul de parteneriat la autoritatea de management sau la organismul intermediar, după caz, a cererii de rambursare întocmite conform contractului/deciziei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6A67EB8A" w14:textId="2E55B0EB" w:rsidR="00C472F0" w:rsidRPr="009A010C" w:rsidRDefault="00C472F0" w:rsidP="00C472F0">
      <w:pPr>
        <w:jc w:val="both"/>
        <w:rPr>
          <w:rFonts w:ascii="Calibri" w:hAnsi="Calibri"/>
          <w:sz w:val="24"/>
          <w:szCs w:val="24"/>
        </w:rPr>
      </w:pPr>
      <w:r w:rsidRPr="009A010C">
        <w:rPr>
          <w:rFonts w:ascii="Calibri" w:hAnsi="Calibri"/>
          <w:iC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3BFBD111" w14:textId="08DC0AD2" w:rsidR="00FB633E" w:rsidRPr="009A010C" w:rsidRDefault="00FB633E" w:rsidP="00E07D7E">
      <w:pPr>
        <w:pStyle w:val="Heading2"/>
        <w:numPr>
          <w:ilvl w:val="1"/>
          <w:numId w:val="39"/>
        </w:numPr>
        <w:rPr>
          <w:rFonts w:ascii="Calibri" w:hAnsi="Calibri" w:cs="Calibri"/>
          <w:lang w:val="en-US"/>
        </w:rPr>
      </w:pPr>
      <w:bookmarkStart w:id="213" w:name="_Toc161091294"/>
      <w:r w:rsidRPr="009A010C">
        <w:rPr>
          <w:rFonts w:ascii="Calibri" w:hAnsi="Calibri" w:cs="Calibri"/>
        </w:rPr>
        <w:t>Graficul cererilor de prefinanţare</w:t>
      </w:r>
      <w:r w:rsidRPr="009A010C">
        <w:rPr>
          <w:rFonts w:ascii="Calibri" w:hAnsi="Calibri" w:cs="Calibri"/>
          <w:lang w:val="en-US"/>
        </w:rPr>
        <w:t>/plat</w:t>
      </w:r>
      <w:r w:rsidRPr="009A010C">
        <w:rPr>
          <w:rFonts w:ascii="Calibri" w:hAnsi="Calibri" w:cs="Calibri"/>
        </w:rPr>
        <w:t>ă</w:t>
      </w:r>
      <w:r w:rsidRPr="009A010C">
        <w:rPr>
          <w:rFonts w:ascii="Calibri" w:hAnsi="Calibri" w:cs="Calibri"/>
          <w:lang w:val="en-US"/>
        </w:rPr>
        <w:t>/</w:t>
      </w:r>
      <w:proofErr w:type="spellStart"/>
      <w:r w:rsidRPr="009A010C">
        <w:rPr>
          <w:rFonts w:ascii="Calibri" w:hAnsi="Calibri" w:cs="Calibri"/>
          <w:lang w:val="en-US"/>
        </w:rPr>
        <w:t>rambursare</w:t>
      </w:r>
      <w:bookmarkEnd w:id="213"/>
      <w:proofErr w:type="spellEnd"/>
    </w:p>
    <w:p w14:paraId="2F106B7A" w14:textId="77777777" w:rsidR="00C472F0" w:rsidRPr="009A010C" w:rsidRDefault="00C472F0" w:rsidP="00C472F0">
      <w:pPr>
        <w:jc w:val="both"/>
        <w:rPr>
          <w:rFonts w:ascii="Calibri" w:hAnsi="Calibri"/>
          <w:iCs/>
          <w:sz w:val="24"/>
          <w:szCs w:val="24"/>
        </w:rPr>
      </w:pPr>
      <w:r w:rsidRPr="009A010C">
        <w:rPr>
          <w:rFonts w:ascii="Calibri" w:hAnsi="Calibr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7D0F0B07" w:rsidR="00C472F0" w:rsidRPr="009A010C" w:rsidRDefault="00C472F0" w:rsidP="00C472F0">
      <w:pPr>
        <w:jc w:val="both"/>
        <w:rPr>
          <w:rFonts w:ascii="Calibri" w:hAnsi="Calibri"/>
          <w:iCs/>
          <w:sz w:val="24"/>
          <w:szCs w:val="24"/>
        </w:rPr>
      </w:pPr>
      <w:r w:rsidRPr="009A010C">
        <w:rPr>
          <w:rFonts w:ascii="Calibri" w:hAnsi="Calibri"/>
          <w:iCs/>
          <w:sz w:val="24"/>
          <w:szCs w:val="24"/>
        </w:rPr>
        <w:t>Modificările intervenite în graficul de depunere a cererilor de prefinanţare/plată/rambursare a cheltuielilor se pot face printr-o notificare, care nu face obiectul aprobării de către autoritatea de management.</w:t>
      </w:r>
    </w:p>
    <w:p w14:paraId="75EA07AC" w14:textId="46475F1C" w:rsidR="002D02BB" w:rsidRPr="009A010C" w:rsidRDefault="002D02BB" w:rsidP="00E07D7E">
      <w:pPr>
        <w:pStyle w:val="Heading2"/>
        <w:numPr>
          <w:ilvl w:val="1"/>
          <w:numId w:val="39"/>
        </w:numPr>
        <w:rPr>
          <w:rFonts w:ascii="Calibri" w:hAnsi="Calibri" w:cs="Calibri"/>
        </w:rPr>
      </w:pPr>
      <w:bookmarkStart w:id="214" w:name="_Toc161091295"/>
      <w:proofErr w:type="spellStart"/>
      <w:r w:rsidRPr="009A010C">
        <w:rPr>
          <w:rFonts w:ascii="Calibri" w:hAnsi="Calibri" w:cs="Calibri"/>
          <w:lang w:val="en-US"/>
        </w:rPr>
        <w:lastRenderedPageBreak/>
        <w:t>Vizitele</w:t>
      </w:r>
      <w:proofErr w:type="spellEnd"/>
      <w:r w:rsidRPr="009A010C">
        <w:rPr>
          <w:rFonts w:ascii="Calibri" w:hAnsi="Calibri" w:cs="Calibri"/>
          <w:lang w:val="en-US"/>
        </w:rPr>
        <w:t xml:space="preserve"> la fa</w:t>
      </w:r>
      <w:r w:rsidRPr="009A010C">
        <w:rPr>
          <w:rFonts w:ascii="Calibri" w:hAnsi="Calibri" w:cs="Calibri"/>
        </w:rPr>
        <w:t>ţa locului</w:t>
      </w:r>
      <w:bookmarkEnd w:id="214"/>
      <w:r w:rsidRPr="009A010C">
        <w:rPr>
          <w:rFonts w:ascii="Calibri" w:hAnsi="Calibri" w:cs="Calibri"/>
        </w:rPr>
        <w:t xml:space="preserve"> </w:t>
      </w:r>
    </w:p>
    <w:p w14:paraId="61A98196" w14:textId="6E73AC38" w:rsidR="00C472F0" w:rsidRPr="009A010C" w:rsidRDefault="00CF5C69" w:rsidP="00C472F0">
      <w:pPr>
        <w:jc w:val="both"/>
        <w:rPr>
          <w:rFonts w:ascii="Calibri" w:hAnsi="Calibri"/>
          <w:iCs/>
          <w:sz w:val="24"/>
          <w:szCs w:val="24"/>
        </w:rPr>
      </w:pPr>
      <w:r w:rsidRPr="009A010C">
        <w:rPr>
          <w:rFonts w:ascii="Calibri" w:hAnsi="Calibri"/>
          <w:iCs/>
          <w:sz w:val="24"/>
          <w:szCs w:val="24"/>
        </w:rPr>
        <w:t>AM PR SE</w:t>
      </w:r>
      <w:r w:rsidR="00C472F0" w:rsidRPr="009A010C">
        <w:rPr>
          <w:rFonts w:ascii="Calibri" w:hAnsi="Calibri"/>
          <w:iCs/>
          <w:sz w:val="24"/>
          <w:szCs w:val="24"/>
        </w:rPr>
        <w:t xml:space="preserve"> efectueaza vizite </w:t>
      </w:r>
      <w:r w:rsidR="00F136CA" w:rsidRPr="009A010C">
        <w:rPr>
          <w:rFonts w:ascii="Calibri" w:hAnsi="Calibri"/>
          <w:iCs/>
          <w:sz w:val="24"/>
          <w:szCs w:val="24"/>
        </w:rPr>
        <w:t>în</w:t>
      </w:r>
      <w:r w:rsidR="00C472F0" w:rsidRPr="009A010C">
        <w:rPr>
          <w:rFonts w:ascii="Calibri" w:hAnsi="Calibri"/>
          <w:iCs/>
          <w:sz w:val="24"/>
          <w:szCs w:val="24"/>
        </w:rPr>
        <w:t xml:space="preserve"> teren pentru verificarea </w:t>
      </w:r>
      <w:r w:rsidR="00F136CA" w:rsidRPr="009A010C">
        <w:rPr>
          <w:rFonts w:ascii="Calibri" w:hAnsi="Calibri"/>
          <w:iCs/>
          <w:sz w:val="24"/>
          <w:szCs w:val="24"/>
        </w:rPr>
        <w:t>realitatii</w:t>
      </w:r>
      <w:r w:rsidR="00C472F0" w:rsidRPr="009A010C">
        <w:rPr>
          <w:rFonts w:ascii="Calibri" w:hAnsi="Calibri"/>
          <w:iCs/>
          <w:sz w:val="24"/>
          <w:szCs w:val="24"/>
        </w:rPr>
        <w:t xml:space="preserve"> cheltuielilor solicitate/autorizate. In acest scop se vor identifica pe teren: </w:t>
      </w:r>
    </w:p>
    <w:p w14:paraId="3EDD53B9" w14:textId="0806B791" w:rsidR="00C472F0" w:rsidRPr="009A010C" w:rsidRDefault="00C472F0" w:rsidP="00E07D7E">
      <w:pPr>
        <w:pStyle w:val="ListParagraph"/>
        <w:numPr>
          <w:ilvl w:val="0"/>
          <w:numId w:val="15"/>
        </w:numPr>
        <w:jc w:val="both"/>
        <w:rPr>
          <w:rFonts w:ascii="Calibri" w:hAnsi="Calibri"/>
          <w:iCs/>
          <w:sz w:val="24"/>
          <w:szCs w:val="24"/>
        </w:rPr>
      </w:pPr>
      <w:r w:rsidRPr="009A010C">
        <w:rPr>
          <w:rFonts w:ascii="Calibri" w:hAnsi="Calibri"/>
          <w:iCs/>
          <w:sz w:val="24"/>
          <w:szCs w:val="24"/>
        </w:rPr>
        <w:t xml:space="preserve">documentele justificative originale aferente cheltuielilor eligibile ce au fost incluse spre decontare în cererile de rambursare; </w:t>
      </w:r>
    </w:p>
    <w:p w14:paraId="4BE1C031" w14:textId="04BCEB1B" w:rsidR="00C472F0" w:rsidRPr="009A010C" w:rsidRDefault="00C472F0" w:rsidP="00E07D7E">
      <w:pPr>
        <w:pStyle w:val="ListParagraph"/>
        <w:numPr>
          <w:ilvl w:val="0"/>
          <w:numId w:val="15"/>
        </w:numPr>
        <w:jc w:val="both"/>
        <w:rPr>
          <w:rFonts w:ascii="Calibri" w:hAnsi="Calibri"/>
          <w:iCs/>
          <w:sz w:val="24"/>
          <w:szCs w:val="24"/>
        </w:rPr>
      </w:pPr>
      <w:r w:rsidRPr="009A010C">
        <w:rPr>
          <w:rFonts w:ascii="Calibri" w:hAnsi="Calibr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5E940B7A" w:rsidR="00C472F0" w:rsidRPr="009A010C" w:rsidRDefault="00C472F0" w:rsidP="00E07D7E">
      <w:pPr>
        <w:pStyle w:val="ListParagraph"/>
        <w:numPr>
          <w:ilvl w:val="0"/>
          <w:numId w:val="15"/>
        </w:numPr>
        <w:jc w:val="both"/>
        <w:rPr>
          <w:rFonts w:ascii="Calibri" w:hAnsi="Calibri"/>
          <w:iCs/>
          <w:sz w:val="24"/>
          <w:szCs w:val="24"/>
        </w:rPr>
      </w:pPr>
      <w:r w:rsidRPr="009A010C">
        <w:rPr>
          <w:rFonts w:ascii="Calibri" w:hAnsi="Calibri"/>
          <w:iCs/>
          <w:sz w:val="24"/>
          <w:szCs w:val="24"/>
        </w:rPr>
        <w:t>păstrărea tuturor documentelor originale legate de proiect, inclusiv existenţa pe facturile de plată originale a codului proiectului şi a sumelor decontate parţial;</w:t>
      </w:r>
    </w:p>
    <w:p w14:paraId="6DEC6754" w14:textId="708928A6" w:rsidR="00C472F0" w:rsidRPr="009A010C" w:rsidRDefault="00C472F0" w:rsidP="00E07D7E">
      <w:pPr>
        <w:pStyle w:val="ListParagraph"/>
        <w:numPr>
          <w:ilvl w:val="0"/>
          <w:numId w:val="15"/>
        </w:numPr>
        <w:jc w:val="both"/>
        <w:rPr>
          <w:rFonts w:ascii="Calibri" w:hAnsi="Calibri"/>
          <w:iCs/>
          <w:sz w:val="24"/>
          <w:szCs w:val="24"/>
        </w:rPr>
      </w:pPr>
      <w:r w:rsidRPr="009A010C">
        <w:rPr>
          <w:rFonts w:ascii="Calibri" w:hAnsi="Calibri"/>
          <w:iCs/>
          <w:sz w:val="24"/>
          <w:szCs w:val="24"/>
        </w:rPr>
        <w:t>bunurile/serviciile/lucrările dacă au fost livrate/prestate/executate în conformitate cu contractul de achiziții;</w:t>
      </w:r>
    </w:p>
    <w:p w14:paraId="2144EE77" w14:textId="58E966A2" w:rsidR="00C472F0" w:rsidRPr="009A010C" w:rsidRDefault="00C472F0" w:rsidP="00E07D7E">
      <w:pPr>
        <w:pStyle w:val="ListParagraph"/>
        <w:numPr>
          <w:ilvl w:val="0"/>
          <w:numId w:val="15"/>
        </w:numPr>
        <w:jc w:val="both"/>
        <w:rPr>
          <w:rFonts w:ascii="Calibri" w:hAnsi="Calibri"/>
          <w:iCs/>
          <w:sz w:val="24"/>
          <w:szCs w:val="24"/>
        </w:rPr>
      </w:pPr>
      <w:r w:rsidRPr="009A010C">
        <w:rPr>
          <w:rFonts w:ascii="Calibri" w:hAnsi="Calibr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9A010C" w:rsidRDefault="00C472F0" w:rsidP="00E07D7E">
      <w:pPr>
        <w:pStyle w:val="ListParagraph"/>
        <w:numPr>
          <w:ilvl w:val="0"/>
          <w:numId w:val="15"/>
        </w:numPr>
        <w:jc w:val="both"/>
        <w:rPr>
          <w:rFonts w:ascii="Calibri" w:hAnsi="Calibri"/>
          <w:iCs/>
          <w:sz w:val="24"/>
          <w:szCs w:val="24"/>
        </w:rPr>
      </w:pPr>
      <w:r w:rsidRPr="009A010C">
        <w:rPr>
          <w:rFonts w:ascii="Calibri" w:hAnsi="Calibri"/>
          <w:iCs/>
          <w:sz w:val="24"/>
          <w:szCs w:val="24"/>
        </w:rPr>
        <w:t>publicitatea proiectului;</w:t>
      </w:r>
    </w:p>
    <w:p w14:paraId="12E53030" w14:textId="451A704F" w:rsidR="00C472F0" w:rsidRPr="009A010C" w:rsidRDefault="00F136CA" w:rsidP="00E07D7E">
      <w:pPr>
        <w:pStyle w:val="ListParagraph"/>
        <w:numPr>
          <w:ilvl w:val="0"/>
          <w:numId w:val="15"/>
        </w:numPr>
        <w:jc w:val="both"/>
        <w:rPr>
          <w:rFonts w:ascii="Calibri" w:hAnsi="Calibri"/>
          <w:iCs/>
          <w:sz w:val="24"/>
          <w:szCs w:val="24"/>
        </w:rPr>
      </w:pPr>
      <w:r w:rsidRPr="009A010C">
        <w:rPr>
          <w:rFonts w:ascii="Calibri" w:hAnsi="Calibri"/>
          <w:iCs/>
          <w:sz w:val="24"/>
          <w:szCs w:val="24"/>
        </w:rPr>
        <w:t xml:space="preserve">indeplinirea </w:t>
      </w:r>
      <w:r w:rsidR="00C472F0" w:rsidRPr="009A010C">
        <w:rPr>
          <w:rFonts w:ascii="Calibri" w:hAnsi="Calibri"/>
          <w:iCs/>
          <w:sz w:val="24"/>
          <w:szCs w:val="24"/>
        </w:rPr>
        <w:t xml:space="preserve">indicatorilor de rezultat </w:t>
      </w:r>
      <w:r w:rsidRPr="009A010C">
        <w:rPr>
          <w:rFonts w:ascii="Calibri" w:hAnsi="Calibri"/>
          <w:iCs/>
          <w:sz w:val="24"/>
          <w:szCs w:val="24"/>
        </w:rPr>
        <w:t>si</w:t>
      </w:r>
      <w:ins w:id="215" w:author="Ginghina Anca Maria" w:date="2023-05-16T10:35:00Z">
        <w:r w:rsidR="00A90478" w:rsidRPr="009A010C">
          <w:rPr>
            <w:rFonts w:ascii="Calibri" w:hAnsi="Calibri"/>
            <w:iCs/>
            <w:sz w:val="24"/>
            <w:szCs w:val="24"/>
          </w:rPr>
          <w:t xml:space="preserve"> </w:t>
        </w:r>
      </w:ins>
      <w:r w:rsidR="006D278E" w:rsidRPr="009A010C">
        <w:rPr>
          <w:rFonts w:ascii="Calibri" w:hAnsi="Calibri"/>
          <w:iCs/>
          <w:sz w:val="24"/>
          <w:szCs w:val="24"/>
        </w:rPr>
        <w:t>realizare</w:t>
      </w:r>
      <w:r w:rsidRPr="009A010C">
        <w:rPr>
          <w:rFonts w:ascii="Calibri" w:hAnsi="Calibri"/>
          <w:iCs/>
          <w:sz w:val="24"/>
          <w:szCs w:val="24"/>
        </w:rPr>
        <w:t xml:space="preserve"> </w:t>
      </w:r>
      <w:r w:rsidR="00C472F0" w:rsidRPr="009A010C">
        <w:rPr>
          <w:rFonts w:ascii="Calibri" w:hAnsi="Calibri"/>
          <w:iCs/>
          <w:sz w:val="24"/>
          <w:szCs w:val="24"/>
        </w:rPr>
        <w:t xml:space="preserve">(se vor verifica datele din ultimul raport de progres depus de beneficiar </w:t>
      </w:r>
      <w:r w:rsidRPr="009A010C">
        <w:rPr>
          <w:rFonts w:ascii="Calibri" w:hAnsi="Calibri"/>
          <w:iCs/>
          <w:sz w:val="24"/>
          <w:szCs w:val="24"/>
        </w:rPr>
        <w:t>in</w:t>
      </w:r>
      <w:r w:rsidR="00C472F0" w:rsidRPr="009A010C">
        <w:rPr>
          <w:rFonts w:ascii="Calibri" w:hAnsi="Calibri"/>
          <w:iCs/>
          <w:sz w:val="24"/>
          <w:szCs w:val="24"/>
        </w:rPr>
        <w:t xml:space="preserve"> SMIS); </w:t>
      </w:r>
    </w:p>
    <w:p w14:paraId="5A142BCC" w14:textId="4C76FD0D" w:rsidR="00C472F0" w:rsidRPr="009A010C" w:rsidRDefault="00F136CA" w:rsidP="00E07D7E">
      <w:pPr>
        <w:pStyle w:val="ListParagraph"/>
        <w:numPr>
          <w:ilvl w:val="0"/>
          <w:numId w:val="15"/>
        </w:numPr>
        <w:jc w:val="both"/>
        <w:rPr>
          <w:rFonts w:ascii="Calibri" w:hAnsi="Calibri"/>
          <w:sz w:val="24"/>
          <w:szCs w:val="24"/>
        </w:rPr>
      </w:pPr>
      <w:r w:rsidRPr="009A010C">
        <w:rPr>
          <w:rFonts w:ascii="Calibri" w:hAnsi="Calibri"/>
          <w:iCs/>
          <w:sz w:val="24"/>
          <w:szCs w:val="24"/>
        </w:rPr>
        <w:t>indeplinirea conditiilor</w:t>
      </w:r>
      <w:r w:rsidR="00C472F0" w:rsidRPr="009A010C">
        <w:rPr>
          <w:rFonts w:ascii="Calibri" w:hAnsi="Calibri"/>
          <w:iCs/>
          <w:sz w:val="24"/>
          <w:szCs w:val="24"/>
        </w:rPr>
        <w:t xml:space="preserve"> favorizante</w:t>
      </w:r>
      <w:r w:rsidRPr="009A010C">
        <w:rPr>
          <w:rFonts w:ascii="Calibri" w:hAnsi="Calibri"/>
          <w:iCs/>
          <w:sz w:val="24"/>
          <w:szCs w:val="24"/>
        </w:rPr>
        <w:t>.</w:t>
      </w:r>
    </w:p>
    <w:p w14:paraId="17EC4968" w14:textId="77777777" w:rsidR="002D02BB" w:rsidRPr="009A010C" w:rsidRDefault="002D02BB" w:rsidP="00E07D7E">
      <w:pPr>
        <w:pStyle w:val="Heading1"/>
        <w:numPr>
          <w:ilvl w:val="0"/>
          <w:numId w:val="39"/>
        </w:numPr>
        <w:rPr>
          <w:rFonts w:ascii="Calibri" w:hAnsi="Calibri" w:cs="Calibri"/>
        </w:rPr>
      </w:pPr>
      <w:bookmarkStart w:id="216" w:name="_Toc161091296"/>
      <w:r w:rsidRPr="009A010C">
        <w:rPr>
          <w:rFonts w:ascii="Calibri" w:hAnsi="Calibri" w:cs="Calibri"/>
        </w:rPr>
        <w:t>MODIFICAREA GHIDULUI SOLICITANTULUI</w:t>
      </w:r>
      <w:bookmarkEnd w:id="216"/>
      <w:r w:rsidRPr="009A010C">
        <w:rPr>
          <w:rFonts w:ascii="Calibri" w:hAnsi="Calibri" w:cs="Calibri"/>
        </w:rPr>
        <w:t xml:space="preserve"> </w:t>
      </w:r>
    </w:p>
    <w:p w14:paraId="5EC8C93C" w14:textId="7A02DF58" w:rsidR="002D02BB" w:rsidRPr="009A010C" w:rsidRDefault="002D02BB" w:rsidP="00E07D7E">
      <w:pPr>
        <w:pStyle w:val="Heading2"/>
        <w:numPr>
          <w:ilvl w:val="1"/>
          <w:numId w:val="39"/>
        </w:numPr>
        <w:rPr>
          <w:rFonts w:ascii="Calibri" w:hAnsi="Calibri" w:cs="Calibri"/>
        </w:rPr>
      </w:pPr>
      <w:bookmarkStart w:id="217" w:name="_Toc161091297"/>
      <w:r w:rsidRPr="009A010C">
        <w:rPr>
          <w:rFonts w:ascii="Calibri" w:hAnsi="Calibri" w:cs="Calibri"/>
        </w:rPr>
        <w:t>Aspectele care pot face obiectul modificărilor prevederilor ghidului solicitantului</w:t>
      </w:r>
      <w:bookmarkEnd w:id="217"/>
    </w:p>
    <w:p w14:paraId="57DCF450" w14:textId="77777777" w:rsidR="002D02BB" w:rsidRPr="009A010C" w:rsidRDefault="002D02BB" w:rsidP="002D02BB">
      <w:pPr>
        <w:tabs>
          <w:tab w:val="left" w:pos="0"/>
        </w:tabs>
        <w:spacing w:before="0" w:after="0"/>
        <w:jc w:val="both"/>
        <w:rPr>
          <w:rFonts w:ascii="Calibri" w:hAnsi="Calibri"/>
          <w:iCs/>
          <w:sz w:val="24"/>
          <w:szCs w:val="24"/>
        </w:rPr>
      </w:pPr>
      <w:r w:rsidRPr="009A010C">
        <w:rPr>
          <w:rFonts w:ascii="Calibri" w:hAnsi="Calibr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50F7F11" w14:textId="77777777" w:rsidR="00F136CA" w:rsidRPr="009A010C" w:rsidRDefault="00F136CA" w:rsidP="00F136CA">
      <w:pPr>
        <w:tabs>
          <w:tab w:val="left" w:pos="0"/>
        </w:tabs>
        <w:spacing w:before="0" w:after="0"/>
        <w:jc w:val="both"/>
        <w:rPr>
          <w:rFonts w:ascii="Calibri" w:hAnsi="Calibri"/>
          <w:iCs/>
          <w:sz w:val="24"/>
          <w:szCs w:val="24"/>
        </w:rPr>
      </w:pPr>
      <w:bookmarkStart w:id="218" w:name="_Hlk136179121"/>
      <w:r w:rsidRPr="009A010C">
        <w:rPr>
          <w:rFonts w:ascii="Calibri" w:hAnsi="Calibri"/>
          <w:iCs/>
          <w:sz w:val="24"/>
          <w:szCs w:val="24"/>
        </w:rPr>
        <w:t xml:space="preserve">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 </w:t>
      </w:r>
    </w:p>
    <w:bookmarkEnd w:id="218"/>
    <w:p w14:paraId="4CA9D54E" w14:textId="77777777" w:rsidR="002D02BB" w:rsidRPr="009A010C" w:rsidRDefault="002D02BB" w:rsidP="002D02BB">
      <w:pPr>
        <w:tabs>
          <w:tab w:val="left" w:pos="0"/>
        </w:tabs>
        <w:spacing w:before="0" w:after="0"/>
        <w:jc w:val="both"/>
        <w:rPr>
          <w:rFonts w:ascii="Calibri" w:hAnsi="Calibri"/>
          <w:iCs/>
          <w:sz w:val="24"/>
          <w:szCs w:val="24"/>
        </w:rPr>
      </w:pPr>
    </w:p>
    <w:p w14:paraId="2A68E2DC" w14:textId="77777777" w:rsidR="002D02BB" w:rsidRPr="009A010C" w:rsidRDefault="002D02BB" w:rsidP="002D02BB">
      <w:pPr>
        <w:tabs>
          <w:tab w:val="left" w:pos="0"/>
        </w:tabs>
        <w:spacing w:before="0" w:after="0"/>
        <w:jc w:val="both"/>
        <w:rPr>
          <w:rFonts w:ascii="Calibri" w:hAnsi="Calibri"/>
          <w:iCs/>
          <w:sz w:val="24"/>
          <w:szCs w:val="24"/>
        </w:rPr>
      </w:pPr>
      <w:r w:rsidRPr="009A010C">
        <w:rPr>
          <w:rFonts w:ascii="Calibri" w:hAnsi="Calibri"/>
          <w:iCs/>
          <w:sz w:val="24"/>
          <w:szCs w:val="24"/>
        </w:rPr>
        <w:t>Orice modificare a ghidului solicitantului se poate realiza în baza corrigendum-urilor/ instrucțiunilor de modificare/ completare emise de AM.</w:t>
      </w:r>
    </w:p>
    <w:p w14:paraId="14D3DD61" w14:textId="77777777" w:rsidR="002D02BB" w:rsidRPr="009A010C" w:rsidRDefault="002D02BB" w:rsidP="002D02BB">
      <w:pPr>
        <w:tabs>
          <w:tab w:val="left" w:pos="0"/>
        </w:tabs>
        <w:spacing w:before="0" w:after="0"/>
        <w:jc w:val="both"/>
        <w:rPr>
          <w:rFonts w:ascii="Calibri" w:hAnsi="Calibri"/>
          <w:iCs/>
          <w:sz w:val="24"/>
          <w:szCs w:val="24"/>
        </w:rPr>
      </w:pPr>
      <w:r w:rsidRPr="009A010C">
        <w:rPr>
          <w:rFonts w:ascii="Calibri" w:hAnsi="Calibr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9A010C" w:rsidRDefault="002D02BB" w:rsidP="002D02BB">
      <w:pPr>
        <w:tabs>
          <w:tab w:val="left" w:pos="0"/>
        </w:tabs>
        <w:spacing w:before="0" w:after="0"/>
        <w:jc w:val="both"/>
        <w:rPr>
          <w:rFonts w:ascii="Calibri" w:hAnsi="Calibri"/>
          <w:iCs/>
          <w:sz w:val="24"/>
          <w:szCs w:val="24"/>
        </w:rPr>
      </w:pPr>
    </w:p>
    <w:p w14:paraId="25F534F9" w14:textId="3C87F2A2" w:rsidR="002D02BB" w:rsidRPr="009A010C" w:rsidRDefault="002D02BB" w:rsidP="00E07D7E">
      <w:pPr>
        <w:pStyle w:val="Heading2"/>
        <w:numPr>
          <w:ilvl w:val="1"/>
          <w:numId w:val="39"/>
        </w:numPr>
        <w:rPr>
          <w:rFonts w:ascii="Calibri" w:hAnsi="Calibri" w:cs="Calibri"/>
        </w:rPr>
      </w:pPr>
      <w:bookmarkStart w:id="219" w:name="_Toc161091298"/>
      <w:r w:rsidRPr="009A010C">
        <w:rPr>
          <w:rFonts w:ascii="Calibri" w:hAnsi="Calibri" w:cs="Calibri"/>
        </w:rPr>
        <w:lastRenderedPageBreak/>
        <w:t>Condiții privind aplicarea modificărilor pentru cererile de finanțare aflate în procesul de selecție (condiții tranzitorii)</w:t>
      </w:r>
      <w:bookmarkEnd w:id="219"/>
    </w:p>
    <w:p w14:paraId="4AFE077A" w14:textId="225E73A3" w:rsidR="002D02BB" w:rsidRPr="009A010C" w:rsidRDefault="002D02BB" w:rsidP="002D02BB">
      <w:pPr>
        <w:pStyle w:val="Default"/>
        <w:jc w:val="both"/>
        <w:rPr>
          <w:rFonts w:ascii="Calibri" w:hAnsi="Calibri" w:cs="Calibri"/>
          <w:color w:val="auto"/>
          <w:lang w:eastAsia="en-GB"/>
        </w:rPr>
      </w:pPr>
      <w:r w:rsidRPr="009A010C">
        <w:rPr>
          <w:rFonts w:ascii="Calibri" w:hAnsi="Calibri" w:cs="Calibri"/>
          <w:color w:val="auto"/>
        </w:rPr>
        <w:t>Pentru aplicare</w:t>
      </w:r>
      <w:r w:rsidR="005953BC" w:rsidRPr="009A010C">
        <w:rPr>
          <w:rFonts w:ascii="Calibri" w:hAnsi="Calibri" w:cs="Calibri"/>
          <w:color w:val="auto"/>
        </w:rPr>
        <w:t>a</w:t>
      </w:r>
      <w:r w:rsidRPr="009A010C">
        <w:rPr>
          <w:rFonts w:ascii="Calibri" w:hAnsi="Calibri" w:cs="Calibri"/>
          <w:color w:val="auto"/>
        </w:rPr>
        <w:t xml:space="preserve"> celor menționate la </w:t>
      </w:r>
      <w:r w:rsidRPr="009A010C">
        <w:rPr>
          <w:rFonts w:ascii="Calibri" w:hAnsi="Calibri" w:cs="Calibri"/>
          <w:b/>
          <w:bCs/>
          <w:color w:val="auto"/>
        </w:rPr>
        <w:t xml:space="preserve">secțiunea </w:t>
      </w:r>
      <w:r w:rsidR="001F6D1A" w:rsidRPr="009A010C">
        <w:rPr>
          <w:rFonts w:ascii="Calibri" w:hAnsi="Calibri" w:cs="Calibri"/>
          <w:b/>
          <w:bCs/>
          <w:color w:val="auto"/>
        </w:rPr>
        <w:t>13</w:t>
      </w:r>
      <w:r w:rsidRPr="009A010C">
        <w:rPr>
          <w:rFonts w:ascii="Calibri" w:hAnsi="Calibri" w:cs="Calibri"/>
          <w:b/>
          <w:bCs/>
          <w:color w:val="auto"/>
        </w:rPr>
        <w:t>.1</w:t>
      </w:r>
      <w:r w:rsidRPr="009A010C">
        <w:rPr>
          <w:rFonts w:ascii="Calibri" w:hAnsi="Calibri" w:cs="Calibri"/>
          <w:color w:val="auto"/>
        </w:rPr>
        <w:t xml:space="preserve">, AM poate emite unul sau mai multe corrigenda sau instrucțiuni de modificare/completare a prevederilor prezentului ghid, cu obligația </w:t>
      </w:r>
      <w:r w:rsidRPr="009A010C">
        <w:rPr>
          <w:rFonts w:ascii="Calibri" w:hAnsi="Calibri" w:cs="Calibri"/>
          <w:color w:val="auto"/>
          <w:lang w:eastAsia="en-GB"/>
        </w:rPr>
        <w:t xml:space="preserve">specificării în cadrul acestora a condițiilor tranzitorii pentru proiectele aflate în diferite stadii ale procesului de evaluare, selecție și contractare. </w:t>
      </w:r>
    </w:p>
    <w:p w14:paraId="0E71B70E" w14:textId="77777777" w:rsidR="002D02BB" w:rsidRPr="009A010C" w:rsidRDefault="002D02BB" w:rsidP="002D02BB">
      <w:pPr>
        <w:pStyle w:val="Default"/>
        <w:jc w:val="both"/>
        <w:rPr>
          <w:rFonts w:ascii="Calibri" w:hAnsi="Calibri" w:cs="Calibri"/>
          <w:color w:val="auto"/>
          <w:lang w:eastAsia="en-GB"/>
        </w:rPr>
      </w:pPr>
    </w:p>
    <w:p w14:paraId="02D6A67E" w14:textId="5BC25307" w:rsidR="006C4D83" w:rsidRPr="009A010C" w:rsidRDefault="002D02BB" w:rsidP="002D02BB">
      <w:pPr>
        <w:spacing w:before="0" w:after="0"/>
        <w:jc w:val="both"/>
        <w:rPr>
          <w:rFonts w:ascii="Calibri" w:hAnsi="Calibri"/>
          <w:sz w:val="24"/>
          <w:szCs w:val="24"/>
          <w:lang w:eastAsia="en-GB"/>
        </w:rPr>
      </w:pPr>
      <w:r w:rsidRPr="009A010C">
        <w:rPr>
          <w:rFonts w:ascii="Calibri" w:hAnsi="Calibri"/>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245D38E1" w14:textId="4E60163F" w:rsidR="002D02BB" w:rsidRPr="009A010C" w:rsidRDefault="00C05BDB" w:rsidP="00E07D7E">
      <w:pPr>
        <w:pStyle w:val="Heading1"/>
        <w:numPr>
          <w:ilvl w:val="0"/>
          <w:numId w:val="39"/>
        </w:numPr>
        <w:rPr>
          <w:rFonts w:ascii="Calibri" w:hAnsi="Calibri" w:cs="Calibri"/>
        </w:rPr>
      </w:pPr>
      <w:bookmarkStart w:id="220" w:name="_Toc161091299"/>
      <w:r w:rsidRPr="009A010C">
        <w:rPr>
          <w:rFonts w:ascii="Calibri" w:hAnsi="Calibri" w:cs="Calibri"/>
        </w:rPr>
        <w:t>A</w:t>
      </w:r>
      <w:r w:rsidR="002D02BB" w:rsidRPr="009A010C">
        <w:rPr>
          <w:rFonts w:ascii="Calibri" w:hAnsi="Calibri" w:cs="Calibri"/>
        </w:rPr>
        <w:t>NEXE</w:t>
      </w:r>
      <w:bookmarkEnd w:id="220"/>
      <w:r w:rsidR="002D02BB" w:rsidRPr="009A010C">
        <w:rPr>
          <w:rFonts w:ascii="Calibri" w:hAnsi="Calibri" w:cs="Calibri"/>
        </w:rPr>
        <w:tab/>
      </w:r>
    </w:p>
    <w:p w14:paraId="275BDF9D" w14:textId="1353CB9E" w:rsidR="002D02BB" w:rsidRPr="009A010C" w:rsidRDefault="00005EF3"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Anexa</w:t>
      </w:r>
      <w:r w:rsidR="002D02BB" w:rsidRPr="009A010C">
        <w:rPr>
          <w:rFonts w:ascii="Calibri" w:eastAsia="Times New Roman" w:hAnsi="Calibri"/>
          <w:bCs/>
          <w:sz w:val="24"/>
          <w:szCs w:val="24"/>
        </w:rPr>
        <w:t xml:space="preserve"> 1</w:t>
      </w:r>
      <w:r w:rsidR="002D02BB" w:rsidRPr="009A010C">
        <w:rPr>
          <w:rFonts w:ascii="Calibri" w:eastAsia="Times New Roman" w:hAnsi="Calibri"/>
          <w:bCs/>
          <w:sz w:val="24"/>
          <w:szCs w:val="24"/>
        </w:rPr>
        <w:tab/>
      </w:r>
      <w:r w:rsidR="005C5F4A" w:rsidRPr="009A010C">
        <w:rPr>
          <w:rFonts w:ascii="Calibri" w:eastAsia="Times New Roman" w:hAnsi="Calibri"/>
          <w:bCs/>
          <w:sz w:val="24"/>
          <w:szCs w:val="24"/>
        </w:rPr>
        <w:t>Instructiuni de completare a cererii de finantare</w:t>
      </w:r>
    </w:p>
    <w:p w14:paraId="0A9E55A4" w14:textId="77777777"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Anexa 2</w:t>
      </w:r>
      <w:r w:rsidRPr="009A010C">
        <w:rPr>
          <w:rFonts w:ascii="Calibri" w:eastAsia="Times New Roman" w:hAnsi="Calibri"/>
          <w:bCs/>
          <w:sz w:val="24"/>
          <w:szCs w:val="24"/>
        </w:rPr>
        <w:tab/>
        <w:t>Plan de monitorizare</w:t>
      </w:r>
    </w:p>
    <w:p w14:paraId="7748329E" w14:textId="2BBC8AC1"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Anexa 3</w:t>
      </w:r>
      <w:r w:rsidRPr="009A010C">
        <w:rPr>
          <w:rFonts w:ascii="Calibri" w:eastAsia="Times New Roman" w:hAnsi="Calibri"/>
          <w:bCs/>
          <w:sz w:val="24"/>
          <w:szCs w:val="24"/>
        </w:rPr>
        <w:tab/>
      </w:r>
      <w:r w:rsidR="00351039" w:rsidRPr="009A010C">
        <w:rPr>
          <w:rFonts w:ascii="Calibri" w:eastAsia="Times New Roman" w:hAnsi="Calibri"/>
          <w:bCs/>
          <w:sz w:val="24"/>
          <w:szCs w:val="24"/>
        </w:rPr>
        <w:t>Acordul de parteneriat</w:t>
      </w:r>
    </w:p>
    <w:p w14:paraId="27CAC086" w14:textId="779A1B06"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Anexa 4</w:t>
      </w:r>
      <w:r w:rsidRPr="009A010C">
        <w:rPr>
          <w:rFonts w:ascii="Calibri" w:eastAsia="Times New Roman" w:hAnsi="Calibri"/>
          <w:bCs/>
          <w:sz w:val="24"/>
          <w:szCs w:val="24"/>
        </w:rPr>
        <w:tab/>
        <w:t xml:space="preserve">Declaraţia unică </w:t>
      </w:r>
      <w:r w:rsidR="00D433E5" w:rsidRPr="009A010C">
        <w:rPr>
          <w:rFonts w:ascii="Calibri" w:eastAsia="Times New Roman" w:hAnsi="Calibri"/>
          <w:bCs/>
          <w:sz w:val="24"/>
          <w:szCs w:val="24"/>
        </w:rPr>
        <w:t>a solicitantului</w:t>
      </w:r>
    </w:p>
    <w:p w14:paraId="2848A887" w14:textId="59FC1F82"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Anexa 5</w:t>
      </w:r>
      <w:r w:rsidRPr="009A010C">
        <w:rPr>
          <w:rFonts w:ascii="Calibri" w:eastAsia="Times New Roman" w:hAnsi="Calibri"/>
          <w:bCs/>
          <w:sz w:val="24"/>
          <w:szCs w:val="24"/>
        </w:rPr>
        <w:tab/>
        <w:t>Lista de cheltuieli eligibile</w:t>
      </w:r>
      <w:r w:rsidR="00351039" w:rsidRPr="009A010C">
        <w:rPr>
          <w:rFonts w:ascii="Calibri" w:eastAsia="Times New Roman" w:hAnsi="Calibri"/>
          <w:bCs/>
          <w:sz w:val="24"/>
          <w:szCs w:val="24"/>
        </w:rPr>
        <w:t>/neeligibile</w:t>
      </w:r>
    </w:p>
    <w:p w14:paraId="06760057" w14:textId="77777777"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Anexa 6            Grila de evaluare tehnică şi financiară clădire/ Grila de evaluare tehnică și</w:t>
      </w:r>
    </w:p>
    <w:p w14:paraId="77F7AD0B" w14:textId="77777777" w:rsidR="002D02BB" w:rsidRPr="009A010C" w:rsidRDefault="002D02BB" w:rsidP="002D02BB">
      <w:pPr>
        <w:pStyle w:val="ListParagraph"/>
        <w:spacing w:before="0" w:after="0"/>
        <w:jc w:val="both"/>
        <w:rPr>
          <w:rFonts w:ascii="Calibri" w:eastAsia="Times New Roman" w:hAnsi="Calibri"/>
          <w:bCs/>
          <w:sz w:val="24"/>
          <w:szCs w:val="24"/>
        </w:rPr>
      </w:pPr>
      <w:r w:rsidRPr="009A010C">
        <w:rPr>
          <w:rFonts w:ascii="Calibri" w:eastAsia="Times New Roman" w:hAnsi="Calibri"/>
          <w:bCs/>
          <w:sz w:val="24"/>
          <w:szCs w:val="24"/>
        </w:rPr>
        <w:t xml:space="preserve">             financiară cerere de finanţare (centralizată)</w:t>
      </w:r>
    </w:p>
    <w:p w14:paraId="3C7290D1" w14:textId="00657A89" w:rsidR="00DE62BD" w:rsidRPr="009A010C" w:rsidRDefault="002D02BB"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7</w:t>
      </w:r>
      <w:r w:rsidRPr="009A010C">
        <w:rPr>
          <w:rFonts w:ascii="Calibri" w:eastAsia="Times New Roman" w:hAnsi="Calibri"/>
          <w:bCs/>
          <w:sz w:val="24"/>
          <w:szCs w:val="24"/>
        </w:rPr>
        <w:tab/>
      </w:r>
      <w:r w:rsidR="00DE62BD" w:rsidRPr="009A010C">
        <w:rPr>
          <w:rFonts w:ascii="Calibri" w:eastAsia="Times New Roman" w:hAnsi="Calibri"/>
          <w:bCs/>
          <w:sz w:val="24"/>
          <w:szCs w:val="24"/>
        </w:rPr>
        <w:t>Grila de analiza a conformitatii si calitatii Studiului de Fezabilitate</w:t>
      </w:r>
    </w:p>
    <w:p w14:paraId="73B67BF9" w14:textId="41EF081D" w:rsidR="002D02BB" w:rsidRPr="009A010C" w:rsidRDefault="00DE62BD"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 xml:space="preserve">Anexa 8           </w:t>
      </w:r>
      <w:r w:rsidR="002D02BB" w:rsidRPr="009A010C">
        <w:rPr>
          <w:rFonts w:ascii="Calibri" w:eastAsia="Times New Roman" w:hAnsi="Calibri"/>
          <w:bCs/>
          <w:sz w:val="24"/>
          <w:szCs w:val="24"/>
        </w:rPr>
        <w:t xml:space="preserve">Grila de analiză a conformității și calității Documentaţiei de Avizare a lucrărilor de intervenţie </w:t>
      </w:r>
    </w:p>
    <w:p w14:paraId="3ABEFEC3" w14:textId="5E65B08D"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 xml:space="preserve">Anexa </w:t>
      </w:r>
      <w:r w:rsidR="00F15871" w:rsidRPr="009A010C">
        <w:rPr>
          <w:rFonts w:ascii="Calibri" w:eastAsia="Times New Roman" w:hAnsi="Calibri"/>
          <w:bCs/>
          <w:sz w:val="24"/>
          <w:szCs w:val="24"/>
        </w:rPr>
        <w:t>9</w:t>
      </w:r>
      <w:r w:rsidRPr="009A010C">
        <w:rPr>
          <w:rFonts w:ascii="Calibri" w:eastAsia="Times New Roman" w:hAnsi="Calibri"/>
          <w:bCs/>
          <w:sz w:val="24"/>
          <w:szCs w:val="24"/>
        </w:rPr>
        <w:tab/>
        <w:t>Grila de verificare a conformităţii Proiectului Tehnic</w:t>
      </w:r>
    </w:p>
    <w:p w14:paraId="5957F6BF" w14:textId="77777777"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Anexa 10</w:t>
      </w:r>
      <w:r w:rsidRPr="009A010C">
        <w:rPr>
          <w:rFonts w:ascii="Calibri" w:eastAsia="Times New Roman" w:hAnsi="Calibri"/>
          <w:bCs/>
          <w:sz w:val="24"/>
          <w:szCs w:val="24"/>
        </w:rPr>
        <w:tab/>
        <w:t>Contract de finanţare (model orientativ)</w:t>
      </w:r>
    </w:p>
    <w:p w14:paraId="1EA1E95C" w14:textId="77777777" w:rsidR="002D02BB" w:rsidRPr="009A010C" w:rsidRDefault="002D02BB"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11</w:t>
      </w:r>
      <w:r w:rsidRPr="009A010C">
        <w:rPr>
          <w:rFonts w:ascii="Calibri" w:eastAsia="Times New Roman" w:hAnsi="Calibri"/>
          <w:bCs/>
          <w:sz w:val="24"/>
          <w:szCs w:val="24"/>
        </w:rPr>
        <w:tab/>
        <w:t>Carta drepturilor fundamentale a Uniunii Europene, de principiul dezvoltării durabile și de politica Uniunii în domeniul mediului</w:t>
      </w:r>
    </w:p>
    <w:p w14:paraId="44823E72" w14:textId="7E32FA7E" w:rsidR="002D02BB" w:rsidRPr="009A010C" w:rsidRDefault="002D02BB"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12</w:t>
      </w:r>
      <w:r w:rsidRPr="009A010C">
        <w:rPr>
          <w:rFonts w:ascii="Calibri" w:eastAsia="Times New Roman" w:hAnsi="Calibri"/>
          <w:bCs/>
          <w:sz w:val="24"/>
          <w:szCs w:val="24"/>
        </w:rPr>
        <w:tab/>
        <w:t>Metodologia privind abordarea DNSH (principiul „a nu aduce prejudicii semnificative”) si imunizarea la schimbarile climatice in cadrul PR SE 2021-2027</w:t>
      </w:r>
    </w:p>
    <w:p w14:paraId="04C0BBD9" w14:textId="0EE92514" w:rsidR="00F15871" w:rsidRPr="009A010C" w:rsidRDefault="00F15871"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13         Macheta privind analiza si previziunea financiara</w:t>
      </w:r>
    </w:p>
    <w:p w14:paraId="2140210C" w14:textId="69C2FE72" w:rsidR="00F15871" w:rsidRPr="009A010C" w:rsidRDefault="00F15871"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14         Bugetul proiectului</w:t>
      </w:r>
    </w:p>
    <w:p w14:paraId="3FF52769" w14:textId="6DD54DCF" w:rsidR="00CD2E39" w:rsidRPr="009A010C" w:rsidRDefault="00CD2E39"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w:t>
      </w:r>
      <w:r w:rsidR="00F15871" w:rsidRPr="009A010C">
        <w:rPr>
          <w:rFonts w:ascii="Calibri" w:eastAsia="Times New Roman" w:hAnsi="Calibri"/>
          <w:bCs/>
          <w:sz w:val="24"/>
          <w:szCs w:val="24"/>
        </w:rPr>
        <w:t>5</w:t>
      </w:r>
      <w:r w:rsidRPr="009A010C">
        <w:rPr>
          <w:rFonts w:ascii="Calibri" w:eastAsia="Times New Roman" w:hAnsi="Calibri"/>
          <w:bCs/>
          <w:sz w:val="24"/>
          <w:szCs w:val="24"/>
        </w:rPr>
        <w:t xml:space="preserve">         Raportul de progres</w:t>
      </w:r>
    </w:p>
    <w:p w14:paraId="53A274F4" w14:textId="539F8F54" w:rsidR="002D02BB" w:rsidRPr="009A010C" w:rsidRDefault="00CD2E39" w:rsidP="00B944FD">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w:t>
      </w:r>
      <w:r w:rsidR="00F15871" w:rsidRPr="009A010C">
        <w:rPr>
          <w:rFonts w:ascii="Calibri" w:eastAsia="Times New Roman" w:hAnsi="Calibri"/>
          <w:bCs/>
          <w:sz w:val="24"/>
          <w:szCs w:val="24"/>
        </w:rPr>
        <w:t>6</w:t>
      </w:r>
      <w:r w:rsidRPr="009A010C">
        <w:rPr>
          <w:rFonts w:ascii="Calibri" w:eastAsia="Times New Roman" w:hAnsi="Calibri"/>
          <w:bCs/>
          <w:sz w:val="24"/>
          <w:szCs w:val="24"/>
        </w:rPr>
        <w:t xml:space="preserve">         Raportul de vizita</w:t>
      </w:r>
    </w:p>
    <w:p w14:paraId="2B4A6382" w14:textId="450F68F0" w:rsidR="00A870F6" w:rsidRPr="009A010C" w:rsidRDefault="00A870F6" w:rsidP="00B944FD">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17         Declaratia TVA</w:t>
      </w:r>
    </w:p>
    <w:p w14:paraId="7049E490" w14:textId="6D40013C" w:rsidR="001A35D0" w:rsidRPr="009A010C" w:rsidRDefault="001A35D0" w:rsidP="00B944FD">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w:t>
      </w:r>
      <w:r w:rsidR="00A870F6" w:rsidRPr="009A010C">
        <w:rPr>
          <w:rFonts w:ascii="Calibri" w:eastAsia="Times New Roman" w:hAnsi="Calibri"/>
          <w:bCs/>
          <w:sz w:val="24"/>
          <w:szCs w:val="24"/>
        </w:rPr>
        <w:t>8</w:t>
      </w:r>
      <w:r w:rsidRPr="009A010C">
        <w:rPr>
          <w:rFonts w:ascii="Calibri" w:eastAsia="Times New Roman" w:hAnsi="Calibri"/>
          <w:bCs/>
          <w:sz w:val="24"/>
          <w:szCs w:val="24"/>
        </w:rPr>
        <w:t xml:space="preserve">         Lista de verificare a documentatiei de contractare si verificare eligibilitate</w:t>
      </w:r>
    </w:p>
    <w:p w14:paraId="2395909A" w14:textId="7D121CDD" w:rsidR="001A35D0" w:rsidRPr="009A010C" w:rsidRDefault="001A35D0" w:rsidP="00B944FD">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w:t>
      </w:r>
      <w:r w:rsidR="00A870F6" w:rsidRPr="009A010C">
        <w:rPr>
          <w:rFonts w:ascii="Calibri" w:eastAsia="Times New Roman" w:hAnsi="Calibri"/>
          <w:bCs/>
          <w:sz w:val="24"/>
          <w:szCs w:val="24"/>
        </w:rPr>
        <w:t>9</w:t>
      </w:r>
      <w:r w:rsidRPr="009A010C">
        <w:rPr>
          <w:rFonts w:ascii="Calibri" w:eastAsia="Times New Roman" w:hAnsi="Calibri"/>
          <w:bCs/>
          <w:sz w:val="24"/>
          <w:szCs w:val="24"/>
        </w:rPr>
        <w:t xml:space="preserve">         Lista de verificare achizitii</w:t>
      </w:r>
    </w:p>
    <w:p w14:paraId="76C0003E" w14:textId="739D26F8" w:rsidR="001A35D0" w:rsidRPr="009A010C" w:rsidRDefault="001A35D0" w:rsidP="00B944FD">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 xml:space="preserve">Anexa </w:t>
      </w:r>
      <w:r w:rsidR="00A870F6" w:rsidRPr="009A010C">
        <w:rPr>
          <w:rFonts w:ascii="Calibri" w:eastAsia="Times New Roman" w:hAnsi="Calibri"/>
          <w:bCs/>
          <w:sz w:val="24"/>
          <w:szCs w:val="24"/>
        </w:rPr>
        <w:t>20</w:t>
      </w:r>
      <w:r w:rsidRPr="009A010C">
        <w:rPr>
          <w:rFonts w:ascii="Calibri" w:eastAsia="Times New Roman" w:hAnsi="Calibri"/>
          <w:bCs/>
          <w:sz w:val="24"/>
          <w:szCs w:val="24"/>
        </w:rPr>
        <w:t xml:space="preserve">         Lista de verificare a conflictului de interese la atribuirea contractului</w:t>
      </w:r>
    </w:p>
    <w:p w14:paraId="69E8FC76" w14:textId="10BCB2DD" w:rsidR="001A35D0" w:rsidRPr="009A010C" w:rsidRDefault="001A35D0" w:rsidP="00B944FD">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2</w:t>
      </w:r>
      <w:r w:rsidR="00A870F6" w:rsidRPr="009A010C">
        <w:rPr>
          <w:rFonts w:ascii="Calibri" w:eastAsia="Times New Roman" w:hAnsi="Calibri"/>
          <w:bCs/>
          <w:sz w:val="24"/>
          <w:szCs w:val="24"/>
        </w:rPr>
        <w:t>1</w:t>
      </w:r>
      <w:r w:rsidRPr="009A010C">
        <w:rPr>
          <w:rFonts w:ascii="Calibri" w:eastAsia="Times New Roman" w:hAnsi="Calibri"/>
          <w:bCs/>
          <w:sz w:val="24"/>
          <w:szCs w:val="24"/>
        </w:rPr>
        <w:t xml:space="preserve">         Formular retragere de la finantare a proiectului</w:t>
      </w:r>
    </w:p>
    <w:p w14:paraId="1A6D90CE" w14:textId="77777777" w:rsidR="002D02BB" w:rsidRPr="009A010C" w:rsidRDefault="002D02BB" w:rsidP="002D02BB">
      <w:pPr>
        <w:pStyle w:val="ListParagraph"/>
        <w:spacing w:before="0" w:after="0"/>
        <w:ind w:left="0"/>
        <w:jc w:val="both"/>
        <w:rPr>
          <w:rFonts w:ascii="Calibri" w:eastAsia="Times New Roman" w:hAnsi="Calibri"/>
          <w:b/>
          <w:bCs/>
          <w:sz w:val="24"/>
          <w:szCs w:val="24"/>
        </w:rPr>
      </w:pPr>
      <w:r w:rsidRPr="009A010C">
        <w:rPr>
          <w:rFonts w:ascii="Calibri" w:eastAsia="Times New Roman" w:hAnsi="Calibri"/>
          <w:b/>
          <w:bCs/>
          <w:sz w:val="24"/>
          <w:szCs w:val="24"/>
        </w:rPr>
        <w:t>Prezentul Ghid prevede următoarele modele standard sau orientative</w:t>
      </w:r>
      <w:r w:rsidRPr="009A010C">
        <w:rPr>
          <w:rFonts w:ascii="Calibri" w:eastAsia="Times New Roman" w:hAnsi="Calibri"/>
          <w:b/>
          <w:bCs/>
          <w:sz w:val="24"/>
          <w:szCs w:val="24"/>
        </w:rPr>
        <w:tab/>
      </w:r>
    </w:p>
    <w:p w14:paraId="3C2A6AA4" w14:textId="77777777" w:rsidR="006C4D83" w:rsidRPr="009A010C" w:rsidRDefault="006C4D83" w:rsidP="002D02BB">
      <w:pPr>
        <w:pStyle w:val="ListParagraph"/>
        <w:spacing w:before="0" w:after="0"/>
        <w:ind w:left="0"/>
        <w:jc w:val="both"/>
        <w:rPr>
          <w:rFonts w:ascii="Calibri" w:eastAsia="Times New Roman" w:hAnsi="Calibri"/>
          <w:bCs/>
          <w:sz w:val="24"/>
          <w:szCs w:val="24"/>
        </w:rPr>
      </w:pPr>
    </w:p>
    <w:p w14:paraId="29071224" w14:textId="77777777" w:rsidR="007E3A55"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Model A</w:t>
      </w:r>
      <w:r w:rsidRPr="009A010C">
        <w:rPr>
          <w:rFonts w:ascii="Calibri" w:eastAsia="Times New Roman" w:hAnsi="Calibri"/>
          <w:bCs/>
          <w:sz w:val="24"/>
          <w:szCs w:val="24"/>
        </w:rPr>
        <w:tab/>
      </w:r>
      <w:r w:rsidR="007E3A55" w:rsidRPr="009A010C">
        <w:rPr>
          <w:rFonts w:ascii="Calibri" w:eastAsia="Times New Roman" w:hAnsi="Calibri"/>
          <w:bCs/>
          <w:sz w:val="24"/>
          <w:szCs w:val="24"/>
        </w:rPr>
        <w:t>Matrice de corelare intre buget si deviz</w:t>
      </w:r>
    </w:p>
    <w:p w14:paraId="7858F258" w14:textId="58D1082C" w:rsidR="002D02BB" w:rsidRPr="009A010C" w:rsidRDefault="007E3A55"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Model B           Tabelul centralizator asupra numerelor cadastrale/obiective de investitii</w:t>
      </w:r>
      <w:r w:rsidR="002D02BB" w:rsidRPr="009A010C">
        <w:rPr>
          <w:rFonts w:ascii="Calibri" w:eastAsia="Times New Roman" w:hAnsi="Calibri"/>
          <w:bCs/>
          <w:sz w:val="24"/>
          <w:szCs w:val="24"/>
        </w:rPr>
        <w:t xml:space="preserve"> </w:t>
      </w:r>
    </w:p>
    <w:p w14:paraId="07560D10" w14:textId="5EFD97CD"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 xml:space="preserve">Model </w:t>
      </w:r>
      <w:r w:rsidR="007E3A55" w:rsidRPr="009A010C">
        <w:rPr>
          <w:rFonts w:ascii="Calibri" w:eastAsia="Times New Roman" w:hAnsi="Calibri"/>
          <w:bCs/>
          <w:sz w:val="24"/>
          <w:szCs w:val="24"/>
        </w:rPr>
        <w:t>C</w:t>
      </w:r>
      <w:r w:rsidRPr="009A010C">
        <w:rPr>
          <w:rFonts w:ascii="Calibri" w:eastAsia="Times New Roman" w:hAnsi="Calibri"/>
          <w:bCs/>
          <w:sz w:val="24"/>
          <w:szCs w:val="24"/>
        </w:rPr>
        <w:tab/>
        <w:t>Hotărârea/Decizia de aprobare a proiectului și a cheltuielilor legate de proiect</w:t>
      </w:r>
    </w:p>
    <w:p w14:paraId="0B3FD24B" w14:textId="426CAAD9" w:rsidR="002D02BB" w:rsidRPr="009A010C" w:rsidRDefault="002D02BB"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 xml:space="preserve">Model </w:t>
      </w:r>
      <w:r w:rsidR="007E3A55" w:rsidRPr="009A010C">
        <w:rPr>
          <w:rFonts w:ascii="Calibri" w:eastAsia="Times New Roman" w:hAnsi="Calibri"/>
          <w:bCs/>
          <w:sz w:val="24"/>
          <w:szCs w:val="24"/>
        </w:rPr>
        <w:t>D</w:t>
      </w:r>
      <w:r w:rsidRPr="009A010C">
        <w:rPr>
          <w:rFonts w:ascii="Calibri" w:eastAsia="Times New Roman" w:hAnsi="Calibri"/>
          <w:bCs/>
          <w:sz w:val="24"/>
          <w:szCs w:val="24"/>
        </w:rPr>
        <w:t xml:space="preserve"> </w:t>
      </w:r>
      <w:r w:rsidRPr="009A010C">
        <w:rPr>
          <w:rFonts w:ascii="Calibri" w:eastAsia="Times New Roman" w:hAnsi="Calibri"/>
          <w:bCs/>
          <w:sz w:val="24"/>
          <w:szCs w:val="24"/>
        </w:rPr>
        <w:tab/>
        <w:t>Hotărârea/Decizia(Hotărârile/Deciziile partenerilor) de aprobare a documentaţiei tehnico-economice (faza DALI sau PT) şi a indicatorilor                 tehnico-economici</w:t>
      </w:r>
    </w:p>
    <w:p w14:paraId="5DE31069" w14:textId="383DE663" w:rsidR="007E3A55" w:rsidRPr="009A010C" w:rsidRDefault="007E3A55"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Model E           Raport privind stadiul fizic al investitiei</w:t>
      </w:r>
    </w:p>
    <w:p w14:paraId="39BC3244" w14:textId="4BFDF567" w:rsidR="007E3A55" w:rsidRPr="009A010C" w:rsidRDefault="007E3A55"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 xml:space="preserve">Model F           </w:t>
      </w:r>
      <w:r w:rsidR="00754128" w:rsidRPr="009A010C">
        <w:rPr>
          <w:rFonts w:ascii="Calibri" w:eastAsia="Times New Roman" w:hAnsi="Calibri"/>
          <w:bCs/>
          <w:sz w:val="24"/>
          <w:szCs w:val="24"/>
        </w:rPr>
        <w:t>Chestionar privind baza materiala</w:t>
      </w:r>
    </w:p>
    <w:p w14:paraId="2A73328E" w14:textId="70573578" w:rsidR="002D02BB" w:rsidRPr="009A010C" w:rsidRDefault="002D02BB"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 xml:space="preserve">Model </w:t>
      </w:r>
      <w:r w:rsidR="007E3A55" w:rsidRPr="009A010C">
        <w:rPr>
          <w:rFonts w:ascii="Calibri" w:eastAsia="Times New Roman" w:hAnsi="Calibri"/>
          <w:bCs/>
          <w:sz w:val="24"/>
          <w:szCs w:val="24"/>
        </w:rPr>
        <w:t>G      Lista de echipamente/lucrări/servicii achiziționate prin intermediul proiectului propus</w:t>
      </w:r>
    </w:p>
    <w:p w14:paraId="20674AFA" w14:textId="12F35A29"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 xml:space="preserve">Model </w:t>
      </w:r>
      <w:r w:rsidR="007E3A55" w:rsidRPr="009A010C">
        <w:rPr>
          <w:rFonts w:ascii="Calibri" w:eastAsia="Times New Roman" w:hAnsi="Calibri"/>
          <w:bCs/>
          <w:sz w:val="24"/>
          <w:szCs w:val="24"/>
        </w:rPr>
        <w:t>H</w:t>
      </w:r>
      <w:r w:rsidRPr="009A010C">
        <w:rPr>
          <w:rFonts w:ascii="Calibri" w:eastAsia="Times New Roman" w:hAnsi="Calibri"/>
          <w:bCs/>
          <w:sz w:val="24"/>
          <w:szCs w:val="24"/>
        </w:rPr>
        <w:tab/>
        <w:t>Centralizator privind justificarea costurilor</w:t>
      </w:r>
    </w:p>
    <w:p w14:paraId="1A7C2290" w14:textId="73C78CBE" w:rsidR="00267267" w:rsidRPr="009A010C" w:rsidRDefault="002D02BB" w:rsidP="00E177F6">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 xml:space="preserve">Model I            Certificarea aplicaţiei </w:t>
      </w:r>
      <w:bookmarkStart w:id="221" w:name="_Hlk100061648"/>
      <w:bookmarkStart w:id="222" w:name="_Hlk100061683"/>
      <w:bookmarkEnd w:id="103"/>
      <w:bookmarkEnd w:id="221"/>
      <w:bookmarkEnd w:id="222"/>
    </w:p>
    <w:sectPr w:rsidR="00267267" w:rsidRPr="009A010C" w:rsidSect="00E47291">
      <w:headerReference w:type="default" r:id="rId9"/>
      <w:footerReference w:type="default" r:id="rId10"/>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2B497" w14:textId="77777777" w:rsidR="005B5548" w:rsidRDefault="005B5548" w:rsidP="002C0695">
      <w:pPr>
        <w:spacing w:after="0"/>
      </w:pPr>
      <w:r>
        <w:separator/>
      </w:r>
    </w:p>
  </w:endnote>
  <w:endnote w:type="continuationSeparator" w:id="0">
    <w:p w14:paraId="7F54B576" w14:textId="77777777" w:rsidR="005B5548" w:rsidRDefault="005B5548"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F72175" w:rsidRDefault="00F72175"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F72175" w:rsidRPr="00D6313F" w:rsidRDefault="00F72175">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8A547" w14:textId="77777777" w:rsidR="005B5548" w:rsidRDefault="005B5548" w:rsidP="002C0695">
      <w:pPr>
        <w:spacing w:after="0"/>
      </w:pPr>
      <w:r>
        <w:separator/>
      </w:r>
    </w:p>
  </w:footnote>
  <w:footnote w:type="continuationSeparator" w:id="0">
    <w:p w14:paraId="6EE2AC32" w14:textId="77777777" w:rsidR="005B5548" w:rsidRDefault="005B5548" w:rsidP="002C0695">
      <w:pPr>
        <w:spacing w:after="0"/>
      </w:pPr>
      <w:r>
        <w:continuationSeparator/>
      </w:r>
    </w:p>
  </w:footnote>
  <w:footnote w:id="1">
    <w:p w14:paraId="406DD818" w14:textId="4B97CB69" w:rsidR="00F72175" w:rsidRPr="00B222E7" w:rsidRDefault="00F72175" w:rsidP="00B222E7">
      <w:pPr>
        <w:pStyle w:val="FootnoteText"/>
        <w:rPr>
          <w:rFonts w:eastAsia="Times New Roman"/>
          <w:i/>
          <w:color w:val="FF0000"/>
          <w:sz w:val="16"/>
          <w:szCs w:val="16"/>
        </w:rPr>
      </w:pPr>
      <w:r w:rsidRPr="009A010C">
        <w:rPr>
          <w:rStyle w:val="FootnoteReference"/>
        </w:rPr>
        <w:footnoteRef/>
      </w:r>
      <w:r w:rsidRPr="009A010C">
        <w:t xml:space="preserve"> </w:t>
      </w:r>
      <w:r w:rsidRPr="009A010C">
        <w:rPr>
          <w:rFonts w:eastAsia="Times New Roman"/>
          <w:i/>
          <w:sz w:val="16"/>
          <w:szCs w:val="16"/>
        </w:rPr>
        <w:t>în conformitate cu prevederile Legii nr. 50/1991, republicată, ale Ordonanței de Urgență nr. 57 din 3 iulie 2019 privind Codul Administrativ și ale Legii nr. 287/2009 din 17 iulie 2009 -Codul Civil, republicat, cu modificările și completările ulterioare si cu prevederile OUG 23/2023 privind instituirea unor măsuri de simplificare şi digitalizare pentru gestionarea fondurilor europene aferente Politicii de coeziune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2350ED98" w:rsidR="00F72175" w:rsidRDefault="00F72175" w:rsidP="00295455">
    <w:pPr>
      <w:pStyle w:val="Header"/>
    </w:pPr>
    <w:r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F72175" w:rsidRDefault="00F72175" w:rsidP="00295455">
    <w:pPr>
      <w:pStyle w:val="Header"/>
    </w:pPr>
  </w:p>
  <w:p w14:paraId="7B0AE754" w14:textId="4DF8317B" w:rsidR="00F72175" w:rsidRPr="00726444" w:rsidRDefault="00F72175" w:rsidP="00726444">
    <w:pPr>
      <w:shd w:val="clear" w:color="auto" w:fill="B4C6E7"/>
      <w:tabs>
        <w:tab w:val="center" w:pos="4513"/>
        <w:tab w:val="right" w:pos="9026"/>
      </w:tabs>
      <w:spacing w:after="0"/>
      <w:ind w:firstLine="720"/>
      <w:jc w:val="right"/>
      <w:rPr>
        <w:b/>
        <w:i/>
        <w:noProof/>
        <w:sz w:val="18"/>
        <w:szCs w:val="18"/>
      </w:rPr>
    </w:pPr>
    <w:r w:rsidRPr="00726444">
      <w:rPr>
        <w:b/>
        <w:i/>
        <w:noProof/>
        <w:sz w:val="18"/>
        <w:szCs w:val="18"/>
      </w:rPr>
      <w:t>Ghidul solicitantului Apel PRSE/5.1/ITI/1/202</w:t>
    </w:r>
    <w:r>
      <w:rPr>
        <w:b/>
        <w:i/>
        <w:noProof/>
        <w:sz w:val="18"/>
        <w:szCs w:val="18"/>
      </w:rPr>
      <w:t>4</w:t>
    </w:r>
  </w:p>
  <w:p w14:paraId="6C597640" w14:textId="77777777" w:rsidR="00F72175" w:rsidRPr="00726444" w:rsidRDefault="00F72175" w:rsidP="00726444">
    <w:pPr>
      <w:shd w:val="clear" w:color="auto" w:fill="B4C6E7"/>
      <w:tabs>
        <w:tab w:val="center" w:pos="4513"/>
        <w:tab w:val="right" w:pos="9026"/>
      </w:tabs>
      <w:spacing w:after="0"/>
      <w:ind w:firstLine="720"/>
      <w:jc w:val="right"/>
    </w:pPr>
    <w:r w:rsidRPr="00726444">
      <w:t>APEL DEDICAT ZONEI DE INVESTITIE TERITORIALA INTEGRATA DELTA DUNARII</w:t>
    </w:r>
  </w:p>
  <w:p w14:paraId="2405CBC0" w14:textId="77777777" w:rsidR="00F72175" w:rsidRPr="00295455" w:rsidRDefault="00F72175"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D3213"/>
    <w:multiLevelType w:val="hybridMultilevel"/>
    <w:tmpl w:val="73B44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474DE5"/>
    <w:multiLevelType w:val="multilevel"/>
    <w:tmpl w:val="25F819E6"/>
    <w:lvl w:ilvl="0">
      <w:start w:val="4"/>
      <w:numFmt w:val="decimal"/>
      <w:lvlText w:val="%1"/>
      <w:lvlJc w:val="left"/>
      <w:pPr>
        <w:ind w:left="480" w:hanging="480"/>
      </w:pPr>
      <w:rPr>
        <w:rFonts w:hint="default"/>
        <w:color w:val="auto"/>
      </w:rPr>
    </w:lvl>
    <w:lvl w:ilvl="1">
      <w:start w:val="3"/>
      <w:numFmt w:val="decimal"/>
      <w:lvlText w:val="%1.%2"/>
      <w:lvlJc w:val="left"/>
      <w:pPr>
        <w:ind w:left="660" w:hanging="480"/>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5" w15:restartNumberingAfterBreak="0">
    <w:nsid w:val="08171BC3"/>
    <w:multiLevelType w:val="multilevel"/>
    <w:tmpl w:val="7D20C662"/>
    <w:lvl w:ilvl="0">
      <w:start w:val="3"/>
      <w:numFmt w:val="decimal"/>
      <w:lvlText w:val="%1."/>
      <w:lvlJc w:val="left"/>
      <w:pPr>
        <w:ind w:left="540" w:hanging="540"/>
      </w:pPr>
      <w:rPr>
        <w:rFonts w:hint="default"/>
      </w:rPr>
    </w:lvl>
    <w:lvl w:ilvl="1">
      <w:start w:val="8"/>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5F2142"/>
    <w:multiLevelType w:val="hybridMultilevel"/>
    <w:tmpl w:val="22847BFA"/>
    <w:lvl w:ilvl="0" w:tplc="AD145EE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73164A"/>
    <w:multiLevelType w:val="hybridMultilevel"/>
    <w:tmpl w:val="8194A1EC"/>
    <w:lvl w:ilvl="0" w:tplc="0418000B">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hint="default"/>
      </w:rPr>
    </w:lvl>
    <w:lvl w:ilvl="6" w:tplc="04180001">
      <w:start w:val="1"/>
      <w:numFmt w:val="bullet"/>
      <w:lvlText w:val=""/>
      <w:lvlJc w:val="left"/>
      <w:pPr>
        <w:ind w:left="6096" w:hanging="360"/>
      </w:pPr>
      <w:rPr>
        <w:rFonts w:ascii="Symbol" w:hAnsi="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hint="default"/>
      </w:rPr>
    </w:lvl>
  </w:abstractNum>
  <w:abstractNum w:abstractNumId="8" w15:restartNumberingAfterBreak="0">
    <w:nsid w:val="0E835E4E"/>
    <w:multiLevelType w:val="hybridMultilevel"/>
    <w:tmpl w:val="320450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4D0D8B"/>
    <w:multiLevelType w:val="multilevel"/>
    <w:tmpl w:val="0270C0B4"/>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F22EE7"/>
    <w:multiLevelType w:val="multilevel"/>
    <w:tmpl w:val="0FF8115A"/>
    <w:lvl w:ilvl="0">
      <w:start w:val="7"/>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5FA5B8E"/>
    <w:multiLevelType w:val="hybridMultilevel"/>
    <w:tmpl w:val="F9664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6CD7901"/>
    <w:multiLevelType w:val="multilevel"/>
    <w:tmpl w:val="4734E78A"/>
    <w:lvl w:ilvl="0">
      <w:start w:val="1"/>
      <w:numFmt w:val="decimal"/>
      <w:lvlText w:val="%1."/>
      <w:lvlJc w:val="left"/>
      <w:pPr>
        <w:ind w:left="720" w:hanging="360"/>
      </w:pPr>
      <w:rPr>
        <w:rFonts w:hint="default"/>
        <w:b/>
      </w:rPr>
    </w:lvl>
    <w:lvl w:ilvl="1">
      <w:start w:val="3"/>
      <w:numFmt w:val="decimal"/>
      <w:isLgl/>
      <w:lvlText w:val="%1.%2"/>
      <w:lvlJc w:val="left"/>
      <w:pPr>
        <w:ind w:left="912" w:hanging="552"/>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9B57494"/>
    <w:multiLevelType w:val="hybridMultilevel"/>
    <w:tmpl w:val="22FEE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F385042"/>
    <w:multiLevelType w:val="hybridMultilevel"/>
    <w:tmpl w:val="5FD85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1E61F9A"/>
    <w:multiLevelType w:val="multilevel"/>
    <w:tmpl w:val="283E1BF0"/>
    <w:lvl w:ilvl="0">
      <w:start w:val="1"/>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445145E"/>
    <w:multiLevelType w:val="hybridMultilevel"/>
    <w:tmpl w:val="F7285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6845D8A"/>
    <w:multiLevelType w:val="hybridMultilevel"/>
    <w:tmpl w:val="930230E4"/>
    <w:lvl w:ilvl="0" w:tplc="AFACE4E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2860329D"/>
    <w:multiLevelType w:val="multilevel"/>
    <w:tmpl w:val="DE3E9208"/>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9CD5684"/>
    <w:multiLevelType w:val="multilevel"/>
    <w:tmpl w:val="23CA6228"/>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9D80A5E"/>
    <w:multiLevelType w:val="multilevel"/>
    <w:tmpl w:val="E50462E2"/>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2A5B2223"/>
    <w:multiLevelType w:val="hybridMultilevel"/>
    <w:tmpl w:val="97B8DE22"/>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CC70FEF"/>
    <w:multiLevelType w:val="hybridMultilevel"/>
    <w:tmpl w:val="D7A6B1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DED1AD4"/>
    <w:multiLevelType w:val="multilevel"/>
    <w:tmpl w:val="E686375C"/>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E3C736C"/>
    <w:multiLevelType w:val="hybridMultilevel"/>
    <w:tmpl w:val="3ECE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FD81DE6"/>
    <w:multiLevelType w:val="hybridMultilevel"/>
    <w:tmpl w:val="07465A54"/>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31566037"/>
    <w:multiLevelType w:val="hybridMultilevel"/>
    <w:tmpl w:val="76A04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83059DA"/>
    <w:multiLevelType w:val="multilevel"/>
    <w:tmpl w:val="816EE3D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DFF1304"/>
    <w:multiLevelType w:val="hybridMultilevel"/>
    <w:tmpl w:val="D4B82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E7B25A2"/>
    <w:multiLevelType w:val="hybridMultilevel"/>
    <w:tmpl w:val="E3B65636"/>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0472901"/>
    <w:multiLevelType w:val="hybridMultilevel"/>
    <w:tmpl w:val="1AB627BE"/>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50639E6"/>
    <w:multiLevelType w:val="multilevel"/>
    <w:tmpl w:val="EFDC5D8E"/>
    <w:lvl w:ilvl="0">
      <w:start w:val="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E7F1A4A"/>
    <w:multiLevelType w:val="hybridMultilevel"/>
    <w:tmpl w:val="9D901E44"/>
    <w:lvl w:ilvl="0" w:tplc="0418000B">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hint="default"/>
      </w:rPr>
    </w:lvl>
    <w:lvl w:ilvl="6" w:tplc="04180001">
      <w:start w:val="1"/>
      <w:numFmt w:val="bullet"/>
      <w:lvlText w:val=""/>
      <w:lvlJc w:val="left"/>
      <w:pPr>
        <w:ind w:left="6096" w:hanging="360"/>
      </w:pPr>
      <w:rPr>
        <w:rFonts w:ascii="Symbol" w:hAnsi="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hint="default"/>
      </w:rPr>
    </w:lvl>
  </w:abstractNum>
  <w:abstractNum w:abstractNumId="44" w15:restartNumberingAfterBreak="0">
    <w:nsid w:val="51B67673"/>
    <w:multiLevelType w:val="multilevel"/>
    <w:tmpl w:val="EF9E4726"/>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3E966DA"/>
    <w:multiLevelType w:val="hybridMultilevel"/>
    <w:tmpl w:val="07465A54"/>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55154C7C"/>
    <w:multiLevelType w:val="hybridMultilevel"/>
    <w:tmpl w:val="FD60FF0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55363CE2"/>
    <w:multiLevelType w:val="multilevel"/>
    <w:tmpl w:val="B67C4722"/>
    <w:lvl w:ilvl="0">
      <w:start w:val="1"/>
      <w:numFmt w:val="decimal"/>
      <w:lvlText w:val="%1."/>
      <w:lvlJc w:val="left"/>
      <w:rPr>
        <w:rFonts w:hint="default"/>
        <w:b/>
        <w:bCs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5BBE4A42"/>
    <w:multiLevelType w:val="hybridMultilevel"/>
    <w:tmpl w:val="0450C6DE"/>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CCF30E4"/>
    <w:multiLevelType w:val="hybridMultilevel"/>
    <w:tmpl w:val="322886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60434602"/>
    <w:multiLevelType w:val="hybridMultilevel"/>
    <w:tmpl w:val="3418084E"/>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1E268BA"/>
    <w:multiLevelType w:val="multilevel"/>
    <w:tmpl w:val="C504A74E"/>
    <w:lvl w:ilvl="0">
      <w:start w:val="1"/>
      <w:numFmt w:val="decimal"/>
      <w:lvlText w:val="%1."/>
      <w:lvlJc w:val="left"/>
      <w:pPr>
        <w:ind w:left="720" w:hanging="360"/>
      </w:pPr>
      <w:rPr>
        <w:rFonts w:hint="default"/>
        <w:b/>
        <w:bCs/>
        <w:color w:val="auto"/>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633357E2"/>
    <w:multiLevelType w:val="multilevel"/>
    <w:tmpl w:val="A1969AC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55" w15:restartNumberingAfterBreak="0">
    <w:nsid w:val="64F149FA"/>
    <w:multiLevelType w:val="hybridMultilevel"/>
    <w:tmpl w:val="E216E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61167CF"/>
    <w:multiLevelType w:val="hybridMultilevel"/>
    <w:tmpl w:val="89B0CC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7"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E25ABB"/>
    <w:multiLevelType w:val="multilevel"/>
    <w:tmpl w:val="0809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9" w15:restartNumberingAfterBreak="0">
    <w:nsid w:val="7AD938DE"/>
    <w:multiLevelType w:val="multilevel"/>
    <w:tmpl w:val="AD82EE56"/>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467474129">
    <w:abstractNumId w:val="40"/>
  </w:num>
  <w:num w:numId="2" w16cid:durableId="1228801903">
    <w:abstractNumId w:val="16"/>
  </w:num>
  <w:num w:numId="3" w16cid:durableId="1612396098">
    <w:abstractNumId w:val="27"/>
  </w:num>
  <w:num w:numId="4" w16cid:durableId="2076199679">
    <w:abstractNumId w:val="11"/>
  </w:num>
  <w:num w:numId="5" w16cid:durableId="661736430">
    <w:abstractNumId w:val="48"/>
  </w:num>
  <w:num w:numId="6" w16cid:durableId="491675000">
    <w:abstractNumId w:val="39"/>
  </w:num>
  <w:num w:numId="7" w16cid:durableId="67964839">
    <w:abstractNumId w:val="55"/>
  </w:num>
  <w:num w:numId="8" w16cid:durableId="1635869998">
    <w:abstractNumId w:val="57"/>
  </w:num>
  <w:num w:numId="9" w16cid:durableId="1358198269">
    <w:abstractNumId w:val="54"/>
  </w:num>
  <w:num w:numId="10" w16cid:durableId="97920397">
    <w:abstractNumId w:val="2"/>
  </w:num>
  <w:num w:numId="11" w16cid:durableId="1817379771">
    <w:abstractNumId w:val="45"/>
  </w:num>
  <w:num w:numId="12" w16cid:durableId="1081561578">
    <w:abstractNumId w:val="34"/>
  </w:num>
  <w:num w:numId="13" w16cid:durableId="820924632">
    <w:abstractNumId w:val="17"/>
  </w:num>
  <w:num w:numId="14" w16cid:durableId="1273127281">
    <w:abstractNumId w:val="8"/>
  </w:num>
  <w:num w:numId="15" w16cid:durableId="1830172930">
    <w:abstractNumId w:val="42"/>
  </w:num>
  <w:num w:numId="16" w16cid:durableId="18211912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94323871">
    <w:abstractNumId w:val="19"/>
  </w:num>
  <w:num w:numId="18" w16cid:durableId="1341007084">
    <w:abstractNumId w:val="22"/>
  </w:num>
  <w:num w:numId="19" w16cid:durableId="135730440">
    <w:abstractNumId w:val="1"/>
  </w:num>
  <w:num w:numId="20" w16cid:durableId="924846951">
    <w:abstractNumId w:val="14"/>
  </w:num>
  <w:num w:numId="21" w16cid:durableId="1346439178">
    <w:abstractNumId w:val="60"/>
  </w:num>
  <w:num w:numId="22" w16cid:durableId="2086338776">
    <w:abstractNumId w:val="23"/>
  </w:num>
  <w:num w:numId="23" w16cid:durableId="2386374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5230126">
    <w:abstractNumId w:val="29"/>
  </w:num>
  <w:num w:numId="25" w16cid:durableId="1715815365">
    <w:abstractNumId w:val="6"/>
  </w:num>
  <w:num w:numId="26" w16cid:durableId="368529098">
    <w:abstractNumId w:val="56"/>
  </w:num>
  <w:num w:numId="27" w16cid:durableId="475997798">
    <w:abstractNumId w:val="53"/>
  </w:num>
  <w:num w:numId="28" w16cid:durableId="1654946639">
    <w:abstractNumId w:val="13"/>
  </w:num>
  <w:num w:numId="29" w16cid:durableId="1827816943">
    <w:abstractNumId w:val="9"/>
  </w:num>
  <w:num w:numId="30" w16cid:durableId="499347588">
    <w:abstractNumId w:val="58"/>
  </w:num>
  <w:num w:numId="31" w16cid:durableId="1804616932">
    <w:abstractNumId w:val="5"/>
  </w:num>
  <w:num w:numId="32" w16cid:durableId="660039321">
    <w:abstractNumId w:val="30"/>
  </w:num>
  <w:num w:numId="33" w16cid:durableId="2142265331">
    <w:abstractNumId w:val="25"/>
  </w:num>
  <w:num w:numId="34" w16cid:durableId="409232073">
    <w:abstractNumId w:val="26"/>
  </w:num>
  <w:num w:numId="35" w16cid:durableId="1380857807">
    <w:abstractNumId w:val="41"/>
  </w:num>
  <w:num w:numId="36" w16cid:durableId="1182820551">
    <w:abstractNumId w:val="10"/>
  </w:num>
  <w:num w:numId="37" w16cid:durableId="1203516805">
    <w:abstractNumId w:val="59"/>
  </w:num>
  <w:num w:numId="38" w16cid:durableId="522130630">
    <w:abstractNumId w:val="35"/>
  </w:num>
  <w:num w:numId="39" w16cid:durableId="1710568702">
    <w:abstractNumId w:val="24"/>
  </w:num>
  <w:num w:numId="40" w16cid:durableId="1384208392">
    <w:abstractNumId w:val="32"/>
  </w:num>
  <w:num w:numId="41" w16cid:durableId="895240421">
    <w:abstractNumId w:val="36"/>
  </w:num>
  <w:num w:numId="42" w16cid:durableId="1237939316">
    <w:abstractNumId w:val="28"/>
  </w:num>
  <w:num w:numId="43" w16cid:durableId="720717498">
    <w:abstractNumId w:val="43"/>
  </w:num>
  <w:num w:numId="44" w16cid:durableId="1485586773">
    <w:abstractNumId w:val="7"/>
  </w:num>
  <w:num w:numId="45" w16cid:durableId="1302349101">
    <w:abstractNumId w:val="49"/>
  </w:num>
  <w:num w:numId="46" w16cid:durableId="252662358">
    <w:abstractNumId w:val="18"/>
  </w:num>
  <w:num w:numId="47" w16cid:durableId="79838469">
    <w:abstractNumId w:val="4"/>
  </w:num>
  <w:num w:numId="48" w16cid:durableId="116024824">
    <w:abstractNumId w:val="0"/>
  </w:num>
  <w:num w:numId="49" w16cid:durableId="356200238">
    <w:abstractNumId w:val="31"/>
  </w:num>
  <w:num w:numId="50" w16cid:durableId="1860898797">
    <w:abstractNumId w:val="37"/>
  </w:num>
  <w:num w:numId="51" w16cid:durableId="227422470">
    <w:abstractNumId w:val="46"/>
  </w:num>
  <w:num w:numId="52" w16cid:durableId="799419522">
    <w:abstractNumId w:val="21"/>
  </w:num>
  <w:num w:numId="53" w16cid:durableId="840630553">
    <w:abstractNumId w:val="47"/>
  </w:num>
  <w:num w:numId="54" w16cid:durableId="667750501">
    <w:abstractNumId w:val="51"/>
  </w:num>
  <w:num w:numId="55" w16cid:durableId="442268604">
    <w:abstractNumId w:val="44"/>
  </w:num>
  <w:num w:numId="56" w16cid:durableId="1308897093">
    <w:abstractNumId w:val="33"/>
  </w:num>
  <w:num w:numId="57" w16cid:durableId="443690103">
    <w:abstractNumId w:val="15"/>
  </w:num>
  <w:num w:numId="58" w16cid:durableId="713849187">
    <w:abstractNumId w:val="20"/>
  </w:num>
  <w:num w:numId="59" w16cid:durableId="1597864690">
    <w:abstractNumId w:val="12"/>
  </w:num>
  <w:num w:numId="60" w16cid:durableId="1439449133">
    <w:abstractNumId w:val="50"/>
  </w:num>
  <w:num w:numId="61" w16cid:durableId="1006521940">
    <w:abstractNumId w:val="38"/>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inghina Anca Maria">
    <w15:presenceInfo w15:providerId="Windows Live" w15:userId="ca7de0a0b55ba2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BE6"/>
    <w:rsid w:val="00002D66"/>
    <w:rsid w:val="00003FA1"/>
    <w:rsid w:val="00004A81"/>
    <w:rsid w:val="00004DF0"/>
    <w:rsid w:val="00005137"/>
    <w:rsid w:val="00005EF3"/>
    <w:rsid w:val="000064E0"/>
    <w:rsid w:val="00007897"/>
    <w:rsid w:val="00010174"/>
    <w:rsid w:val="0001160B"/>
    <w:rsid w:val="00012AAD"/>
    <w:rsid w:val="00013950"/>
    <w:rsid w:val="0001399E"/>
    <w:rsid w:val="00013FD5"/>
    <w:rsid w:val="000143D4"/>
    <w:rsid w:val="000151FA"/>
    <w:rsid w:val="00015496"/>
    <w:rsid w:val="00015E9B"/>
    <w:rsid w:val="00022ADC"/>
    <w:rsid w:val="00022BD0"/>
    <w:rsid w:val="00022E68"/>
    <w:rsid w:val="000236A3"/>
    <w:rsid w:val="00023AC5"/>
    <w:rsid w:val="000242F6"/>
    <w:rsid w:val="000246E0"/>
    <w:rsid w:val="000247C0"/>
    <w:rsid w:val="00024E5B"/>
    <w:rsid w:val="0002559D"/>
    <w:rsid w:val="00026532"/>
    <w:rsid w:val="00027A2D"/>
    <w:rsid w:val="00030626"/>
    <w:rsid w:val="00030827"/>
    <w:rsid w:val="000309D1"/>
    <w:rsid w:val="00031832"/>
    <w:rsid w:val="00032162"/>
    <w:rsid w:val="00033B3F"/>
    <w:rsid w:val="00034288"/>
    <w:rsid w:val="00034CCD"/>
    <w:rsid w:val="000355E7"/>
    <w:rsid w:val="00037104"/>
    <w:rsid w:val="00040B08"/>
    <w:rsid w:val="000413EC"/>
    <w:rsid w:val="000431BE"/>
    <w:rsid w:val="00043F9B"/>
    <w:rsid w:val="000453CA"/>
    <w:rsid w:val="00046065"/>
    <w:rsid w:val="0005044B"/>
    <w:rsid w:val="00050BE7"/>
    <w:rsid w:val="00051D68"/>
    <w:rsid w:val="00052A50"/>
    <w:rsid w:val="000540C4"/>
    <w:rsid w:val="00054E9E"/>
    <w:rsid w:val="000553D6"/>
    <w:rsid w:val="00055A03"/>
    <w:rsid w:val="00055ACD"/>
    <w:rsid w:val="00056443"/>
    <w:rsid w:val="000609DE"/>
    <w:rsid w:val="000618F6"/>
    <w:rsid w:val="00062A18"/>
    <w:rsid w:val="00062FF3"/>
    <w:rsid w:val="00064714"/>
    <w:rsid w:val="00064769"/>
    <w:rsid w:val="00064AE3"/>
    <w:rsid w:val="00066AC8"/>
    <w:rsid w:val="00067308"/>
    <w:rsid w:val="00070010"/>
    <w:rsid w:val="00070AA5"/>
    <w:rsid w:val="00071936"/>
    <w:rsid w:val="000729CA"/>
    <w:rsid w:val="00072D4D"/>
    <w:rsid w:val="00073E9D"/>
    <w:rsid w:val="00075C2A"/>
    <w:rsid w:val="0007627B"/>
    <w:rsid w:val="000769EF"/>
    <w:rsid w:val="00081026"/>
    <w:rsid w:val="000813E1"/>
    <w:rsid w:val="000827F7"/>
    <w:rsid w:val="00083437"/>
    <w:rsid w:val="0008359F"/>
    <w:rsid w:val="00085490"/>
    <w:rsid w:val="00087906"/>
    <w:rsid w:val="0009143F"/>
    <w:rsid w:val="000914AD"/>
    <w:rsid w:val="000918E0"/>
    <w:rsid w:val="0009272D"/>
    <w:rsid w:val="00092B82"/>
    <w:rsid w:val="00094A16"/>
    <w:rsid w:val="0009510D"/>
    <w:rsid w:val="00095AC6"/>
    <w:rsid w:val="00096558"/>
    <w:rsid w:val="00096579"/>
    <w:rsid w:val="00096779"/>
    <w:rsid w:val="00096DE7"/>
    <w:rsid w:val="00096EDA"/>
    <w:rsid w:val="000972F7"/>
    <w:rsid w:val="00097D32"/>
    <w:rsid w:val="000A0016"/>
    <w:rsid w:val="000A0431"/>
    <w:rsid w:val="000A30F1"/>
    <w:rsid w:val="000A424B"/>
    <w:rsid w:val="000A4516"/>
    <w:rsid w:val="000A45E2"/>
    <w:rsid w:val="000A4B04"/>
    <w:rsid w:val="000A5295"/>
    <w:rsid w:val="000B03F9"/>
    <w:rsid w:val="000B0E5D"/>
    <w:rsid w:val="000B10C8"/>
    <w:rsid w:val="000B1673"/>
    <w:rsid w:val="000B184B"/>
    <w:rsid w:val="000B1EA7"/>
    <w:rsid w:val="000B2B04"/>
    <w:rsid w:val="000B3356"/>
    <w:rsid w:val="000B3615"/>
    <w:rsid w:val="000B4762"/>
    <w:rsid w:val="000B4BEB"/>
    <w:rsid w:val="000B4CA3"/>
    <w:rsid w:val="000B5812"/>
    <w:rsid w:val="000B631C"/>
    <w:rsid w:val="000B7821"/>
    <w:rsid w:val="000B7A98"/>
    <w:rsid w:val="000B7B61"/>
    <w:rsid w:val="000C0430"/>
    <w:rsid w:val="000C06A4"/>
    <w:rsid w:val="000C0B5E"/>
    <w:rsid w:val="000C1920"/>
    <w:rsid w:val="000C1C13"/>
    <w:rsid w:val="000C2FE3"/>
    <w:rsid w:val="000C380A"/>
    <w:rsid w:val="000C3816"/>
    <w:rsid w:val="000C3898"/>
    <w:rsid w:val="000C6895"/>
    <w:rsid w:val="000C7D4A"/>
    <w:rsid w:val="000D03F3"/>
    <w:rsid w:val="000D095E"/>
    <w:rsid w:val="000D281E"/>
    <w:rsid w:val="000D2924"/>
    <w:rsid w:val="000D2C33"/>
    <w:rsid w:val="000D2DF5"/>
    <w:rsid w:val="000D392D"/>
    <w:rsid w:val="000D3F2A"/>
    <w:rsid w:val="000D4428"/>
    <w:rsid w:val="000D49AD"/>
    <w:rsid w:val="000D4E30"/>
    <w:rsid w:val="000D60A8"/>
    <w:rsid w:val="000D71CA"/>
    <w:rsid w:val="000D7B0E"/>
    <w:rsid w:val="000E0425"/>
    <w:rsid w:val="000E0955"/>
    <w:rsid w:val="000E1255"/>
    <w:rsid w:val="000E176B"/>
    <w:rsid w:val="000E2154"/>
    <w:rsid w:val="000E27B3"/>
    <w:rsid w:val="000E2D57"/>
    <w:rsid w:val="000E3268"/>
    <w:rsid w:val="000E3380"/>
    <w:rsid w:val="000E34C0"/>
    <w:rsid w:val="000E412A"/>
    <w:rsid w:val="000E42D0"/>
    <w:rsid w:val="000E4301"/>
    <w:rsid w:val="000E4B19"/>
    <w:rsid w:val="000E4E9D"/>
    <w:rsid w:val="000E5035"/>
    <w:rsid w:val="000E5838"/>
    <w:rsid w:val="000E5EA1"/>
    <w:rsid w:val="000E681F"/>
    <w:rsid w:val="000E6F1A"/>
    <w:rsid w:val="000F1485"/>
    <w:rsid w:val="000F1AF0"/>
    <w:rsid w:val="000F2167"/>
    <w:rsid w:val="000F228C"/>
    <w:rsid w:val="000F274F"/>
    <w:rsid w:val="000F321F"/>
    <w:rsid w:val="000F3451"/>
    <w:rsid w:val="000F373A"/>
    <w:rsid w:val="000F4953"/>
    <w:rsid w:val="000F5E39"/>
    <w:rsid w:val="000F5EAC"/>
    <w:rsid w:val="000F64DB"/>
    <w:rsid w:val="000F6912"/>
    <w:rsid w:val="00101CFC"/>
    <w:rsid w:val="001024DE"/>
    <w:rsid w:val="001026AB"/>
    <w:rsid w:val="00103645"/>
    <w:rsid w:val="00105D90"/>
    <w:rsid w:val="00105E4D"/>
    <w:rsid w:val="00106872"/>
    <w:rsid w:val="00107574"/>
    <w:rsid w:val="00110216"/>
    <w:rsid w:val="00110E17"/>
    <w:rsid w:val="00111BD5"/>
    <w:rsid w:val="00112956"/>
    <w:rsid w:val="00112A55"/>
    <w:rsid w:val="0011365B"/>
    <w:rsid w:val="00114323"/>
    <w:rsid w:val="00114F2B"/>
    <w:rsid w:val="001156E7"/>
    <w:rsid w:val="00115EC9"/>
    <w:rsid w:val="00116071"/>
    <w:rsid w:val="00116281"/>
    <w:rsid w:val="00116346"/>
    <w:rsid w:val="00116752"/>
    <w:rsid w:val="00117D51"/>
    <w:rsid w:val="0012249C"/>
    <w:rsid w:val="00123BC1"/>
    <w:rsid w:val="00123E7E"/>
    <w:rsid w:val="001246C9"/>
    <w:rsid w:val="00124820"/>
    <w:rsid w:val="00124D5F"/>
    <w:rsid w:val="001254B8"/>
    <w:rsid w:val="00127A4C"/>
    <w:rsid w:val="0013049C"/>
    <w:rsid w:val="001310D7"/>
    <w:rsid w:val="001335A0"/>
    <w:rsid w:val="00133B78"/>
    <w:rsid w:val="00134894"/>
    <w:rsid w:val="00134DF3"/>
    <w:rsid w:val="00134EFE"/>
    <w:rsid w:val="0013646D"/>
    <w:rsid w:val="001371C8"/>
    <w:rsid w:val="001401FE"/>
    <w:rsid w:val="001411F6"/>
    <w:rsid w:val="00143840"/>
    <w:rsid w:val="00145286"/>
    <w:rsid w:val="0014602A"/>
    <w:rsid w:val="00147530"/>
    <w:rsid w:val="0014757E"/>
    <w:rsid w:val="001505D0"/>
    <w:rsid w:val="00150FA4"/>
    <w:rsid w:val="00151860"/>
    <w:rsid w:val="00151C1B"/>
    <w:rsid w:val="00151ECD"/>
    <w:rsid w:val="00152DD7"/>
    <w:rsid w:val="0015352E"/>
    <w:rsid w:val="00153CE7"/>
    <w:rsid w:val="001544A4"/>
    <w:rsid w:val="00157209"/>
    <w:rsid w:val="00160136"/>
    <w:rsid w:val="00160F86"/>
    <w:rsid w:val="001613E1"/>
    <w:rsid w:val="00162D3F"/>
    <w:rsid w:val="0016480F"/>
    <w:rsid w:val="00165D90"/>
    <w:rsid w:val="0016647A"/>
    <w:rsid w:val="00167968"/>
    <w:rsid w:val="00171B5E"/>
    <w:rsid w:val="00171CB2"/>
    <w:rsid w:val="00174D77"/>
    <w:rsid w:val="00176355"/>
    <w:rsid w:val="001768B1"/>
    <w:rsid w:val="0017693B"/>
    <w:rsid w:val="00176DAA"/>
    <w:rsid w:val="001775C5"/>
    <w:rsid w:val="00177AC1"/>
    <w:rsid w:val="00180CD6"/>
    <w:rsid w:val="00181E8F"/>
    <w:rsid w:val="00184E52"/>
    <w:rsid w:val="001868B7"/>
    <w:rsid w:val="00187188"/>
    <w:rsid w:val="001874DA"/>
    <w:rsid w:val="0018756A"/>
    <w:rsid w:val="00192C5C"/>
    <w:rsid w:val="00194148"/>
    <w:rsid w:val="0019414C"/>
    <w:rsid w:val="00194D4A"/>
    <w:rsid w:val="0019761D"/>
    <w:rsid w:val="00197E39"/>
    <w:rsid w:val="001A2030"/>
    <w:rsid w:val="001A35D0"/>
    <w:rsid w:val="001A4657"/>
    <w:rsid w:val="001A58F8"/>
    <w:rsid w:val="001A5A97"/>
    <w:rsid w:val="001A614D"/>
    <w:rsid w:val="001A68C5"/>
    <w:rsid w:val="001A6944"/>
    <w:rsid w:val="001A7833"/>
    <w:rsid w:val="001A7C79"/>
    <w:rsid w:val="001B0A2D"/>
    <w:rsid w:val="001B0CD5"/>
    <w:rsid w:val="001B12C6"/>
    <w:rsid w:val="001B1485"/>
    <w:rsid w:val="001B1CEB"/>
    <w:rsid w:val="001B27E1"/>
    <w:rsid w:val="001B3856"/>
    <w:rsid w:val="001B3A91"/>
    <w:rsid w:val="001B3AF2"/>
    <w:rsid w:val="001B3CF2"/>
    <w:rsid w:val="001B5CFC"/>
    <w:rsid w:val="001B6EE4"/>
    <w:rsid w:val="001B7917"/>
    <w:rsid w:val="001B79E4"/>
    <w:rsid w:val="001C02C9"/>
    <w:rsid w:val="001C0B05"/>
    <w:rsid w:val="001C0F36"/>
    <w:rsid w:val="001C2729"/>
    <w:rsid w:val="001C3437"/>
    <w:rsid w:val="001C4E6D"/>
    <w:rsid w:val="001C5868"/>
    <w:rsid w:val="001C6AEE"/>
    <w:rsid w:val="001C7874"/>
    <w:rsid w:val="001D08D6"/>
    <w:rsid w:val="001D1CF7"/>
    <w:rsid w:val="001D29C4"/>
    <w:rsid w:val="001D2A5B"/>
    <w:rsid w:val="001D33DB"/>
    <w:rsid w:val="001D3EA9"/>
    <w:rsid w:val="001D4EC2"/>
    <w:rsid w:val="001D5753"/>
    <w:rsid w:val="001E02AA"/>
    <w:rsid w:val="001E0BFB"/>
    <w:rsid w:val="001E11E2"/>
    <w:rsid w:val="001E2110"/>
    <w:rsid w:val="001E3196"/>
    <w:rsid w:val="001E3932"/>
    <w:rsid w:val="001E3EFF"/>
    <w:rsid w:val="001E50DB"/>
    <w:rsid w:val="001E5B06"/>
    <w:rsid w:val="001F17E5"/>
    <w:rsid w:val="001F27E0"/>
    <w:rsid w:val="001F374E"/>
    <w:rsid w:val="001F48A2"/>
    <w:rsid w:val="001F48C5"/>
    <w:rsid w:val="001F5AAA"/>
    <w:rsid w:val="001F61FA"/>
    <w:rsid w:val="001F6D1A"/>
    <w:rsid w:val="001F705A"/>
    <w:rsid w:val="001F7A3C"/>
    <w:rsid w:val="00200326"/>
    <w:rsid w:val="00200419"/>
    <w:rsid w:val="0020041E"/>
    <w:rsid w:val="0020173D"/>
    <w:rsid w:val="00201F82"/>
    <w:rsid w:val="0020231B"/>
    <w:rsid w:val="002030CC"/>
    <w:rsid w:val="002031BF"/>
    <w:rsid w:val="002043AE"/>
    <w:rsid w:val="0020453D"/>
    <w:rsid w:val="002055E5"/>
    <w:rsid w:val="002059E9"/>
    <w:rsid w:val="0020637A"/>
    <w:rsid w:val="00206B51"/>
    <w:rsid w:val="00206D38"/>
    <w:rsid w:val="002100FE"/>
    <w:rsid w:val="00211DEA"/>
    <w:rsid w:val="00211DFA"/>
    <w:rsid w:val="002124E2"/>
    <w:rsid w:val="00214959"/>
    <w:rsid w:val="00214E7F"/>
    <w:rsid w:val="002161B6"/>
    <w:rsid w:val="002176A6"/>
    <w:rsid w:val="00221BFC"/>
    <w:rsid w:val="00221CA8"/>
    <w:rsid w:val="00222664"/>
    <w:rsid w:val="00223EAA"/>
    <w:rsid w:val="00225641"/>
    <w:rsid w:val="0022700E"/>
    <w:rsid w:val="00227A58"/>
    <w:rsid w:val="00227E47"/>
    <w:rsid w:val="00227FEB"/>
    <w:rsid w:val="00231EF3"/>
    <w:rsid w:val="00233A8F"/>
    <w:rsid w:val="00233F7C"/>
    <w:rsid w:val="0023510C"/>
    <w:rsid w:val="00235245"/>
    <w:rsid w:val="0023588D"/>
    <w:rsid w:val="00235FD7"/>
    <w:rsid w:val="002368FE"/>
    <w:rsid w:val="00240BDB"/>
    <w:rsid w:val="00244AE4"/>
    <w:rsid w:val="00245FC5"/>
    <w:rsid w:val="002465BD"/>
    <w:rsid w:val="00247172"/>
    <w:rsid w:val="00247639"/>
    <w:rsid w:val="002528CB"/>
    <w:rsid w:val="00252B55"/>
    <w:rsid w:val="002531F4"/>
    <w:rsid w:val="00253819"/>
    <w:rsid w:val="00254390"/>
    <w:rsid w:val="00254ADA"/>
    <w:rsid w:val="0025504C"/>
    <w:rsid w:val="00256143"/>
    <w:rsid w:val="00256E93"/>
    <w:rsid w:val="002616B6"/>
    <w:rsid w:val="002630FA"/>
    <w:rsid w:val="002638BB"/>
    <w:rsid w:val="00264262"/>
    <w:rsid w:val="00265A08"/>
    <w:rsid w:val="00265D1D"/>
    <w:rsid w:val="00265D34"/>
    <w:rsid w:val="00266023"/>
    <w:rsid w:val="00266422"/>
    <w:rsid w:val="00266EF2"/>
    <w:rsid w:val="00266FAE"/>
    <w:rsid w:val="00267267"/>
    <w:rsid w:val="0027079B"/>
    <w:rsid w:val="002719E2"/>
    <w:rsid w:val="00272372"/>
    <w:rsid w:val="00272E52"/>
    <w:rsid w:val="002733A8"/>
    <w:rsid w:val="0027393B"/>
    <w:rsid w:val="00275413"/>
    <w:rsid w:val="00276731"/>
    <w:rsid w:val="0027751E"/>
    <w:rsid w:val="00277EC6"/>
    <w:rsid w:val="0028012F"/>
    <w:rsid w:val="00281BC5"/>
    <w:rsid w:val="0028275B"/>
    <w:rsid w:val="00282B46"/>
    <w:rsid w:val="00282BF2"/>
    <w:rsid w:val="002847D1"/>
    <w:rsid w:val="00284F3D"/>
    <w:rsid w:val="00285D9A"/>
    <w:rsid w:val="00285F0C"/>
    <w:rsid w:val="002903D9"/>
    <w:rsid w:val="002917D8"/>
    <w:rsid w:val="002927A0"/>
    <w:rsid w:val="002949A6"/>
    <w:rsid w:val="00295455"/>
    <w:rsid w:val="00297225"/>
    <w:rsid w:val="002A0668"/>
    <w:rsid w:val="002A0A9A"/>
    <w:rsid w:val="002A0FB5"/>
    <w:rsid w:val="002A2E29"/>
    <w:rsid w:val="002A3CB6"/>
    <w:rsid w:val="002A4626"/>
    <w:rsid w:val="002A476F"/>
    <w:rsid w:val="002A4B9B"/>
    <w:rsid w:val="002A52B9"/>
    <w:rsid w:val="002A598C"/>
    <w:rsid w:val="002A5B6B"/>
    <w:rsid w:val="002A6CCE"/>
    <w:rsid w:val="002A796C"/>
    <w:rsid w:val="002B1145"/>
    <w:rsid w:val="002B1712"/>
    <w:rsid w:val="002B17D5"/>
    <w:rsid w:val="002B1B03"/>
    <w:rsid w:val="002B3035"/>
    <w:rsid w:val="002B3C87"/>
    <w:rsid w:val="002B4114"/>
    <w:rsid w:val="002B41BD"/>
    <w:rsid w:val="002B4E29"/>
    <w:rsid w:val="002B535E"/>
    <w:rsid w:val="002B5382"/>
    <w:rsid w:val="002B6B06"/>
    <w:rsid w:val="002B7348"/>
    <w:rsid w:val="002B768E"/>
    <w:rsid w:val="002C0695"/>
    <w:rsid w:val="002C0EE1"/>
    <w:rsid w:val="002C1063"/>
    <w:rsid w:val="002C1705"/>
    <w:rsid w:val="002C183B"/>
    <w:rsid w:val="002C1A3D"/>
    <w:rsid w:val="002C2888"/>
    <w:rsid w:val="002C3004"/>
    <w:rsid w:val="002C51A5"/>
    <w:rsid w:val="002C5D4B"/>
    <w:rsid w:val="002C745D"/>
    <w:rsid w:val="002C788F"/>
    <w:rsid w:val="002D02BB"/>
    <w:rsid w:val="002D0B99"/>
    <w:rsid w:val="002D12CE"/>
    <w:rsid w:val="002D160A"/>
    <w:rsid w:val="002D3901"/>
    <w:rsid w:val="002D57BF"/>
    <w:rsid w:val="002D5955"/>
    <w:rsid w:val="002D5995"/>
    <w:rsid w:val="002D6340"/>
    <w:rsid w:val="002D6EC8"/>
    <w:rsid w:val="002D752A"/>
    <w:rsid w:val="002D7572"/>
    <w:rsid w:val="002E1114"/>
    <w:rsid w:val="002E1386"/>
    <w:rsid w:val="002E13B1"/>
    <w:rsid w:val="002E2A10"/>
    <w:rsid w:val="002E39D0"/>
    <w:rsid w:val="002E4717"/>
    <w:rsid w:val="002E4D88"/>
    <w:rsid w:val="002E4D9C"/>
    <w:rsid w:val="002E6F96"/>
    <w:rsid w:val="002E75E2"/>
    <w:rsid w:val="002F037D"/>
    <w:rsid w:val="002F077B"/>
    <w:rsid w:val="002F12F7"/>
    <w:rsid w:val="002F2309"/>
    <w:rsid w:val="002F2B96"/>
    <w:rsid w:val="002F3C3F"/>
    <w:rsid w:val="002F4780"/>
    <w:rsid w:val="002F4E90"/>
    <w:rsid w:val="002F4FDE"/>
    <w:rsid w:val="002F582B"/>
    <w:rsid w:val="002F7051"/>
    <w:rsid w:val="002F7A99"/>
    <w:rsid w:val="002F7BA6"/>
    <w:rsid w:val="002F7DC5"/>
    <w:rsid w:val="003025E0"/>
    <w:rsid w:val="00303779"/>
    <w:rsid w:val="0030409F"/>
    <w:rsid w:val="003044BA"/>
    <w:rsid w:val="00304FB0"/>
    <w:rsid w:val="00305B07"/>
    <w:rsid w:val="00305D89"/>
    <w:rsid w:val="003060B4"/>
    <w:rsid w:val="00306E0C"/>
    <w:rsid w:val="003102C5"/>
    <w:rsid w:val="003126F6"/>
    <w:rsid w:val="00312889"/>
    <w:rsid w:val="003147D5"/>
    <w:rsid w:val="00315C5B"/>
    <w:rsid w:val="00317939"/>
    <w:rsid w:val="00317EE2"/>
    <w:rsid w:val="00320ECD"/>
    <w:rsid w:val="00320FEC"/>
    <w:rsid w:val="00321448"/>
    <w:rsid w:val="003216E9"/>
    <w:rsid w:val="00323FB5"/>
    <w:rsid w:val="00323FB8"/>
    <w:rsid w:val="00323FC0"/>
    <w:rsid w:val="0032402A"/>
    <w:rsid w:val="00324C9E"/>
    <w:rsid w:val="003264DB"/>
    <w:rsid w:val="00326B98"/>
    <w:rsid w:val="00326CBE"/>
    <w:rsid w:val="00326DB4"/>
    <w:rsid w:val="00332081"/>
    <w:rsid w:val="003321D9"/>
    <w:rsid w:val="00332D92"/>
    <w:rsid w:val="00332F6F"/>
    <w:rsid w:val="00333016"/>
    <w:rsid w:val="00333725"/>
    <w:rsid w:val="00334760"/>
    <w:rsid w:val="00334B24"/>
    <w:rsid w:val="00336EB7"/>
    <w:rsid w:val="00336EDE"/>
    <w:rsid w:val="00337976"/>
    <w:rsid w:val="00337B01"/>
    <w:rsid w:val="00341396"/>
    <w:rsid w:val="00341628"/>
    <w:rsid w:val="00341BB4"/>
    <w:rsid w:val="00341E46"/>
    <w:rsid w:val="00342652"/>
    <w:rsid w:val="00342C64"/>
    <w:rsid w:val="003435B9"/>
    <w:rsid w:val="003467A8"/>
    <w:rsid w:val="00350585"/>
    <w:rsid w:val="00351039"/>
    <w:rsid w:val="00351276"/>
    <w:rsid w:val="0035174F"/>
    <w:rsid w:val="003519A2"/>
    <w:rsid w:val="00351DB8"/>
    <w:rsid w:val="00352328"/>
    <w:rsid w:val="003534C4"/>
    <w:rsid w:val="003536B9"/>
    <w:rsid w:val="00354525"/>
    <w:rsid w:val="00354B96"/>
    <w:rsid w:val="00354D0E"/>
    <w:rsid w:val="00354F10"/>
    <w:rsid w:val="0035602D"/>
    <w:rsid w:val="003575ED"/>
    <w:rsid w:val="00360626"/>
    <w:rsid w:val="00360D2E"/>
    <w:rsid w:val="003616A6"/>
    <w:rsid w:val="00361867"/>
    <w:rsid w:val="0036314A"/>
    <w:rsid w:val="00364130"/>
    <w:rsid w:val="00371FAF"/>
    <w:rsid w:val="00372995"/>
    <w:rsid w:val="00372BB7"/>
    <w:rsid w:val="00372BED"/>
    <w:rsid w:val="00373A4B"/>
    <w:rsid w:val="00374F28"/>
    <w:rsid w:val="0037658B"/>
    <w:rsid w:val="003772E5"/>
    <w:rsid w:val="003774A9"/>
    <w:rsid w:val="00377879"/>
    <w:rsid w:val="00377EE8"/>
    <w:rsid w:val="0038033A"/>
    <w:rsid w:val="00382449"/>
    <w:rsid w:val="00382A35"/>
    <w:rsid w:val="00382CA7"/>
    <w:rsid w:val="00382D8D"/>
    <w:rsid w:val="00382F53"/>
    <w:rsid w:val="00383DEF"/>
    <w:rsid w:val="0038446E"/>
    <w:rsid w:val="0038585A"/>
    <w:rsid w:val="0038640A"/>
    <w:rsid w:val="00390D29"/>
    <w:rsid w:val="003910CC"/>
    <w:rsid w:val="00391176"/>
    <w:rsid w:val="00391DFA"/>
    <w:rsid w:val="0039246F"/>
    <w:rsid w:val="00394AEE"/>
    <w:rsid w:val="00395ECA"/>
    <w:rsid w:val="00396E2D"/>
    <w:rsid w:val="00397283"/>
    <w:rsid w:val="003A217B"/>
    <w:rsid w:val="003A2ED4"/>
    <w:rsid w:val="003A4083"/>
    <w:rsid w:val="003A47E0"/>
    <w:rsid w:val="003A4ADD"/>
    <w:rsid w:val="003A5C39"/>
    <w:rsid w:val="003A62A8"/>
    <w:rsid w:val="003A6784"/>
    <w:rsid w:val="003B05FE"/>
    <w:rsid w:val="003B114F"/>
    <w:rsid w:val="003B18ED"/>
    <w:rsid w:val="003B2002"/>
    <w:rsid w:val="003B34BA"/>
    <w:rsid w:val="003B3EEF"/>
    <w:rsid w:val="003B418A"/>
    <w:rsid w:val="003B4E2D"/>
    <w:rsid w:val="003B4E61"/>
    <w:rsid w:val="003B5294"/>
    <w:rsid w:val="003B673A"/>
    <w:rsid w:val="003B7097"/>
    <w:rsid w:val="003B7210"/>
    <w:rsid w:val="003B7752"/>
    <w:rsid w:val="003B7D1E"/>
    <w:rsid w:val="003B7EFA"/>
    <w:rsid w:val="003C0203"/>
    <w:rsid w:val="003C09AF"/>
    <w:rsid w:val="003C1392"/>
    <w:rsid w:val="003C1655"/>
    <w:rsid w:val="003C2030"/>
    <w:rsid w:val="003C39E6"/>
    <w:rsid w:val="003C4370"/>
    <w:rsid w:val="003C521B"/>
    <w:rsid w:val="003C5651"/>
    <w:rsid w:val="003C5BA7"/>
    <w:rsid w:val="003C5C69"/>
    <w:rsid w:val="003C6493"/>
    <w:rsid w:val="003D39A3"/>
    <w:rsid w:val="003D3EC2"/>
    <w:rsid w:val="003D503B"/>
    <w:rsid w:val="003D6142"/>
    <w:rsid w:val="003D68C1"/>
    <w:rsid w:val="003D6B1D"/>
    <w:rsid w:val="003D6C7B"/>
    <w:rsid w:val="003D6DE1"/>
    <w:rsid w:val="003D6ED1"/>
    <w:rsid w:val="003D6F05"/>
    <w:rsid w:val="003E0BFA"/>
    <w:rsid w:val="003E15AB"/>
    <w:rsid w:val="003E1834"/>
    <w:rsid w:val="003E23E9"/>
    <w:rsid w:val="003E2D1A"/>
    <w:rsid w:val="003E37FE"/>
    <w:rsid w:val="003E3ACA"/>
    <w:rsid w:val="003E3D61"/>
    <w:rsid w:val="003E4625"/>
    <w:rsid w:val="003E5B20"/>
    <w:rsid w:val="003E6131"/>
    <w:rsid w:val="003E62B5"/>
    <w:rsid w:val="003E7265"/>
    <w:rsid w:val="003F1255"/>
    <w:rsid w:val="003F4CB3"/>
    <w:rsid w:val="003F50E4"/>
    <w:rsid w:val="003F61D5"/>
    <w:rsid w:val="003F681A"/>
    <w:rsid w:val="004014FC"/>
    <w:rsid w:val="004018DB"/>
    <w:rsid w:val="004048FF"/>
    <w:rsid w:val="00404F19"/>
    <w:rsid w:val="00404F68"/>
    <w:rsid w:val="0040559B"/>
    <w:rsid w:val="00405B3C"/>
    <w:rsid w:val="00406445"/>
    <w:rsid w:val="00406670"/>
    <w:rsid w:val="00406F08"/>
    <w:rsid w:val="00410AEE"/>
    <w:rsid w:val="004127F6"/>
    <w:rsid w:val="00413210"/>
    <w:rsid w:val="00413BD3"/>
    <w:rsid w:val="00416923"/>
    <w:rsid w:val="00416AC4"/>
    <w:rsid w:val="00417B58"/>
    <w:rsid w:val="00417F3B"/>
    <w:rsid w:val="004227E1"/>
    <w:rsid w:val="004229DA"/>
    <w:rsid w:val="00424D7B"/>
    <w:rsid w:val="00426524"/>
    <w:rsid w:val="0042682F"/>
    <w:rsid w:val="00426F3B"/>
    <w:rsid w:val="00427BE5"/>
    <w:rsid w:val="00427BEC"/>
    <w:rsid w:val="00427EDD"/>
    <w:rsid w:val="004317D2"/>
    <w:rsid w:val="004326B6"/>
    <w:rsid w:val="0043295E"/>
    <w:rsid w:val="004334AB"/>
    <w:rsid w:val="00433FF6"/>
    <w:rsid w:val="004345E8"/>
    <w:rsid w:val="00435670"/>
    <w:rsid w:val="00435D20"/>
    <w:rsid w:val="0043756A"/>
    <w:rsid w:val="004406DE"/>
    <w:rsid w:val="00440E3A"/>
    <w:rsid w:val="00441457"/>
    <w:rsid w:val="00441D3F"/>
    <w:rsid w:val="00443742"/>
    <w:rsid w:val="00445BC1"/>
    <w:rsid w:val="00446F11"/>
    <w:rsid w:val="00447BE8"/>
    <w:rsid w:val="00450276"/>
    <w:rsid w:val="0045168E"/>
    <w:rsid w:val="00451D80"/>
    <w:rsid w:val="004521DB"/>
    <w:rsid w:val="004538C5"/>
    <w:rsid w:val="00453AD9"/>
    <w:rsid w:val="00453F29"/>
    <w:rsid w:val="004544DD"/>
    <w:rsid w:val="004549FC"/>
    <w:rsid w:val="00455379"/>
    <w:rsid w:val="00455908"/>
    <w:rsid w:val="00455D55"/>
    <w:rsid w:val="0045619C"/>
    <w:rsid w:val="00457448"/>
    <w:rsid w:val="00457A36"/>
    <w:rsid w:val="004605A2"/>
    <w:rsid w:val="00462428"/>
    <w:rsid w:val="004636D7"/>
    <w:rsid w:val="00465CF8"/>
    <w:rsid w:val="00466FBF"/>
    <w:rsid w:val="00467F96"/>
    <w:rsid w:val="004717D0"/>
    <w:rsid w:val="004720C5"/>
    <w:rsid w:val="00472D7B"/>
    <w:rsid w:val="00472DE6"/>
    <w:rsid w:val="00473DF8"/>
    <w:rsid w:val="0047403A"/>
    <w:rsid w:val="00475358"/>
    <w:rsid w:val="0047554A"/>
    <w:rsid w:val="00475DBA"/>
    <w:rsid w:val="004764F1"/>
    <w:rsid w:val="00476EEC"/>
    <w:rsid w:val="00480F81"/>
    <w:rsid w:val="00480FCF"/>
    <w:rsid w:val="0048182A"/>
    <w:rsid w:val="00482920"/>
    <w:rsid w:val="0048374B"/>
    <w:rsid w:val="00483DB3"/>
    <w:rsid w:val="00483E78"/>
    <w:rsid w:val="004849BC"/>
    <w:rsid w:val="00486C98"/>
    <w:rsid w:val="0049009B"/>
    <w:rsid w:val="0049044F"/>
    <w:rsid w:val="00490592"/>
    <w:rsid w:val="00490A09"/>
    <w:rsid w:val="00490A2D"/>
    <w:rsid w:val="00490CE1"/>
    <w:rsid w:val="00490EE3"/>
    <w:rsid w:val="0049314B"/>
    <w:rsid w:val="00493325"/>
    <w:rsid w:val="00493413"/>
    <w:rsid w:val="00493B49"/>
    <w:rsid w:val="00493BDC"/>
    <w:rsid w:val="00494EAC"/>
    <w:rsid w:val="00495AD3"/>
    <w:rsid w:val="00495E9D"/>
    <w:rsid w:val="00496ABD"/>
    <w:rsid w:val="004A2C75"/>
    <w:rsid w:val="004A2CC5"/>
    <w:rsid w:val="004A4AE0"/>
    <w:rsid w:val="004A4B7C"/>
    <w:rsid w:val="004A4FC8"/>
    <w:rsid w:val="004A727F"/>
    <w:rsid w:val="004B07CF"/>
    <w:rsid w:val="004B0877"/>
    <w:rsid w:val="004B25C2"/>
    <w:rsid w:val="004B2E82"/>
    <w:rsid w:val="004B3776"/>
    <w:rsid w:val="004B42F0"/>
    <w:rsid w:val="004B4839"/>
    <w:rsid w:val="004B6CD8"/>
    <w:rsid w:val="004B7657"/>
    <w:rsid w:val="004C0802"/>
    <w:rsid w:val="004C12EB"/>
    <w:rsid w:val="004C3681"/>
    <w:rsid w:val="004C4083"/>
    <w:rsid w:val="004C4EF1"/>
    <w:rsid w:val="004C565B"/>
    <w:rsid w:val="004C5789"/>
    <w:rsid w:val="004D0DCE"/>
    <w:rsid w:val="004D1B48"/>
    <w:rsid w:val="004D495D"/>
    <w:rsid w:val="004D67D7"/>
    <w:rsid w:val="004D7BF7"/>
    <w:rsid w:val="004E1526"/>
    <w:rsid w:val="004E3DFA"/>
    <w:rsid w:val="004E43AC"/>
    <w:rsid w:val="004E462B"/>
    <w:rsid w:val="004E4B4F"/>
    <w:rsid w:val="004E50D1"/>
    <w:rsid w:val="004E6B6E"/>
    <w:rsid w:val="004E7083"/>
    <w:rsid w:val="004E77C1"/>
    <w:rsid w:val="004E7BA1"/>
    <w:rsid w:val="004E7C1E"/>
    <w:rsid w:val="004F1339"/>
    <w:rsid w:val="004F1815"/>
    <w:rsid w:val="004F20F3"/>
    <w:rsid w:val="004F2648"/>
    <w:rsid w:val="004F2708"/>
    <w:rsid w:val="004F2A57"/>
    <w:rsid w:val="004F3D82"/>
    <w:rsid w:val="004F5BE8"/>
    <w:rsid w:val="004F5D16"/>
    <w:rsid w:val="004F5E29"/>
    <w:rsid w:val="004F72FA"/>
    <w:rsid w:val="004F7338"/>
    <w:rsid w:val="0050073A"/>
    <w:rsid w:val="00500752"/>
    <w:rsid w:val="00500B4D"/>
    <w:rsid w:val="005012AB"/>
    <w:rsid w:val="005018E9"/>
    <w:rsid w:val="00502704"/>
    <w:rsid w:val="00502E7B"/>
    <w:rsid w:val="005042AF"/>
    <w:rsid w:val="00504586"/>
    <w:rsid w:val="005057CA"/>
    <w:rsid w:val="005058C6"/>
    <w:rsid w:val="00507565"/>
    <w:rsid w:val="00510615"/>
    <w:rsid w:val="00510D85"/>
    <w:rsid w:val="00510DF5"/>
    <w:rsid w:val="00510E8D"/>
    <w:rsid w:val="00510FF3"/>
    <w:rsid w:val="00512597"/>
    <w:rsid w:val="00512CF5"/>
    <w:rsid w:val="00513051"/>
    <w:rsid w:val="00513B89"/>
    <w:rsid w:val="00513DBF"/>
    <w:rsid w:val="00514B07"/>
    <w:rsid w:val="00515028"/>
    <w:rsid w:val="0051583D"/>
    <w:rsid w:val="0051590B"/>
    <w:rsid w:val="00515E21"/>
    <w:rsid w:val="005167CE"/>
    <w:rsid w:val="0051688B"/>
    <w:rsid w:val="00522191"/>
    <w:rsid w:val="0052417D"/>
    <w:rsid w:val="005241ED"/>
    <w:rsid w:val="005307E2"/>
    <w:rsid w:val="00530F4B"/>
    <w:rsid w:val="005311EF"/>
    <w:rsid w:val="00531665"/>
    <w:rsid w:val="00533097"/>
    <w:rsid w:val="005334A1"/>
    <w:rsid w:val="005336CB"/>
    <w:rsid w:val="0053420A"/>
    <w:rsid w:val="00534339"/>
    <w:rsid w:val="005345A2"/>
    <w:rsid w:val="00534616"/>
    <w:rsid w:val="00534E1E"/>
    <w:rsid w:val="00536D5D"/>
    <w:rsid w:val="00536E9E"/>
    <w:rsid w:val="00537E16"/>
    <w:rsid w:val="005424FD"/>
    <w:rsid w:val="0054341C"/>
    <w:rsid w:val="00547C13"/>
    <w:rsid w:val="00547EC5"/>
    <w:rsid w:val="005510A1"/>
    <w:rsid w:val="00551F69"/>
    <w:rsid w:val="00552667"/>
    <w:rsid w:val="00555292"/>
    <w:rsid w:val="005558DA"/>
    <w:rsid w:val="0055592C"/>
    <w:rsid w:val="00555FBF"/>
    <w:rsid w:val="00556276"/>
    <w:rsid w:val="00556830"/>
    <w:rsid w:val="00557D26"/>
    <w:rsid w:val="005601E6"/>
    <w:rsid w:val="00561E32"/>
    <w:rsid w:val="00562373"/>
    <w:rsid w:val="005624B8"/>
    <w:rsid w:val="005624E2"/>
    <w:rsid w:val="005635EF"/>
    <w:rsid w:val="005638BB"/>
    <w:rsid w:val="00564433"/>
    <w:rsid w:val="00564536"/>
    <w:rsid w:val="005655B5"/>
    <w:rsid w:val="00565A84"/>
    <w:rsid w:val="005673CA"/>
    <w:rsid w:val="00571886"/>
    <w:rsid w:val="005727E4"/>
    <w:rsid w:val="00573740"/>
    <w:rsid w:val="005752D7"/>
    <w:rsid w:val="00575EA7"/>
    <w:rsid w:val="0057613F"/>
    <w:rsid w:val="005765A1"/>
    <w:rsid w:val="00576BAE"/>
    <w:rsid w:val="00580946"/>
    <w:rsid w:val="00582833"/>
    <w:rsid w:val="00582DA3"/>
    <w:rsid w:val="00584DEB"/>
    <w:rsid w:val="00585445"/>
    <w:rsid w:val="00585B71"/>
    <w:rsid w:val="0059010B"/>
    <w:rsid w:val="00590415"/>
    <w:rsid w:val="00590D66"/>
    <w:rsid w:val="005921B1"/>
    <w:rsid w:val="00592FC0"/>
    <w:rsid w:val="00593373"/>
    <w:rsid w:val="00593AEE"/>
    <w:rsid w:val="00593FB4"/>
    <w:rsid w:val="0059409F"/>
    <w:rsid w:val="0059529E"/>
    <w:rsid w:val="005953BC"/>
    <w:rsid w:val="0059594C"/>
    <w:rsid w:val="005965F9"/>
    <w:rsid w:val="00596668"/>
    <w:rsid w:val="00596F71"/>
    <w:rsid w:val="00597B9F"/>
    <w:rsid w:val="005A156B"/>
    <w:rsid w:val="005A1D1D"/>
    <w:rsid w:val="005A35D9"/>
    <w:rsid w:val="005A3B18"/>
    <w:rsid w:val="005A4709"/>
    <w:rsid w:val="005A4936"/>
    <w:rsid w:val="005A50E3"/>
    <w:rsid w:val="005A5826"/>
    <w:rsid w:val="005A5A76"/>
    <w:rsid w:val="005A659E"/>
    <w:rsid w:val="005B0360"/>
    <w:rsid w:val="005B0DB7"/>
    <w:rsid w:val="005B0EF5"/>
    <w:rsid w:val="005B10A3"/>
    <w:rsid w:val="005B364E"/>
    <w:rsid w:val="005B424D"/>
    <w:rsid w:val="005B5264"/>
    <w:rsid w:val="005B52AE"/>
    <w:rsid w:val="005B5548"/>
    <w:rsid w:val="005B5751"/>
    <w:rsid w:val="005B611E"/>
    <w:rsid w:val="005B7083"/>
    <w:rsid w:val="005B7F57"/>
    <w:rsid w:val="005C08FD"/>
    <w:rsid w:val="005C191A"/>
    <w:rsid w:val="005C1A35"/>
    <w:rsid w:val="005C29D1"/>
    <w:rsid w:val="005C2D2B"/>
    <w:rsid w:val="005C2DBF"/>
    <w:rsid w:val="005C4686"/>
    <w:rsid w:val="005C490F"/>
    <w:rsid w:val="005C5F4A"/>
    <w:rsid w:val="005C66E0"/>
    <w:rsid w:val="005C713F"/>
    <w:rsid w:val="005D1BA4"/>
    <w:rsid w:val="005D4264"/>
    <w:rsid w:val="005D4A29"/>
    <w:rsid w:val="005D5B11"/>
    <w:rsid w:val="005D6493"/>
    <w:rsid w:val="005D6DF2"/>
    <w:rsid w:val="005D70BA"/>
    <w:rsid w:val="005E02E1"/>
    <w:rsid w:val="005E0A6E"/>
    <w:rsid w:val="005E1A70"/>
    <w:rsid w:val="005E265E"/>
    <w:rsid w:val="005E29C1"/>
    <w:rsid w:val="005E6E64"/>
    <w:rsid w:val="005F2B4F"/>
    <w:rsid w:val="005F40DF"/>
    <w:rsid w:val="005F4801"/>
    <w:rsid w:val="005F4AD7"/>
    <w:rsid w:val="005F5361"/>
    <w:rsid w:val="005F5549"/>
    <w:rsid w:val="005F5D98"/>
    <w:rsid w:val="005F6313"/>
    <w:rsid w:val="005F637E"/>
    <w:rsid w:val="005F6AC0"/>
    <w:rsid w:val="005F7209"/>
    <w:rsid w:val="005F7646"/>
    <w:rsid w:val="00600769"/>
    <w:rsid w:val="00601160"/>
    <w:rsid w:val="0060343A"/>
    <w:rsid w:val="00605E65"/>
    <w:rsid w:val="00606565"/>
    <w:rsid w:val="00606D15"/>
    <w:rsid w:val="00607764"/>
    <w:rsid w:val="00607880"/>
    <w:rsid w:val="00610422"/>
    <w:rsid w:val="00611866"/>
    <w:rsid w:val="00611A87"/>
    <w:rsid w:val="0061212B"/>
    <w:rsid w:val="00612F85"/>
    <w:rsid w:val="006132D6"/>
    <w:rsid w:val="006133ED"/>
    <w:rsid w:val="00614B9C"/>
    <w:rsid w:val="00614C11"/>
    <w:rsid w:val="00614D71"/>
    <w:rsid w:val="006154B2"/>
    <w:rsid w:val="0061632A"/>
    <w:rsid w:val="00616BD8"/>
    <w:rsid w:val="0061728E"/>
    <w:rsid w:val="00620E58"/>
    <w:rsid w:val="00622D8D"/>
    <w:rsid w:val="00623150"/>
    <w:rsid w:val="00623677"/>
    <w:rsid w:val="00623704"/>
    <w:rsid w:val="0062418A"/>
    <w:rsid w:val="0062773C"/>
    <w:rsid w:val="00627821"/>
    <w:rsid w:val="00627EE1"/>
    <w:rsid w:val="0063030E"/>
    <w:rsid w:val="00630599"/>
    <w:rsid w:val="00630A13"/>
    <w:rsid w:val="0063123F"/>
    <w:rsid w:val="00631466"/>
    <w:rsid w:val="006314BE"/>
    <w:rsid w:val="006335A0"/>
    <w:rsid w:val="00633CD3"/>
    <w:rsid w:val="00633EB1"/>
    <w:rsid w:val="0063475C"/>
    <w:rsid w:val="00635D9B"/>
    <w:rsid w:val="00637291"/>
    <w:rsid w:val="00637B2E"/>
    <w:rsid w:val="00640FA2"/>
    <w:rsid w:val="00641E90"/>
    <w:rsid w:val="00642132"/>
    <w:rsid w:val="00642CC2"/>
    <w:rsid w:val="00643608"/>
    <w:rsid w:val="00647772"/>
    <w:rsid w:val="00647BCA"/>
    <w:rsid w:val="00650CAE"/>
    <w:rsid w:val="00651827"/>
    <w:rsid w:val="00654E2A"/>
    <w:rsid w:val="006567AC"/>
    <w:rsid w:val="00656FA4"/>
    <w:rsid w:val="006572FF"/>
    <w:rsid w:val="006603F1"/>
    <w:rsid w:val="006606E7"/>
    <w:rsid w:val="00661C3C"/>
    <w:rsid w:val="006647A2"/>
    <w:rsid w:val="00665569"/>
    <w:rsid w:val="006659F8"/>
    <w:rsid w:val="00666BAF"/>
    <w:rsid w:val="00666CC4"/>
    <w:rsid w:val="0067014F"/>
    <w:rsid w:val="0067020C"/>
    <w:rsid w:val="00670216"/>
    <w:rsid w:val="00670642"/>
    <w:rsid w:val="00671651"/>
    <w:rsid w:val="0067177B"/>
    <w:rsid w:val="00673127"/>
    <w:rsid w:val="00673A67"/>
    <w:rsid w:val="00674FCA"/>
    <w:rsid w:val="00674FD6"/>
    <w:rsid w:val="0067622D"/>
    <w:rsid w:val="00676A28"/>
    <w:rsid w:val="0067718E"/>
    <w:rsid w:val="006772C1"/>
    <w:rsid w:val="0067796A"/>
    <w:rsid w:val="006804A1"/>
    <w:rsid w:val="00681B8A"/>
    <w:rsid w:val="00683C39"/>
    <w:rsid w:val="00683F1F"/>
    <w:rsid w:val="00684031"/>
    <w:rsid w:val="0068415A"/>
    <w:rsid w:val="006860F3"/>
    <w:rsid w:val="006867DA"/>
    <w:rsid w:val="00687E6B"/>
    <w:rsid w:val="00691414"/>
    <w:rsid w:val="00691DF2"/>
    <w:rsid w:val="00692280"/>
    <w:rsid w:val="00692F62"/>
    <w:rsid w:val="0069409D"/>
    <w:rsid w:val="00694556"/>
    <w:rsid w:val="00694905"/>
    <w:rsid w:val="00694E9B"/>
    <w:rsid w:val="00697B0F"/>
    <w:rsid w:val="006A12A7"/>
    <w:rsid w:val="006A175B"/>
    <w:rsid w:val="006A32C0"/>
    <w:rsid w:val="006A333E"/>
    <w:rsid w:val="006A5B06"/>
    <w:rsid w:val="006A6878"/>
    <w:rsid w:val="006A694F"/>
    <w:rsid w:val="006A6A07"/>
    <w:rsid w:val="006A6BE5"/>
    <w:rsid w:val="006A7104"/>
    <w:rsid w:val="006A7AD2"/>
    <w:rsid w:val="006A7EA4"/>
    <w:rsid w:val="006B0720"/>
    <w:rsid w:val="006B0ACE"/>
    <w:rsid w:val="006B128C"/>
    <w:rsid w:val="006B1693"/>
    <w:rsid w:val="006B23C7"/>
    <w:rsid w:val="006B2C35"/>
    <w:rsid w:val="006B2EFC"/>
    <w:rsid w:val="006B31A2"/>
    <w:rsid w:val="006B5308"/>
    <w:rsid w:val="006B6D46"/>
    <w:rsid w:val="006B7B9B"/>
    <w:rsid w:val="006B7FA3"/>
    <w:rsid w:val="006B7FD1"/>
    <w:rsid w:val="006C107D"/>
    <w:rsid w:val="006C1ABD"/>
    <w:rsid w:val="006C26D3"/>
    <w:rsid w:val="006C463F"/>
    <w:rsid w:val="006C4D83"/>
    <w:rsid w:val="006C5863"/>
    <w:rsid w:val="006C63DE"/>
    <w:rsid w:val="006C63E3"/>
    <w:rsid w:val="006C6520"/>
    <w:rsid w:val="006C6C92"/>
    <w:rsid w:val="006D278E"/>
    <w:rsid w:val="006D2BE3"/>
    <w:rsid w:val="006D3BDA"/>
    <w:rsid w:val="006D4522"/>
    <w:rsid w:val="006D4B48"/>
    <w:rsid w:val="006D515F"/>
    <w:rsid w:val="006D51A8"/>
    <w:rsid w:val="006D7FCB"/>
    <w:rsid w:val="006E2084"/>
    <w:rsid w:val="006E2D78"/>
    <w:rsid w:val="006E3BDA"/>
    <w:rsid w:val="006E4A51"/>
    <w:rsid w:val="006E4AF4"/>
    <w:rsid w:val="006E646D"/>
    <w:rsid w:val="006F05BC"/>
    <w:rsid w:val="006F09D1"/>
    <w:rsid w:val="006F3E9C"/>
    <w:rsid w:val="006F4602"/>
    <w:rsid w:val="006F4663"/>
    <w:rsid w:val="006F538F"/>
    <w:rsid w:val="006F5B4D"/>
    <w:rsid w:val="006F5E9A"/>
    <w:rsid w:val="006F70AF"/>
    <w:rsid w:val="0070350B"/>
    <w:rsid w:val="0070462C"/>
    <w:rsid w:val="007048C3"/>
    <w:rsid w:val="00706904"/>
    <w:rsid w:val="00707585"/>
    <w:rsid w:val="007101C5"/>
    <w:rsid w:val="0071155F"/>
    <w:rsid w:val="00712658"/>
    <w:rsid w:val="00712DA9"/>
    <w:rsid w:val="00713725"/>
    <w:rsid w:val="00713BFE"/>
    <w:rsid w:val="0071435A"/>
    <w:rsid w:val="0071463F"/>
    <w:rsid w:val="0071537B"/>
    <w:rsid w:val="00715399"/>
    <w:rsid w:val="00715B61"/>
    <w:rsid w:val="00716197"/>
    <w:rsid w:val="00717F09"/>
    <w:rsid w:val="00723EE4"/>
    <w:rsid w:val="00724548"/>
    <w:rsid w:val="00726166"/>
    <w:rsid w:val="00726444"/>
    <w:rsid w:val="00726483"/>
    <w:rsid w:val="00730995"/>
    <w:rsid w:val="00730AEC"/>
    <w:rsid w:val="00731699"/>
    <w:rsid w:val="007316FF"/>
    <w:rsid w:val="00731C0A"/>
    <w:rsid w:val="00731F48"/>
    <w:rsid w:val="00732438"/>
    <w:rsid w:val="00733FE0"/>
    <w:rsid w:val="00734B8E"/>
    <w:rsid w:val="007352AD"/>
    <w:rsid w:val="007352B4"/>
    <w:rsid w:val="00735675"/>
    <w:rsid w:val="00736F8B"/>
    <w:rsid w:val="007377FE"/>
    <w:rsid w:val="00741C11"/>
    <w:rsid w:val="00741E36"/>
    <w:rsid w:val="007422F1"/>
    <w:rsid w:val="00743393"/>
    <w:rsid w:val="0074369B"/>
    <w:rsid w:val="007438B4"/>
    <w:rsid w:val="00743C4C"/>
    <w:rsid w:val="007452A2"/>
    <w:rsid w:val="00745BC5"/>
    <w:rsid w:val="00746107"/>
    <w:rsid w:val="007467B8"/>
    <w:rsid w:val="00747A1F"/>
    <w:rsid w:val="00750379"/>
    <w:rsid w:val="00750830"/>
    <w:rsid w:val="00750EC4"/>
    <w:rsid w:val="00754128"/>
    <w:rsid w:val="007555A7"/>
    <w:rsid w:val="00755D04"/>
    <w:rsid w:val="0075731A"/>
    <w:rsid w:val="007602CA"/>
    <w:rsid w:val="00762853"/>
    <w:rsid w:val="00762E8A"/>
    <w:rsid w:val="00762FB7"/>
    <w:rsid w:val="0076301B"/>
    <w:rsid w:val="0076306C"/>
    <w:rsid w:val="007638AD"/>
    <w:rsid w:val="00763B75"/>
    <w:rsid w:val="00764984"/>
    <w:rsid w:val="00764D01"/>
    <w:rsid w:val="007656E5"/>
    <w:rsid w:val="00765EFE"/>
    <w:rsid w:val="00766A11"/>
    <w:rsid w:val="00767C79"/>
    <w:rsid w:val="00773350"/>
    <w:rsid w:val="00773CE0"/>
    <w:rsid w:val="007740E0"/>
    <w:rsid w:val="0077465E"/>
    <w:rsid w:val="00775275"/>
    <w:rsid w:val="0077619D"/>
    <w:rsid w:val="00777F5F"/>
    <w:rsid w:val="00780CF0"/>
    <w:rsid w:val="007810B7"/>
    <w:rsid w:val="00781DF4"/>
    <w:rsid w:val="0078229B"/>
    <w:rsid w:val="00784492"/>
    <w:rsid w:val="007846B8"/>
    <w:rsid w:val="00784D11"/>
    <w:rsid w:val="00786405"/>
    <w:rsid w:val="00786B95"/>
    <w:rsid w:val="00787B78"/>
    <w:rsid w:val="00787CAB"/>
    <w:rsid w:val="00790154"/>
    <w:rsid w:val="00790A0A"/>
    <w:rsid w:val="00791497"/>
    <w:rsid w:val="00792285"/>
    <w:rsid w:val="007929A4"/>
    <w:rsid w:val="00792F28"/>
    <w:rsid w:val="00794999"/>
    <w:rsid w:val="00794BFF"/>
    <w:rsid w:val="007954CC"/>
    <w:rsid w:val="007958F8"/>
    <w:rsid w:val="0079644D"/>
    <w:rsid w:val="00796677"/>
    <w:rsid w:val="00796C48"/>
    <w:rsid w:val="00797D49"/>
    <w:rsid w:val="007A3BF6"/>
    <w:rsid w:val="007A3D34"/>
    <w:rsid w:val="007A4089"/>
    <w:rsid w:val="007A445F"/>
    <w:rsid w:val="007A4E16"/>
    <w:rsid w:val="007A4EBF"/>
    <w:rsid w:val="007A5E28"/>
    <w:rsid w:val="007A63EB"/>
    <w:rsid w:val="007A7892"/>
    <w:rsid w:val="007B04A1"/>
    <w:rsid w:val="007B0967"/>
    <w:rsid w:val="007B1412"/>
    <w:rsid w:val="007B166E"/>
    <w:rsid w:val="007B17F6"/>
    <w:rsid w:val="007B289A"/>
    <w:rsid w:val="007B293B"/>
    <w:rsid w:val="007B3A67"/>
    <w:rsid w:val="007B4BD1"/>
    <w:rsid w:val="007B5696"/>
    <w:rsid w:val="007B6474"/>
    <w:rsid w:val="007B6500"/>
    <w:rsid w:val="007B6EB0"/>
    <w:rsid w:val="007B79DD"/>
    <w:rsid w:val="007B7A3B"/>
    <w:rsid w:val="007C0C66"/>
    <w:rsid w:val="007C1473"/>
    <w:rsid w:val="007C1653"/>
    <w:rsid w:val="007C2293"/>
    <w:rsid w:val="007C3C26"/>
    <w:rsid w:val="007C3E33"/>
    <w:rsid w:val="007C53F5"/>
    <w:rsid w:val="007C5EB8"/>
    <w:rsid w:val="007C6F0E"/>
    <w:rsid w:val="007C6FFF"/>
    <w:rsid w:val="007C754E"/>
    <w:rsid w:val="007D0A9C"/>
    <w:rsid w:val="007D0AE5"/>
    <w:rsid w:val="007D0BCC"/>
    <w:rsid w:val="007D1765"/>
    <w:rsid w:val="007D325A"/>
    <w:rsid w:val="007D3644"/>
    <w:rsid w:val="007D3B97"/>
    <w:rsid w:val="007D4075"/>
    <w:rsid w:val="007D4765"/>
    <w:rsid w:val="007D49DF"/>
    <w:rsid w:val="007D4A01"/>
    <w:rsid w:val="007D4AFD"/>
    <w:rsid w:val="007D4B25"/>
    <w:rsid w:val="007D4F4F"/>
    <w:rsid w:val="007D5199"/>
    <w:rsid w:val="007D73E5"/>
    <w:rsid w:val="007D76DA"/>
    <w:rsid w:val="007D78F1"/>
    <w:rsid w:val="007E01D2"/>
    <w:rsid w:val="007E0B69"/>
    <w:rsid w:val="007E26E5"/>
    <w:rsid w:val="007E2752"/>
    <w:rsid w:val="007E3A55"/>
    <w:rsid w:val="007E4305"/>
    <w:rsid w:val="007E4547"/>
    <w:rsid w:val="007E4D48"/>
    <w:rsid w:val="007E5A06"/>
    <w:rsid w:val="007E5B75"/>
    <w:rsid w:val="007E688C"/>
    <w:rsid w:val="007F1964"/>
    <w:rsid w:val="007F2A1B"/>
    <w:rsid w:val="007F2A8C"/>
    <w:rsid w:val="007F3F96"/>
    <w:rsid w:val="007F4A29"/>
    <w:rsid w:val="007F5CBD"/>
    <w:rsid w:val="007F5E84"/>
    <w:rsid w:val="007F6978"/>
    <w:rsid w:val="007F7911"/>
    <w:rsid w:val="00800771"/>
    <w:rsid w:val="008011C8"/>
    <w:rsid w:val="008018F0"/>
    <w:rsid w:val="00801AD4"/>
    <w:rsid w:val="00802291"/>
    <w:rsid w:val="008027B1"/>
    <w:rsid w:val="00802C78"/>
    <w:rsid w:val="00803DEB"/>
    <w:rsid w:val="00804662"/>
    <w:rsid w:val="00804EB6"/>
    <w:rsid w:val="00805A1C"/>
    <w:rsid w:val="00806667"/>
    <w:rsid w:val="00806AB7"/>
    <w:rsid w:val="00806F03"/>
    <w:rsid w:val="00807D45"/>
    <w:rsid w:val="00810223"/>
    <w:rsid w:val="008117EC"/>
    <w:rsid w:val="008119F9"/>
    <w:rsid w:val="00811CB2"/>
    <w:rsid w:val="00812119"/>
    <w:rsid w:val="00812CAA"/>
    <w:rsid w:val="00812E60"/>
    <w:rsid w:val="00813FAD"/>
    <w:rsid w:val="00815837"/>
    <w:rsid w:val="00817F11"/>
    <w:rsid w:val="00820234"/>
    <w:rsid w:val="0082032B"/>
    <w:rsid w:val="008204B0"/>
    <w:rsid w:val="00820727"/>
    <w:rsid w:val="0082093F"/>
    <w:rsid w:val="00821BD4"/>
    <w:rsid w:val="0082258D"/>
    <w:rsid w:val="008228A8"/>
    <w:rsid w:val="00823ACA"/>
    <w:rsid w:val="00824EA9"/>
    <w:rsid w:val="00826536"/>
    <w:rsid w:val="00827F86"/>
    <w:rsid w:val="0083046C"/>
    <w:rsid w:val="008317B2"/>
    <w:rsid w:val="00831EB4"/>
    <w:rsid w:val="008322B1"/>
    <w:rsid w:val="008323D1"/>
    <w:rsid w:val="00833D06"/>
    <w:rsid w:val="00833EC8"/>
    <w:rsid w:val="00834729"/>
    <w:rsid w:val="00834920"/>
    <w:rsid w:val="00834A37"/>
    <w:rsid w:val="00834D91"/>
    <w:rsid w:val="008351C8"/>
    <w:rsid w:val="00835E26"/>
    <w:rsid w:val="00836341"/>
    <w:rsid w:val="008411F9"/>
    <w:rsid w:val="008414D7"/>
    <w:rsid w:val="00842488"/>
    <w:rsid w:val="008428EE"/>
    <w:rsid w:val="00843425"/>
    <w:rsid w:val="0084586E"/>
    <w:rsid w:val="008459B3"/>
    <w:rsid w:val="008462E6"/>
    <w:rsid w:val="00846880"/>
    <w:rsid w:val="0085095E"/>
    <w:rsid w:val="00850DCE"/>
    <w:rsid w:val="0085103A"/>
    <w:rsid w:val="008513A9"/>
    <w:rsid w:val="008519CD"/>
    <w:rsid w:val="00853609"/>
    <w:rsid w:val="00853FD5"/>
    <w:rsid w:val="00854722"/>
    <w:rsid w:val="00856C94"/>
    <w:rsid w:val="00856D61"/>
    <w:rsid w:val="00857160"/>
    <w:rsid w:val="008601EB"/>
    <w:rsid w:val="00862B9F"/>
    <w:rsid w:val="008638A8"/>
    <w:rsid w:val="008639A8"/>
    <w:rsid w:val="008640DF"/>
    <w:rsid w:val="00864BFC"/>
    <w:rsid w:val="00864EA5"/>
    <w:rsid w:val="00865EDA"/>
    <w:rsid w:val="0086618B"/>
    <w:rsid w:val="0087013B"/>
    <w:rsid w:val="00871E2A"/>
    <w:rsid w:val="00871F2B"/>
    <w:rsid w:val="00872B66"/>
    <w:rsid w:val="00872EA2"/>
    <w:rsid w:val="008730DF"/>
    <w:rsid w:val="00873928"/>
    <w:rsid w:val="00873DC7"/>
    <w:rsid w:val="0087443E"/>
    <w:rsid w:val="00875D1B"/>
    <w:rsid w:val="0087763F"/>
    <w:rsid w:val="008777FA"/>
    <w:rsid w:val="008801C0"/>
    <w:rsid w:val="008804B6"/>
    <w:rsid w:val="00880633"/>
    <w:rsid w:val="0088271A"/>
    <w:rsid w:val="00883D59"/>
    <w:rsid w:val="00883E43"/>
    <w:rsid w:val="008851AF"/>
    <w:rsid w:val="00885DE8"/>
    <w:rsid w:val="00885F82"/>
    <w:rsid w:val="0088641D"/>
    <w:rsid w:val="008868F1"/>
    <w:rsid w:val="00886A6F"/>
    <w:rsid w:val="00886ADE"/>
    <w:rsid w:val="00887633"/>
    <w:rsid w:val="008876B0"/>
    <w:rsid w:val="0089081E"/>
    <w:rsid w:val="008921DB"/>
    <w:rsid w:val="00892ACC"/>
    <w:rsid w:val="00892C51"/>
    <w:rsid w:val="00892F2D"/>
    <w:rsid w:val="00892F35"/>
    <w:rsid w:val="0089375F"/>
    <w:rsid w:val="00894AD0"/>
    <w:rsid w:val="008964E4"/>
    <w:rsid w:val="008974F7"/>
    <w:rsid w:val="008A0A29"/>
    <w:rsid w:val="008A2E07"/>
    <w:rsid w:val="008A3C4B"/>
    <w:rsid w:val="008A3D2F"/>
    <w:rsid w:val="008A4BA6"/>
    <w:rsid w:val="008A4CBF"/>
    <w:rsid w:val="008A56CA"/>
    <w:rsid w:val="008A5A49"/>
    <w:rsid w:val="008A6AD0"/>
    <w:rsid w:val="008B0F64"/>
    <w:rsid w:val="008B55DA"/>
    <w:rsid w:val="008B55DB"/>
    <w:rsid w:val="008B6A17"/>
    <w:rsid w:val="008B6ED9"/>
    <w:rsid w:val="008B71C0"/>
    <w:rsid w:val="008C01D3"/>
    <w:rsid w:val="008C0440"/>
    <w:rsid w:val="008C0639"/>
    <w:rsid w:val="008C0C7F"/>
    <w:rsid w:val="008C1026"/>
    <w:rsid w:val="008C1E42"/>
    <w:rsid w:val="008C243A"/>
    <w:rsid w:val="008C267D"/>
    <w:rsid w:val="008C284C"/>
    <w:rsid w:val="008C3792"/>
    <w:rsid w:val="008C3958"/>
    <w:rsid w:val="008C6B1A"/>
    <w:rsid w:val="008C7D48"/>
    <w:rsid w:val="008C7EAC"/>
    <w:rsid w:val="008D0275"/>
    <w:rsid w:val="008D04FF"/>
    <w:rsid w:val="008D1188"/>
    <w:rsid w:val="008D26C3"/>
    <w:rsid w:val="008D2D68"/>
    <w:rsid w:val="008D3818"/>
    <w:rsid w:val="008D56C8"/>
    <w:rsid w:val="008D5C71"/>
    <w:rsid w:val="008D6758"/>
    <w:rsid w:val="008D772B"/>
    <w:rsid w:val="008E02B0"/>
    <w:rsid w:val="008E0A49"/>
    <w:rsid w:val="008E1D95"/>
    <w:rsid w:val="008E2979"/>
    <w:rsid w:val="008E2EDC"/>
    <w:rsid w:val="008E39C8"/>
    <w:rsid w:val="008E4CF9"/>
    <w:rsid w:val="008E5194"/>
    <w:rsid w:val="008E53BD"/>
    <w:rsid w:val="008E548E"/>
    <w:rsid w:val="008E662C"/>
    <w:rsid w:val="008E68AA"/>
    <w:rsid w:val="008F2158"/>
    <w:rsid w:val="008F35F4"/>
    <w:rsid w:val="008F380B"/>
    <w:rsid w:val="008F4EEA"/>
    <w:rsid w:val="008F55D4"/>
    <w:rsid w:val="008F5CC9"/>
    <w:rsid w:val="008F7550"/>
    <w:rsid w:val="00900C09"/>
    <w:rsid w:val="0090215A"/>
    <w:rsid w:val="009021D4"/>
    <w:rsid w:val="0090269C"/>
    <w:rsid w:val="009035FA"/>
    <w:rsid w:val="0091087A"/>
    <w:rsid w:val="009116C3"/>
    <w:rsid w:val="00912049"/>
    <w:rsid w:val="009136E1"/>
    <w:rsid w:val="00914593"/>
    <w:rsid w:val="009146E2"/>
    <w:rsid w:val="00914BB0"/>
    <w:rsid w:val="00914D65"/>
    <w:rsid w:val="009164C2"/>
    <w:rsid w:val="00916B71"/>
    <w:rsid w:val="00917DAD"/>
    <w:rsid w:val="00921731"/>
    <w:rsid w:val="00923E24"/>
    <w:rsid w:val="009243E5"/>
    <w:rsid w:val="00924A76"/>
    <w:rsid w:val="00924CFD"/>
    <w:rsid w:val="00925B43"/>
    <w:rsid w:val="00925F78"/>
    <w:rsid w:val="00926965"/>
    <w:rsid w:val="00933811"/>
    <w:rsid w:val="00933A83"/>
    <w:rsid w:val="00935EB3"/>
    <w:rsid w:val="00937FBB"/>
    <w:rsid w:val="0094227E"/>
    <w:rsid w:val="00944AF6"/>
    <w:rsid w:val="00947AF8"/>
    <w:rsid w:val="00947B3A"/>
    <w:rsid w:val="00950FA4"/>
    <w:rsid w:val="0095108B"/>
    <w:rsid w:val="00951A21"/>
    <w:rsid w:val="009528AE"/>
    <w:rsid w:val="00953641"/>
    <w:rsid w:val="00953BC5"/>
    <w:rsid w:val="0095522D"/>
    <w:rsid w:val="00962D1B"/>
    <w:rsid w:val="0096414A"/>
    <w:rsid w:val="0096435D"/>
    <w:rsid w:val="00965090"/>
    <w:rsid w:val="0096524D"/>
    <w:rsid w:val="009664AA"/>
    <w:rsid w:val="00970123"/>
    <w:rsid w:val="009734AB"/>
    <w:rsid w:val="00973C4E"/>
    <w:rsid w:val="00974087"/>
    <w:rsid w:val="009741DD"/>
    <w:rsid w:val="00974D62"/>
    <w:rsid w:val="00975250"/>
    <w:rsid w:val="0097584A"/>
    <w:rsid w:val="00975B0D"/>
    <w:rsid w:val="00976881"/>
    <w:rsid w:val="00977604"/>
    <w:rsid w:val="0097799E"/>
    <w:rsid w:val="009779DB"/>
    <w:rsid w:val="00977EB9"/>
    <w:rsid w:val="00981DE7"/>
    <w:rsid w:val="00983B4B"/>
    <w:rsid w:val="00984284"/>
    <w:rsid w:val="00984323"/>
    <w:rsid w:val="0098623F"/>
    <w:rsid w:val="009866E9"/>
    <w:rsid w:val="00986D8B"/>
    <w:rsid w:val="00987208"/>
    <w:rsid w:val="00987615"/>
    <w:rsid w:val="009902B7"/>
    <w:rsid w:val="00991BBF"/>
    <w:rsid w:val="00991C24"/>
    <w:rsid w:val="00992677"/>
    <w:rsid w:val="009929E1"/>
    <w:rsid w:val="00992EDD"/>
    <w:rsid w:val="009935B8"/>
    <w:rsid w:val="009939E4"/>
    <w:rsid w:val="00993DD4"/>
    <w:rsid w:val="00993E99"/>
    <w:rsid w:val="009948FF"/>
    <w:rsid w:val="00994FA0"/>
    <w:rsid w:val="00995A5A"/>
    <w:rsid w:val="009969F7"/>
    <w:rsid w:val="009A010C"/>
    <w:rsid w:val="009A0A35"/>
    <w:rsid w:val="009A23FB"/>
    <w:rsid w:val="009A2447"/>
    <w:rsid w:val="009A2970"/>
    <w:rsid w:val="009A2C69"/>
    <w:rsid w:val="009A2E39"/>
    <w:rsid w:val="009A3E51"/>
    <w:rsid w:val="009A4440"/>
    <w:rsid w:val="009A6B1F"/>
    <w:rsid w:val="009B0FDA"/>
    <w:rsid w:val="009B2333"/>
    <w:rsid w:val="009B2956"/>
    <w:rsid w:val="009B2A13"/>
    <w:rsid w:val="009B3924"/>
    <w:rsid w:val="009B46FC"/>
    <w:rsid w:val="009B676A"/>
    <w:rsid w:val="009B74F0"/>
    <w:rsid w:val="009C09B2"/>
    <w:rsid w:val="009C0BF3"/>
    <w:rsid w:val="009C1C5C"/>
    <w:rsid w:val="009C21E3"/>
    <w:rsid w:val="009C6F71"/>
    <w:rsid w:val="009C7918"/>
    <w:rsid w:val="009C79D7"/>
    <w:rsid w:val="009C7AF4"/>
    <w:rsid w:val="009D04D0"/>
    <w:rsid w:val="009D20CA"/>
    <w:rsid w:val="009D27FD"/>
    <w:rsid w:val="009D31D8"/>
    <w:rsid w:val="009D6A67"/>
    <w:rsid w:val="009D6CA0"/>
    <w:rsid w:val="009D7C9A"/>
    <w:rsid w:val="009E0A47"/>
    <w:rsid w:val="009E1760"/>
    <w:rsid w:val="009E1C68"/>
    <w:rsid w:val="009E1EDF"/>
    <w:rsid w:val="009E2357"/>
    <w:rsid w:val="009E3861"/>
    <w:rsid w:val="009E4A1B"/>
    <w:rsid w:val="009E4E24"/>
    <w:rsid w:val="009E65B5"/>
    <w:rsid w:val="009E684B"/>
    <w:rsid w:val="009F009F"/>
    <w:rsid w:val="009F1D82"/>
    <w:rsid w:val="009F203C"/>
    <w:rsid w:val="009F2D47"/>
    <w:rsid w:val="009F2DC9"/>
    <w:rsid w:val="009F3567"/>
    <w:rsid w:val="009F3A9F"/>
    <w:rsid w:val="009F3AD6"/>
    <w:rsid w:val="009F3FB9"/>
    <w:rsid w:val="009F6853"/>
    <w:rsid w:val="009F6CF6"/>
    <w:rsid w:val="009F6F8D"/>
    <w:rsid w:val="009F723E"/>
    <w:rsid w:val="009F7840"/>
    <w:rsid w:val="00A01E29"/>
    <w:rsid w:val="00A01F77"/>
    <w:rsid w:val="00A0233A"/>
    <w:rsid w:val="00A0248D"/>
    <w:rsid w:val="00A034F1"/>
    <w:rsid w:val="00A03B86"/>
    <w:rsid w:val="00A04878"/>
    <w:rsid w:val="00A059E9"/>
    <w:rsid w:val="00A05C90"/>
    <w:rsid w:val="00A061C5"/>
    <w:rsid w:val="00A074A7"/>
    <w:rsid w:val="00A07649"/>
    <w:rsid w:val="00A10033"/>
    <w:rsid w:val="00A11E68"/>
    <w:rsid w:val="00A127D5"/>
    <w:rsid w:val="00A12D79"/>
    <w:rsid w:val="00A12D7B"/>
    <w:rsid w:val="00A13543"/>
    <w:rsid w:val="00A13B10"/>
    <w:rsid w:val="00A13F27"/>
    <w:rsid w:val="00A150D0"/>
    <w:rsid w:val="00A1521D"/>
    <w:rsid w:val="00A1535E"/>
    <w:rsid w:val="00A17331"/>
    <w:rsid w:val="00A220C4"/>
    <w:rsid w:val="00A23600"/>
    <w:rsid w:val="00A23CF2"/>
    <w:rsid w:val="00A25393"/>
    <w:rsid w:val="00A264E5"/>
    <w:rsid w:val="00A27863"/>
    <w:rsid w:val="00A27AA3"/>
    <w:rsid w:val="00A30BB7"/>
    <w:rsid w:val="00A30DA1"/>
    <w:rsid w:val="00A31FB7"/>
    <w:rsid w:val="00A32022"/>
    <w:rsid w:val="00A32811"/>
    <w:rsid w:val="00A3283A"/>
    <w:rsid w:val="00A3374F"/>
    <w:rsid w:val="00A33D8E"/>
    <w:rsid w:val="00A35D8B"/>
    <w:rsid w:val="00A3639B"/>
    <w:rsid w:val="00A37268"/>
    <w:rsid w:val="00A4035A"/>
    <w:rsid w:val="00A4401B"/>
    <w:rsid w:val="00A44570"/>
    <w:rsid w:val="00A449A7"/>
    <w:rsid w:val="00A44DCF"/>
    <w:rsid w:val="00A4651D"/>
    <w:rsid w:val="00A4711C"/>
    <w:rsid w:val="00A47155"/>
    <w:rsid w:val="00A500FD"/>
    <w:rsid w:val="00A5118C"/>
    <w:rsid w:val="00A51479"/>
    <w:rsid w:val="00A51F91"/>
    <w:rsid w:val="00A53795"/>
    <w:rsid w:val="00A5394B"/>
    <w:rsid w:val="00A53B1A"/>
    <w:rsid w:val="00A54B3C"/>
    <w:rsid w:val="00A54B92"/>
    <w:rsid w:val="00A55789"/>
    <w:rsid w:val="00A55954"/>
    <w:rsid w:val="00A55FA5"/>
    <w:rsid w:val="00A562BA"/>
    <w:rsid w:val="00A5692E"/>
    <w:rsid w:val="00A56BC7"/>
    <w:rsid w:val="00A57145"/>
    <w:rsid w:val="00A574FA"/>
    <w:rsid w:val="00A57CAB"/>
    <w:rsid w:val="00A6158E"/>
    <w:rsid w:val="00A619EE"/>
    <w:rsid w:val="00A6326C"/>
    <w:rsid w:val="00A63A58"/>
    <w:rsid w:val="00A64749"/>
    <w:rsid w:val="00A659B2"/>
    <w:rsid w:val="00A66485"/>
    <w:rsid w:val="00A667B7"/>
    <w:rsid w:val="00A67237"/>
    <w:rsid w:val="00A6742D"/>
    <w:rsid w:val="00A7030E"/>
    <w:rsid w:val="00A714F5"/>
    <w:rsid w:val="00A717BB"/>
    <w:rsid w:val="00A724B7"/>
    <w:rsid w:val="00A7253F"/>
    <w:rsid w:val="00A737FE"/>
    <w:rsid w:val="00A759D6"/>
    <w:rsid w:val="00A766D5"/>
    <w:rsid w:val="00A7707A"/>
    <w:rsid w:val="00A777C1"/>
    <w:rsid w:val="00A77DCE"/>
    <w:rsid w:val="00A77DEB"/>
    <w:rsid w:val="00A8199E"/>
    <w:rsid w:val="00A82D37"/>
    <w:rsid w:val="00A82EBD"/>
    <w:rsid w:val="00A83769"/>
    <w:rsid w:val="00A862EC"/>
    <w:rsid w:val="00A8645F"/>
    <w:rsid w:val="00A86515"/>
    <w:rsid w:val="00A870F6"/>
    <w:rsid w:val="00A87880"/>
    <w:rsid w:val="00A90478"/>
    <w:rsid w:val="00A906A3"/>
    <w:rsid w:val="00A908D3"/>
    <w:rsid w:val="00A90FAC"/>
    <w:rsid w:val="00A91B55"/>
    <w:rsid w:val="00A91E0E"/>
    <w:rsid w:val="00A930A7"/>
    <w:rsid w:val="00A94622"/>
    <w:rsid w:val="00A94E5B"/>
    <w:rsid w:val="00A95F5F"/>
    <w:rsid w:val="00A96087"/>
    <w:rsid w:val="00A963BD"/>
    <w:rsid w:val="00A96792"/>
    <w:rsid w:val="00A975F1"/>
    <w:rsid w:val="00A97B97"/>
    <w:rsid w:val="00AA1FC6"/>
    <w:rsid w:val="00AA24E8"/>
    <w:rsid w:val="00AA3913"/>
    <w:rsid w:val="00AA3D1D"/>
    <w:rsid w:val="00AA68AE"/>
    <w:rsid w:val="00AA6C1A"/>
    <w:rsid w:val="00AB0442"/>
    <w:rsid w:val="00AB0D4A"/>
    <w:rsid w:val="00AB0E32"/>
    <w:rsid w:val="00AB28E6"/>
    <w:rsid w:val="00AB29C4"/>
    <w:rsid w:val="00AB5385"/>
    <w:rsid w:val="00AB5624"/>
    <w:rsid w:val="00AB659E"/>
    <w:rsid w:val="00AB683E"/>
    <w:rsid w:val="00AB7864"/>
    <w:rsid w:val="00AC0A06"/>
    <w:rsid w:val="00AC155F"/>
    <w:rsid w:val="00AC2BC5"/>
    <w:rsid w:val="00AC4740"/>
    <w:rsid w:val="00AC49B4"/>
    <w:rsid w:val="00AC4F18"/>
    <w:rsid w:val="00AC5E4F"/>
    <w:rsid w:val="00AD00F6"/>
    <w:rsid w:val="00AD0823"/>
    <w:rsid w:val="00AD12B7"/>
    <w:rsid w:val="00AD168F"/>
    <w:rsid w:val="00AD246A"/>
    <w:rsid w:val="00AD2685"/>
    <w:rsid w:val="00AD27D7"/>
    <w:rsid w:val="00AD301B"/>
    <w:rsid w:val="00AD42D9"/>
    <w:rsid w:val="00AD4EA8"/>
    <w:rsid w:val="00AD5BBA"/>
    <w:rsid w:val="00AD5CFC"/>
    <w:rsid w:val="00AD5D2E"/>
    <w:rsid w:val="00AD729D"/>
    <w:rsid w:val="00AE01FE"/>
    <w:rsid w:val="00AE08F2"/>
    <w:rsid w:val="00AE0B38"/>
    <w:rsid w:val="00AE1B4A"/>
    <w:rsid w:val="00AE2582"/>
    <w:rsid w:val="00AE2EB8"/>
    <w:rsid w:val="00AE648D"/>
    <w:rsid w:val="00AE6B33"/>
    <w:rsid w:val="00AE71EC"/>
    <w:rsid w:val="00AF2842"/>
    <w:rsid w:val="00AF4E47"/>
    <w:rsid w:val="00AF52E6"/>
    <w:rsid w:val="00AF6A90"/>
    <w:rsid w:val="00AF6E60"/>
    <w:rsid w:val="00AF717B"/>
    <w:rsid w:val="00B004E5"/>
    <w:rsid w:val="00B00907"/>
    <w:rsid w:val="00B014B7"/>
    <w:rsid w:val="00B03AA7"/>
    <w:rsid w:val="00B04787"/>
    <w:rsid w:val="00B048D6"/>
    <w:rsid w:val="00B051E9"/>
    <w:rsid w:val="00B057C3"/>
    <w:rsid w:val="00B059C8"/>
    <w:rsid w:val="00B059D7"/>
    <w:rsid w:val="00B05A1F"/>
    <w:rsid w:val="00B0624D"/>
    <w:rsid w:val="00B06EC9"/>
    <w:rsid w:val="00B07052"/>
    <w:rsid w:val="00B07403"/>
    <w:rsid w:val="00B078A4"/>
    <w:rsid w:val="00B07A0A"/>
    <w:rsid w:val="00B10249"/>
    <w:rsid w:val="00B103B0"/>
    <w:rsid w:val="00B116FE"/>
    <w:rsid w:val="00B11D65"/>
    <w:rsid w:val="00B11FA9"/>
    <w:rsid w:val="00B12A38"/>
    <w:rsid w:val="00B14217"/>
    <w:rsid w:val="00B1442F"/>
    <w:rsid w:val="00B15A0C"/>
    <w:rsid w:val="00B16109"/>
    <w:rsid w:val="00B212F2"/>
    <w:rsid w:val="00B222E7"/>
    <w:rsid w:val="00B22BDD"/>
    <w:rsid w:val="00B233E1"/>
    <w:rsid w:val="00B249CC"/>
    <w:rsid w:val="00B25ADB"/>
    <w:rsid w:val="00B301D7"/>
    <w:rsid w:val="00B323F3"/>
    <w:rsid w:val="00B329CC"/>
    <w:rsid w:val="00B32A99"/>
    <w:rsid w:val="00B32F2F"/>
    <w:rsid w:val="00B32F90"/>
    <w:rsid w:val="00B33DA5"/>
    <w:rsid w:val="00B351A4"/>
    <w:rsid w:val="00B36C0F"/>
    <w:rsid w:val="00B36D92"/>
    <w:rsid w:val="00B40726"/>
    <w:rsid w:val="00B4076C"/>
    <w:rsid w:val="00B40F9B"/>
    <w:rsid w:val="00B410B0"/>
    <w:rsid w:val="00B42831"/>
    <w:rsid w:val="00B43746"/>
    <w:rsid w:val="00B43CD9"/>
    <w:rsid w:val="00B44AC1"/>
    <w:rsid w:val="00B450F5"/>
    <w:rsid w:val="00B45DEC"/>
    <w:rsid w:val="00B45F36"/>
    <w:rsid w:val="00B46096"/>
    <w:rsid w:val="00B47996"/>
    <w:rsid w:val="00B47A25"/>
    <w:rsid w:val="00B47DA2"/>
    <w:rsid w:val="00B524C0"/>
    <w:rsid w:val="00B53530"/>
    <w:rsid w:val="00B5389A"/>
    <w:rsid w:val="00B5426A"/>
    <w:rsid w:val="00B560C3"/>
    <w:rsid w:val="00B56A39"/>
    <w:rsid w:val="00B57656"/>
    <w:rsid w:val="00B60291"/>
    <w:rsid w:val="00B61642"/>
    <w:rsid w:val="00B61734"/>
    <w:rsid w:val="00B62099"/>
    <w:rsid w:val="00B620A4"/>
    <w:rsid w:val="00B62ADD"/>
    <w:rsid w:val="00B6382C"/>
    <w:rsid w:val="00B64D23"/>
    <w:rsid w:val="00B7145B"/>
    <w:rsid w:val="00B71EAE"/>
    <w:rsid w:val="00B721B1"/>
    <w:rsid w:val="00B72DC4"/>
    <w:rsid w:val="00B733FD"/>
    <w:rsid w:val="00B7423D"/>
    <w:rsid w:val="00B7451B"/>
    <w:rsid w:val="00B754C0"/>
    <w:rsid w:val="00B75C89"/>
    <w:rsid w:val="00B7688E"/>
    <w:rsid w:val="00B76FDC"/>
    <w:rsid w:val="00B807F7"/>
    <w:rsid w:val="00B81B8E"/>
    <w:rsid w:val="00B83289"/>
    <w:rsid w:val="00B83B25"/>
    <w:rsid w:val="00B8427F"/>
    <w:rsid w:val="00B8435D"/>
    <w:rsid w:val="00B85F22"/>
    <w:rsid w:val="00B8745E"/>
    <w:rsid w:val="00B87E1B"/>
    <w:rsid w:val="00B9013E"/>
    <w:rsid w:val="00B901E7"/>
    <w:rsid w:val="00B90708"/>
    <w:rsid w:val="00B90C85"/>
    <w:rsid w:val="00B92131"/>
    <w:rsid w:val="00B92AF4"/>
    <w:rsid w:val="00B93513"/>
    <w:rsid w:val="00B944FD"/>
    <w:rsid w:val="00B96439"/>
    <w:rsid w:val="00BA0581"/>
    <w:rsid w:val="00BA0691"/>
    <w:rsid w:val="00BA080F"/>
    <w:rsid w:val="00BA12E5"/>
    <w:rsid w:val="00BA1A2D"/>
    <w:rsid w:val="00BA3F74"/>
    <w:rsid w:val="00BB0388"/>
    <w:rsid w:val="00BB0559"/>
    <w:rsid w:val="00BB0DC1"/>
    <w:rsid w:val="00BB19FF"/>
    <w:rsid w:val="00BB2C0A"/>
    <w:rsid w:val="00BB2D7D"/>
    <w:rsid w:val="00BB2DB0"/>
    <w:rsid w:val="00BB35D6"/>
    <w:rsid w:val="00BB3CE8"/>
    <w:rsid w:val="00BB4173"/>
    <w:rsid w:val="00BB43ED"/>
    <w:rsid w:val="00BB45B4"/>
    <w:rsid w:val="00BB63BD"/>
    <w:rsid w:val="00BB651A"/>
    <w:rsid w:val="00BB659E"/>
    <w:rsid w:val="00BC117E"/>
    <w:rsid w:val="00BC37D8"/>
    <w:rsid w:val="00BC4F63"/>
    <w:rsid w:val="00BC504A"/>
    <w:rsid w:val="00BC6017"/>
    <w:rsid w:val="00BC7775"/>
    <w:rsid w:val="00BC78E9"/>
    <w:rsid w:val="00BD257D"/>
    <w:rsid w:val="00BD4CD0"/>
    <w:rsid w:val="00BD5C59"/>
    <w:rsid w:val="00BD6100"/>
    <w:rsid w:val="00BD63E7"/>
    <w:rsid w:val="00BE00B3"/>
    <w:rsid w:val="00BE37B9"/>
    <w:rsid w:val="00BE3CCC"/>
    <w:rsid w:val="00BE44F1"/>
    <w:rsid w:val="00BE5177"/>
    <w:rsid w:val="00BE5611"/>
    <w:rsid w:val="00BE595C"/>
    <w:rsid w:val="00BE735A"/>
    <w:rsid w:val="00BE7D14"/>
    <w:rsid w:val="00BF03E8"/>
    <w:rsid w:val="00BF18A2"/>
    <w:rsid w:val="00BF2306"/>
    <w:rsid w:val="00BF3A31"/>
    <w:rsid w:val="00BF45BE"/>
    <w:rsid w:val="00BF5270"/>
    <w:rsid w:val="00BF531B"/>
    <w:rsid w:val="00BF6766"/>
    <w:rsid w:val="00BF6F80"/>
    <w:rsid w:val="00BF748A"/>
    <w:rsid w:val="00C00E96"/>
    <w:rsid w:val="00C037A0"/>
    <w:rsid w:val="00C03EDA"/>
    <w:rsid w:val="00C05BDB"/>
    <w:rsid w:val="00C06CCB"/>
    <w:rsid w:val="00C1093A"/>
    <w:rsid w:val="00C10CBA"/>
    <w:rsid w:val="00C10DF0"/>
    <w:rsid w:val="00C10FFF"/>
    <w:rsid w:val="00C12921"/>
    <w:rsid w:val="00C134B6"/>
    <w:rsid w:val="00C1518D"/>
    <w:rsid w:val="00C15A06"/>
    <w:rsid w:val="00C15FFC"/>
    <w:rsid w:val="00C173B2"/>
    <w:rsid w:val="00C17D31"/>
    <w:rsid w:val="00C17F65"/>
    <w:rsid w:val="00C22272"/>
    <w:rsid w:val="00C2378A"/>
    <w:rsid w:val="00C27B68"/>
    <w:rsid w:val="00C27CFA"/>
    <w:rsid w:val="00C33D71"/>
    <w:rsid w:val="00C33D8B"/>
    <w:rsid w:val="00C35633"/>
    <w:rsid w:val="00C36A4A"/>
    <w:rsid w:val="00C36E6F"/>
    <w:rsid w:val="00C37EF9"/>
    <w:rsid w:val="00C40186"/>
    <w:rsid w:val="00C402AA"/>
    <w:rsid w:val="00C40A6B"/>
    <w:rsid w:val="00C40FC5"/>
    <w:rsid w:val="00C413D5"/>
    <w:rsid w:val="00C41D53"/>
    <w:rsid w:val="00C4220A"/>
    <w:rsid w:val="00C43594"/>
    <w:rsid w:val="00C441F5"/>
    <w:rsid w:val="00C44403"/>
    <w:rsid w:val="00C44808"/>
    <w:rsid w:val="00C46630"/>
    <w:rsid w:val="00C472F0"/>
    <w:rsid w:val="00C478F3"/>
    <w:rsid w:val="00C500ED"/>
    <w:rsid w:val="00C50CAF"/>
    <w:rsid w:val="00C50E99"/>
    <w:rsid w:val="00C5250B"/>
    <w:rsid w:val="00C525F9"/>
    <w:rsid w:val="00C530B9"/>
    <w:rsid w:val="00C53A54"/>
    <w:rsid w:val="00C54595"/>
    <w:rsid w:val="00C555E4"/>
    <w:rsid w:val="00C55DB3"/>
    <w:rsid w:val="00C55E86"/>
    <w:rsid w:val="00C562D4"/>
    <w:rsid w:val="00C61012"/>
    <w:rsid w:val="00C632EA"/>
    <w:rsid w:val="00C64495"/>
    <w:rsid w:val="00C64D8F"/>
    <w:rsid w:val="00C66758"/>
    <w:rsid w:val="00C66C0B"/>
    <w:rsid w:val="00C66DFF"/>
    <w:rsid w:val="00C70258"/>
    <w:rsid w:val="00C71106"/>
    <w:rsid w:val="00C723C1"/>
    <w:rsid w:val="00C72970"/>
    <w:rsid w:val="00C74E53"/>
    <w:rsid w:val="00C75674"/>
    <w:rsid w:val="00C760F9"/>
    <w:rsid w:val="00C7714D"/>
    <w:rsid w:val="00C77EB4"/>
    <w:rsid w:val="00C81400"/>
    <w:rsid w:val="00C81AF7"/>
    <w:rsid w:val="00C82E50"/>
    <w:rsid w:val="00C83ED4"/>
    <w:rsid w:val="00C860F0"/>
    <w:rsid w:val="00C86EFD"/>
    <w:rsid w:val="00C870E9"/>
    <w:rsid w:val="00C9039D"/>
    <w:rsid w:val="00C9251F"/>
    <w:rsid w:val="00C92CED"/>
    <w:rsid w:val="00C943B4"/>
    <w:rsid w:val="00C9539A"/>
    <w:rsid w:val="00C96771"/>
    <w:rsid w:val="00C971FF"/>
    <w:rsid w:val="00C97971"/>
    <w:rsid w:val="00C97EE7"/>
    <w:rsid w:val="00C97FEC"/>
    <w:rsid w:val="00CA1E33"/>
    <w:rsid w:val="00CA2D98"/>
    <w:rsid w:val="00CA3BA9"/>
    <w:rsid w:val="00CA3FBD"/>
    <w:rsid w:val="00CA3FF4"/>
    <w:rsid w:val="00CA4A69"/>
    <w:rsid w:val="00CA77D6"/>
    <w:rsid w:val="00CB03A4"/>
    <w:rsid w:val="00CB14AD"/>
    <w:rsid w:val="00CB1AF1"/>
    <w:rsid w:val="00CB276B"/>
    <w:rsid w:val="00CB34B7"/>
    <w:rsid w:val="00CB3919"/>
    <w:rsid w:val="00CB3C94"/>
    <w:rsid w:val="00CB3F1C"/>
    <w:rsid w:val="00CB4F55"/>
    <w:rsid w:val="00CB4F6B"/>
    <w:rsid w:val="00CB542A"/>
    <w:rsid w:val="00CB6F82"/>
    <w:rsid w:val="00CC02A4"/>
    <w:rsid w:val="00CC0AEE"/>
    <w:rsid w:val="00CC0AEF"/>
    <w:rsid w:val="00CC1454"/>
    <w:rsid w:val="00CC19FA"/>
    <w:rsid w:val="00CC2258"/>
    <w:rsid w:val="00CC23B4"/>
    <w:rsid w:val="00CC3AC9"/>
    <w:rsid w:val="00CC4FA1"/>
    <w:rsid w:val="00CC5146"/>
    <w:rsid w:val="00CC5F79"/>
    <w:rsid w:val="00CC6285"/>
    <w:rsid w:val="00CC6BC3"/>
    <w:rsid w:val="00CD0E46"/>
    <w:rsid w:val="00CD2C1D"/>
    <w:rsid w:val="00CD2E39"/>
    <w:rsid w:val="00CD33AC"/>
    <w:rsid w:val="00CD3FB1"/>
    <w:rsid w:val="00CD44FB"/>
    <w:rsid w:val="00CD45E1"/>
    <w:rsid w:val="00CD5AB1"/>
    <w:rsid w:val="00CD790D"/>
    <w:rsid w:val="00CE1493"/>
    <w:rsid w:val="00CE1A66"/>
    <w:rsid w:val="00CE1D8C"/>
    <w:rsid w:val="00CE29AA"/>
    <w:rsid w:val="00CE3703"/>
    <w:rsid w:val="00CE4A43"/>
    <w:rsid w:val="00CE4C58"/>
    <w:rsid w:val="00CE70E9"/>
    <w:rsid w:val="00CE72A5"/>
    <w:rsid w:val="00CE7796"/>
    <w:rsid w:val="00CF02B7"/>
    <w:rsid w:val="00CF036F"/>
    <w:rsid w:val="00CF2086"/>
    <w:rsid w:val="00CF224E"/>
    <w:rsid w:val="00CF22CD"/>
    <w:rsid w:val="00CF4D6E"/>
    <w:rsid w:val="00CF4F7E"/>
    <w:rsid w:val="00CF5A01"/>
    <w:rsid w:val="00CF5C69"/>
    <w:rsid w:val="00CF622D"/>
    <w:rsid w:val="00CF6274"/>
    <w:rsid w:val="00CF723C"/>
    <w:rsid w:val="00CF7249"/>
    <w:rsid w:val="00CF736E"/>
    <w:rsid w:val="00CF7BD4"/>
    <w:rsid w:val="00D00A9C"/>
    <w:rsid w:val="00D00F2D"/>
    <w:rsid w:val="00D02690"/>
    <w:rsid w:val="00D02864"/>
    <w:rsid w:val="00D0295C"/>
    <w:rsid w:val="00D02C49"/>
    <w:rsid w:val="00D05385"/>
    <w:rsid w:val="00D0584C"/>
    <w:rsid w:val="00D058EC"/>
    <w:rsid w:val="00D07950"/>
    <w:rsid w:val="00D104C7"/>
    <w:rsid w:val="00D10CEF"/>
    <w:rsid w:val="00D1103A"/>
    <w:rsid w:val="00D1169C"/>
    <w:rsid w:val="00D11B48"/>
    <w:rsid w:val="00D1302C"/>
    <w:rsid w:val="00D13873"/>
    <w:rsid w:val="00D13BE7"/>
    <w:rsid w:val="00D1440A"/>
    <w:rsid w:val="00D150C4"/>
    <w:rsid w:val="00D15666"/>
    <w:rsid w:val="00D15D54"/>
    <w:rsid w:val="00D17096"/>
    <w:rsid w:val="00D2055D"/>
    <w:rsid w:val="00D207ED"/>
    <w:rsid w:val="00D22DE9"/>
    <w:rsid w:val="00D23169"/>
    <w:rsid w:val="00D23E2B"/>
    <w:rsid w:val="00D242BA"/>
    <w:rsid w:val="00D24418"/>
    <w:rsid w:val="00D24715"/>
    <w:rsid w:val="00D258D6"/>
    <w:rsid w:val="00D26F7B"/>
    <w:rsid w:val="00D31182"/>
    <w:rsid w:val="00D3188E"/>
    <w:rsid w:val="00D31971"/>
    <w:rsid w:val="00D33217"/>
    <w:rsid w:val="00D3407C"/>
    <w:rsid w:val="00D34B27"/>
    <w:rsid w:val="00D3699E"/>
    <w:rsid w:val="00D377E9"/>
    <w:rsid w:val="00D41298"/>
    <w:rsid w:val="00D42257"/>
    <w:rsid w:val="00D433E5"/>
    <w:rsid w:val="00D433F6"/>
    <w:rsid w:val="00D43BC6"/>
    <w:rsid w:val="00D44DD6"/>
    <w:rsid w:val="00D451C6"/>
    <w:rsid w:val="00D45775"/>
    <w:rsid w:val="00D46732"/>
    <w:rsid w:val="00D47B7D"/>
    <w:rsid w:val="00D47C51"/>
    <w:rsid w:val="00D50AA8"/>
    <w:rsid w:val="00D5111B"/>
    <w:rsid w:val="00D51B77"/>
    <w:rsid w:val="00D51C49"/>
    <w:rsid w:val="00D537F9"/>
    <w:rsid w:val="00D53E02"/>
    <w:rsid w:val="00D54BBC"/>
    <w:rsid w:val="00D551A2"/>
    <w:rsid w:val="00D555E6"/>
    <w:rsid w:val="00D5692B"/>
    <w:rsid w:val="00D56D62"/>
    <w:rsid w:val="00D5715B"/>
    <w:rsid w:val="00D60A7E"/>
    <w:rsid w:val="00D628FF"/>
    <w:rsid w:val="00D62D39"/>
    <w:rsid w:val="00D6313F"/>
    <w:rsid w:val="00D6460B"/>
    <w:rsid w:val="00D65712"/>
    <w:rsid w:val="00D67E6C"/>
    <w:rsid w:val="00D70167"/>
    <w:rsid w:val="00D71788"/>
    <w:rsid w:val="00D7291A"/>
    <w:rsid w:val="00D74338"/>
    <w:rsid w:val="00D745CF"/>
    <w:rsid w:val="00D7523C"/>
    <w:rsid w:val="00D75B23"/>
    <w:rsid w:val="00D76897"/>
    <w:rsid w:val="00D76FD9"/>
    <w:rsid w:val="00D8068C"/>
    <w:rsid w:val="00D82DD3"/>
    <w:rsid w:val="00D831F9"/>
    <w:rsid w:val="00D83F8E"/>
    <w:rsid w:val="00D845BF"/>
    <w:rsid w:val="00D848A3"/>
    <w:rsid w:val="00D855A1"/>
    <w:rsid w:val="00D85730"/>
    <w:rsid w:val="00D8588A"/>
    <w:rsid w:val="00D85A68"/>
    <w:rsid w:val="00D86964"/>
    <w:rsid w:val="00D87555"/>
    <w:rsid w:val="00D9014A"/>
    <w:rsid w:val="00D90C1A"/>
    <w:rsid w:val="00D914F2"/>
    <w:rsid w:val="00D91D2C"/>
    <w:rsid w:val="00D91F6E"/>
    <w:rsid w:val="00D92B82"/>
    <w:rsid w:val="00D93F48"/>
    <w:rsid w:val="00D94369"/>
    <w:rsid w:val="00D95032"/>
    <w:rsid w:val="00D95083"/>
    <w:rsid w:val="00D9585B"/>
    <w:rsid w:val="00D96530"/>
    <w:rsid w:val="00D968E4"/>
    <w:rsid w:val="00D97C72"/>
    <w:rsid w:val="00DA15EE"/>
    <w:rsid w:val="00DA2F76"/>
    <w:rsid w:val="00DA3667"/>
    <w:rsid w:val="00DA47BF"/>
    <w:rsid w:val="00DA561A"/>
    <w:rsid w:val="00DA5A82"/>
    <w:rsid w:val="00DA6392"/>
    <w:rsid w:val="00DA73A7"/>
    <w:rsid w:val="00DB019A"/>
    <w:rsid w:val="00DB3177"/>
    <w:rsid w:val="00DB3BCB"/>
    <w:rsid w:val="00DB4AB1"/>
    <w:rsid w:val="00DB4D05"/>
    <w:rsid w:val="00DB65C6"/>
    <w:rsid w:val="00DB7572"/>
    <w:rsid w:val="00DB7AED"/>
    <w:rsid w:val="00DC0BE5"/>
    <w:rsid w:val="00DC122C"/>
    <w:rsid w:val="00DC2C89"/>
    <w:rsid w:val="00DC3B73"/>
    <w:rsid w:val="00DC3D8D"/>
    <w:rsid w:val="00DC4F81"/>
    <w:rsid w:val="00DC501F"/>
    <w:rsid w:val="00DC59DE"/>
    <w:rsid w:val="00DC6539"/>
    <w:rsid w:val="00DC6C08"/>
    <w:rsid w:val="00DC6DEC"/>
    <w:rsid w:val="00DD04F8"/>
    <w:rsid w:val="00DD0CCF"/>
    <w:rsid w:val="00DD148D"/>
    <w:rsid w:val="00DD1997"/>
    <w:rsid w:val="00DD2DF1"/>
    <w:rsid w:val="00DD3FF7"/>
    <w:rsid w:val="00DD46AF"/>
    <w:rsid w:val="00DD4A8B"/>
    <w:rsid w:val="00DD4C4A"/>
    <w:rsid w:val="00DD61FA"/>
    <w:rsid w:val="00DD6753"/>
    <w:rsid w:val="00DD6C77"/>
    <w:rsid w:val="00DD7085"/>
    <w:rsid w:val="00DD7B3D"/>
    <w:rsid w:val="00DE0EE9"/>
    <w:rsid w:val="00DE10B4"/>
    <w:rsid w:val="00DE1E0F"/>
    <w:rsid w:val="00DE25BA"/>
    <w:rsid w:val="00DE2E7C"/>
    <w:rsid w:val="00DE34E0"/>
    <w:rsid w:val="00DE3A58"/>
    <w:rsid w:val="00DE4BAB"/>
    <w:rsid w:val="00DE4F07"/>
    <w:rsid w:val="00DE62BD"/>
    <w:rsid w:val="00DE73A5"/>
    <w:rsid w:val="00DF0BE4"/>
    <w:rsid w:val="00DF1CD0"/>
    <w:rsid w:val="00DF1E48"/>
    <w:rsid w:val="00DF325F"/>
    <w:rsid w:val="00DF51AC"/>
    <w:rsid w:val="00DF7D16"/>
    <w:rsid w:val="00E00485"/>
    <w:rsid w:val="00E0195A"/>
    <w:rsid w:val="00E04C46"/>
    <w:rsid w:val="00E057AB"/>
    <w:rsid w:val="00E06C17"/>
    <w:rsid w:val="00E072FD"/>
    <w:rsid w:val="00E077AA"/>
    <w:rsid w:val="00E078B1"/>
    <w:rsid w:val="00E07D7E"/>
    <w:rsid w:val="00E07E63"/>
    <w:rsid w:val="00E107DA"/>
    <w:rsid w:val="00E10EE1"/>
    <w:rsid w:val="00E11DE3"/>
    <w:rsid w:val="00E11F0C"/>
    <w:rsid w:val="00E11F97"/>
    <w:rsid w:val="00E12457"/>
    <w:rsid w:val="00E1323A"/>
    <w:rsid w:val="00E13319"/>
    <w:rsid w:val="00E13AB7"/>
    <w:rsid w:val="00E13CA1"/>
    <w:rsid w:val="00E1410D"/>
    <w:rsid w:val="00E145EA"/>
    <w:rsid w:val="00E15CE0"/>
    <w:rsid w:val="00E177F6"/>
    <w:rsid w:val="00E17CB5"/>
    <w:rsid w:val="00E211D8"/>
    <w:rsid w:val="00E23157"/>
    <w:rsid w:val="00E231F2"/>
    <w:rsid w:val="00E234FC"/>
    <w:rsid w:val="00E26B9E"/>
    <w:rsid w:val="00E27F8B"/>
    <w:rsid w:val="00E31D97"/>
    <w:rsid w:val="00E3314F"/>
    <w:rsid w:val="00E34429"/>
    <w:rsid w:val="00E34D4A"/>
    <w:rsid w:val="00E34F3E"/>
    <w:rsid w:val="00E356C2"/>
    <w:rsid w:val="00E3644C"/>
    <w:rsid w:val="00E3668E"/>
    <w:rsid w:val="00E36DCE"/>
    <w:rsid w:val="00E36EB9"/>
    <w:rsid w:val="00E36ED2"/>
    <w:rsid w:val="00E37E19"/>
    <w:rsid w:val="00E41609"/>
    <w:rsid w:val="00E41E14"/>
    <w:rsid w:val="00E42884"/>
    <w:rsid w:val="00E43241"/>
    <w:rsid w:val="00E43759"/>
    <w:rsid w:val="00E454C8"/>
    <w:rsid w:val="00E45567"/>
    <w:rsid w:val="00E46C72"/>
    <w:rsid w:val="00E4704A"/>
    <w:rsid w:val="00E47291"/>
    <w:rsid w:val="00E474A9"/>
    <w:rsid w:val="00E477FD"/>
    <w:rsid w:val="00E47D2C"/>
    <w:rsid w:val="00E5313F"/>
    <w:rsid w:val="00E535AD"/>
    <w:rsid w:val="00E53A0F"/>
    <w:rsid w:val="00E53D64"/>
    <w:rsid w:val="00E56A7B"/>
    <w:rsid w:val="00E5731F"/>
    <w:rsid w:val="00E57F6F"/>
    <w:rsid w:val="00E6137D"/>
    <w:rsid w:val="00E61674"/>
    <w:rsid w:val="00E61743"/>
    <w:rsid w:val="00E63690"/>
    <w:rsid w:val="00E64256"/>
    <w:rsid w:val="00E64D4E"/>
    <w:rsid w:val="00E65646"/>
    <w:rsid w:val="00E66F47"/>
    <w:rsid w:val="00E67CE0"/>
    <w:rsid w:val="00E70134"/>
    <w:rsid w:val="00E70217"/>
    <w:rsid w:val="00E706D0"/>
    <w:rsid w:val="00E706EA"/>
    <w:rsid w:val="00E7085B"/>
    <w:rsid w:val="00E73411"/>
    <w:rsid w:val="00E738DF"/>
    <w:rsid w:val="00E747EC"/>
    <w:rsid w:val="00E74D60"/>
    <w:rsid w:val="00E76160"/>
    <w:rsid w:val="00E802CD"/>
    <w:rsid w:val="00E80B6E"/>
    <w:rsid w:val="00E80C01"/>
    <w:rsid w:val="00E811AB"/>
    <w:rsid w:val="00E81560"/>
    <w:rsid w:val="00E834F2"/>
    <w:rsid w:val="00E84F29"/>
    <w:rsid w:val="00E85715"/>
    <w:rsid w:val="00E86019"/>
    <w:rsid w:val="00E862B4"/>
    <w:rsid w:val="00E87C4A"/>
    <w:rsid w:val="00E9050E"/>
    <w:rsid w:val="00E91B8B"/>
    <w:rsid w:val="00E91EBD"/>
    <w:rsid w:val="00E93D8E"/>
    <w:rsid w:val="00E946B2"/>
    <w:rsid w:val="00E95AE9"/>
    <w:rsid w:val="00E96F31"/>
    <w:rsid w:val="00E972EE"/>
    <w:rsid w:val="00E97A9D"/>
    <w:rsid w:val="00E97DA3"/>
    <w:rsid w:val="00EA0EEC"/>
    <w:rsid w:val="00EA0F4B"/>
    <w:rsid w:val="00EA1454"/>
    <w:rsid w:val="00EA1724"/>
    <w:rsid w:val="00EA1EA4"/>
    <w:rsid w:val="00EA3D2F"/>
    <w:rsid w:val="00EA4E2C"/>
    <w:rsid w:val="00EA592C"/>
    <w:rsid w:val="00EA5FCB"/>
    <w:rsid w:val="00EB18A9"/>
    <w:rsid w:val="00EB42D9"/>
    <w:rsid w:val="00EB4B6F"/>
    <w:rsid w:val="00EB4E1D"/>
    <w:rsid w:val="00EB5061"/>
    <w:rsid w:val="00EB56CA"/>
    <w:rsid w:val="00EB5BBB"/>
    <w:rsid w:val="00EB65CB"/>
    <w:rsid w:val="00EB65F6"/>
    <w:rsid w:val="00EB7375"/>
    <w:rsid w:val="00EC1104"/>
    <w:rsid w:val="00EC1EBA"/>
    <w:rsid w:val="00EC45B2"/>
    <w:rsid w:val="00EC5033"/>
    <w:rsid w:val="00EC553F"/>
    <w:rsid w:val="00EC6077"/>
    <w:rsid w:val="00EC6385"/>
    <w:rsid w:val="00EC72F2"/>
    <w:rsid w:val="00EC7B12"/>
    <w:rsid w:val="00ED076D"/>
    <w:rsid w:val="00ED10D1"/>
    <w:rsid w:val="00ED127A"/>
    <w:rsid w:val="00ED18A6"/>
    <w:rsid w:val="00ED1D97"/>
    <w:rsid w:val="00ED2255"/>
    <w:rsid w:val="00ED272B"/>
    <w:rsid w:val="00ED3DC2"/>
    <w:rsid w:val="00ED50CA"/>
    <w:rsid w:val="00ED57FC"/>
    <w:rsid w:val="00ED72FA"/>
    <w:rsid w:val="00ED79D4"/>
    <w:rsid w:val="00EE07A1"/>
    <w:rsid w:val="00EE2A5A"/>
    <w:rsid w:val="00EE3904"/>
    <w:rsid w:val="00EE43EC"/>
    <w:rsid w:val="00EE5751"/>
    <w:rsid w:val="00EE6C39"/>
    <w:rsid w:val="00EE73F7"/>
    <w:rsid w:val="00EE75F3"/>
    <w:rsid w:val="00EE7AAB"/>
    <w:rsid w:val="00EF07D5"/>
    <w:rsid w:val="00EF1610"/>
    <w:rsid w:val="00EF2379"/>
    <w:rsid w:val="00EF44C4"/>
    <w:rsid w:val="00F00E47"/>
    <w:rsid w:val="00F02715"/>
    <w:rsid w:val="00F02BE5"/>
    <w:rsid w:val="00F065E1"/>
    <w:rsid w:val="00F0678C"/>
    <w:rsid w:val="00F07603"/>
    <w:rsid w:val="00F1083B"/>
    <w:rsid w:val="00F1123D"/>
    <w:rsid w:val="00F112C7"/>
    <w:rsid w:val="00F1212C"/>
    <w:rsid w:val="00F136CA"/>
    <w:rsid w:val="00F13D4C"/>
    <w:rsid w:val="00F14343"/>
    <w:rsid w:val="00F14F99"/>
    <w:rsid w:val="00F1566E"/>
    <w:rsid w:val="00F15680"/>
    <w:rsid w:val="00F15871"/>
    <w:rsid w:val="00F15D10"/>
    <w:rsid w:val="00F16B08"/>
    <w:rsid w:val="00F16ED2"/>
    <w:rsid w:val="00F170F4"/>
    <w:rsid w:val="00F17E4D"/>
    <w:rsid w:val="00F20222"/>
    <w:rsid w:val="00F204F1"/>
    <w:rsid w:val="00F2194E"/>
    <w:rsid w:val="00F2210B"/>
    <w:rsid w:val="00F234A5"/>
    <w:rsid w:val="00F24822"/>
    <w:rsid w:val="00F25C4B"/>
    <w:rsid w:val="00F25DBF"/>
    <w:rsid w:val="00F26474"/>
    <w:rsid w:val="00F32835"/>
    <w:rsid w:val="00F32EB6"/>
    <w:rsid w:val="00F34052"/>
    <w:rsid w:val="00F35E03"/>
    <w:rsid w:val="00F3622D"/>
    <w:rsid w:val="00F36D9F"/>
    <w:rsid w:val="00F37194"/>
    <w:rsid w:val="00F37A6A"/>
    <w:rsid w:val="00F427F9"/>
    <w:rsid w:val="00F42A84"/>
    <w:rsid w:val="00F441DC"/>
    <w:rsid w:val="00F4678B"/>
    <w:rsid w:val="00F469F8"/>
    <w:rsid w:val="00F476C2"/>
    <w:rsid w:val="00F506A8"/>
    <w:rsid w:val="00F50FC5"/>
    <w:rsid w:val="00F522FA"/>
    <w:rsid w:val="00F5335E"/>
    <w:rsid w:val="00F5416E"/>
    <w:rsid w:val="00F54A07"/>
    <w:rsid w:val="00F55666"/>
    <w:rsid w:val="00F55DD8"/>
    <w:rsid w:val="00F569BC"/>
    <w:rsid w:val="00F571D4"/>
    <w:rsid w:val="00F575B2"/>
    <w:rsid w:val="00F60B99"/>
    <w:rsid w:val="00F60FC7"/>
    <w:rsid w:val="00F614DB"/>
    <w:rsid w:val="00F62512"/>
    <w:rsid w:val="00F62D21"/>
    <w:rsid w:val="00F65122"/>
    <w:rsid w:val="00F656B9"/>
    <w:rsid w:val="00F72153"/>
    <w:rsid w:val="00F72175"/>
    <w:rsid w:val="00F731E4"/>
    <w:rsid w:val="00F7379B"/>
    <w:rsid w:val="00F73CAD"/>
    <w:rsid w:val="00F744B2"/>
    <w:rsid w:val="00F74EEA"/>
    <w:rsid w:val="00F7545A"/>
    <w:rsid w:val="00F754E2"/>
    <w:rsid w:val="00F77B5D"/>
    <w:rsid w:val="00F8046A"/>
    <w:rsid w:val="00F81D26"/>
    <w:rsid w:val="00F831DC"/>
    <w:rsid w:val="00F83429"/>
    <w:rsid w:val="00F83809"/>
    <w:rsid w:val="00F84E50"/>
    <w:rsid w:val="00F860E2"/>
    <w:rsid w:val="00F86A1B"/>
    <w:rsid w:val="00F8722D"/>
    <w:rsid w:val="00F87B39"/>
    <w:rsid w:val="00F87CD1"/>
    <w:rsid w:val="00F90E18"/>
    <w:rsid w:val="00F91AE5"/>
    <w:rsid w:val="00F9363C"/>
    <w:rsid w:val="00F94DEB"/>
    <w:rsid w:val="00F94EC8"/>
    <w:rsid w:val="00F94F02"/>
    <w:rsid w:val="00F954A8"/>
    <w:rsid w:val="00F9575F"/>
    <w:rsid w:val="00F95C91"/>
    <w:rsid w:val="00F95D9B"/>
    <w:rsid w:val="00F9625B"/>
    <w:rsid w:val="00F966CF"/>
    <w:rsid w:val="00FA0540"/>
    <w:rsid w:val="00FA1368"/>
    <w:rsid w:val="00FA13CA"/>
    <w:rsid w:val="00FA1439"/>
    <w:rsid w:val="00FA1CBE"/>
    <w:rsid w:val="00FA275F"/>
    <w:rsid w:val="00FA2CBD"/>
    <w:rsid w:val="00FA32EE"/>
    <w:rsid w:val="00FA343C"/>
    <w:rsid w:val="00FA437D"/>
    <w:rsid w:val="00FA5B85"/>
    <w:rsid w:val="00FA67C5"/>
    <w:rsid w:val="00FA7275"/>
    <w:rsid w:val="00FB01E2"/>
    <w:rsid w:val="00FB0A9A"/>
    <w:rsid w:val="00FB0CCC"/>
    <w:rsid w:val="00FB17AA"/>
    <w:rsid w:val="00FB1D57"/>
    <w:rsid w:val="00FB267A"/>
    <w:rsid w:val="00FB510C"/>
    <w:rsid w:val="00FB542C"/>
    <w:rsid w:val="00FB5EB0"/>
    <w:rsid w:val="00FB5EF8"/>
    <w:rsid w:val="00FB614D"/>
    <w:rsid w:val="00FB633E"/>
    <w:rsid w:val="00FB6741"/>
    <w:rsid w:val="00FB6D58"/>
    <w:rsid w:val="00FB6EC4"/>
    <w:rsid w:val="00FB7811"/>
    <w:rsid w:val="00FB7865"/>
    <w:rsid w:val="00FC0373"/>
    <w:rsid w:val="00FC119E"/>
    <w:rsid w:val="00FC121F"/>
    <w:rsid w:val="00FC2307"/>
    <w:rsid w:val="00FC265E"/>
    <w:rsid w:val="00FC30BB"/>
    <w:rsid w:val="00FC5B90"/>
    <w:rsid w:val="00FC73BD"/>
    <w:rsid w:val="00FD129A"/>
    <w:rsid w:val="00FD184A"/>
    <w:rsid w:val="00FD1CE1"/>
    <w:rsid w:val="00FD2A55"/>
    <w:rsid w:val="00FD4537"/>
    <w:rsid w:val="00FD4DA9"/>
    <w:rsid w:val="00FD5D6B"/>
    <w:rsid w:val="00FD7094"/>
    <w:rsid w:val="00FE1136"/>
    <w:rsid w:val="00FE2710"/>
    <w:rsid w:val="00FE2F59"/>
    <w:rsid w:val="00FE37CE"/>
    <w:rsid w:val="00FE3EA2"/>
    <w:rsid w:val="00FE4B47"/>
    <w:rsid w:val="00FE59A8"/>
    <w:rsid w:val="00FE6F8B"/>
    <w:rsid w:val="00FE72EE"/>
    <w:rsid w:val="00FF0AF4"/>
    <w:rsid w:val="00FF266F"/>
    <w:rsid w:val="00FF291D"/>
    <w:rsid w:val="00FF58FF"/>
    <w:rsid w:val="00FF5BE3"/>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8C1"/>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671651"/>
    <w:pPr>
      <w:keepNext/>
      <w:keepLines/>
      <w:numPr>
        <w:numId w:val="30"/>
      </w:numPr>
      <w:spacing w:before="240" w:after="0"/>
      <w:outlineLvl w:val="0"/>
    </w:pPr>
    <w:rPr>
      <w:rFonts w:asciiTheme="minorHAnsi" w:eastAsia="Times New Roman" w:hAnsiTheme="minorHAnsi" w:cstheme="minorHAnsi"/>
      <w:b/>
      <w:bCs/>
      <w:sz w:val="24"/>
      <w:szCs w:val="24"/>
      <w:lang w:eastAsia="ja-JP"/>
    </w:rPr>
  </w:style>
  <w:style w:type="paragraph" w:styleId="Heading2">
    <w:name w:val="heading 2"/>
    <w:basedOn w:val="Normal"/>
    <w:next w:val="Normal"/>
    <w:link w:val="Heading2Char"/>
    <w:autoRedefine/>
    <w:uiPriority w:val="9"/>
    <w:unhideWhenUsed/>
    <w:qFormat/>
    <w:rsid w:val="00735675"/>
    <w:pPr>
      <w:keepNext/>
      <w:keepLines/>
      <w:numPr>
        <w:ilvl w:val="2"/>
        <w:numId w:val="33"/>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numPr>
        <w:ilvl w:val="2"/>
        <w:numId w:val="30"/>
      </w:numPr>
      <w:spacing w:before="40" w:after="0"/>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ilvl w:val="3"/>
        <w:numId w:val="30"/>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numPr>
        <w:ilvl w:val="4"/>
        <w:numId w:val="30"/>
      </w:numPr>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uiPriority w:val="9"/>
    <w:semiHidden/>
    <w:unhideWhenUsed/>
    <w:rsid w:val="006F4663"/>
    <w:pPr>
      <w:keepNext/>
      <w:keepLines/>
      <w:numPr>
        <w:ilvl w:val="5"/>
        <w:numId w:val="30"/>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F4663"/>
    <w:pPr>
      <w:keepNext/>
      <w:keepLines/>
      <w:numPr>
        <w:ilvl w:val="6"/>
        <w:numId w:val="30"/>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F4663"/>
    <w:pPr>
      <w:keepNext/>
      <w:keepLines/>
      <w:numPr>
        <w:ilvl w:val="7"/>
        <w:numId w:val="3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F4663"/>
    <w:pPr>
      <w:keepNext/>
      <w:keepLines/>
      <w:numPr>
        <w:ilvl w:val="8"/>
        <w:numId w:val="3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671651"/>
    <w:rPr>
      <w:rFonts w:asciiTheme="minorHAnsi" w:eastAsia="Times New Roman"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D31182"/>
    <w:pPr>
      <w:tabs>
        <w:tab w:val="left" w:pos="1100"/>
        <w:tab w:val="right" w:leader="dot" w:pos="9214"/>
      </w:tabs>
      <w:spacing w:after="100"/>
      <w:ind w:left="440"/>
      <w:jc w:val="both"/>
    </w:pPr>
    <w:rPr>
      <w:rFonts w:asciiTheme="minorHAnsi" w:hAnsiTheme="minorHAnsi"/>
      <w:iCs/>
      <w:noProof/>
      <w:sz w:val="22"/>
      <w:szCs w:val="22"/>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735675"/>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6"/>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character" w:customStyle="1" w:styleId="Heading6Char">
    <w:name w:val="Heading 6 Char"/>
    <w:basedOn w:val="DefaultParagraphFont"/>
    <w:link w:val="Heading6"/>
    <w:uiPriority w:val="9"/>
    <w:semiHidden/>
    <w:rsid w:val="006F4663"/>
    <w:rPr>
      <w:rFonts w:asciiTheme="majorHAnsi" w:eastAsiaTheme="majorEastAsia" w:hAnsiTheme="majorHAnsi" w:cstheme="majorBidi"/>
      <w:color w:val="1F3763" w:themeColor="accent1" w:themeShade="7F"/>
      <w:lang w:eastAsia="en-US"/>
    </w:rPr>
  </w:style>
  <w:style w:type="character" w:customStyle="1" w:styleId="Heading7Char">
    <w:name w:val="Heading 7 Char"/>
    <w:basedOn w:val="DefaultParagraphFont"/>
    <w:link w:val="Heading7"/>
    <w:uiPriority w:val="9"/>
    <w:semiHidden/>
    <w:rsid w:val="006F4663"/>
    <w:rPr>
      <w:rFonts w:asciiTheme="majorHAnsi" w:eastAsiaTheme="majorEastAsia" w:hAnsiTheme="majorHAnsi" w:cstheme="majorBidi"/>
      <w:i/>
      <w:iCs/>
      <w:color w:val="1F3763" w:themeColor="accent1" w:themeShade="7F"/>
      <w:lang w:eastAsia="en-US"/>
    </w:rPr>
  </w:style>
  <w:style w:type="character" w:customStyle="1" w:styleId="Heading8Char">
    <w:name w:val="Heading 8 Char"/>
    <w:basedOn w:val="DefaultParagraphFont"/>
    <w:link w:val="Heading8"/>
    <w:uiPriority w:val="9"/>
    <w:semiHidden/>
    <w:rsid w:val="006F466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6F4663"/>
    <w:rPr>
      <w:rFonts w:asciiTheme="majorHAnsi" w:eastAsiaTheme="majorEastAsia" w:hAnsiTheme="majorHAnsi" w:cstheme="majorBidi"/>
      <w:i/>
      <w:iCs/>
      <w:color w:val="272727" w:themeColor="text1" w:themeTint="D8"/>
      <w:sz w:val="21"/>
      <w:szCs w:val="21"/>
      <w:lang w:eastAsia="en-US"/>
    </w:rPr>
  </w:style>
  <w:style w:type="character" w:customStyle="1" w:styleId="sden1">
    <w:name w:val="s_den1"/>
    <w:rsid w:val="00944AF6"/>
    <w:rPr>
      <w:rFonts w:ascii="Verdana" w:hAnsi="Verdana" w:hint="default"/>
      <w:b/>
      <w:bCs/>
      <w:vanish w:val="0"/>
      <w:webHidden w:val="0"/>
      <w:color w:val="8B0000"/>
      <w:sz w:val="30"/>
      <w:szCs w:val="30"/>
      <w:shd w:val="clear" w:color="auto" w:fill="FFFFFF"/>
      <w:specVanish w:val="0"/>
    </w:rPr>
  </w:style>
  <w:style w:type="character" w:customStyle="1" w:styleId="spubttl">
    <w:name w:val="s_pub_ttl"/>
    <w:rsid w:val="00944AF6"/>
    <w:rPr>
      <w:rFonts w:ascii="Verdana" w:hAnsi="Verdana" w:hint="default"/>
      <w:b w:val="0"/>
      <w:bCs w:val="0"/>
      <w:color w:val="000000"/>
      <w:sz w:val="20"/>
      <w:szCs w:val="20"/>
      <w:shd w:val="clear" w:color="auto" w:fill="FFFFFF"/>
    </w:rPr>
  </w:style>
  <w:style w:type="character" w:customStyle="1" w:styleId="spubbdy1">
    <w:name w:val="s_pub_bdy1"/>
    <w:rsid w:val="00944AF6"/>
    <w:rPr>
      <w:rFonts w:ascii="Verdana" w:hAnsi="Verdana" w:hint="default"/>
      <w:b/>
      <w:bCs/>
      <w:color w:val="24689B"/>
      <w:sz w:val="21"/>
      <w:szCs w:val="21"/>
      <w:shd w:val="clear" w:color="auto" w:fill="FFFFFF"/>
    </w:rPr>
  </w:style>
  <w:style w:type="paragraph" w:styleId="IntenseQuote">
    <w:name w:val="Intense Quote"/>
    <w:basedOn w:val="Normal"/>
    <w:next w:val="Normal"/>
    <w:link w:val="IntenseQuoteChar"/>
    <w:uiPriority w:val="30"/>
    <w:qFormat/>
    <w:rsid w:val="006A7EA4"/>
    <w:pPr>
      <w:pBdr>
        <w:bottom w:val="single" w:sz="4" w:space="4" w:color="5B9BD5"/>
      </w:pBdr>
      <w:spacing w:before="200" w:after="280"/>
      <w:ind w:left="936" w:right="936"/>
    </w:pPr>
    <w:rPr>
      <w:b/>
      <w:bCs/>
      <w:i/>
      <w:iCs/>
      <w:color w:val="5B9BD5"/>
    </w:rPr>
  </w:style>
  <w:style w:type="character" w:customStyle="1" w:styleId="IntenseQuoteChar">
    <w:name w:val="Intense Quote Char"/>
    <w:basedOn w:val="DefaultParagraphFont"/>
    <w:link w:val="IntenseQuote"/>
    <w:uiPriority w:val="30"/>
    <w:rsid w:val="006A7EA4"/>
    <w:rPr>
      <w:rFonts w:ascii="Trebuchet MS" w:hAnsi="Trebuchet MS" w:cs="Calibri"/>
      <w:b/>
      <w:bCs/>
      <w:i/>
      <w:iCs/>
      <w:color w:val="5B9BD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5455">
      <w:bodyDiv w:val="1"/>
      <w:marLeft w:val="0"/>
      <w:marRight w:val="0"/>
      <w:marTop w:val="0"/>
      <w:marBottom w:val="0"/>
      <w:divBdr>
        <w:top w:val="none" w:sz="0" w:space="0" w:color="auto"/>
        <w:left w:val="none" w:sz="0" w:space="0" w:color="auto"/>
        <w:bottom w:val="none" w:sz="0" w:space="0" w:color="auto"/>
        <w:right w:val="none" w:sz="0" w:space="0" w:color="auto"/>
      </w:divBdr>
    </w:div>
    <w:div w:id="31418335">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144788196">
      <w:bodyDiv w:val="1"/>
      <w:marLeft w:val="0"/>
      <w:marRight w:val="0"/>
      <w:marTop w:val="0"/>
      <w:marBottom w:val="0"/>
      <w:divBdr>
        <w:top w:val="none" w:sz="0" w:space="0" w:color="auto"/>
        <w:left w:val="none" w:sz="0" w:space="0" w:color="auto"/>
        <w:bottom w:val="none" w:sz="0" w:space="0" w:color="auto"/>
        <w:right w:val="none" w:sz="0" w:space="0" w:color="auto"/>
      </w:divBdr>
    </w:div>
    <w:div w:id="204491533">
      <w:bodyDiv w:val="1"/>
      <w:marLeft w:val="0"/>
      <w:marRight w:val="0"/>
      <w:marTop w:val="0"/>
      <w:marBottom w:val="0"/>
      <w:divBdr>
        <w:top w:val="none" w:sz="0" w:space="0" w:color="auto"/>
        <w:left w:val="none" w:sz="0" w:space="0" w:color="auto"/>
        <w:bottom w:val="none" w:sz="0" w:space="0" w:color="auto"/>
        <w:right w:val="none" w:sz="0" w:space="0" w:color="auto"/>
      </w:divBdr>
    </w:div>
    <w:div w:id="231937414">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45783932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701246683">
      <w:bodyDiv w:val="1"/>
      <w:marLeft w:val="0"/>
      <w:marRight w:val="0"/>
      <w:marTop w:val="0"/>
      <w:marBottom w:val="0"/>
      <w:divBdr>
        <w:top w:val="none" w:sz="0" w:space="0" w:color="auto"/>
        <w:left w:val="none" w:sz="0" w:space="0" w:color="auto"/>
        <w:bottom w:val="none" w:sz="0" w:space="0" w:color="auto"/>
        <w:right w:val="none" w:sz="0" w:space="0" w:color="auto"/>
      </w:divBdr>
      <w:divsChild>
        <w:div w:id="1393121104">
          <w:marLeft w:val="0"/>
          <w:marRight w:val="0"/>
          <w:marTop w:val="0"/>
          <w:marBottom w:val="0"/>
          <w:divBdr>
            <w:top w:val="none" w:sz="0" w:space="0" w:color="auto"/>
            <w:left w:val="none" w:sz="0" w:space="0" w:color="auto"/>
            <w:bottom w:val="none" w:sz="0" w:space="0" w:color="auto"/>
            <w:right w:val="none" w:sz="0" w:space="0" w:color="auto"/>
          </w:divBdr>
        </w:div>
      </w:divsChild>
    </w:div>
    <w:div w:id="729957736">
      <w:bodyDiv w:val="1"/>
      <w:marLeft w:val="0"/>
      <w:marRight w:val="0"/>
      <w:marTop w:val="0"/>
      <w:marBottom w:val="0"/>
      <w:divBdr>
        <w:top w:val="none" w:sz="0" w:space="0" w:color="auto"/>
        <w:left w:val="none" w:sz="0" w:space="0" w:color="auto"/>
        <w:bottom w:val="none" w:sz="0" w:space="0" w:color="auto"/>
        <w:right w:val="none" w:sz="0" w:space="0" w:color="auto"/>
      </w:divBdr>
      <w:divsChild>
        <w:div w:id="699010143">
          <w:marLeft w:val="0"/>
          <w:marRight w:val="0"/>
          <w:marTop w:val="0"/>
          <w:marBottom w:val="0"/>
          <w:divBdr>
            <w:top w:val="none" w:sz="0" w:space="0" w:color="auto"/>
            <w:left w:val="none" w:sz="0" w:space="0" w:color="auto"/>
            <w:bottom w:val="none" w:sz="0" w:space="0" w:color="auto"/>
            <w:right w:val="none" w:sz="0" w:space="0" w:color="auto"/>
          </w:divBdr>
        </w:div>
      </w:divsChild>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89801849">
      <w:bodyDiv w:val="1"/>
      <w:marLeft w:val="0"/>
      <w:marRight w:val="0"/>
      <w:marTop w:val="0"/>
      <w:marBottom w:val="0"/>
      <w:divBdr>
        <w:top w:val="none" w:sz="0" w:space="0" w:color="auto"/>
        <w:left w:val="none" w:sz="0" w:space="0" w:color="auto"/>
        <w:bottom w:val="none" w:sz="0" w:space="0" w:color="auto"/>
        <w:right w:val="none" w:sz="0" w:space="0" w:color="auto"/>
      </w:divBdr>
    </w:div>
    <w:div w:id="959144490">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44933402">
      <w:bodyDiv w:val="1"/>
      <w:marLeft w:val="0"/>
      <w:marRight w:val="0"/>
      <w:marTop w:val="0"/>
      <w:marBottom w:val="0"/>
      <w:divBdr>
        <w:top w:val="none" w:sz="0" w:space="0" w:color="auto"/>
        <w:left w:val="none" w:sz="0" w:space="0" w:color="auto"/>
        <w:bottom w:val="none" w:sz="0" w:space="0" w:color="auto"/>
        <w:right w:val="none" w:sz="0" w:space="0" w:color="auto"/>
      </w:divBdr>
    </w:div>
    <w:div w:id="1161962958">
      <w:bodyDiv w:val="1"/>
      <w:marLeft w:val="0"/>
      <w:marRight w:val="0"/>
      <w:marTop w:val="0"/>
      <w:marBottom w:val="0"/>
      <w:divBdr>
        <w:top w:val="none" w:sz="0" w:space="0" w:color="auto"/>
        <w:left w:val="none" w:sz="0" w:space="0" w:color="auto"/>
        <w:bottom w:val="none" w:sz="0" w:space="0" w:color="auto"/>
        <w:right w:val="none" w:sz="0" w:space="0" w:color="auto"/>
      </w:divBdr>
    </w:div>
    <w:div w:id="1212575838">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6505496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27263470">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2392784">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64059878">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82A77-CF19-4BF7-844F-F2B1250B8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107</Pages>
  <Words>41011</Words>
  <Characters>233765</Characters>
  <Application>Microsoft Office Word</Application>
  <DocSecurity>0</DocSecurity>
  <Lines>1948</Lines>
  <Paragraphs>548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274228</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Adriana Martian</cp:lastModifiedBy>
  <cp:revision>91</cp:revision>
  <cp:lastPrinted>2023-10-31T10:37:00Z</cp:lastPrinted>
  <dcterms:created xsi:type="dcterms:W3CDTF">2024-02-16T09:17:00Z</dcterms:created>
  <dcterms:modified xsi:type="dcterms:W3CDTF">2024-03-14T11:01:00Z</dcterms:modified>
</cp:coreProperties>
</file>